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00A009F2" w:rsidP="004E7C9A" w:rsidRDefault="004E7C9A" w14:paraId="2D930662" w14:textId="509858DE">
      <w:pPr>
        <w:jc w:val="both"/>
        <w:rPr>
          <w:b/>
          <w:bCs/>
          <w:color w:val="67C08B"/>
          <w:sz w:val="36"/>
          <w:szCs w:val="36"/>
        </w:rPr>
      </w:pPr>
      <w:r w:rsidRPr="004E7C9A">
        <w:rPr>
          <w:b/>
          <w:bCs/>
          <w:color w:val="67C08B"/>
          <w:sz w:val="36"/>
          <w:szCs w:val="36"/>
        </w:rPr>
        <w:t>GRID PASS INFORMACINĖS SISTEMOS FUNKCINIAI REIKALAVIMAI</w:t>
      </w:r>
    </w:p>
    <w:p w:rsidRPr="004E7C9A" w:rsidR="004E7C9A" w:rsidP="004E7C9A" w:rsidRDefault="004E7C9A" w14:paraId="5C08C4F9" w14:textId="77777777">
      <w:pPr>
        <w:jc w:val="both"/>
        <w:rPr>
          <w:b/>
          <w:bCs/>
          <w:sz w:val="36"/>
          <w:szCs w:val="36"/>
        </w:rPr>
      </w:pPr>
    </w:p>
    <w:sdt>
      <w:sdtPr>
        <w:id w:val="262430130"/>
        <w:docPartObj>
          <w:docPartGallery w:val="Table of Contents"/>
          <w:docPartUnique/>
        </w:docPartObj>
        <w:rPr>
          <w:rFonts w:ascii="Calibri" w:hAnsi="Calibri" w:eastAsia="Calibri" w:cs="Arial" w:asciiTheme="minorAscii" w:hAnsiTheme="minorAscii" w:eastAsiaTheme="minorAscii" w:cstheme="minorBidi"/>
          <w:color w:val="auto"/>
          <w:sz w:val="22"/>
          <w:szCs w:val="22"/>
          <w:lang w:val="lt-LT"/>
        </w:rPr>
      </w:sdtPr>
      <w:sdtEndPr>
        <w:rPr>
          <w:rFonts w:ascii="Calibri" w:hAnsi="Calibri" w:eastAsia="Calibri" w:cs="Arial" w:asciiTheme="minorAscii" w:hAnsiTheme="minorAscii" w:eastAsiaTheme="minorAscii" w:cstheme="minorBidi"/>
          <w:b w:val="1"/>
          <w:bCs w:val="1"/>
          <w:noProof/>
          <w:color w:val="auto"/>
          <w:sz w:val="22"/>
          <w:szCs w:val="22"/>
          <w:lang w:val="lt-LT"/>
        </w:rPr>
      </w:sdtEndPr>
      <w:sdtContent>
        <w:p w:rsidRPr="004E7C9A" w:rsidR="004E7C9A" w:rsidP="004E7C9A" w:rsidRDefault="004E7C9A" w14:paraId="37009F2A" w14:textId="2A12BD7A">
          <w:pPr>
            <w:pStyle w:val="TOCHeading"/>
            <w:spacing w:after="120"/>
            <w:rPr>
              <w:b/>
              <w:bCs/>
              <w:color w:val="67C08B"/>
            </w:rPr>
          </w:pPr>
          <w:r w:rsidRPr="004E7C9A">
            <w:rPr>
              <w:b/>
              <w:bCs/>
              <w:color w:val="67C08B"/>
            </w:rPr>
            <w:t>TURINYS</w:t>
          </w:r>
        </w:p>
        <w:p w:rsidR="00460024" w:rsidRDefault="004E7C9A" w14:paraId="728797BF" w14:textId="209CF9BC">
          <w:pPr>
            <w:pStyle w:val="TOC1"/>
            <w:tabs>
              <w:tab w:val="right" w:leader="dot" w:pos="9628"/>
            </w:tabs>
            <w:rPr>
              <w:rFonts w:eastAsiaTheme="minorEastAsia"/>
              <w:noProof/>
              <w:kern w:val="2"/>
              <w:sz w:val="24"/>
              <w:szCs w:val="24"/>
              <w:lang w:eastAsia="lt-LT"/>
              <w14:ligatures w14:val="standardContextual"/>
            </w:rPr>
          </w:pPr>
          <w:r>
            <w:fldChar w:fldCharType="begin"/>
          </w:r>
          <w:r>
            <w:instrText xml:space="preserve"> TOC \o "1-3" \h \z \u </w:instrText>
          </w:r>
          <w:r>
            <w:fldChar w:fldCharType="separate"/>
          </w:r>
          <w:hyperlink w:history="1" w:anchor="_Toc198579683">
            <w:r w:rsidRPr="00DE2AD1" w:rsidR="00460024">
              <w:rPr>
                <w:rStyle w:val="Hyperlink"/>
                <w:b/>
                <w:bCs/>
                <w:noProof/>
              </w:rPr>
              <w:t>GRID PASS INFORMACINĖS SISTEMOS SUTIKIMŲ MODULIS</w:t>
            </w:r>
            <w:r w:rsidR="00460024">
              <w:rPr>
                <w:noProof/>
                <w:webHidden/>
              </w:rPr>
              <w:tab/>
            </w:r>
            <w:r w:rsidR="00460024">
              <w:rPr>
                <w:noProof/>
                <w:webHidden/>
              </w:rPr>
              <w:fldChar w:fldCharType="begin"/>
            </w:r>
            <w:r w:rsidR="00460024">
              <w:rPr>
                <w:noProof/>
                <w:webHidden/>
              </w:rPr>
              <w:instrText xml:space="preserve"> PAGEREF _Toc198579683 \h </w:instrText>
            </w:r>
            <w:r w:rsidR="00460024">
              <w:rPr>
                <w:noProof/>
                <w:webHidden/>
              </w:rPr>
            </w:r>
            <w:r w:rsidR="00460024">
              <w:rPr>
                <w:noProof/>
                <w:webHidden/>
              </w:rPr>
              <w:fldChar w:fldCharType="separate"/>
            </w:r>
            <w:r w:rsidR="00460024">
              <w:rPr>
                <w:noProof/>
                <w:webHidden/>
              </w:rPr>
              <w:t>2</w:t>
            </w:r>
            <w:r w:rsidR="00460024">
              <w:rPr>
                <w:noProof/>
                <w:webHidden/>
              </w:rPr>
              <w:fldChar w:fldCharType="end"/>
            </w:r>
          </w:hyperlink>
        </w:p>
        <w:p w:rsidR="00460024" w:rsidRDefault="00460024" w14:paraId="56D57D23" w14:textId="28D8B8CD">
          <w:pPr>
            <w:pStyle w:val="TOC2"/>
            <w:rPr>
              <w:rFonts w:asciiTheme="minorHAnsi" w:hAnsiTheme="minorHAnsi" w:eastAsiaTheme="minorEastAsia" w:cstheme="minorBidi"/>
              <w:kern w:val="2"/>
              <w:sz w:val="24"/>
              <w:szCs w:val="24"/>
              <w:lang w:eastAsia="lt-LT"/>
              <w14:ligatures w14:val="standardContextual"/>
            </w:rPr>
          </w:pPr>
          <w:hyperlink w:history="1" w:anchor="_Toc198579684">
            <w:r w:rsidRPr="00DE2AD1">
              <w:rPr>
                <w:rStyle w:val="Hyperlink"/>
                <w:b/>
                <w:bCs/>
              </w:rPr>
              <w:t>Prašymų registro stulpeliai</w:t>
            </w:r>
            <w:r>
              <w:rPr>
                <w:webHidden/>
              </w:rPr>
              <w:tab/>
            </w:r>
            <w:r>
              <w:rPr>
                <w:webHidden/>
              </w:rPr>
              <w:fldChar w:fldCharType="begin"/>
            </w:r>
            <w:r>
              <w:rPr>
                <w:webHidden/>
              </w:rPr>
              <w:instrText xml:space="preserve"> PAGEREF _Toc198579684 \h </w:instrText>
            </w:r>
            <w:r>
              <w:rPr>
                <w:webHidden/>
              </w:rPr>
            </w:r>
            <w:r>
              <w:rPr>
                <w:webHidden/>
              </w:rPr>
              <w:fldChar w:fldCharType="separate"/>
            </w:r>
            <w:r>
              <w:rPr>
                <w:webHidden/>
              </w:rPr>
              <w:t>106</w:t>
            </w:r>
            <w:r>
              <w:rPr>
                <w:webHidden/>
              </w:rPr>
              <w:fldChar w:fldCharType="end"/>
            </w:r>
          </w:hyperlink>
        </w:p>
        <w:p w:rsidR="00460024" w:rsidRDefault="00460024" w14:paraId="572E8034" w14:textId="6593C8E7">
          <w:pPr>
            <w:pStyle w:val="TOC1"/>
            <w:tabs>
              <w:tab w:val="right" w:leader="dot" w:pos="9628"/>
            </w:tabs>
            <w:rPr>
              <w:rFonts w:eastAsiaTheme="minorEastAsia"/>
              <w:noProof/>
              <w:kern w:val="2"/>
              <w:sz w:val="24"/>
              <w:szCs w:val="24"/>
              <w:lang w:eastAsia="lt-LT"/>
              <w14:ligatures w14:val="standardContextual"/>
            </w:rPr>
          </w:pPr>
          <w:hyperlink w:history="1" w:anchor="_Toc198579685">
            <w:r w:rsidRPr="00DE2AD1">
              <w:rPr>
                <w:rStyle w:val="Hyperlink"/>
                <w:b/>
                <w:bCs/>
                <w:noProof/>
              </w:rPr>
              <w:t>GRID PASS INFORMACINĖS SISTEMOS LEIDIMŲ MODULIS</w:t>
            </w:r>
            <w:r>
              <w:rPr>
                <w:noProof/>
                <w:webHidden/>
              </w:rPr>
              <w:tab/>
            </w:r>
            <w:r>
              <w:rPr>
                <w:noProof/>
                <w:webHidden/>
              </w:rPr>
              <w:fldChar w:fldCharType="begin"/>
            </w:r>
            <w:r>
              <w:rPr>
                <w:noProof/>
                <w:webHidden/>
              </w:rPr>
              <w:instrText xml:space="preserve"> PAGEREF _Toc198579685 \h </w:instrText>
            </w:r>
            <w:r>
              <w:rPr>
                <w:noProof/>
                <w:webHidden/>
              </w:rPr>
            </w:r>
            <w:r>
              <w:rPr>
                <w:noProof/>
                <w:webHidden/>
              </w:rPr>
              <w:fldChar w:fldCharType="separate"/>
            </w:r>
            <w:r>
              <w:rPr>
                <w:noProof/>
                <w:webHidden/>
              </w:rPr>
              <w:t>110</w:t>
            </w:r>
            <w:r>
              <w:rPr>
                <w:noProof/>
                <w:webHidden/>
              </w:rPr>
              <w:fldChar w:fldCharType="end"/>
            </w:r>
          </w:hyperlink>
        </w:p>
        <w:p w:rsidR="00460024" w:rsidRDefault="00460024" w14:paraId="2DF93896" w14:textId="46D1E151">
          <w:pPr>
            <w:pStyle w:val="TOC2"/>
            <w:rPr>
              <w:rFonts w:asciiTheme="minorHAnsi" w:hAnsiTheme="minorHAnsi" w:eastAsiaTheme="minorEastAsia" w:cstheme="minorBidi"/>
              <w:kern w:val="2"/>
              <w:sz w:val="24"/>
              <w:szCs w:val="24"/>
              <w:lang w:eastAsia="lt-LT"/>
              <w14:ligatures w14:val="standardContextual"/>
            </w:rPr>
          </w:pPr>
          <w:hyperlink w:history="1" w:anchor="_Toc198579686">
            <w:r w:rsidRPr="00DE2AD1">
              <w:rPr>
                <w:rStyle w:val="Hyperlink"/>
                <w:b/>
                <w:bCs/>
              </w:rPr>
              <w:t>Leidimo išdavimo bei leidimų valdymo procesai</w:t>
            </w:r>
            <w:r>
              <w:rPr>
                <w:webHidden/>
              </w:rPr>
              <w:tab/>
            </w:r>
            <w:r>
              <w:rPr>
                <w:webHidden/>
              </w:rPr>
              <w:fldChar w:fldCharType="begin"/>
            </w:r>
            <w:r>
              <w:rPr>
                <w:webHidden/>
              </w:rPr>
              <w:instrText xml:space="preserve"> PAGEREF _Toc198579686 \h </w:instrText>
            </w:r>
            <w:r>
              <w:rPr>
                <w:webHidden/>
              </w:rPr>
            </w:r>
            <w:r>
              <w:rPr>
                <w:webHidden/>
              </w:rPr>
              <w:fldChar w:fldCharType="separate"/>
            </w:r>
            <w:r>
              <w:rPr>
                <w:webHidden/>
              </w:rPr>
              <w:t>110</w:t>
            </w:r>
            <w:r>
              <w:rPr>
                <w:webHidden/>
              </w:rPr>
              <w:fldChar w:fldCharType="end"/>
            </w:r>
          </w:hyperlink>
        </w:p>
        <w:p w:rsidR="004E7C9A" w:rsidRDefault="004E7C9A" w14:paraId="2DE6DB49" w14:textId="4CFCA955">
          <w:r>
            <w:rPr>
              <w:b/>
              <w:bCs/>
              <w:noProof/>
            </w:rPr>
            <w:fldChar w:fldCharType="end"/>
          </w:r>
        </w:p>
      </w:sdtContent>
    </w:sdt>
    <w:p w:rsidR="00A009F2" w:rsidRDefault="00A009F2" w14:paraId="76AC3F25" w14:textId="77777777">
      <w:pPr>
        <w:rPr>
          <w:b/>
          <w:bCs/>
        </w:rPr>
      </w:pPr>
    </w:p>
    <w:p w:rsidR="00A009F2" w:rsidRDefault="00A009F2" w14:paraId="6FF6E450" w14:textId="26DC90D0">
      <w:pPr>
        <w:rPr>
          <w:b/>
          <w:bCs/>
        </w:rPr>
      </w:pPr>
      <w:r>
        <w:rPr>
          <w:b/>
          <w:bCs/>
        </w:rPr>
        <w:br w:type="page"/>
      </w:r>
    </w:p>
    <w:p w:rsidRPr="004E7C9A" w:rsidR="00A009F2" w:rsidP="004E7C9A" w:rsidRDefault="00A009F2" w14:paraId="1F6F0617" w14:textId="77777777">
      <w:pPr>
        <w:spacing w:before="240" w:after="240" w:line="240" w:lineRule="auto"/>
        <w:jc w:val="both"/>
        <w:rPr>
          <w:b/>
          <w:bCs/>
        </w:rPr>
        <w:sectPr w:rsidRPr="004E7C9A" w:rsidR="00A009F2" w:rsidSect="00A009F2">
          <w:pgSz w:w="11906" w:h="16838" w:orient="portrait"/>
          <w:pgMar w:top="1701" w:right="567" w:bottom="1134" w:left="1701" w:header="567" w:footer="567" w:gutter="0"/>
          <w:cols w:space="1296"/>
          <w:docGrid w:linePitch="360"/>
        </w:sectPr>
      </w:pPr>
    </w:p>
    <w:p w:rsidR="004E7C9A" w:rsidP="004E7C9A" w:rsidRDefault="00A009F2" w14:paraId="5D1773EC" w14:textId="77777777">
      <w:pPr>
        <w:pStyle w:val="Heading1"/>
        <w:tabs>
          <w:tab w:val="left" w:pos="9591"/>
        </w:tabs>
        <w:spacing w:before="0" w:after="240" w:line="240" w:lineRule="auto"/>
        <w:ind w:right="79"/>
        <w:jc w:val="both"/>
        <w:rPr>
          <w:b/>
          <w:bCs/>
          <w:color w:val="67C08B"/>
          <w:sz w:val="36"/>
          <w:szCs w:val="36"/>
        </w:rPr>
      </w:pPr>
      <w:bookmarkStart w:name="_Toc198579683" w:id="0"/>
      <w:r w:rsidRPr="004E7C9A">
        <w:rPr>
          <w:b/>
          <w:bCs/>
          <w:color w:val="67C08B"/>
          <w:sz w:val="36"/>
          <w:szCs w:val="36"/>
        </w:rPr>
        <w:lastRenderedPageBreak/>
        <w:t xml:space="preserve">GRID PASS </w:t>
      </w:r>
      <w:r w:rsidR="004E7C9A">
        <w:rPr>
          <w:b/>
          <w:bCs/>
          <w:color w:val="67C08B"/>
          <w:sz w:val="36"/>
          <w:szCs w:val="36"/>
        </w:rPr>
        <w:t xml:space="preserve">INFORMACINĖS </w:t>
      </w:r>
      <w:r w:rsidRPr="004E7C9A">
        <w:rPr>
          <w:b/>
          <w:bCs/>
          <w:color w:val="67C08B"/>
          <w:sz w:val="36"/>
          <w:szCs w:val="36"/>
        </w:rPr>
        <w:t>SISTEMOS SUTIKIMŲ MODULIS</w:t>
      </w:r>
      <w:bookmarkEnd w:id="0"/>
    </w:p>
    <w:p w:rsidRPr="004E7C9A" w:rsidR="00A009F2" w:rsidP="00D019A2" w:rsidRDefault="004E7C9A" w14:paraId="3CF90729" w14:textId="3893FFB6">
      <w:pPr>
        <w:pStyle w:val="ListParagraph"/>
        <w:numPr>
          <w:ilvl w:val="0"/>
          <w:numId w:val="78"/>
        </w:numPr>
      </w:pPr>
      <w:r w:rsidRPr="004E7C9A">
        <w:t xml:space="preserve">Sutikimo modulio ir su sutikimų išdavimo ir valdymo procesais susijusio </w:t>
      </w:r>
      <w:r>
        <w:t>k</w:t>
      </w:r>
      <w:r w:rsidRPr="004E7C9A">
        <w:t xml:space="preserve">liento portalo funkciniai reikalavimai pateikiami per </w:t>
      </w:r>
      <w:r w:rsidRPr="004E7C9A">
        <w:rPr>
          <w:lang w:val="en-US"/>
        </w:rPr>
        <w:t>User stories</w:t>
      </w:r>
      <w:r w:rsidRPr="004E7C9A">
        <w:t>, kart</w:t>
      </w:r>
      <w:r>
        <w:t>u</w:t>
      </w:r>
      <w:r w:rsidRPr="004E7C9A">
        <w:t xml:space="preserve"> su jų sėkmės sąlygomis</w:t>
      </w:r>
      <w:r>
        <w:t>.</w:t>
      </w:r>
      <w:r w:rsidRPr="004E7C9A" w:rsidR="00A009F2">
        <w:t xml:space="preserve"> </w:t>
      </w:r>
    </w:p>
    <w:p w:rsidRPr="00A009F2" w:rsidR="00C430FD" w:rsidP="00D019A2" w:rsidRDefault="00A009F2" w14:paraId="343F6201" w14:textId="527C96EA">
      <w:pPr>
        <w:pStyle w:val="ListParagraph"/>
        <w:numPr>
          <w:ilvl w:val="0"/>
          <w:numId w:val="78"/>
        </w:numPr>
        <w:spacing w:before="240" w:after="240" w:line="240" w:lineRule="auto"/>
        <w:jc w:val="both"/>
      </w:pPr>
      <w:r w:rsidRPr="00A009F2">
        <w:t xml:space="preserve">Sutikimų išdavimo bei valdymo procesų </w:t>
      </w:r>
      <w:r w:rsidRPr="00A009F2" w:rsidR="00262940">
        <w:t>dalyviai</w:t>
      </w:r>
      <w:r w:rsidRPr="00A009F2" w:rsidR="00363818">
        <w:t>:</w:t>
      </w:r>
    </w:p>
    <w:p w:rsidR="00FB632C" w:rsidP="00D019A2" w:rsidRDefault="00FB632C" w14:paraId="1306B444" w14:textId="3E0B675C">
      <w:pPr>
        <w:pStyle w:val="ListParagraph"/>
        <w:numPr>
          <w:ilvl w:val="0"/>
          <w:numId w:val="1"/>
        </w:numPr>
        <w:spacing w:before="240" w:after="240" w:line="240" w:lineRule="auto"/>
        <w:jc w:val="both"/>
      </w:pPr>
      <w:r w:rsidRPr="004B7768">
        <w:rPr>
          <w:b/>
          <w:bCs/>
        </w:rPr>
        <w:t>Atsakin</w:t>
      </w:r>
      <w:r w:rsidRPr="004B7768" w:rsidR="00326DF2">
        <w:rPr>
          <w:b/>
          <w:bCs/>
        </w:rPr>
        <w:t>gas skyrius</w:t>
      </w:r>
      <w:r w:rsidR="00326DF2">
        <w:t xml:space="preserve"> – </w:t>
      </w:r>
      <w:r w:rsidR="004F4332">
        <w:t>AB „</w:t>
      </w:r>
      <w:r w:rsidRPr="00664213" w:rsidR="004F4332">
        <w:rPr>
          <w:i/>
          <w:iCs/>
        </w:rPr>
        <w:t>Amber Grid</w:t>
      </w:r>
      <w:r w:rsidR="004F4332">
        <w:t xml:space="preserve">“ </w:t>
      </w:r>
      <w:r w:rsidR="00326DF2">
        <w:t>už prašymo nagrinėjimą ir sutikimo išdavimą atsakingas skyrius</w:t>
      </w:r>
      <w:r w:rsidR="00010417">
        <w:t>, kuris nurodomas prašymų registre</w:t>
      </w:r>
      <w:r w:rsidR="00326DF2">
        <w:t>.</w:t>
      </w:r>
    </w:p>
    <w:p w:rsidRPr="00D47BBF" w:rsidR="00AD2165" w:rsidP="00D019A2" w:rsidRDefault="00AD2165" w14:paraId="3228755F" w14:textId="6E0613EB">
      <w:pPr>
        <w:pStyle w:val="ListParagraph"/>
        <w:numPr>
          <w:ilvl w:val="0"/>
          <w:numId w:val="1"/>
        </w:numPr>
        <w:spacing w:before="240" w:after="240" w:line="240" w:lineRule="auto"/>
        <w:jc w:val="both"/>
      </w:pPr>
      <w:r>
        <w:rPr>
          <w:b/>
          <w:bCs/>
        </w:rPr>
        <w:t>Atsakingas už</w:t>
      </w:r>
      <w:r w:rsidR="00664213">
        <w:rPr>
          <w:b/>
          <w:bCs/>
        </w:rPr>
        <w:t xml:space="preserve"> sutarties vykdymą asmuo </w:t>
      </w:r>
      <w:r w:rsidR="00664213">
        <w:t>– AB „</w:t>
      </w:r>
      <w:r w:rsidRPr="00664213" w:rsidR="00664213">
        <w:rPr>
          <w:i/>
          <w:iCs/>
        </w:rPr>
        <w:t>Amber Grid</w:t>
      </w:r>
      <w:r w:rsidR="00664213">
        <w:t xml:space="preserve">“ darbuotojas, </w:t>
      </w:r>
      <w:r w:rsidR="00251ED0">
        <w:t xml:space="preserve">sutarties valdytojas. </w:t>
      </w:r>
      <w:r w:rsidR="00982595">
        <w:t>Dokumentų valdymo sistemo</w:t>
      </w:r>
      <w:r w:rsidR="00251ED0">
        <w:t>s sutarties kortelėje</w:t>
      </w:r>
      <w:r w:rsidR="00982595">
        <w:t xml:space="preserve"> </w:t>
      </w:r>
      <w:r w:rsidR="008F2500">
        <w:t xml:space="preserve">jis </w:t>
      </w:r>
      <w:r w:rsidR="00982595">
        <w:t>nurodytas kaip atsakingas asmuo</w:t>
      </w:r>
      <w:r w:rsidR="00251ED0">
        <w:t>.</w:t>
      </w:r>
    </w:p>
    <w:p w:rsidR="00363818" w:rsidP="00D019A2" w:rsidRDefault="00363818" w14:paraId="20B3F688" w14:textId="670B311F">
      <w:pPr>
        <w:pStyle w:val="ListParagraph"/>
        <w:numPr>
          <w:ilvl w:val="0"/>
          <w:numId w:val="1"/>
        </w:numPr>
        <w:spacing w:before="240" w:after="240" w:line="240" w:lineRule="auto"/>
        <w:jc w:val="both"/>
      </w:pPr>
      <w:r w:rsidRPr="00D47BBF">
        <w:rPr>
          <w:b/>
          <w:bCs/>
        </w:rPr>
        <w:t>Klientas</w:t>
      </w:r>
      <w:r>
        <w:t xml:space="preserve"> – </w:t>
      </w:r>
      <w:r w:rsidR="008640E1">
        <w:t xml:space="preserve">išorės naudotojas, teikiantis užklausas </w:t>
      </w:r>
      <w:r w:rsidR="00E31CA3">
        <w:t>AB „</w:t>
      </w:r>
      <w:r w:rsidRPr="00664213" w:rsidR="00E31CA3">
        <w:rPr>
          <w:i/>
          <w:iCs/>
        </w:rPr>
        <w:t>Amber Grid</w:t>
      </w:r>
      <w:r w:rsidR="00E31CA3">
        <w:t xml:space="preserve">“ </w:t>
      </w:r>
      <w:r w:rsidR="00146DE9">
        <w:t>darbuotojams, pagal suderintą procesą.</w:t>
      </w:r>
    </w:p>
    <w:p w:rsidR="00370D87" w:rsidP="00D019A2" w:rsidRDefault="00370D87" w14:paraId="6A3F9862" w14:textId="38B659C7">
      <w:pPr>
        <w:pStyle w:val="ListParagraph"/>
        <w:numPr>
          <w:ilvl w:val="0"/>
          <w:numId w:val="1"/>
        </w:numPr>
        <w:spacing w:before="240" w:after="240" w:line="240" w:lineRule="auto"/>
        <w:jc w:val="both"/>
      </w:pPr>
      <w:r>
        <w:rPr>
          <w:b/>
          <w:bCs/>
        </w:rPr>
        <w:t xml:space="preserve">DVS </w:t>
      </w:r>
      <w:r>
        <w:t>– AB „Amber Grid“ naudojama dokumentų valdymo sistema.</w:t>
      </w:r>
    </w:p>
    <w:p w:rsidR="00146DE9" w:rsidP="00D019A2" w:rsidRDefault="00271076" w14:paraId="2841E975" w14:textId="5DB679B1">
      <w:pPr>
        <w:pStyle w:val="ListParagraph"/>
        <w:numPr>
          <w:ilvl w:val="0"/>
          <w:numId w:val="1"/>
        </w:numPr>
        <w:spacing w:before="240" w:after="240" w:line="240" w:lineRule="auto"/>
        <w:jc w:val="both"/>
      </w:pPr>
      <w:r w:rsidRPr="00D47BBF">
        <w:rPr>
          <w:b/>
          <w:bCs/>
        </w:rPr>
        <w:t>Sutikim</w:t>
      </w:r>
      <w:r w:rsidR="008131D6">
        <w:rPr>
          <w:b/>
          <w:bCs/>
        </w:rPr>
        <w:t>ą</w:t>
      </w:r>
      <w:r w:rsidRPr="00D47BBF">
        <w:rPr>
          <w:b/>
          <w:bCs/>
        </w:rPr>
        <w:t xml:space="preserve"> </w:t>
      </w:r>
      <w:r w:rsidRPr="00D47BBF" w:rsidR="008D7EC5">
        <w:rPr>
          <w:b/>
          <w:bCs/>
        </w:rPr>
        <w:t>r</w:t>
      </w:r>
      <w:r w:rsidRPr="00D47BBF">
        <w:rPr>
          <w:b/>
          <w:bCs/>
        </w:rPr>
        <w:t xml:space="preserve">engiantis </w:t>
      </w:r>
      <w:r w:rsidRPr="00CA4C9C" w:rsidR="00F23660">
        <w:rPr>
          <w:b/>
          <w:bCs/>
        </w:rPr>
        <w:t>specialistas</w:t>
      </w:r>
      <w:r w:rsidR="00CC78CF">
        <w:rPr>
          <w:b/>
          <w:bCs/>
        </w:rPr>
        <w:t xml:space="preserve"> </w:t>
      </w:r>
      <w:r w:rsidRPr="00D47BBF" w:rsidR="00CC78CF">
        <w:t xml:space="preserve">– </w:t>
      </w:r>
      <w:r w:rsidR="00326566">
        <w:t>AB „</w:t>
      </w:r>
      <w:r w:rsidRPr="00664213" w:rsidR="00326566">
        <w:rPr>
          <w:i/>
          <w:iCs/>
        </w:rPr>
        <w:t>Amber Grid</w:t>
      </w:r>
      <w:r w:rsidR="00326566">
        <w:t xml:space="preserve">“ darbuotojas, </w:t>
      </w:r>
      <w:r w:rsidRPr="00D47BBF" w:rsidR="00CC78CF">
        <w:t xml:space="preserve">nagrinėja Klientų prašymus, </w:t>
      </w:r>
      <w:r w:rsidR="00E610DC">
        <w:t xml:space="preserve">pagal poreikius atlieka duomenų korekcijas, </w:t>
      </w:r>
      <w:r w:rsidRPr="00D47BBF" w:rsidR="00CC78CF">
        <w:t xml:space="preserve">rengia sutikimus ir </w:t>
      </w:r>
      <w:r w:rsidRPr="00D47BBF" w:rsidR="00CE7E19">
        <w:t>valdo</w:t>
      </w:r>
      <w:r w:rsidRPr="00D47BBF" w:rsidR="00CC78CF">
        <w:t xml:space="preserve"> </w:t>
      </w:r>
      <w:r w:rsidRPr="00D47BBF" w:rsidR="00CE7E19">
        <w:t xml:space="preserve">sutikimo derinimo bei </w:t>
      </w:r>
      <w:r w:rsidR="00DC0572">
        <w:t>tvirtin</w:t>
      </w:r>
      <w:r w:rsidRPr="00D47BBF" w:rsidR="00CE7E19">
        <w:t>imo procesų eigą.</w:t>
      </w:r>
      <w:r w:rsidR="00CE7E19">
        <w:t xml:space="preserve"> </w:t>
      </w:r>
    </w:p>
    <w:p w:rsidR="00603118" w:rsidP="00D019A2" w:rsidRDefault="00120A4E" w14:paraId="6C5CA1AE" w14:textId="50F68D1B">
      <w:pPr>
        <w:pStyle w:val="ListParagraph"/>
        <w:numPr>
          <w:ilvl w:val="0"/>
          <w:numId w:val="1"/>
        </w:numPr>
        <w:spacing w:before="240" w:after="240" w:line="240" w:lineRule="auto"/>
        <w:jc w:val="both"/>
      </w:pPr>
      <w:r>
        <w:rPr>
          <w:b/>
          <w:bCs/>
        </w:rPr>
        <w:t>Saugos darbe</w:t>
      </w:r>
      <w:r w:rsidRPr="00D47BBF" w:rsidR="008D7EC5">
        <w:rPr>
          <w:b/>
          <w:bCs/>
        </w:rPr>
        <w:t xml:space="preserve"> </w:t>
      </w:r>
      <w:r w:rsidR="0003653A">
        <w:rPr>
          <w:b/>
          <w:bCs/>
        </w:rPr>
        <w:t>specialistas</w:t>
      </w:r>
      <w:r w:rsidR="00CC78CF">
        <w:rPr>
          <w:b/>
          <w:bCs/>
        </w:rPr>
        <w:t xml:space="preserve"> </w:t>
      </w:r>
      <w:r w:rsidRPr="00D47BBF" w:rsidR="00CC78CF">
        <w:t xml:space="preserve">– </w:t>
      </w:r>
      <w:r w:rsidR="00326566">
        <w:t>AB „</w:t>
      </w:r>
      <w:r w:rsidRPr="00664213" w:rsidR="00326566">
        <w:rPr>
          <w:i/>
          <w:iCs/>
        </w:rPr>
        <w:t>Amber Grid</w:t>
      </w:r>
      <w:r w:rsidR="00326566">
        <w:t xml:space="preserve">“ darbuotojas, </w:t>
      </w:r>
      <w:r w:rsidRPr="00D47BBF" w:rsidR="001A1625">
        <w:t>procese numatytais atvejais tikrina Klient</w:t>
      </w:r>
      <w:r w:rsidRPr="00D47BBF" w:rsidR="000A56B0">
        <w:t>ų</w:t>
      </w:r>
      <w:r w:rsidRPr="00D47BBF" w:rsidR="001A1625">
        <w:t xml:space="preserve"> </w:t>
      </w:r>
      <w:r w:rsidRPr="00D47BBF" w:rsidR="000A56B0">
        <w:t>kvalifikaciją</w:t>
      </w:r>
      <w:r w:rsidR="002607BE">
        <w:t>,</w:t>
      </w:r>
      <w:r w:rsidR="7323E00E">
        <w:t xml:space="preserve"> </w:t>
      </w:r>
      <w:r w:rsidR="18BFF582">
        <w:t>atsaking</w:t>
      </w:r>
      <w:r w:rsidR="66C8FFB9">
        <w:t>as</w:t>
      </w:r>
      <w:r w:rsidR="003D6991">
        <w:t xml:space="preserve"> už </w:t>
      </w:r>
      <w:r w:rsidR="000E730C">
        <w:t xml:space="preserve">rangovų </w:t>
      </w:r>
      <w:r w:rsidRPr="00D47BBF" w:rsidR="000A56B0">
        <w:t xml:space="preserve">darbų vykdymo </w:t>
      </w:r>
      <w:r w:rsidRPr="00FE0586" w:rsidR="000E730C">
        <w:t xml:space="preserve">kontrolės </w:t>
      </w:r>
      <w:r w:rsidRPr="00D47BBF" w:rsidR="000A56B0">
        <w:t>funkciją</w:t>
      </w:r>
      <w:r w:rsidR="00E610DC">
        <w:t>.</w:t>
      </w:r>
    </w:p>
    <w:p w:rsidRPr="00D47BBF" w:rsidR="00AA66DA" w:rsidP="00D019A2" w:rsidRDefault="00AA66DA" w14:paraId="0A4B5EA0" w14:textId="7DBD3F1A">
      <w:pPr>
        <w:pStyle w:val="ListParagraph"/>
        <w:numPr>
          <w:ilvl w:val="0"/>
          <w:numId w:val="1"/>
        </w:numPr>
        <w:spacing w:before="240" w:after="240" w:line="240" w:lineRule="auto"/>
        <w:jc w:val="both"/>
      </w:pPr>
      <w:r>
        <w:rPr>
          <w:b/>
          <w:bCs/>
        </w:rPr>
        <w:t xml:space="preserve">Savitarnos puslapis </w:t>
      </w:r>
      <w:r>
        <w:t xml:space="preserve">– Kliento portalas (interneto svetainė), </w:t>
      </w:r>
      <w:r w:rsidRPr="006151E6">
        <w:t>skirtas</w:t>
      </w:r>
      <w:r>
        <w:t xml:space="preserve"> Klientui</w:t>
      </w:r>
      <w:r w:rsidRPr="006151E6">
        <w:t xml:space="preserve"> darbams dujotiekio apsaugos zonoje planuoti</w:t>
      </w:r>
      <w:r>
        <w:t>. Klientas savitarnos puslapyje gali veikti kaip registruotas arba neregistruotas naudotojas.</w:t>
      </w:r>
    </w:p>
    <w:p w:rsidRPr="00D47BBF" w:rsidR="000F5D30" w:rsidP="00D019A2" w:rsidRDefault="00DA07A5" w14:paraId="3F2552AB" w14:textId="0418BBBA">
      <w:pPr>
        <w:pStyle w:val="ListParagraph"/>
        <w:numPr>
          <w:ilvl w:val="0"/>
          <w:numId w:val="1"/>
        </w:numPr>
        <w:spacing w:before="240" w:after="240" w:line="240" w:lineRule="auto"/>
        <w:jc w:val="both"/>
      </w:pPr>
      <w:r>
        <w:rPr>
          <w:b/>
          <w:bCs/>
        </w:rPr>
        <w:t>Tvirtintojas</w:t>
      </w:r>
      <w:r w:rsidR="00AD23F4">
        <w:rPr>
          <w:b/>
          <w:bCs/>
        </w:rPr>
        <w:t xml:space="preserve"> </w:t>
      </w:r>
      <w:r w:rsidRPr="00D47BBF" w:rsidR="00AD23F4">
        <w:t>–</w:t>
      </w:r>
      <w:r w:rsidRPr="00D47BBF" w:rsidR="00F85B18">
        <w:t xml:space="preserve"> </w:t>
      </w:r>
      <w:r w:rsidR="00E21CF5">
        <w:t>AB „</w:t>
      </w:r>
      <w:r w:rsidRPr="000A0B94" w:rsidR="00E21CF5">
        <w:rPr>
          <w:i/>
          <w:iCs/>
        </w:rPr>
        <w:t>Amber Grid</w:t>
      </w:r>
      <w:r w:rsidR="00E21CF5">
        <w:t xml:space="preserve">“ atsakingo už sutikimo išdavimą </w:t>
      </w:r>
      <w:r w:rsidR="00E21CF5">
        <w:rPr>
          <w:b/>
          <w:bCs/>
        </w:rPr>
        <w:t xml:space="preserve">skyriaus vadovas arba vadovaujantysis inžinierius, </w:t>
      </w:r>
      <w:r w:rsidRPr="000A0B94" w:rsidR="00E21CF5">
        <w:t>kur</w:t>
      </w:r>
      <w:r w:rsidR="000A0B94">
        <w:t>is (</w:t>
      </w:r>
      <w:proofErr w:type="spellStart"/>
      <w:r w:rsidRPr="000A0B94" w:rsidR="00E21CF5">
        <w:t>i</w:t>
      </w:r>
      <w:r w:rsidRPr="000A0B94">
        <w:t>e</w:t>
      </w:r>
      <w:proofErr w:type="spellEnd"/>
      <w:r w:rsidR="000A0B94">
        <w:t>)</w:t>
      </w:r>
      <w:r w:rsidR="00E21CF5">
        <w:t xml:space="preserve"> </w:t>
      </w:r>
      <w:r w:rsidR="00CC2215">
        <w:t>tvirtina</w:t>
      </w:r>
      <w:r w:rsidR="001D3EDC">
        <w:t xml:space="preserve"> </w:t>
      </w:r>
      <w:r w:rsidR="004478AE">
        <w:t>/</w:t>
      </w:r>
      <w:r w:rsidR="001D3EDC">
        <w:t xml:space="preserve"> </w:t>
      </w:r>
      <w:r w:rsidR="00901B59">
        <w:t>prašo patikslinti</w:t>
      </w:r>
      <w:r w:rsidR="004478AE">
        <w:t xml:space="preserve"> </w:t>
      </w:r>
      <w:r w:rsidRPr="00D47BBF" w:rsidR="00F85B18">
        <w:t>sutikim</w:t>
      </w:r>
      <w:r w:rsidR="004478AE">
        <w:t>us</w:t>
      </w:r>
      <w:r w:rsidR="00901B59">
        <w:t xml:space="preserve">. </w:t>
      </w:r>
    </w:p>
    <w:p w:rsidRPr="00D47BBF" w:rsidR="00556218" w:rsidP="00D019A2" w:rsidRDefault="0063569A" w14:paraId="19C12283" w14:textId="2D09A200">
      <w:pPr>
        <w:pStyle w:val="ListParagraph"/>
        <w:numPr>
          <w:ilvl w:val="0"/>
          <w:numId w:val="1"/>
        </w:numPr>
        <w:spacing w:before="240" w:after="240" w:line="240" w:lineRule="auto"/>
        <w:jc w:val="both"/>
      </w:pPr>
      <w:r>
        <w:rPr>
          <w:b/>
          <w:bCs/>
        </w:rPr>
        <w:t xml:space="preserve">Derintojas </w:t>
      </w:r>
      <w:r w:rsidRPr="00D47BBF" w:rsidR="00901B59">
        <w:t xml:space="preserve">– </w:t>
      </w:r>
      <w:r w:rsidR="00E21CF5">
        <w:t>AB „</w:t>
      </w:r>
      <w:r w:rsidRPr="00290241" w:rsidR="00E21CF5">
        <w:rPr>
          <w:i/>
          <w:iCs/>
        </w:rPr>
        <w:t>Amber Grid</w:t>
      </w:r>
      <w:r w:rsidR="00E21CF5">
        <w:t xml:space="preserve">“ suinteresuotų skyrių vadovai, kurie </w:t>
      </w:r>
      <w:r w:rsidRPr="00D47BBF" w:rsidR="008B1C71">
        <w:t>dalyvauja</w:t>
      </w:r>
      <w:r w:rsidRPr="00D47BBF" w:rsidR="002E38ED">
        <w:t xml:space="preserve"> </w:t>
      </w:r>
      <w:r w:rsidR="00901B59">
        <w:t xml:space="preserve">sutikimo </w:t>
      </w:r>
      <w:r w:rsidRPr="00D47BBF" w:rsidR="002E38ED">
        <w:t>derinim</w:t>
      </w:r>
      <w:r w:rsidR="00901B59">
        <w:t>o procese,</w:t>
      </w:r>
      <w:r w:rsidR="00994311">
        <w:t xml:space="preserve"> </w:t>
      </w:r>
      <w:r w:rsidR="003A2E89">
        <w:t xml:space="preserve">nes turės </w:t>
      </w:r>
      <w:r w:rsidR="00994311">
        <w:t>atli</w:t>
      </w:r>
      <w:r w:rsidR="003A2E89">
        <w:t>kti</w:t>
      </w:r>
      <w:r w:rsidR="00994311">
        <w:t xml:space="preserve"> </w:t>
      </w:r>
      <w:r w:rsidR="00D968C0">
        <w:t xml:space="preserve">papildomus </w:t>
      </w:r>
      <w:r w:rsidR="006A5A18">
        <w:t>veiksmus</w:t>
      </w:r>
      <w:r w:rsidR="00D968C0">
        <w:t xml:space="preserve">, pvz., </w:t>
      </w:r>
      <w:r w:rsidR="00446D6D">
        <w:t xml:space="preserve">nužymėjimo, rangovų </w:t>
      </w:r>
      <w:r w:rsidR="2F01C7C1">
        <w:t>darbų priežiūros</w:t>
      </w:r>
      <w:r w:rsidR="00446D6D">
        <w:t xml:space="preserve"> ar kt. darbus</w:t>
      </w:r>
      <w:r w:rsidR="00994311">
        <w:t xml:space="preserve">, </w:t>
      </w:r>
      <w:r w:rsidR="00D968C0">
        <w:t>kai</w:t>
      </w:r>
      <w:r w:rsidR="003A2E89">
        <w:t xml:space="preserve"> reikia mūsų specialistų įsitraukimo.</w:t>
      </w:r>
    </w:p>
    <w:p w:rsidR="00A03ACD" w:rsidP="00D019A2" w:rsidRDefault="00A03ACD" w14:paraId="78995552" w14:textId="4B559B6A">
      <w:pPr>
        <w:pStyle w:val="ListParagraph"/>
        <w:numPr>
          <w:ilvl w:val="0"/>
          <w:numId w:val="1"/>
        </w:numPr>
        <w:spacing w:before="240" w:after="240" w:line="240" w:lineRule="auto"/>
        <w:jc w:val="both"/>
      </w:pPr>
      <w:r>
        <w:rPr>
          <w:b/>
          <w:bCs/>
        </w:rPr>
        <w:t>Trečioji šalis</w:t>
      </w:r>
      <w:r>
        <w:t xml:space="preserve"> – Klientas, neturintis </w:t>
      </w:r>
      <w:r w:rsidR="002B22BE">
        <w:t>paskyros AG savitarnoje.</w:t>
      </w:r>
    </w:p>
    <w:p w:rsidR="00D434E9" w:rsidP="00D019A2" w:rsidRDefault="00E620AE" w14:paraId="2980585B" w14:textId="49969E9B">
      <w:pPr>
        <w:pStyle w:val="ListParagraph"/>
        <w:numPr>
          <w:ilvl w:val="0"/>
          <w:numId w:val="1"/>
        </w:numPr>
        <w:spacing w:before="240" w:after="240" w:line="240" w:lineRule="auto"/>
        <w:jc w:val="both"/>
      </w:pPr>
      <w:r>
        <w:rPr>
          <w:b/>
          <w:bCs/>
        </w:rPr>
        <w:t xml:space="preserve">Prevencijos skyriaus specialistas </w:t>
      </w:r>
      <w:r w:rsidR="00987C7A">
        <w:rPr>
          <w:b/>
          <w:bCs/>
        </w:rPr>
        <w:t>–</w:t>
      </w:r>
      <w:r w:rsidR="00987C7A">
        <w:t xml:space="preserve"> AB „</w:t>
      </w:r>
      <w:r w:rsidRPr="00664213" w:rsidR="00987C7A">
        <w:rPr>
          <w:i/>
          <w:iCs/>
        </w:rPr>
        <w:t>Amber Grid</w:t>
      </w:r>
      <w:r w:rsidR="00987C7A">
        <w:t xml:space="preserve">“ darbuotojas, </w:t>
      </w:r>
      <w:r w:rsidR="001E6AEC">
        <w:t xml:space="preserve">atsakingas </w:t>
      </w:r>
      <w:r>
        <w:t xml:space="preserve">už Kliento darbuotojų </w:t>
      </w:r>
      <w:r w:rsidR="2222F48E">
        <w:t xml:space="preserve">saugumo </w:t>
      </w:r>
      <w:r>
        <w:t>patikrą</w:t>
      </w:r>
      <w:r w:rsidR="00037836">
        <w:t>.</w:t>
      </w:r>
    </w:p>
    <w:p w:rsidR="009F14D9" w:rsidP="00D019A2" w:rsidRDefault="009F14D9" w14:paraId="05C6FD67" w14:textId="3542BAB8">
      <w:pPr>
        <w:pStyle w:val="ListParagraph"/>
        <w:numPr>
          <w:ilvl w:val="0"/>
          <w:numId w:val="1"/>
        </w:numPr>
        <w:spacing w:before="240" w:after="240" w:line="240" w:lineRule="auto"/>
        <w:jc w:val="both"/>
      </w:pPr>
      <w:r>
        <w:rPr>
          <w:b/>
          <w:bCs/>
        </w:rPr>
        <w:t xml:space="preserve">Vidiniai naudotojai </w:t>
      </w:r>
      <w:r>
        <w:t xml:space="preserve">– </w:t>
      </w:r>
      <w:r w:rsidR="00B00431">
        <w:t>AB „</w:t>
      </w:r>
      <w:r w:rsidRPr="00664213" w:rsidR="00B00431">
        <w:rPr>
          <w:i/>
          <w:iCs/>
        </w:rPr>
        <w:t>Amber Grid</w:t>
      </w:r>
      <w:r w:rsidR="00B00431">
        <w:t xml:space="preserve">“ </w:t>
      </w:r>
      <w:r>
        <w:t xml:space="preserve">darbuotojai, turintys prieigą prie </w:t>
      </w:r>
      <w:r w:rsidR="00942966">
        <w:rPr>
          <w:b/>
          <w:bCs/>
          <w:i/>
          <w:iCs/>
        </w:rPr>
        <w:t>CX</w:t>
      </w:r>
      <w:r w:rsidR="003948AE">
        <w:t xml:space="preserve"> </w:t>
      </w:r>
      <w:r>
        <w:t>informacinės sistemos.</w:t>
      </w:r>
    </w:p>
    <w:p w:rsidR="5077D994" w:rsidP="00D019A2" w:rsidRDefault="5077D994" w14:paraId="2F486B29" w14:textId="1709379D">
      <w:pPr>
        <w:pStyle w:val="ListParagraph"/>
        <w:numPr>
          <w:ilvl w:val="0"/>
          <w:numId w:val="1"/>
        </w:numPr>
        <w:spacing w:before="240" w:after="240" w:line="240" w:lineRule="auto"/>
        <w:jc w:val="both"/>
      </w:pPr>
      <w:r w:rsidRPr="525C1EB9">
        <w:rPr>
          <w:b/>
          <w:bCs/>
        </w:rPr>
        <w:t>Sistemos savininkas</w:t>
      </w:r>
      <w:r w:rsidR="00A4306C">
        <w:rPr>
          <w:b/>
          <w:bCs/>
        </w:rPr>
        <w:t xml:space="preserve"> –</w:t>
      </w:r>
      <w:r w:rsidR="0155B4DA">
        <w:t xml:space="preserve"> </w:t>
      </w:r>
      <w:r w:rsidR="00B00431">
        <w:t>AB „</w:t>
      </w:r>
      <w:r w:rsidRPr="00664213" w:rsidR="00B00431">
        <w:rPr>
          <w:i/>
          <w:iCs/>
        </w:rPr>
        <w:t>Amber Grid</w:t>
      </w:r>
      <w:r w:rsidR="00B00431">
        <w:t>“ darbuotojas</w:t>
      </w:r>
      <w:r w:rsidR="00326566">
        <w:t xml:space="preserve">, </w:t>
      </w:r>
      <w:r w:rsidR="0155B4DA">
        <w:t>turi</w:t>
      </w:r>
      <w:r w:rsidR="00987C7A">
        <w:t>ntis</w:t>
      </w:r>
      <w:r w:rsidR="0155B4DA">
        <w:t xml:space="preserve"> teisę atnaujinti </w:t>
      </w:r>
      <w:r w:rsidR="004F0304">
        <w:t xml:space="preserve">darbų matricą, </w:t>
      </w:r>
      <w:r w:rsidR="0155B4DA">
        <w:t>standartinių veiksmų sąrašą</w:t>
      </w:r>
      <w:r w:rsidR="5BABA571">
        <w:t>, suteikia ir keičia sistemos naudotojų teises.</w:t>
      </w:r>
      <w:r w:rsidR="00592F5A">
        <w:t xml:space="preserve"> Kuria Kliento paskyras, naujina darb</w:t>
      </w:r>
      <w:r w:rsidR="00531112">
        <w:t xml:space="preserve">ų matricą, gali atlikti visus veiksmus, kuriuos atlieka kiti proceso dalyviai. Gali tikslinti </w:t>
      </w:r>
      <w:r w:rsidR="000D306A">
        <w:t xml:space="preserve">tam tikrus </w:t>
      </w:r>
      <w:r w:rsidR="00531112">
        <w:t>sutarčių</w:t>
      </w:r>
      <w:r w:rsidR="000D306A">
        <w:t xml:space="preserve">, sutikimų bei leidimų duomenis </w:t>
      </w:r>
      <w:r w:rsidR="003F6AFF">
        <w:t>IS.</w:t>
      </w:r>
      <w:r w:rsidR="007044F6">
        <w:t xml:space="preserve"> Gali kurti ataskaitas, </w:t>
      </w:r>
      <w:proofErr w:type="spellStart"/>
      <w:r w:rsidR="007044F6">
        <w:t>dashboard‘us</w:t>
      </w:r>
      <w:proofErr w:type="spellEnd"/>
      <w:r w:rsidR="00965507">
        <w:t>, turi galimybę patvirtinti subrangovinių įmonių sąrašo pokyčius</w:t>
      </w:r>
      <w:r w:rsidR="00E35173">
        <w:t>.</w:t>
      </w:r>
    </w:p>
    <w:p w:rsidR="5077D994" w:rsidP="00D019A2" w:rsidRDefault="5077D994" w14:paraId="0FA81808" w14:textId="3CC842DA">
      <w:pPr>
        <w:pStyle w:val="ListParagraph"/>
        <w:numPr>
          <w:ilvl w:val="0"/>
          <w:numId w:val="1"/>
        </w:numPr>
        <w:spacing w:before="240" w:after="240" w:line="240" w:lineRule="auto"/>
        <w:jc w:val="both"/>
      </w:pPr>
      <w:r w:rsidRPr="00915E11">
        <w:rPr>
          <w:b/>
          <w:bCs/>
        </w:rPr>
        <w:t>Sistemos ekspertas</w:t>
      </w:r>
      <w:r w:rsidR="008033F1">
        <w:rPr>
          <w:b/>
          <w:bCs/>
        </w:rPr>
        <w:t xml:space="preserve"> </w:t>
      </w:r>
      <w:r w:rsidR="00A4306C">
        <w:rPr>
          <w:b/>
          <w:bCs/>
        </w:rPr>
        <w:t>–</w:t>
      </w:r>
      <w:r w:rsidR="00A4306C">
        <w:t xml:space="preserve"> AB „</w:t>
      </w:r>
      <w:r w:rsidRPr="00664213" w:rsidR="00A4306C">
        <w:rPr>
          <w:i/>
          <w:iCs/>
        </w:rPr>
        <w:t>Amber Grid</w:t>
      </w:r>
      <w:r w:rsidR="00A4306C">
        <w:t>“ darbuotojas,</w:t>
      </w:r>
      <w:r w:rsidR="793542E4">
        <w:t xml:space="preserve"> turi</w:t>
      </w:r>
      <w:r w:rsidR="00987C7A">
        <w:t>ntis</w:t>
      </w:r>
      <w:r w:rsidR="793542E4">
        <w:t xml:space="preserve"> teisę atnaujinti standartinių veiksmų sąrašą</w:t>
      </w:r>
      <w:r w:rsidR="0AC28B3D">
        <w:t>, suteikia ir keičia sistemos naudotojų teises</w:t>
      </w:r>
      <w:r w:rsidR="793542E4">
        <w:t>.</w:t>
      </w:r>
    </w:p>
    <w:p w:rsidR="2FFC6D63" w:rsidP="00551B98" w:rsidRDefault="2FFC6D63" w14:paraId="053B14B0" w14:textId="4FA36B22">
      <w:pPr>
        <w:spacing w:before="240" w:after="240" w:line="240" w:lineRule="auto"/>
        <w:jc w:val="both"/>
      </w:pPr>
    </w:p>
    <w:p w:rsidR="00D66B35" w:rsidP="00D66B35" w:rsidRDefault="00D66B35" w14:paraId="74493284" w14:textId="77777777">
      <w:pPr>
        <w:spacing w:before="240" w:after="240" w:line="240" w:lineRule="auto"/>
        <w:jc w:val="both"/>
      </w:pPr>
    </w:p>
    <w:p w:rsidRPr="00BA04E3" w:rsidR="00D66B35" w:rsidP="00D47BBF" w:rsidRDefault="00D66B35" w14:paraId="6F4560EF" w14:textId="3ADB481C">
      <w:pPr>
        <w:spacing w:before="240" w:after="240" w:line="240" w:lineRule="auto"/>
        <w:jc w:val="both"/>
      </w:pPr>
    </w:p>
    <w:tbl>
      <w:tblPr>
        <w:tblStyle w:val="TableGrid"/>
        <w:tblpPr w:leftFromText="180" w:rightFromText="180" w:vertAnchor="text" w:tblpY="1"/>
        <w:tblOverlap w:val="never"/>
        <w:tblW w:w="14235" w:type="dxa"/>
        <w:tblLayout w:type="fixed"/>
        <w:tblLook w:val="04A0" w:firstRow="1" w:lastRow="0" w:firstColumn="1" w:lastColumn="0" w:noHBand="0" w:noVBand="1"/>
      </w:tblPr>
      <w:tblGrid>
        <w:gridCol w:w="4907"/>
        <w:gridCol w:w="1842"/>
        <w:gridCol w:w="7480"/>
        <w:gridCol w:w="6"/>
      </w:tblGrid>
      <w:tr w:rsidR="002D47E1" w:rsidTr="00B94CF5" w14:paraId="232FE09B" w14:textId="77777777">
        <w:trPr>
          <w:gridAfter w:val="1"/>
          <w:wAfter w:w="6" w:type="dxa"/>
          <w:trHeight w:val="731"/>
          <w:tblHeader/>
        </w:trPr>
        <w:tc>
          <w:tcPr>
            <w:tcW w:w="4907" w:type="dxa"/>
            <w:shd w:val="clear" w:color="auto" w:fill="67C08B"/>
            <w:vAlign w:val="center"/>
          </w:tcPr>
          <w:p w:rsidRPr="00CF7A13" w:rsidR="0049274F" w:rsidRDefault="0049274F" w14:paraId="7A939105" w14:textId="77777777">
            <w:pPr>
              <w:jc w:val="center"/>
              <w:rPr>
                <w:b/>
                <w:bCs/>
                <w:sz w:val="28"/>
                <w:szCs w:val="28"/>
              </w:rPr>
            </w:pPr>
            <w:r w:rsidRPr="00CF7A13">
              <w:rPr>
                <w:b/>
                <w:bCs/>
                <w:caps/>
                <w:sz w:val="28"/>
                <w:szCs w:val="28"/>
              </w:rPr>
              <w:t>Poreikis</w:t>
            </w:r>
            <w:r w:rsidRPr="00CF7A13">
              <w:rPr>
                <w:b/>
                <w:bCs/>
                <w:sz w:val="28"/>
                <w:szCs w:val="28"/>
              </w:rPr>
              <w:t xml:space="preserve"> (</w:t>
            </w:r>
            <w:r w:rsidRPr="00CF7A13">
              <w:rPr>
                <w:b/>
                <w:bCs/>
                <w:sz w:val="28"/>
                <w:szCs w:val="28"/>
                <w:lang w:val="en-US"/>
              </w:rPr>
              <w:t>User stories</w:t>
            </w:r>
            <w:r w:rsidRPr="00CF7A13">
              <w:rPr>
                <w:b/>
                <w:bCs/>
                <w:sz w:val="28"/>
                <w:szCs w:val="28"/>
              </w:rPr>
              <w:t>)</w:t>
            </w:r>
          </w:p>
        </w:tc>
        <w:tc>
          <w:tcPr>
            <w:tcW w:w="1842" w:type="dxa"/>
            <w:shd w:val="clear" w:color="auto" w:fill="auto"/>
            <w:vAlign w:val="center"/>
          </w:tcPr>
          <w:p w:rsidRPr="009C1F28" w:rsidR="0049274F" w:rsidRDefault="0049274F" w14:paraId="0A2F60BC" w14:textId="77777777">
            <w:pPr>
              <w:jc w:val="center"/>
              <w:rPr>
                <w:b/>
                <w:bCs/>
                <w:caps/>
                <w:color w:val="FFFFFF" w:themeColor="background1"/>
                <w:sz w:val="28"/>
                <w:szCs w:val="28"/>
              </w:rPr>
            </w:pPr>
            <w:r>
              <w:rPr>
                <w:b/>
                <w:bCs/>
                <w:caps/>
                <w:color w:val="FFFFFF" w:themeColor="background1"/>
                <w:sz w:val="28"/>
                <w:szCs w:val="28"/>
              </w:rPr>
              <w:t>Su kuo susiję?</w:t>
            </w:r>
          </w:p>
        </w:tc>
        <w:tc>
          <w:tcPr>
            <w:tcW w:w="7480" w:type="dxa"/>
            <w:shd w:val="clear" w:color="auto" w:fill="75B9C8"/>
            <w:vAlign w:val="center"/>
          </w:tcPr>
          <w:p w:rsidRPr="009C1F28" w:rsidR="0049274F" w:rsidP="006306FE" w:rsidRDefault="0049274F" w14:paraId="569EBFC6" w14:textId="77777777">
            <w:pPr>
              <w:jc w:val="center"/>
              <w:rPr>
                <w:b/>
                <w:bCs/>
                <w:color w:val="FFFFFF" w:themeColor="background1"/>
                <w:sz w:val="28"/>
                <w:szCs w:val="28"/>
              </w:rPr>
            </w:pPr>
            <w:r w:rsidRPr="009C1F28">
              <w:rPr>
                <w:b/>
                <w:bCs/>
                <w:caps/>
                <w:color w:val="FFFFFF" w:themeColor="background1"/>
                <w:sz w:val="28"/>
                <w:szCs w:val="28"/>
              </w:rPr>
              <w:t>Sėkmės sąlygos</w:t>
            </w:r>
            <w:r w:rsidRPr="009C1F28">
              <w:rPr>
                <w:b/>
                <w:bCs/>
                <w:color w:val="FFFFFF" w:themeColor="background1"/>
                <w:sz w:val="28"/>
                <w:szCs w:val="28"/>
              </w:rPr>
              <w:t xml:space="preserve"> (</w:t>
            </w:r>
            <w:r w:rsidRPr="009C1F28">
              <w:rPr>
                <w:b/>
                <w:bCs/>
                <w:color w:val="FFFFFF" w:themeColor="background1"/>
                <w:sz w:val="28"/>
                <w:szCs w:val="28"/>
                <w:lang w:val="en-US"/>
              </w:rPr>
              <w:t>Acceptance criteria</w:t>
            </w:r>
            <w:r w:rsidRPr="009C1F28">
              <w:rPr>
                <w:b/>
                <w:bCs/>
                <w:color w:val="FFFFFF" w:themeColor="background1"/>
                <w:sz w:val="28"/>
                <w:szCs w:val="28"/>
              </w:rPr>
              <w:t>)</w:t>
            </w:r>
          </w:p>
        </w:tc>
      </w:tr>
      <w:tr w:rsidR="00185DB0" w:rsidTr="00B94CF5" w14:paraId="62CB60E0" w14:textId="77777777">
        <w:trPr>
          <w:gridAfter w:val="1"/>
          <w:wAfter w:w="6" w:type="dxa"/>
          <w:trHeight w:val="955"/>
        </w:trPr>
        <w:tc>
          <w:tcPr>
            <w:tcW w:w="4907" w:type="dxa"/>
            <w:shd w:val="clear" w:color="auto" w:fill="auto"/>
            <w:vAlign w:val="center"/>
          </w:tcPr>
          <w:p w:rsidRPr="00C56B78" w:rsidR="003D40F8" w:rsidP="003D40F8" w:rsidRDefault="003D40F8" w14:paraId="017EF61C" w14:textId="5A9CFC2C">
            <w:pPr>
              <w:jc w:val="both"/>
              <w:rPr>
                <w:rFonts w:cstheme="minorHAnsi"/>
              </w:rPr>
            </w:pPr>
            <w:r w:rsidRPr="002074FC">
              <w:rPr>
                <w:rFonts w:cstheme="minorHAnsi"/>
              </w:rPr>
              <w:t>Aš</w:t>
            </w:r>
            <w:r>
              <w:rPr>
                <w:rFonts w:cstheme="minorHAnsi"/>
              </w:rPr>
              <w:t>,</w:t>
            </w:r>
            <w:r w:rsidRPr="002074FC">
              <w:rPr>
                <w:rFonts w:cstheme="minorHAnsi"/>
              </w:rPr>
              <w:t xml:space="preserve"> kaip </w:t>
            </w:r>
            <w:r>
              <w:rPr>
                <w:rFonts w:cstheme="minorHAnsi"/>
              </w:rPr>
              <w:t>S</w:t>
            </w:r>
            <w:r w:rsidRPr="002074FC">
              <w:rPr>
                <w:rFonts w:cstheme="minorHAnsi"/>
              </w:rPr>
              <w:t>utikimą reng</w:t>
            </w:r>
            <w:r>
              <w:rPr>
                <w:rFonts w:cstheme="minorHAnsi"/>
              </w:rPr>
              <w:t>ia</w:t>
            </w:r>
            <w:r w:rsidRPr="002074FC">
              <w:rPr>
                <w:rFonts w:cstheme="minorHAnsi"/>
              </w:rPr>
              <w:t xml:space="preserve">ntis </w:t>
            </w:r>
            <w:r w:rsidRPr="00814AD3">
              <w:t>specialistas</w:t>
            </w:r>
            <w:r>
              <w:rPr>
                <w:rFonts w:cstheme="minorHAnsi"/>
              </w:rPr>
              <w:t>, tikiuosi, jog Kliento prašymai nebus papildomai registruojami dokumentų valdymo sistemoje, kad nereikėtų dubliuoti darbų.</w:t>
            </w:r>
          </w:p>
        </w:tc>
        <w:tc>
          <w:tcPr>
            <w:tcW w:w="1842" w:type="dxa"/>
            <w:shd w:val="clear" w:color="auto" w:fill="auto"/>
            <w:vAlign w:val="center"/>
          </w:tcPr>
          <w:p w:rsidR="003D40F8" w:rsidP="003D40F8" w:rsidRDefault="003D40F8" w14:paraId="7EB44F42" w14:textId="2AC67DDF">
            <w:pPr>
              <w:jc w:val="center"/>
              <w:rPr>
                <w:rFonts w:cstheme="minorHAnsi"/>
                <w:b/>
              </w:rPr>
            </w:pPr>
            <w:r>
              <w:rPr>
                <w:rFonts w:cstheme="minorHAnsi"/>
                <w:b/>
              </w:rPr>
              <w:t>Savitarnos puslapis</w:t>
            </w:r>
          </w:p>
        </w:tc>
        <w:tc>
          <w:tcPr>
            <w:tcW w:w="7480" w:type="dxa"/>
            <w:shd w:val="clear" w:color="auto" w:fill="auto"/>
            <w:vAlign w:val="center"/>
          </w:tcPr>
          <w:p w:rsidR="003D40F8" w:rsidP="00D47BBF" w:rsidRDefault="003D40F8" w14:paraId="1BD79A86" w14:textId="5738C28E">
            <w:pPr>
              <w:spacing w:before="60" w:after="120"/>
              <w:ind w:right="57"/>
              <w:jc w:val="both"/>
            </w:pPr>
            <w:r>
              <w:t xml:space="preserve">Visi prašymai teikiami per savitarnos puslapį, </w:t>
            </w:r>
            <w:r w:rsidR="008115F7">
              <w:t xml:space="preserve">kuris pasiekiamas iš </w:t>
            </w:r>
            <w:r w:rsidR="004D75A1">
              <w:t xml:space="preserve">AB </w:t>
            </w:r>
            <w:r w:rsidR="001E2AEA">
              <w:t>„</w:t>
            </w:r>
            <w:r w:rsidRPr="004D75A1" w:rsidR="008115F7">
              <w:rPr>
                <w:i/>
                <w:iCs/>
              </w:rPr>
              <w:t>Amber Grid</w:t>
            </w:r>
            <w:r w:rsidR="001E2AEA">
              <w:t>“</w:t>
            </w:r>
            <w:r w:rsidR="008115F7">
              <w:t xml:space="preserve"> interneto svetainės</w:t>
            </w:r>
            <w:r w:rsidR="00B7618C">
              <w:t xml:space="preserve">. </w:t>
            </w:r>
            <w:r w:rsidR="00AD44AB">
              <w:t xml:space="preserve">Atsidarius savitarnos puslapiui </w:t>
            </w:r>
            <w:r>
              <w:t>yra du pasirinkimai:</w:t>
            </w:r>
          </w:p>
          <w:p w:rsidR="003A2E18" w:rsidP="00D019A2" w:rsidRDefault="003D40F8" w14:paraId="0CDB293F" w14:textId="7D6CC420">
            <w:pPr>
              <w:pStyle w:val="ListParagraph"/>
              <w:numPr>
                <w:ilvl w:val="0"/>
                <w:numId w:val="4"/>
              </w:numPr>
              <w:ind w:right="57"/>
              <w:jc w:val="both"/>
            </w:pPr>
            <w:r>
              <w:t xml:space="preserve">prisijungti prie paskyros ir pildyti prašymą (registruoti </w:t>
            </w:r>
            <w:r w:rsidR="00D819AC">
              <w:t xml:space="preserve">Kliento portalo </w:t>
            </w:r>
            <w:r w:rsidRPr="00AF7CBE" w:rsidR="00D819AC">
              <w:t>naudotojai</w:t>
            </w:r>
            <w:r>
              <w:t>)</w:t>
            </w:r>
            <w:r w:rsidR="003A2E18">
              <w:t>.</w:t>
            </w:r>
          </w:p>
          <w:p w:rsidRPr="005F3BBE" w:rsidR="003D40F8" w:rsidP="00D019A2" w:rsidRDefault="003D40F8" w14:paraId="665194EE" w14:textId="7D8EA7CE">
            <w:pPr>
              <w:pStyle w:val="ListParagraph"/>
              <w:numPr>
                <w:ilvl w:val="0"/>
                <w:numId w:val="4"/>
              </w:numPr>
              <w:spacing w:before="60" w:after="120"/>
              <w:ind w:left="760" w:right="57" w:hanging="357"/>
              <w:jc w:val="both"/>
            </w:pPr>
            <w:r w:rsidRPr="5641CB1E">
              <w:t>pildyti neprisijungus, t.</w:t>
            </w:r>
            <w:r w:rsidR="007552C1">
              <w:t xml:space="preserve"> </w:t>
            </w:r>
            <w:r w:rsidRPr="5641CB1E">
              <w:t>y. be registracijos.</w:t>
            </w:r>
          </w:p>
        </w:tc>
      </w:tr>
      <w:tr w:rsidR="00185DB0" w:rsidTr="00B94CF5" w14:paraId="195CB948" w14:textId="77777777">
        <w:trPr>
          <w:gridAfter w:val="1"/>
          <w:wAfter w:w="6" w:type="dxa"/>
          <w:trHeight w:val="955"/>
        </w:trPr>
        <w:tc>
          <w:tcPr>
            <w:tcW w:w="4907" w:type="dxa"/>
            <w:shd w:val="clear" w:color="auto" w:fill="auto"/>
            <w:vAlign w:val="center"/>
          </w:tcPr>
          <w:p w:rsidRPr="002074FC" w:rsidR="00885582" w:rsidP="00885582" w:rsidRDefault="00885582" w14:paraId="40589EC1" w14:textId="54550F0E">
            <w:pPr>
              <w:jc w:val="both"/>
            </w:pPr>
            <w:r w:rsidRPr="0B1E0E4F">
              <w:t>Aš, kaip Klientas</w:t>
            </w:r>
            <w:r w:rsidRPr="0B1E0E4F">
              <w:rPr>
                <w:b/>
              </w:rPr>
              <w:t>,</w:t>
            </w:r>
            <w:r w:rsidRPr="0B1E0E4F">
              <w:t xml:space="preserve"> </w:t>
            </w:r>
            <w:r>
              <w:t>noriu turėti galimybę s</w:t>
            </w:r>
            <w:r w:rsidRPr="2BB80925">
              <w:t>utikimo išdavimo prašymo form</w:t>
            </w:r>
            <w:r>
              <w:t>ą</w:t>
            </w:r>
            <w:r w:rsidRPr="2BB80925">
              <w:t xml:space="preserve"> pild</w:t>
            </w:r>
            <w:r>
              <w:t xml:space="preserve">yti </w:t>
            </w:r>
            <w:r w:rsidR="00E22465">
              <w:t>savitarnos puslapyje</w:t>
            </w:r>
            <w:r>
              <w:t>, kad galėčiau gauti sutikimą vykdyti darbus.</w:t>
            </w:r>
            <w:r w:rsidRPr="2BB80925">
              <w:t xml:space="preserve"> </w:t>
            </w:r>
          </w:p>
        </w:tc>
        <w:tc>
          <w:tcPr>
            <w:tcW w:w="1842" w:type="dxa"/>
            <w:shd w:val="clear" w:color="auto" w:fill="auto"/>
            <w:vAlign w:val="center"/>
          </w:tcPr>
          <w:p w:rsidR="00885582" w:rsidP="00885582" w:rsidRDefault="00885582" w14:paraId="22CF2955" w14:textId="5AC931FF">
            <w:pPr>
              <w:jc w:val="center"/>
              <w:rPr>
                <w:rFonts w:cstheme="minorHAnsi"/>
                <w:b/>
              </w:rPr>
            </w:pPr>
            <w:r>
              <w:rPr>
                <w:rFonts w:cstheme="minorHAnsi"/>
                <w:b/>
              </w:rPr>
              <w:t>Savitarnos puslapis</w:t>
            </w:r>
          </w:p>
        </w:tc>
        <w:tc>
          <w:tcPr>
            <w:tcW w:w="7480" w:type="dxa"/>
            <w:shd w:val="clear" w:color="auto" w:fill="auto"/>
            <w:vAlign w:val="center"/>
          </w:tcPr>
          <w:p w:rsidRPr="00AF7CBE" w:rsidR="00630412" w:rsidP="00D47BBF" w:rsidRDefault="00630412" w14:paraId="45FB2BD7" w14:textId="2FD6D1C2">
            <w:pPr>
              <w:spacing w:before="60" w:after="120"/>
              <w:ind w:right="57"/>
              <w:jc w:val="both"/>
            </w:pPr>
            <w:r w:rsidRPr="00AF7CBE">
              <w:t xml:space="preserve">Savitarnos puslapyje yra galimybė pasirinkti kalbą (lietuvių arba anglų). Atitinkamai prašymo </w:t>
            </w:r>
            <w:r w:rsidR="48FF2393">
              <w:t>form</w:t>
            </w:r>
            <w:r w:rsidR="57419B9C">
              <w:t>ą</w:t>
            </w:r>
            <w:r w:rsidRPr="00AF7CBE">
              <w:t xml:space="preserve"> galima pildyti lietuvių</w:t>
            </w:r>
            <w:r w:rsidR="008A3C80">
              <w:t xml:space="preserve"> </w:t>
            </w:r>
            <w:r w:rsidR="00E91080">
              <w:t>arba</w:t>
            </w:r>
            <w:r w:rsidR="008A3C80">
              <w:t xml:space="preserve"> </w:t>
            </w:r>
            <w:r w:rsidRPr="00AF7CBE">
              <w:t>anglų kalb</w:t>
            </w:r>
            <w:r w:rsidR="00E91080">
              <w:t>omis</w:t>
            </w:r>
            <w:r w:rsidRPr="00AF7CBE">
              <w:t xml:space="preserve">. </w:t>
            </w:r>
          </w:p>
          <w:p w:rsidRPr="00AF7CBE" w:rsidR="00760101" w:rsidP="00D47BBF" w:rsidRDefault="00885582" w14:paraId="6DD94414" w14:textId="38A62AA7">
            <w:pPr>
              <w:spacing w:before="60" w:after="120"/>
              <w:ind w:right="57"/>
              <w:jc w:val="both"/>
            </w:pPr>
            <w:r w:rsidRPr="00AF7CBE">
              <w:t>Klientai turi galimybę pildyti prašymo formą</w:t>
            </w:r>
            <w:r w:rsidRPr="00AF7CBE" w:rsidR="005C6C02">
              <w:t xml:space="preserve"> dviem būdais</w:t>
            </w:r>
            <w:r w:rsidRPr="00AF7CBE">
              <w:t>:</w:t>
            </w:r>
          </w:p>
          <w:p w:rsidRPr="00AF7CBE" w:rsidR="009B6DC2" w:rsidP="00D019A2" w:rsidRDefault="00F20A0F" w14:paraId="17FE70E2" w14:textId="0C56B0D6">
            <w:pPr>
              <w:pStyle w:val="ListParagraph"/>
              <w:numPr>
                <w:ilvl w:val="0"/>
                <w:numId w:val="4"/>
              </w:numPr>
              <w:ind w:right="57"/>
              <w:jc w:val="both"/>
            </w:pPr>
            <w:r w:rsidRPr="00AF7CBE">
              <w:t>Jungiantis</w:t>
            </w:r>
            <w:r w:rsidRPr="00AF7CBE" w:rsidR="00760101">
              <w:t xml:space="preserve"> prie paskyros (registruoti </w:t>
            </w:r>
            <w:r w:rsidR="00D505CE">
              <w:t xml:space="preserve">Kliento portalo </w:t>
            </w:r>
            <w:r w:rsidRPr="00AF7CBE" w:rsidR="00760101">
              <w:t>naudotojai</w:t>
            </w:r>
            <w:r w:rsidR="265850F1">
              <w:t>).</w:t>
            </w:r>
          </w:p>
          <w:p w:rsidRPr="00AF7CBE" w:rsidR="00FA43D9" w:rsidP="00D019A2" w:rsidRDefault="00781DD7" w14:paraId="091D83CF" w14:textId="20327F8C">
            <w:pPr>
              <w:pStyle w:val="ListParagraph"/>
              <w:numPr>
                <w:ilvl w:val="0"/>
                <w:numId w:val="4"/>
              </w:numPr>
              <w:ind w:left="760" w:right="57" w:hanging="357"/>
              <w:jc w:val="both"/>
            </w:pPr>
            <w:r w:rsidRPr="00AF7CBE">
              <w:t>P</w:t>
            </w:r>
            <w:r w:rsidRPr="00AF7CBE" w:rsidR="00760101">
              <w:t xml:space="preserve">ildyti </w:t>
            </w:r>
            <w:r w:rsidRPr="00AF7CBE">
              <w:t>b</w:t>
            </w:r>
            <w:r w:rsidRPr="00AF7CBE" w:rsidR="00760101">
              <w:t>e registracijos</w:t>
            </w:r>
            <w:r w:rsidRPr="00AF7CBE">
              <w:t xml:space="preserve"> (neregistruoti </w:t>
            </w:r>
            <w:r w:rsidR="00D505CE">
              <w:t xml:space="preserve">Kliento </w:t>
            </w:r>
            <w:r w:rsidR="00F100B6">
              <w:t xml:space="preserve">portalo </w:t>
            </w:r>
            <w:r w:rsidRPr="00AF7CBE" w:rsidR="009B6DC2">
              <w:t>n</w:t>
            </w:r>
            <w:r w:rsidRPr="00AF7CBE">
              <w:t>audotojai)</w:t>
            </w:r>
            <w:r w:rsidRPr="00AF7CBE" w:rsidR="00760101">
              <w:t>.</w:t>
            </w:r>
          </w:p>
          <w:p w:rsidRPr="00AF7CBE" w:rsidR="001C0107" w:rsidP="00D47BBF" w:rsidRDefault="001C0107" w14:paraId="6DB9D452" w14:textId="2E382187">
            <w:pPr>
              <w:spacing w:before="60" w:after="120"/>
              <w:ind w:right="57"/>
              <w:jc w:val="both"/>
            </w:pPr>
            <w:r w:rsidRPr="0079750C">
              <w:t>P</w:t>
            </w:r>
            <w:r w:rsidRPr="0079750C" w:rsidR="00F20A0F">
              <w:t>rašymo formos pildymo p</w:t>
            </w:r>
            <w:r w:rsidRPr="0079750C">
              <w:t>asirinkim</w:t>
            </w:r>
            <w:r w:rsidR="007B5160">
              <w:t>o</w:t>
            </w:r>
            <w:r w:rsidRPr="0079750C">
              <w:t xml:space="preserve"> </w:t>
            </w:r>
            <w:r w:rsidRPr="0079750C" w:rsidR="005C6C02">
              <w:t>būd</w:t>
            </w:r>
            <w:r w:rsidRPr="0079750C" w:rsidR="00F96336">
              <w:t>as</w:t>
            </w:r>
            <w:r w:rsidRPr="00AF7CBE" w:rsidR="005C6C02">
              <w:t xml:space="preserve"> </w:t>
            </w:r>
            <w:r w:rsidRPr="00AF7CBE">
              <w:t>priklauso nuo Kliento tipo:</w:t>
            </w:r>
          </w:p>
          <w:p w:rsidRPr="00AF7CBE" w:rsidR="00664CB7" w:rsidP="00D019A2" w:rsidRDefault="00885582" w14:paraId="31754E61" w14:textId="02B0E08B">
            <w:pPr>
              <w:pStyle w:val="ListParagraph"/>
              <w:numPr>
                <w:ilvl w:val="0"/>
                <w:numId w:val="11"/>
              </w:numPr>
              <w:spacing w:before="60" w:after="120"/>
              <w:ind w:right="57"/>
              <w:contextualSpacing w:val="0"/>
              <w:jc w:val="both"/>
            </w:pPr>
            <w:r w:rsidRPr="00AF7CBE">
              <w:t>Visi prašymai, susiję su sutartin</w:t>
            </w:r>
            <w:r w:rsidRPr="00AF7CBE" w:rsidR="00AC7F2E">
              <w:t>i</w:t>
            </w:r>
            <w:r w:rsidRPr="00AF7CBE">
              <w:t xml:space="preserve">ais įsipareigojimais privalo būti pildomi prisijungus prie įmonės paskyros. </w:t>
            </w:r>
          </w:p>
          <w:p w:rsidRPr="00AF7CBE" w:rsidR="00885582" w:rsidP="00D019A2" w:rsidRDefault="00885582" w14:paraId="4075AF89" w14:textId="4F4038A3">
            <w:pPr>
              <w:pStyle w:val="ListParagraph"/>
              <w:numPr>
                <w:ilvl w:val="0"/>
                <w:numId w:val="11"/>
              </w:numPr>
              <w:spacing w:before="60" w:after="120"/>
              <w:ind w:right="57"/>
              <w:jc w:val="both"/>
            </w:pPr>
            <w:r w:rsidRPr="00AF7CBE">
              <w:t xml:space="preserve">Kai Klientas yra Trečioji šalis, </w:t>
            </w:r>
            <w:r w:rsidRPr="78981ACA" w:rsidR="0FE6AC1A">
              <w:t>t.</w:t>
            </w:r>
            <w:r w:rsidR="00EA6744">
              <w:t xml:space="preserve"> </w:t>
            </w:r>
            <w:r w:rsidRPr="78981ACA" w:rsidR="0FE6AC1A">
              <w:t>y.</w:t>
            </w:r>
            <w:r w:rsidRPr="00AF7CBE">
              <w:t xml:space="preserve"> </w:t>
            </w:r>
            <w:r w:rsidRPr="00AF7CBE" w:rsidR="00100401">
              <w:t>neturi</w:t>
            </w:r>
            <w:r w:rsidRPr="00AF7CBE">
              <w:t xml:space="preserve"> </w:t>
            </w:r>
            <w:r w:rsidRPr="78981ACA" w:rsidR="575EDAF4">
              <w:t xml:space="preserve">tiesioginės ar netiesioginės </w:t>
            </w:r>
            <w:r w:rsidRPr="00AF7CBE">
              <w:t xml:space="preserve">sutarties </w:t>
            </w:r>
            <w:r w:rsidRPr="78981ACA" w:rsidR="3083EAB1">
              <w:t xml:space="preserve">su AB </w:t>
            </w:r>
            <w:r w:rsidR="000A6672">
              <w:t>„</w:t>
            </w:r>
            <w:r w:rsidRPr="000A6672" w:rsidR="3083EAB1">
              <w:rPr>
                <w:i/>
                <w:iCs/>
              </w:rPr>
              <w:t>Amber Grid</w:t>
            </w:r>
            <w:r w:rsidR="000A6672">
              <w:t>“</w:t>
            </w:r>
            <w:r w:rsidR="00A8313B">
              <w:t xml:space="preserve"> </w:t>
            </w:r>
            <w:r w:rsidRPr="78981ACA" w:rsidR="082CE95C">
              <w:t>–</w:t>
            </w:r>
            <w:r w:rsidRPr="00AF7CBE">
              <w:t xml:space="preserve"> tada paskyra nėra kuriama ir prašymas pildomas be registracijos.</w:t>
            </w:r>
          </w:p>
          <w:p w:rsidRPr="00AF7CBE" w:rsidR="00D25406" w:rsidP="00D019A2" w:rsidRDefault="00885582" w14:paraId="007165D8" w14:textId="0BEE0ADB">
            <w:pPr>
              <w:pStyle w:val="ListParagraph"/>
              <w:numPr>
                <w:ilvl w:val="0"/>
                <w:numId w:val="11"/>
              </w:numPr>
              <w:spacing w:before="60" w:after="120"/>
              <w:ind w:left="714" w:right="57" w:hanging="357"/>
              <w:jc w:val="both"/>
            </w:pPr>
            <w:r w:rsidRPr="00AF7CBE">
              <w:t>Tais atvejais, kai Klientas turi paskyrą, tačiau nori pateikti prašymą kaip Trečioji šalis – tada yra galimybė pildyti prašymą ir prisijungus prie naudotojo paskyros, tačiau tai nėra privalomas veiksmas ir gali pasirinkti pildymą be registracijos</w:t>
            </w:r>
            <w:r w:rsidR="00D25406">
              <w:t>.</w:t>
            </w:r>
          </w:p>
        </w:tc>
      </w:tr>
      <w:tr w:rsidR="00CF225F" w:rsidTr="00D02B6D" w14:paraId="42206CDF" w14:textId="77777777">
        <w:trPr>
          <w:gridAfter w:val="1"/>
          <w:wAfter w:w="6" w:type="dxa"/>
          <w:trHeight w:val="955"/>
        </w:trPr>
        <w:tc>
          <w:tcPr>
            <w:tcW w:w="4907" w:type="dxa"/>
            <w:shd w:val="clear" w:color="auto" w:fill="auto"/>
            <w:vAlign w:val="center"/>
          </w:tcPr>
          <w:p w:rsidRPr="008163E7" w:rsidR="00CF225F" w:rsidP="009357F5" w:rsidRDefault="00CF225F" w14:paraId="17ABA99C" w14:textId="427C68E2">
            <w:pPr>
              <w:jc w:val="both"/>
              <w:rPr>
                <w:rFonts w:ascii="Calibri" w:hAnsi="Calibri" w:eastAsia="Calibri" w:cs="Calibri"/>
                <w:color w:val="000000" w:themeColor="text1"/>
              </w:rPr>
            </w:pPr>
            <w:r w:rsidRPr="008163E7">
              <w:rPr>
                <w:rFonts w:ascii="Calibri" w:hAnsi="Calibri" w:eastAsia="Calibri" w:cs="Calibri"/>
                <w:color w:val="000000" w:themeColor="text1"/>
              </w:rPr>
              <w:t>A</w:t>
            </w:r>
            <w:r w:rsidRPr="008163E7" w:rsidR="008163E7">
              <w:rPr>
                <w:rFonts w:ascii="Calibri" w:hAnsi="Calibri" w:eastAsia="Calibri" w:cs="Calibri"/>
                <w:color w:val="000000" w:themeColor="text1"/>
              </w:rPr>
              <w:t xml:space="preserve">š, kaip IS savininkas, IS ekspertas arba IT administratorius, </w:t>
            </w:r>
            <w:r w:rsidR="008163E7">
              <w:rPr>
                <w:rFonts w:ascii="Calibri" w:hAnsi="Calibri" w:eastAsia="Calibri" w:cs="Calibri"/>
                <w:color w:val="000000" w:themeColor="text1"/>
              </w:rPr>
              <w:t>galiu kurti</w:t>
            </w:r>
            <w:r w:rsidR="00FE1CFA">
              <w:rPr>
                <w:rFonts w:ascii="Calibri" w:hAnsi="Calibri" w:eastAsia="Calibri" w:cs="Calibri"/>
                <w:color w:val="000000" w:themeColor="text1"/>
              </w:rPr>
              <w:t xml:space="preserve"> Klientams įmonės </w:t>
            </w:r>
            <w:r w:rsidR="00470B74">
              <w:rPr>
                <w:rFonts w:ascii="Calibri" w:hAnsi="Calibri" w:eastAsia="Calibri" w:cs="Calibri"/>
                <w:color w:val="000000" w:themeColor="text1"/>
              </w:rPr>
              <w:t>paskyras</w:t>
            </w:r>
            <w:r w:rsidR="00FE1CFA">
              <w:rPr>
                <w:rFonts w:ascii="Calibri" w:hAnsi="Calibri" w:eastAsia="Calibri" w:cs="Calibri"/>
                <w:color w:val="000000" w:themeColor="text1"/>
              </w:rPr>
              <w:t xml:space="preserve"> tam, kad Klientas galėtų savarankiškai valdyti savo duomenis, juos naujinti ir </w:t>
            </w:r>
            <w:r w:rsidR="00470B74">
              <w:rPr>
                <w:rFonts w:ascii="Calibri" w:hAnsi="Calibri" w:eastAsia="Calibri" w:cs="Calibri"/>
                <w:color w:val="000000" w:themeColor="text1"/>
              </w:rPr>
              <w:t>tinkamai vykdyti savo įsipareigojimus.</w:t>
            </w:r>
          </w:p>
        </w:tc>
        <w:tc>
          <w:tcPr>
            <w:tcW w:w="1842" w:type="dxa"/>
            <w:shd w:val="clear" w:color="auto" w:fill="auto"/>
            <w:vAlign w:val="center"/>
          </w:tcPr>
          <w:p w:rsidR="00CF225F" w:rsidP="009357F5" w:rsidRDefault="00470B74" w14:paraId="2F9684B0" w14:textId="17F81209">
            <w:pPr>
              <w:jc w:val="center"/>
              <w:rPr>
                <w:rFonts w:cstheme="minorHAnsi"/>
                <w:b/>
                <w:bCs/>
              </w:rPr>
            </w:pPr>
            <w:r>
              <w:rPr>
                <w:rFonts w:cstheme="minorHAnsi"/>
                <w:b/>
                <w:bCs/>
              </w:rPr>
              <w:t>Naudojo paskyra</w:t>
            </w:r>
          </w:p>
        </w:tc>
        <w:tc>
          <w:tcPr>
            <w:tcW w:w="7480" w:type="dxa"/>
            <w:shd w:val="clear" w:color="auto" w:fill="auto"/>
          </w:tcPr>
          <w:p w:rsidRPr="0B606D00" w:rsidR="00CF225F" w:rsidP="00D02B6D" w:rsidRDefault="005C249A" w14:paraId="3C6D2490" w14:textId="4168D5BF">
            <w:pPr>
              <w:spacing w:before="60" w:after="120"/>
              <w:ind w:right="57"/>
              <w:jc w:val="both"/>
            </w:pPr>
            <w:r>
              <w:rPr>
                <w:rFonts w:ascii="Calibri" w:hAnsi="Calibri" w:eastAsia="Calibri" w:cs="Calibri"/>
                <w:color w:val="000000" w:themeColor="text1"/>
              </w:rPr>
              <w:t xml:space="preserve">Turi būti sukurtas </w:t>
            </w:r>
            <w:r w:rsidR="00AF7051">
              <w:rPr>
                <w:rFonts w:ascii="Calibri" w:hAnsi="Calibri" w:eastAsia="Calibri" w:cs="Calibri"/>
                <w:color w:val="000000" w:themeColor="text1"/>
              </w:rPr>
              <w:t>prašymo įmonės paskyrai sukurti formos šablonas, kurį užpil</w:t>
            </w:r>
            <w:r w:rsidR="00B018BB">
              <w:rPr>
                <w:rFonts w:ascii="Calibri" w:hAnsi="Calibri" w:eastAsia="Calibri" w:cs="Calibri"/>
                <w:color w:val="000000" w:themeColor="text1"/>
              </w:rPr>
              <w:t>dž</w:t>
            </w:r>
            <w:r w:rsidR="00AF7051">
              <w:rPr>
                <w:rFonts w:ascii="Calibri" w:hAnsi="Calibri" w:eastAsia="Calibri" w:cs="Calibri"/>
                <w:color w:val="000000" w:themeColor="text1"/>
              </w:rPr>
              <w:t xml:space="preserve">ius, </w:t>
            </w:r>
            <w:r w:rsidR="00B018BB">
              <w:rPr>
                <w:rFonts w:ascii="Calibri" w:hAnsi="Calibri" w:eastAsia="Calibri" w:cs="Calibri"/>
                <w:color w:val="000000" w:themeColor="text1"/>
              </w:rPr>
              <w:t xml:space="preserve">yra išsiunčiamas pranešimas IS savininkui ir IS ekspertui. </w:t>
            </w:r>
            <w:r w:rsidRPr="008163E7" w:rsidR="0064365F">
              <w:rPr>
                <w:rFonts w:ascii="Calibri" w:hAnsi="Calibri" w:eastAsia="Calibri" w:cs="Calibri"/>
                <w:color w:val="000000" w:themeColor="text1"/>
              </w:rPr>
              <w:t>IS savininkas, IS ekspertas arba IT administratorius</w:t>
            </w:r>
            <w:r w:rsidR="0064365F">
              <w:rPr>
                <w:rFonts w:ascii="Calibri" w:hAnsi="Calibri" w:eastAsia="Calibri" w:cs="Calibri"/>
                <w:color w:val="000000" w:themeColor="text1"/>
              </w:rPr>
              <w:t xml:space="preserve"> turi įrankį, kurio pagalba, yra sukuriama Kliento paskyra ir šiam Klientui išsiunčiamas pranešimas apie galimybę prisijungti prie </w:t>
            </w:r>
            <w:r w:rsidR="00FD72D3">
              <w:rPr>
                <w:rFonts w:ascii="Calibri" w:hAnsi="Calibri" w:eastAsia="Calibri" w:cs="Calibri"/>
                <w:color w:val="000000" w:themeColor="text1"/>
              </w:rPr>
              <w:t xml:space="preserve">jam sukurtos </w:t>
            </w:r>
            <w:r w:rsidR="0064365F">
              <w:rPr>
                <w:rFonts w:ascii="Calibri" w:hAnsi="Calibri" w:eastAsia="Calibri" w:cs="Calibri"/>
                <w:color w:val="000000" w:themeColor="text1"/>
              </w:rPr>
              <w:t>paskyros.</w:t>
            </w:r>
          </w:p>
        </w:tc>
      </w:tr>
      <w:tr w:rsidR="00185DB0" w:rsidTr="00B94CF5" w14:paraId="781D6C4C" w14:textId="77777777">
        <w:trPr>
          <w:gridAfter w:val="1"/>
          <w:wAfter w:w="6" w:type="dxa"/>
          <w:trHeight w:val="955"/>
        </w:trPr>
        <w:tc>
          <w:tcPr>
            <w:tcW w:w="4907" w:type="dxa"/>
            <w:shd w:val="clear" w:color="auto" w:fill="auto"/>
            <w:vAlign w:val="center"/>
          </w:tcPr>
          <w:p w:rsidRPr="00E26C32" w:rsidR="009357F5" w:rsidP="009357F5" w:rsidRDefault="009357F5" w14:paraId="593373C4" w14:textId="246DF800">
            <w:pPr>
              <w:jc w:val="both"/>
            </w:pPr>
            <w:r w:rsidRPr="00D47BBF">
              <w:rPr>
                <w:rFonts w:ascii="Calibri" w:hAnsi="Calibri" w:eastAsia="Calibri" w:cs="Calibri"/>
                <w:caps/>
                <w:color w:val="000000" w:themeColor="text1"/>
              </w:rPr>
              <w:lastRenderedPageBreak/>
              <w:t>A</w:t>
            </w:r>
            <w:r w:rsidRPr="00D47BBF">
              <w:rPr>
                <w:rFonts w:ascii="Calibri" w:hAnsi="Calibri" w:eastAsia="Calibri" w:cs="Calibri"/>
                <w:color w:val="000000" w:themeColor="text1"/>
              </w:rPr>
              <w:t xml:space="preserve">š, kaip Sutikimą rengiantis </w:t>
            </w:r>
            <w:r w:rsidRPr="00D47BBF">
              <w:t>specialistas</w:t>
            </w:r>
            <w:r w:rsidRPr="00D47BBF">
              <w:rPr>
                <w:rFonts w:ascii="Calibri" w:hAnsi="Calibri" w:eastAsia="Calibri" w:cs="Calibri"/>
                <w:b/>
                <w:bCs/>
                <w:color w:val="000000" w:themeColor="text1"/>
              </w:rPr>
              <w:t>,</w:t>
            </w:r>
            <w:r w:rsidRPr="00D47BBF">
              <w:rPr>
                <w:rFonts w:ascii="Calibri" w:hAnsi="Calibri" w:eastAsia="Calibri" w:cs="Calibri"/>
                <w:color w:val="000000" w:themeColor="text1"/>
              </w:rPr>
              <w:t xml:space="preserve"> </w:t>
            </w:r>
            <w:r w:rsidRPr="00D47BBF">
              <w:rPr>
                <w:rFonts w:ascii="Calibri" w:hAnsi="Calibri" w:eastAsia="Calibri" w:cs="Calibri"/>
                <w:b/>
                <w:bCs/>
                <w:color w:val="000000" w:themeColor="text1"/>
              </w:rPr>
              <w:t>noriu žinoti, kaip elgtis su tais, kurie neturi galimybių ar noro teikti prašymą per sistemą. Dar pasitaiko prašymų rašytų ranka. Gal tokius galėtume įkelti ar suformuoti patys. Pavyzdys: medienos išvežimas.</w:t>
            </w:r>
          </w:p>
        </w:tc>
        <w:tc>
          <w:tcPr>
            <w:tcW w:w="1842" w:type="dxa"/>
            <w:shd w:val="clear" w:color="auto" w:fill="auto"/>
            <w:vAlign w:val="center"/>
          </w:tcPr>
          <w:p w:rsidR="009357F5" w:rsidP="009357F5" w:rsidRDefault="009357F5" w14:paraId="25ED1360" w14:textId="44CFE7E0">
            <w:pPr>
              <w:jc w:val="center"/>
              <w:rPr>
                <w:rFonts w:cstheme="minorHAnsi"/>
                <w:b/>
                <w:bCs/>
              </w:rPr>
            </w:pPr>
            <w:r>
              <w:rPr>
                <w:rFonts w:cstheme="minorHAnsi"/>
                <w:b/>
                <w:bCs/>
              </w:rPr>
              <w:t>Savitarnos puslapis</w:t>
            </w:r>
          </w:p>
        </w:tc>
        <w:tc>
          <w:tcPr>
            <w:tcW w:w="7480" w:type="dxa"/>
            <w:shd w:val="clear" w:color="auto" w:fill="auto"/>
            <w:vAlign w:val="center"/>
          </w:tcPr>
          <w:p w:rsidR="009357F5" w:rsidP="43F89480" w:rsidRDefault="009357F5" w14:paraId="3AEF00EC" w14:textId="3B61C190">
            <w:pPr>
              <w:spacing w:before="60" w:after="120"/>
              <w:ind w:right="57"/>
              <w:jc w:val="both"/>
            </w:pPr>
            <w:r w:rsidRPr="0B606D00">
              <w:t>Paliekama galimybė Sutikim</w:t>
            </w:r>
            <w:r w:rsidR="00F051AC">
              <w:t xml:space="preserve">ą rengiančiam specialistui </w:t>
            </w:r>
            <w:r w:rsidRPr="0B606D00">
              <w:t>užpildyti formą jei, tarkim, bus gautas prašymas, kuris supildytas pagal anksčiau naudotą Word prašymo formą, jei teikėjas neturi sukurtos paskyros. Jei atitinka esamos formos pagrindinius pildymo laukus – tada Sutikimo reng</w:t>
            </w:r>
            <w:r w:rsidR="00F051AC">
              <w:t>iantis specialist</w:t>
            </w:r>
            <w:r w:rsidRPr="0B606D00">
              <w:t xml:space="preserve">as informuoja, kad pasikeitė procesas ir nuo šiol reikia pildyti savitarnos puslapyje bei nurodo nuorodą į savitarnos puslapį (be registracijos </w:t>
            </w:r>
            <w:proofErr w:type="spellStart"/>
            <w:r w:rsidRPr="0B606D00">
              <w:t>link‘as</w:t>
            </w:r>
            <w:proofErr w:type="spellEnd"/>
            <w:r w:rsidRPr="0B606D00">
              <w:t xml:space="preserve">). Tačiau neatmeta užpildyto prašymo, jei Klientas nesutinka pildyt iš naujo – užpildo </w:t>
            </w:r>
            <w:r w:rsidRPr="0B606D00" w:rsidR="008261E7">
              <w:t xml:space="preserve">prašymą </w:t>
            </w:r>
            <w:r w:rsidRPr="0B606D00">
              <w:t xml:space="preserve">už Klientą, pagal </w:t>
            </w:r>
            <w:proofErr w:type="spellStart"/>
            <w:r w:rsidRPr="0B606D00">
              <w:t>Word‘e</w:t>
            </w:r>
            <w:proofErr w:type="spellEnd"/>
            <w:r w:rsidRPr="0B606D00">
              <w:t xml:space="preserve"> pateiktą informaciją ir prikabina šią formą sistemoje prie </w:t>
            </w:r>
            <w:r w:rsidRPr="0B606D00" w:rsidR="003751F5">
              <w:t>pateikto</w:t>
            </w:r>
            <w:r w:rsidRPr="0B606D00">
              <w:t xml:space="preserve"> prašymo.</w:t>
            </w:r>
          </w:p>
          <w:p w:rsidR="00305662" w:rsidP="43F89480" w:rsidRDefault="009357F5" w14:paraId="130D164E" w14:textId="04294248">
            <w:pPr>
              <w:spacing w:before="60" w:after="120"/>
              <w:ind w:right="57"/>
              <w:jc w:val="both"/>
            </w:pPr>
            <w:r w:rsidRPr="0B606D00">
              <w:t xml:space="preserve">Tais atvejais, kai tiesiog pateikiamas prašymas el. paštu, tačiau nėra panaudota anksčiau taikyta </w:t>
            </w:r>
            <w:proofErr w:type="spellStart"/>
            <w:r w:rsidRPr="0B606D00">
              <w:t>Word‘o</w:t>
            </w:r>
            <w:proofErr w:type="spellEnd"/>
            <w:r w:rsidRPr="0B606D00">
              <w:t xml:space="preserve"> prašymo forma, visais atvejais  Klientas nukreipiamas užpildyti aktualią formą į savitarnos puslapį (be registracijos).</w:t>
            </w:r>
          </w:p>
        </w:tc>
      </w:tr>
      <w:tr w:rsidR="00BF7998" w:rsidTr="00B94CF5" w14:paraId="0DC86506" w14:textId="77777777">
        <w:trPr>
          <w:gridAfter w:val="1"/>
          <w:wAfter w:w="6" w:type="dxa"/>
          <w:trHeight w:val="274"/>
        </w:trPr>
        <w:tc>
          <w:tcPr>
            <w:tcW w:w="4907" w:type="dxa"/>
            <w:shd w:val="clear" w:color="auto" w:fill="auto"/>
            <w:vAlign w:val="center"/>
          </w:tcPr>
          <w:p w:rsidRPr="00E26C32" w:rsidR="00BF7998" w:rsidP="00151917" w:rsidRDefault="00BF7998" w14:paraId="2C82B539" w14:textId="2F3A15ED">
            <w:pPr>
              <w:jc w:val="both"/>
            </w:pPr>
            <w:r>
              <w:t xml:space="preserve">Aš, kaip Klientas, noriu turėti </w:t>
            </w:r>
            <w:r w:rsidR="00C94FBB">
              <w:t xml:space="preserve">galimybę greitai rasti atsakymus į mano klausimus, kad operatyviai </w:t>
            </w:r>
            <w:r w:rsidR="009A2774">
              <w:t>gauti sutikimą vykdyti darbus.</w:t>
            </w:r>
          </w:p>
        </w:tc>
        <w:tc>
          <w:tcPr>
            <w:tcW w:w="1842" w:type="dxa"/>
            <w:shd w:val="clear" w:color="auto" w:fill="auto"/>
            <w:vAlign w:val="center"/>
          </w:tcPr>
          <w:p w:rsidR="00BF7998" w:rsidP="00151917" w:rsidRDefault="009A2774" w14:paraId="2D6F12E4" w14:textId="649E73FA">
            <w:pPr>
              <w:jc w:val="center"/>
              <w:rPr>
                <w:rFonts w:cstheme="minorHAnsi"/>
                <w:b/>
                <w:bCs/>
              </w:rPr>
            </w:pPr>
            <w:r>
              <w:rPr>
                <w:rFonts w:cstheme="minorHAnsi"/>
                <w:b/>
                <w:bCs/>
              </w:rPr>
              <w:t>D.U.K.</w:t>
            </w:r>
          </w:p>
        </w:tc>
        <w:tc>
          <w:tcPr>
            <w:tcW w:w="7480" w:type="dxa"/>
            <w:shd w:val="clear" w:color="auto" w:fill="auto"/>
            <w:vAlign w:val="center"/>
          </w:tcPr>
          <w:p w:rsidR="00A557D7" w:rsidP="00D47BBF" w:rsidRDefault="009A2774" w14:paraId="5A331C20" w14:textId="77777777">
            <w:pPr>
              <w:spacing w:before="60" w:after="120"/>
              <w:ind w:right="57"/>
              <w:jc w:val="both"/>
            </w:pPr>
            <w:r>
              <w:t>Savitarnos puslapyje yra dažniausiai užduodamų klausimų (t</w:t>
            </w:r>
            <w:r w:rsidR="00F01062">
              <w:t>oliau – D.U.K.)</w:t>
            </w:r>
            <w:r>
              <w:t xml:space="preserve"> skiltis</w:t>
            </w:r>
            <w:r w:rsidR="00F01062">
              <w:t>, kurioje Klientas gali rasti atsakymus</w:t>
            </w:r>
            <w:r>
              <w:t xml:space="preserve"> </w:t>
            </w:r>
            <w:r w:rsidR="00F01062">
              <w:t xml:space="preserve">į </w:t>
            </w:r>
            <w:r w:rsidR="008D6818">
              <w:t xml:space="preserve">dažniausia teikiamas užklausas, tokias kaip: koks prašymo nagrinėjimo terminas, kaip elgtis, jei negaunu </w:t>
            </w:r>
            <w:r w:rsidR="00A557D7">
              <w:t xml:space="preserve">prašymo registracijos patvirtinimo laiško ir pan. </w:t>
            </w:r>
          </w:p>
          <w:p w:rsidR="004B7712" w:rsidP="00D47BBF" w:rsidRDefault="00A557D7" w14:paraId="7A208485" w14:textId="704E275A">
            <w:pPr>
              <w:spacing w:before="60" w:after="120"/>
              <w:ind w:right="57"/>
              <w:jc w:val="both"/>
            </w:pPr>
            <w:r>
              <w:t xml:space="preserve">D.U.K. skiltį pildo ir atnaujina vidiniai </w:t>
            </w:r>
            <w:r w:rsidR="00F051AC">
              <w:t xml:space="preserve">AB </w:t>
            </w:r>
            <w:r>
              <w:t>„</w:t>
            </w:r>
            <w:r w:rsidRPr="00F051AC" w:rsidR="00E04BB2">
              <w:rPr>
                <w:i/>
                <w:iCs/>
              </w:rPr>
              <w:t>Amber Grid</w:t>
            </w:r>
            <w:r>
              <w:t xml:space="preserve">“ </w:t>
            </w:r>
            <w:r w:rsidR="00E04BB2">
              <w:t xml:space="preserve">sistemos naudotojai, tačiau pati skiltis yra matoma </w:t>
            </w:r>
            <w:r w:rsidR="00206EE9">
              <w:t>ir prieinama skaitymo teisėmis visiems Klientams</w:t>
            </w:r>
            <w:r w:rsidR="004B7712">
              <w:t>.</w:t>
            </w:r>
          </w:p>
          <w:p w:rsidR="004B7712" w:rsidP="00D47BBF" w:rsidRDefault="004B7712" w14:paraId="19347DBC" w14:textId="5982AC16">
            <w:pPr>
              <w:spacing w:before="60" w:after="120"/>
              <w:ind w:right="57"/>
              <w:jc w:val="both"/>
            </w:pPr>
            <w:r>
              <w:t xml:space="preserve">Papildomai,  D.U.K. skiltis atvaizduojama ir Klientui, </w:t>
            </w:r>
            <w:r w:rsidR="00734DA4">
              <w:t>prisijungusiam prie paskyros.</w:t>
            </w:r>
          </w:p>
        </w:tc>
      </w:tr>
      <w:tr w:rsidR="00185DB0" w:rsidTr="00B94CF5" w14:paraId="32D62773" w14:textId="77777777">
        <w:trPr>
          <w:gridAfter w:val="1"/>
          <w:wAfter w:w="6" w:type="dxa"/>
          <w:trHeight w:val="274"/>
        </w:trPr>
        <w:tc>
          <w:tcPr>
            <w:tcW w:w="4907" w:type="dxa"/>
            <w:shd w:val="clear" w:color="auto" w:fill="auto"/>
            <w:vAlign w:val="center"/>
          </w:tcPr>
          <w:p w:rsidRPr="00C56B78" w:rsidR="00151917" w:rsidP="00151917" w:rsidRDefault="00151917" w14:paraId="2EB58AFC" w14:textId="7D6775E4">
            <w:pPr>
              <w:jc w:val="both"/>
              <w:rPr>
                <w:rFonts w:cstheme="minorHAnsi"/>
              </w:rPr>
            </w:pPr>
            <w:r w:rsidRPr="00E26C32">
              <w:t xml:space="preserve">Aš, kaip Klientas, noriu </w:t>
            </w:r>
            <w:r>
              <w:t xml:space="preserve">turėti pagalbinę medžiagą, kuria vadovaujantis galėčiau užpildyti prašymą ir gauti </w:t>
            </w:r>
            <w:r w:rsidRPr="00E26C32">
              <w:t>sutikimą</w:t>
            </w:r>
            <w:r>
              <w:t xml:space="preserve"> darbams vykdyti</w:t>
            </w:r>
            <w:r w:rsidRPr="00E26C32">
              <w:t>.</w:t>
            </w:r>
          </w:p>
        </w:tc>
        <w:tc>
          <w:tcPr>
            <w:tcW w:w="1842" w:type="dxa"/>
            <w:shd w:val="clear" w:color="auto" w:fill="auto"/>
            <w:vAlign w:val="center"/>
          </w:tcPr>
          <w:p w:rsidR="00151917" w:rsidP="00151917" w:rsidRDefault="00151917" w14:paraId="05A1BD71" w14:textId="3F41A759">
            <w:pPr>
              <w:jc w:val="center"/>
              <w:rPr>
                <w:rFonts w:cstheme="minorHAnsi"/>
                <w:b/>
                <w:bCs/>
              </w:rPr>
            </w:pPr>
            <w:r>
              <w:rPr>
                <w:rFonts w:cstheme="minorHAnsi"/>
                <w:b/>
                <w:bCs/>
              </w:rPr>
              <w:t>Savitarnos puslapis</w:t>
            </w:r>
          </w:p>
        </w:tc>
        <w:tc>
          <w:tcPr>
            <w:tcW w:w="7480" w:type="dxa"/>
            <w:shd w:val="clear" w:color="auto" w:fill="auto"/>
            <w:vAlign w:val="center"/>
          </w:tcPr>
          <w:p w:rsidR="009F0FFB" w:rsidP="00D47BBF" w:rsidRDefault="00457B0A" w14:paraId="5255F62D" w14:textId="48B5755F">
            <w:pPr>
              <w:spacing w:before="60" w:after="120"/>
              <w:ind w:right="57"/>
              <w:jc w:val="both"/>
            </w:pPr>
            <w:r>
              <w:t>Savitarnos puslapyje yra patalpinta</w:t>
            </w:r>
            <w:r w:rsidR="00151917">
              <w:t xml:space="preserve"> trump</w:t>
            </w:r>
            <w:r>
              <w:t>a</w:t>
            </w:r>
            <w:r w:rsidR="00151917">
              <w:t xml:space="preserve"> vaizdin</w:t>
            </w:r>
            <w:r>
              <w:t>ė</w:t>
            </w:r>
            <w:r w:rsidR="00151917">
              <w:t xml:space="preserve"> instrukcij</w:t>
            </w:r>
            <w:r>
              <w:t>a, parodanti</w:t>
            </w:r>
            <w:r w:rsidR="00151917">
              <w:t xml:space="preserve"> kaip </w:t>
            </w:r>
            <w:r>
              <w:t xml:space="preserve">tinkamai </w:t>
            </w:r>
            <w:r w:rsidR="00151917">
              <w:t xml:space="preserve">pildyti </w:t>
            </w:r>
            <w:r>
              <w:t xml:space="preserve">prašymo </w:t>
            </w:r>
            <w:r w:rsidR="00151917">
              <w:t>formą</w:t>
            </w:r>
            <w:r w:rsidR="000547AA">
              <w:t xml:space="preserve">. </w:t>
            </w:r>
          </w:p>
          <w:p w:rsidR="009C39BA" w:rsidP="00D47BBF" w:rsidRDefault="000547AA" w14:paraId="28ED4E00" w14:textId="5A7C6CA8">
            <w:pPr>
              <w:spacing w:before="60" w:after="120"/>
              <w:ind w:right="57"/>
              <w:jc w:val="both"/>
            </w:pPr>
            <w:r>
              <w:t xml:space="preserve">Ši </w:t>
            </w:r>
            <w:r w:rsidR="003A0B0E">
              <w:t>instrukcija</w:t>
            </w:r>
            <w:r>
              <w:t xml:space="preserve"> turi būti </w:t>
            </w:r>
            <w:r w:rsidR="009F0FFB">
              <w:t>greitai pasiekiama</w:t>
            </w:r>
            <w:r w:rsidR="00AE156B">
              <w:t xml:space="preserve"> </w:t>
            </w:r>
            <w:r w:rsidR="009F0FFB">
              <w:t>Klientams savitarnos puslapyje</w:t>
            </w:r>
            <w:r w:rsidR="003A0B0E">
              <w:t xml:space="preserve"> (gerai matoma, neužslėpta po</w:t>
            </w:r>
            <w:r w:rsidR="00D74D5B">
              <w:t xml:space="preserve"> kitomis nuorodomis ir pan.)</w:t>
            </w:r>
            <w:r w:rsidR="00BA01D0">
              <w:t>.</w:t>
            </w:r>
            <w:r w:rsidR="00540097">
              <w:t xml:space="preserve"> </w:t>
            </w:r>
            <w:r w:rsidR="00FD0844">
              <w:t>Instrukcija</w:t>
            </w:r>
            <w:r w:rsidR="009C39BA">
              <w:t xml:space="preserve"> gali naudotis tiek registruoti, tiek ir neregistruoti </w:t>
            </w:r>
            <w:r w:rsidR="00FD0844">
              <w:t>Klientai.</w:t>
            </w:r>
          </w:p>
        </w:tc>
      </w:tr>
      <w:tr w:rsidR="00986E13" w:rsidTr="00B94CF5" w14:paraId="504ECF65" w14:textId="77777777">
        <w:trPr>
          <w:gridAfter w:val="1"/>
          <w:wAfter w:w="6" w:type="dxa"/>
          <w:trHeight w:val="955"/>
        </w:trPr>
        <w:tc>
          <w:tcPr>
            <w:tcW w:w="4907" w:type="dxa"/>
            <w:shd w:val="clear" w:color="auto" w:fill="auto"/>
            <w:vAlign w:val="center"/>
          </w:tcPr>
          <w:p w:rsidRPr="00C56B78" w:rsidR="00986E13" w:rsidP="00986E13" w:rsidRDefault="00986E13" w14:paraId="30008648" w14:textId="7EC38CE7">
            <w:pPr>
              <w:jc w:val="both"/>
              <w:rPr>
                <w:rFonts w:cstheme="minorHAnsi"/>
              </w:rPr>
            </w:pPr>
            <w:r>
              <w:rPr>
                <w:rFonts w:cstheme="minorHAnsi"/>
              </w:rPr>
              <w:t>Aš, kaip Klientas, noriu žinoti kaip elgtis, jei negaunu prašymo pateikimo patvirtinimo laiško, kad galėčiau laiku gauti sutikimą vykdyti darbus.</w:t>
            </w:r>
          </w:p>
        </w:tc>
        <w:tc>
          <w:tcPr>
            <w:tcW w:w="1842" w:type="dxa"/>
            <w:shd w:val="clear" w:color="auto" w:fill="auto"/>
            <w:vAlign w:val="center"/>
          </w:tcPr>
          <w:p w:rsidR="00986E13" w:rsidP="00986E13" w:rsidRDefault="00986E13" w14:paraId="1F2C42B6" w14:textId="49DFBF64">
            <w:pPr>
              <w:jc w:val="center"/>
              <w:rPr>
                <w:rFonts w:cstheme="minorHAnsi"/>
                <w:b/>
                <w:bCs/>
              </w:rPr>
            </w:pPr>
            <w:r>
              <w:rPr>
                <w:rFonts w:cstheme="minorHAnsi"/>
                <w:b/>
                <w:bCs/>
              </w:rPr>
              <w:t>Savitarnos puslapis</w:t>
            </w:r>
          </w:p>
        </w:tc>
        <w:tc>
          <w:tcPr>
            <w:tcW w:w="7480" w:type="dxa"/>
            <w:shd w:val="clear" w:color="auto" w:fill="auto"/>
          </w:tcPr>
          <w:p w:rsidR="00445941" w:rsidP="00986E13" w:rsidRDefault="00986E13" w14:paraId="54B3A30F" w14:textId="77777777">
            <w:pPr>
              <w:spacing w:before="60" w:after="120"/>
              <w:ind w:right="57"/>
              <w:jc w:val="both"/>
            </w:pPr>
            <w:r w:rsidRPr="78981ACA">
              <w:t>Klient</w:t>
            </w:r>
            <w:r w:rsidRPr="78981ACA" w:rsidR="00BC1BE2">
              <w:t>as</w:t>
            </w:r>
            <w:r w:rsidRPr="78981ACA">
              <w:t>, prieš pateikiant prašymą</w:t>
            </w:r>
            <w:r w:rsidRPr="78981ACA" w:rsidR="004C47D0">
              <w:t xml:space="preserve"> </w:t>
            </w:r>
            <w:r w:rsidRPr="78981ACA">
              <w:t>savitarnos puslapyje</w:t>
            </w:r>
            <w:r w:rsidRPr="78981ACA" w:rsidR="00FB681F">
              <w:t xml:space="preserve"> </w:t>
            </w:r>
            <w:r w:rsidRPr="78981ACA" w:rsidR="00A0292A">
              <w:t xml:space="preserve">ar paskyroje </w:t>
            </w:r>
            <w:r w:rsidRPr="78981ACA" w:rsidR="000D4557">
              <w:t>mato</w:t>
            </w:r>
            <w:r w:rsidRPr="78981ACA">
              <w:t xml:space="preserve"> informacin</w:t>
            </w:r>
            <w:r w:rsidRPr="78981ACA" w:rsidR="00BC1BE2">
              <w:t>į</w:t>
            </w:r>
            <w:r w:rsidRPr="78981ACA">
              <w:t xml:space="preserve"> pranešim</w:t>
            </w:r>
            <w:r w:rsidRPr="78981ACA" w:rsidR="00BC1BE2">
              <w:t>ą</w:t>
            </w:r>
            <w:r w:rsidRPr="78981ACA">
              <w:t xml:space="preserve">, kad </w:t>
            </w:r>
            <w:r w:rsidRPr="78981ACA" w:rsidR="00E52753">
              <w:t xml:space="preserve">po prašymo pateikimo turi būti atsiųstas </w:t>
            </w:r>
            <w:r w:rsidRPr="78981ACA" w:rsidR="007816A4">
              <w:t xml:space="preserve">patvirtinimo laiškas, kartu su prašymo ID. </w:t>
            </w:r>
            <w:r w:rsidRPr="78981ACA" w:rsidR="00801195">
              <w:t>Jei Klientas</w:t>
            </w:r>
            <w:r w:rsidRPr="78981ACA" w:rsidR="007816A4">
              <w:t xml:space="preserve"> </w:t>
            </w:r>
            <w:r w:rsidRPr="78981ACA">
              <w:t xml:space="preserve">per 2 (dvi) darbo valandas </w:t>
            </w:r>
            <w:r w:rsidRPr="78981ACA" w:rsidR="00801195">
              <w:t xml:space="preserve">nuo prašymo pateikimo momento </w:t>
            </w:r>
            <w:r w:rsidRPr="78981ACA">
              <w:t>negav</w:t>
            </w:r>
            <w:r w:rsidRPr="78981ACA" w:rsidR="00801195">
              <w:t>o</w:t>
            </w:r>
            <w:r w:rsidRPr="78981ACA">
              <w:t xml:space="preserve"> prašymo registracijos patvirtinimo laiško</w:t>
            </w:r>
            <w:r w:rsidRPr="78981ACA" w:rsidR="00445941">
              <w:t>:</w:t>
            </w:r>
          </w:p>
          <w:p w:rsidR="00F90F05" w:rsidP="00D019A2" w:rsidRDefault="007D3495" w14:paraId="12781756" w14:textId="1D3739A1">
            <w:pPr>
              <w:pStyle w:val="ListParagraph"/>
              <w:numPr>
                <w:ilvl w:val="0"/>
                <w:numId w:val="55"/>
              </w:numPr>
              <w:spacing w:before="60" w:after="120"/>
              <w:ind w:right="57"/>
              <w:jc w:val="both"/>
              <w:rPr>
                <w:rFonts w:cstheme="minorHAnsi"/>
                <w:bCs/>
              </w:rPr>
            </w:pPr>
            <w:r>
              <w:rPr>
                <w:rFonts w:cstheme="minorHAnsi"/>
                <w:bCs/>
              </w:rPr>
              <w:lastRenderedPageBreak/>
              <w:t>P</w:t>
            </w:r>
            <w:r w:rsidRPr="007D3495" w:rsidR="000D0827">
              <w:rPr>
                <w:rFonts w:cstheme="minorHAnsi"/>
                <w:bCs/>
              </w:rPr>
              <w:t xml:space="preserve">irmiausia patikrinti Junk </w:t>
            </w:r>
            <w:r w:rsidR="00F90F05">
              <w:rPr>
                <w:rFonts w:cstheme="minorHAnsi"/>
                <w:bCs/>
              </w:rPr>
              <w:t>katalogą</w:t>
            </w:r>
            <w:r w:rsidRPr="007D3495" w:rsidR="000D0827">
              <w:rPr>
                <w:rFonts w:cstheme="minorHAnsi"/>
                <w:bCs/>
              </w:rPr>
              <w:t xml:space="preserve">, </w:t>
            </w:r>
            <w:r w:rsidR="00641021">
              <w:rPr>
                <w:rFonts w:cstheme="minorHAnsi"/>
                <w:bCs/>
              </w:rPr>
              <w:t xml:space="preserve">nes laiškas patvirtinimo laiškas galėjo patekti į Junk </w:t>
            </w:r>
            <w:r w:rsidR="00F90F05">
              <w:rPr>
                <w:rFonts w:cstheme="minorHAnsi"/>
                <w:bCs/>
              </w:rPr>
              <w:t>katalogą.</w:t>
            </w:r>
          </w:p>
          <w:p w:rsidRPr="007D3495" w:rsidR="00986E13" w:rsidP="00D019A2" w:rsidRDefault="00F90F05" w14:paraId="471B2E37" w14:textId="1551B25E">
            <w:pPr>
              <w:pStyle w:val="ListParagraph"/>
              <w:numPr>
                <w:ilvl w:val="0"/>
                <w:numId w:val="55"/>
              </w:numPr>
              <w:spacing w:before="60" w:after="120"/>
              <w:ind w:right="57"/>
              <w:jc w:val="both"/>
              <w:rPr>
                <w:rFonts w:cstheme="minorHAnsi"/>
                <w:bCs/>
              </w:rPr>
            </w:pPr>
            <w:r>
              <w:rPr>
                <w:rFonts w:cstheme="minorHAnsi"/>
                <w:bCs/>
              </w:rPr>
              <w:t>Jei</w:t>
            </w:r>
            <w:r w:rsidR="007D3495">
              <w:rPr>
                <w:rFonts w:cstheme="minorHAnsi"/>
                <w:bCs/>
              </w:rPr>
              <w:t xml:space="preserve"> laiško nėra ir </w:t>
            </w:r>
            <w:r>
              <w:rPr>
                <w:rFonts w:cstheme="minorHAnsi"/>
                <w:bCs/>
              </w:rPr>
              <w:t>Junk katalog</w:t>
            </w:r>
            <w:r w:rsidR="007D3495">
              <w:rPr>
                <w:rFonts w:cstheme="minorHAnsi"/>
                <w:bCs/>
              </w:rPr>
              <w:t>e, tada</w:t>
            </w:r>
            <w:r w:rsidRPr="007D3495" w:rsidR="00820F4D">
              <w:rPr>
                <w:rFonts w:cstheme="minorHAnsi"/>
                <w:bCs/>
              </w:rPr>
              <w:t xml:space="preserve"> turi</w:t>
            </w:r>
            <w:r w:rsidRPr="007D3495" w:rsidR="00986E13">
              <w:rPr>
                <w:rFonts w:cstheme="minorHAnsi"/>
                <w:bCs/>
              </w:rPr>
              <w:t xml:space="preserve"> pranešti apie tai nurodytu el. paštu, pateikiant pagrindinę informaciją, toki</w:t>
            </w:r>
            <w:r w:rsidRPr="007D3495" w:rsidR="00141CBA">
              <w:rPr>
                <w:rFonts w:cstheme="minorHAnsi"/>
                <w:bCs/>
              </w:rPr>
              <w:t>ą</w:t>
            </w:r>
            <w:r w:rsidRPr="007D3495" w:rsidR="00986E13">
              <w:rPr>
                <w:rFonts w:cstheme="minorHAnsi"/>
                <w:bCs/>
              </w:rPr>
              <w:t xml:space="preserve"> kaip:</w:t>
            </w:r>
          </w:p>
          <w:p w:rsidR="00986E13" w:rsidP="00D019A2" w:rsidRDefault="00986E13" w14:paraId="78C8D66F" w14:textId="77777777">
            <w:pPr>
              <w:pStyle w:val="ListParagraph"/>
              <w:numPr>
                <w:ilvl w:val="1"/>
                <w:numId w:val="52"/>
              </w:numPr>
              <w:spacing w:before="60" w:after="60"/>
              <w:ind w:left="1434" w:right="57" w:hanging="357"/>
              <w:contextualSpacing w:val="0"/>
              <w:jc w:val="both"/>
              <w:rPr>
                <w:rFonts w:cstheme="minorHAnsi"/>
                <w:bCs/>
              </w:rPr>
            </w:pPr>
            <w:r w:rsidRPr="005E6FD3">
              <w:rPr>
                <w:rFonts w:cstheme="minorHAnsi"/>
                <w:bCs/>
              </w:rPr>
              <w:t xml:space="preserve">Kada </w:t>
            </w:r>
            <w:r w:rsidRPr="007D3495">
              <w:t>buvo</w:t>
            </w:r>
            <w:r w:rsidRPr="005E6FD3">
              <w:rPr>
                <w:rFonts w:cstheme="minorHAnsi"/>
                <w:bCs/>
              </w:rPr>
              <w:t xml:space="preserve"> </w:t>
            </w:r>
            <w:r>
              <w:rPr>
                <w:rFonts w:cstheme="minorHAnsi"/>
                <w:bCs/>
              </w:rPr>
              <w:t>teikiamas prašymas (data ir laikas);</w:t>
            </w:r>
          </w:p>
          <w:p w:rsidR="00155320" w:rsidP="00D019A2" w:rsidRDefault="0081532A" w14:paraId="536BD108" w14:textId="54A36506">
            <w:pPr>
              <w:pStyle w:val="ListParagraph"/>
              <w:numPr>
                <w:ilvl w:val="1"/>
                <w:numId w:val="52"/>
              </w:numPr>
              <w:spacing w:before="60" w:after="60"/>
              <w:ind w:left="1434" w:right="57" w:hanging="357"/>
              <w:jc w:val="both"/>
            </w:pPr>
            <w:r>
              <w:t>Ar teikia prašym</w:t>
            </w:r>
            <w:r w:rsidR="00B8768B">
              <w:t>ą</w:t>
            </w:r>
            <w:r>
              <w:t xml:space="preserve"> fizini</w:t>
            </w:r>
            <w:r w:rsidR="00B8768B">
              <w:t>s</w:t>
            </w:r>
            <w:r>
              <w:t xml:space="preserve"> ar juridini</w:t>
            </w:r>
            <w:r w:rsidR="00B8768B">
              <w:t>s</w:t>
            </w:r>
            <w:r>
              <w:t xml:space="preserve"> asm</w:t>
            </w:r>
            <w:r w:rsidR="00B8768B">
              <w:t>uo</w:t>
            </w:r>
            <w:r>
              <w:t>.</w:t>
            </w:r>
          </w:p>
          <w:p w:rsidRPr="007D3495" w:rsidR="00986E13" w:rsidP="00D019A2" w:rsidRDefault="00986E13" w14:paraId="4BD75417" w14:textId="7F5DFACF">
            <w:pPr>
              <w:pStyle w:val="ListParagraph"/>
              <w:numPr>
                <w:ilvl w:val="1"/>
                <w:numId w:val="52"/>
              </w:numPr>
              <w:spacing w:before="60" w:after="60"/>
              <w:ind w:left="1434" w:right="57" w:hanging="357"/>
              <w:jc w:val="both"/>
            </w:pPr>
            <w:r w:rsidRPr="0B606D00">
              <w:t xml:space="preserve">Įmonė, kurios vardu teikiamas prašymas (,nes įmonė gali nebūti </w:t>
            </w:r>
            <w:r w:rsidRPr="0B606D00" w:rsidR="00E46B28">
              <w:t xml:space="preserve">darbuotojams </w:t>
            </w:r>
            <w:r w:rsidRPr="0B606D00">
              <w:t xml:space="preserve">sukūrusi darbo el. pašto ir Klientas gali naudoti </w:t>
            </w:r>
            <w:proofErr w:type="spellStart"/>
            <w:r w:rsidRPr="0B606D00">
              <w:t>gmail</w:t>
            </w:r>
            <w:proofErr w:type="spellEnd"/>
            <w:r w:rsidRPr="0B606D00">
              <w:t xml:space="preserve">, </w:t>
            </w:r>
            <w:proofErr w:type="spellStart"/>
            <w:r w:rsidRPr="0B606D00">
              <w:t>yahoo</w:t>
            </w:r>
            <w:proofErr w:type="spellEnd"/>
            <w:r w:rsidRPr="0B606D00">
              <w:t xml:space="preserve"> ar kitas pašto dėžutes, dėl ko nebus aišku kas ir kodėl kreipiasi);</w:t>
            </w:r>
          </w:p>
          <w:p w:rsidRPr="007D3495" w:rsidR="00986E13" w:rsidP="00D019A2" w:rsidRDefault="00986E13" w14:paraId="1EC1C243" w14:textId="6D003605">
            <w:pPr>
              <w:pStyle w:val="ListParagraph"/>
              <w:numPr>
                <w:ilvl w:val="1"/>
                <w:numId w:val="52"/>
              </w:numPr>
              <w:spacing w:before="60" w:after="60"/>
              <w:ind w:left="1434" w:right="57" w:hanging="357"/>
              <w:contextualSpacing w:val="0"/>
              <w:jc w:val="both"/>
            </w:pPr>
            <w:r w:rsidRPr="007D3495">
              <w:t xml:space="preserve">Ar </w:t>
            </w:r>
            <w:r w:rsidRPr="007D3495" w:rsidR="001B12CF">
              <w:t xml:space="preserve">prašymas buvo teikiamas pagal </w:t>
            </w:r>
            <w:r w:rsidRPr="007D3495">
              <w:t>rangos, paslaugų t</w:t>
            </w:r>
            <w:r w:rsidRPr="007D3495" w:rsidR="00164C29">
              <w:t>ei</w:t>
            </w:r>
            <w:r w:rsidRPr="00227EDB">
              <w:t>kimo ar subrangos sutart</w:t>
            </w:r>
            <w:r w:rsidRPr="00827AC1" w:rsidR="001B12CF">
              <w:t>į</w:t>
            </w:r>
            <w:r w:rsidRPr="00EC60AB">
              <w:t xml:space="preserve"> atlikti darbus</w:t>
            </w:r>
            <w:r w:rsidR="00FA02BC">
              <w:t xml:space="preserve"> AB</w:t>
            </w:r>
            <w:r w:rsidRPr="00EC60AB">
              <w:t xml:space="preserve"> </w:t>
            </w:r>
            <w:r w:rsidRPr="00FA02BC">
              <w:rPr>
                <w:i/>
                <w:iCs/>
              </w:rPr>
              <w:t>Amber Grid</w:t>
            </w:r>
            <w:r w:rsidRPr="007D3495">
              <w:t xml:space="preserve"> objektuose?</w:t>
            </w:r>
          </w:p>
          <w:p w:rsidRPr="007D3495" w:rsidR="00986E13" w:rsidP="00D019A2" w:rsidRDefault="00986E13" w14:paraId="0A4637E5" w14:textId="77777777">
            <w:pPr>
              <w:pStyle w:val="ListParagraph"/>
              <w:numPr>
                <w:ilvl w:val="1"/>
                <w:numId w:val="52"/>
              </w:numPr>
              <w:spacing w:before="60" w:after="60"/>
              <w:ind w:left="1434" w:right="57" w:hanging="357"/>
              <w:contextualSpacing w:val="0"/>
              <w:jc w:val="both"/>
            </w:pPr>
            <w:r w:rsidRPr="007D3495">
              <w:t>Kada planuojama darbų pradžia.</w:t>
            </w:r>
          </w:p>
          <w:p w:rsidR="00986E13" w:rsidP="00D019A2" w:rsidRDefault="00986E13" w14:paraId="42DAFE78" w14:textId="4744F106">
            <w:pPr>
              <w:pStyle w:val="ListParagraph"/>
              <w:numPr>
                <w:ilvl w:val="1"/>
                <w:numId w:val="52"/>
              </w:numPr>
              <w:spacing w:before="60" w:after="60"/>
              <w:ind w:left="1434" w:right="57" w:hanging="357"/>
              <w:contextualSpacing w:val="0"/>
              <w:jc w:val="both"/>
              <w:rPr>
                <w:rFonts w:cstheme="minorHAnsi"/>
                <w:bCs/>
              </w:rPr>
            </w:pPr>
            <w:r w:rsidRPr="007D3495">
              <w:t>Kontaktinis mob. tel. ir el. pašto adresas, kuriais galima susisiekti dėl galimybės pateikti prašymą</w:t>
            </w:r>
            <w:r>
              <w:rPr>
                <w:rFonts w:cstheme="minorHAnsi"/>
                <w:bCs/>
              </w:rPr>
              <w:t xml:space="preserve"> alternatyviu būdu.</w:t>
            </w:r>
          </w:p>
          <w:p w:rsidR="00986E13" w:rsidP="00986E13" w:rsidRDefault="00986E13" w14:paraId="47193F82" w14:textId="6E35E6AC">
            <w:pPr>
              <w:spacing w:before="60" w:after="120"/>
              <w:ind w:right="57"/>
              <w:jc w:val="both"/>
              <w:rPr>
                <w:rFonts w:cstheme="minorHAnsi"/>
                <w:bCs/>
              </w:rPr>
            </w:pPr>
            <w:r>
              <w:rPr>
                <w:rFonts w:cstheme="minorHAnsi"/>
                <w:bCs/>
              </w:rPr>
              <w:t>Taip</w:t>
            </w:r>
            <w:r w:rsidR="0075041C">
              <w:rPr>
                <w:rFonts w:cstheme="minorHAnsi"/>
                <w:bCs/>
              </w:rPr>
              <w:t xml:space="preserve"> pat</w:t>
            </w:r>
            <w:r>
              <w:rPr>
                <w:rFonts w:cstheme="minorHAnsi"/>
                <w:bCs/>
              </w:rPr>
              <w:t>, nurodoma</w:t>
            </w:r>
            <w:r w:rsidR="00B66BED">
              <w:rPr>
                <w:rFonts w:cstheme="minorHAnsi"/>
                <w:bCs/>
              </w:rPr>
              <w:t>, kad ne v</w:t>
            </w:r>
            <w:r w:rsidR="00A32FD5">
              <w:rPr>
                <w:rFonts w:cstheme="minorHAnsi"/>
                <w:bCs/>
              </w:rPr>
              <w:t>ė</w:t>
            </w:r>
            <w:r w:rsidR="00B66BED">
              <w:rPr>
                <w:rFonts w:cstheme="minorHAnsi"/>
                <w:bCs/>
              </w:rPr>
              <w:t xml:space="preserve">liau nei per </w:t>
            </w:r>
            <w:r w:rsidR="00A32FD5">
              <w:rPr>
                <w:rFonts w:cstheme="minorHAnsi"/>
                <w:bCs/>
              </w:rPr>
              <w:t xml:space="preserve">1 d. d. </w:t>
            </w:r>
            <w:r>
              <w:rPr>
                <w:rFonts w:cstheme="minorHAnsi"/>
                <w:bCs/>
              </w:rPr>
              <w:t>nuo šio laiško pateikimo</w:t>
            </w:r>
            <w:r w:rsidR="00A32FD5">
              <w:rPr>
                <w:rFonts w:cstheme="minorHAnsi"/>
                <w:bCs/>
              </w:rPr>
              <w:t>,</w:t>
            </w:r>
            <w:r>
              <w:rPr>
                <w:rFonts w:cstheme="minorHAnsi"/>
                <w:bCs/>
              </w:rPr>
              <w:t xml:space="preserve"> </w:t>
            </w:r>
            <w:r w:rsidR="0003366B">
              <w:rPr>
                <w:rFonts w:cstheme="minorHAnsi"/>
                <w:bCs/>
              </w:rPr>
              <w:t xml:space="preserve">su Klientu </w:t>
            </w:r>
            <w:r>
              <w:rPr>
                <w:rFonts w:cstheme="minorHAnsi"/>
                <w:bCs/>
              </w:rPr>
              <w:t>susiek</w:t>
            </w:r>
            <w:r w:rsidR="00A32FD5">
              <w:rPr>
                <w:rFonts w:cstheme="minorHAnsi"/>
                <w:bCs/>
              </w:rPr>
              <w:t>s</w:t>
            </w:r>
            <w:r>
              <w:rPr>
                <w:rFonts w:cstheme="minorHAnsi"/>
                <w:bCs/>
              </w:rPr>
              <w:t xml:space="preserve"> numatytas </w:t>
            </w:r>
            <w:r w:rsidR="00740C7A">
              <w:rPr>
                <w:rFonts w:cstheme="minorHAnsi"/>
                <w:bCs/>
              </w:rPr>
              <w:t xml:space="preserve">AB </w:t>
            </w:r>
            <w:r w:rsidRPr="005E6FD3">
              <w:rPr>
                <w:rFonts w:cstheme="minorHAnsi"/>
                <w:bCs/>
                <w:i/>
                <w:iCs/>
              </w:rPr>
              <w:t>Amber Grid</w:t>
            </w:r>
            <w:r>
              <w:rPr>
                <w:rFonts w:cstheme="minorHAnsi"/>
                <w:bCs/>
              </w:rPr>
              <w:t xml:space="preserve"> darbuotojas.</w:t>
            </w:r>
          </w:p>
          <w:p w:rsidR="00FB681F" w:rsidP="00986E13" w:rsidRDefault="00FB681F" w14:paraId="00080FB2" w14:textId="02199EE3">
            <w:pPr>
              <w:spacing w:before="60" w:after="120"/>
              <w:ind w:right="57"/>
              <w:jc w:val="both"/>
            </w:pPr>
            <w:r w:rsidRPr="00227EDB">
              <w:rPr>
                <w:rFonts w:cstheme="minorHAnsi"/>
                <w:bCs/>
              </w:rPr>
              <w:t xml:space="preserve">Identiškas </w:t>
            </w:r>
            <w:r w:rsidRPr="00227EDB" w:rsidR="00931729">
              <w:rPr>
                <w:rFonts w:cstheme="minorHAnsi"/>
                <w:bCs/>
              </w:rPr>
              <w:t>pranešimas yra pateikiamas ir D.U.K. skiltyje.</w:t>
            </w:r>
          </w:p>
        </w:tc>
      </w:tr>
      <w:tr w:rsidR="00201BCC" w:rsidTr="00B94CF5" w14:paraId="625A0781" w14:textId="77777777">
        <w:trPr>
          <w:gridAfter w:val="1"/>
          <w:wAfter w:w="6" w:type="dxa"/>
          <w:trHeight w:val="955"/>
        </w:trPr>
        <w:tc>
          <w:tcPr>
            <w:tcW w:w="4907" w:type="dxa"/>
            <w:shd w:val="clear" w:color="auto" w:fill="auto"/>
            <w:vAlign w:val="center"/>
          </w:tcPr>
          <w:p w:rsidRPr="00C56B78" w:rsidR="00201BCC" w:rsidP="00986E13" w:rsidRDefault="006D38A9" w14:paraId="5876BD89" w14:textId="3102F79D">
            <w:pPr>
              <w:jc w:val="both"/>
              <w:rPr>
                <w:rFonts w:cstheme="minorHAnsi"/>
              </w:rPr>
            </w:pPr>
            <w:r>
              <w:rPr>
                <w:rFonts w:cstheme="minorHAnsi"/>
              </w:rPr>
              <w:lastRenderedPageBreak/>
              <w:t xml:space="preserve">Aš, kaip Sutikimą rengiantis specialistas, noriu turėti galimybę, </w:t>
            </w:r>
            <w:r w:rsidR="007F13B1">
              <w:rPr>
                <w:rFonts w:cstheme="minorHAnsi"/>
              </w:rPr>
              <w:t>užpildyti už Klientą prašym</w:t>
            </w:r>
            <w:r w:rsidR="001D038E">
              <w:rPr>
                <w:rFonts w:cstheme="minorHAnsi"/>
              </w:rPr>
              <w:t>o formą</w:t>
            </w:r>
            <w:r w:rsidR="007F13B1">
              <w:rPr>
                <w:rFonts w:cstheme="minorHAnsi"/>
              </w:rPr>
              <w:t xml:space="preserve">, jei dėl techninių ar kitų </w:t>
            </w:r>
            <w:r w:rsidR="001D038E">
              <w:rPr>
                <w:rFonts w:cstheme="minorHAnsi"/>
              </w:rPr>
              <w:t>priežasčių</w:t>
            </w:r>
            <w:r w:rsidR="007F13B1">
              <w:rPr>
                <w:rFonts w:cstheme="minorHAnsi"/>
              </w:rPr>
              <w:t xml:space="preserve"> </w:t>
            </w:r>
            <w:r w:rsidR="001D038E">
              <w:rPr>
                <w:rFonts w:cstheme="minorHAnsi"/>
              </w:rPr>
              <w:t>jis negali to savarankiškai padaryti.</w:t>
            </w:r>
          </w:p>
        </w:tc>
        <w:tc>
          <w:tcPr>
            <w:tcW w:w="1842" w:type="dxa"/>
            <w:shd w:val="clear" w:color="auto" w:fill="auto"/>
            <w:vAlign w:val="center"/>
          </w:tcPr>
          <w:p w:rsidR="00201BCC" w:rsidP="00986E13" w:rsidRDefault="00DB05C7" w14:paraId="5E521579" w14:textId="2280182F">
            <w:pPr>
              <w:jc w:val="center"/>
              <w:rPr>
                <w:rFonts w:cstheme="minorHAnsi"/>
                <w:b/>
                <w:bCs/>
              </w:rPr>
            </w:pPr>
            <w:r>
              <w:rPr>
                <w:rFonts w:cstheme="minorHAnsi"/>
                <w:b/>
                <w:bCs/>
              </w:rPr>
              <w:t>Prašymų registras</w:t>
            </w:r>
          </w:p>
        </w:tc>
        <w:tc>
          <w:tcPr>
            <w:tcW w:w="7480" w:type="dxa"/>
            <w:shd w:val="clear" w:color="auto" w:fill="auto"/>
          </w:tcPr>
          <w:p w:rsidR="00BB5521" w:rsidP="00475368" w:rsidRDefault="00DB05C7" w14:paraId="75B2934C" w14:textId="7F3067AC">
            <w:pPr>
              <w:spacing w:before="60" w:after="120"/>
              <w:ind w:right="57"/>
              <w:jc w:val="both"/>
            </w:pPr>
            <w:r>
              <w:t xml:space="preserve">Tais atvejais, kai dėl techninių sutrikimų ar kitų priežasčių Klientas negali </w:t>
            </w:r>
            <w:r w:rsidR="00E30A58">
              <w:t xml:space="preserve">savarankiškai užpildyti prašymo formos, Sutikimą rengiantis specialistas turi galimybę užpildyti prašymo formą Kliento vardu. </w:t>
            </w:r>
            <w:r w:rsidR="007C6CD2">
              <w:t>El. paštu gavus iš Kliento užpildytą prašymo formos šabloną, Sutikimą rengiantis specialistas</w:t>
            </w:r>
            <w:r w:rsidR="009642D5">
              <w:t xml:space="preserve"> Prašymų registre gali užpildyti prašymą remiantis gautu failu</w:t>
            </w:r>
            <w:r w:rsidR="00BB5521">
              <w:t>, tačiau:</w:t>
            </w:r>
          </w:p>
          <w:p w:rsidR="006F1957" w:rsidP="00D019A2" w:rsidRDefault="00E2339A" w14:paraId="18D2316B" w14:textId="77777777">
            <w:pPr>
              <w:pStyle w:val="ListParagraph"/>
              <w:numPr>
                <w:ilvl w:val="0"/>
                <w:numId w:val="52"/>
              </w:numPr>
              <w:spacing w:before="60" w:after="120"/>
              <w:ind w:right="57"/>
              <w:contextualSpacing w:val="0"/>
              <w:jc w:val="both"/>
            </w:pPr>
            <w:r>
              <w:t xml:space="preserve">Jei </w:t>
            </w:r>
            <w:r w:rsidR="00C408F9">
              <w:t>prašyme</w:t>
            </w:r>
            <w:r>
              <w:t xml:space="preserve"> yra nurodytas </w:t>
            </w:r>
            <w:r w:rsidR="00C408F9">
              <w:t xml:space="preserve">sutarties numeris, Sutikimą </w:t>
            </w:r>
            <w:r w:rsidR="00D1259F">
              <w:t>rengiantis</w:t>
            </w:r>
            <w:r w:rsidR="00C408F9">
              <w:t xml:space="preserve"> specialistas turi galimybę patikrinti ar toks numeris </w:t>
            </w:r>
            <w:r w:rsidR="00F077AE">
              <w:t>egzistuoja ir jei taip</w:t>
            </w:r>
            <w:r w:rsidR="006F1957">
              <w:t>:</w:t>
            </w:r>
          </w:p>
          <w:p w:rsidR="001C386D" w:rsidP="00D019A2" w:rsidRDefault="006F1957" w14:paraId="10F4C422" w14:textId="77777777">
            <w:pPr>
              <w:pStyle w:val="ListParagraph"/>
              <w:numPr>
                <w:ilvl w:val="1"/>
                <w:numId w:val="52"/>
              </w:numPr>
              <w:spacing w:before="60" w:after="60"/>
              <w:ind w:left="1434" w:right="57" w:hanging="357"/>
              <w:contextualSpacing w:val="0"/>
              <w:jc w:val="both"/>
            </w:pPr>
            <w:r>
              <w:t>Patikrina a</w:t>
            </w:r>
            <w:r w:rsidR="00F077AE">
              <w:t xml:space="preserve">r sutarties numerį pateikęs Klientas yra </w:t>
            </w:r>
            <w:r w:rsidR="00B43F07">
              <w:t>tiesiogiai susijęs su sutarties įgyvendinimu</w:t>
            </w:r>
            <w:r w:rsidR="009B049A">
              <w:t>,</w:t>
            </w:r>
            <w:r w:rsidR="00DC7633">
              <w:t xml:space="preserve"> ar</w:t>
            </w:r>
            <w:r w:rsidR="009B049A">
              <w:t>ba</w:t>
            </w:r>
            <w:r w:rsidR="00DC7633">
              <w:t xml:space="preserve"> </w:t>
            </w:r>
            <w:r w:rsidR="00B43F07">
              <w:t>Gen. rangovo</w:t>
            </w:r>
            <w:r w:rsidR="009B049A">
              <w:t xml:space="preserve"> priskirtas kaip </w:t>
            </w:r>
            <w:r w:rsidR="00B43F07">
              <w:t>subrangos darbus atli</w:t>
            </w:r>
            <w:r w:rsidR="009B049A">
              <w:t>ekanti įmonė</w:t>
            </w:r>
            <w:r w:rsidR="00331704">
              <w:t xml:space="preserve"> ir</w:t>
            </w:r>
            <w:r w:rsidR="00C06D0A">
              <w:t xml:space="preserve"> j</w:t>
            </w:r>
            <w:r w:rsidR="005520D9">
              <w:t xml:space="preserve">ei atitinka nors vieną iš </w:t>
            </w:r>
            <w:r w:rsidR="005520D9">
              <w:lastRenderedPageBreak/>
              <w:t xml:space="preserve">šių sąlygų </w:t>
            </w:r>
            <w:r w:rsidR="00023F13">
              <w:t xml:space="preserve">– tada Sutikimą rengiantis specialistas gali užpildyti prašymą už Klientą. </w:t>
            </w:r>
          </w:p>
          <w:p w:rsidR="00331704" w:rsidP="00D019A2" w:rsidRDefault="008C68A0" w14:paraId="73F9C32A" w14:textId="6E035585">
            <w:pPr>
              <w:pStyle w:val="ListParagraph"/>
              <w:numPr>
                <w:ilvl w:val="1"/>
                <w:numId w:val="52"/>
              </w:numPr>
              <w:spacing w:before="60" w:after="60"/>
              <w:ind w:left="1434" w:right="57" w:hanging="357"/>
              <w:contextualSpacing w:val="0"/>
              <w:jc w:val="both"/>
            </w:pPr>
            <w:r>
              <w:t xml:space="preserve">Priešingu atveju, prašymas nėra pildomas ir Sutikimą rengiantis specialistas </w:t>
            </w:r>
            <w:r w:rsidR="0035306F">
              <w:t xml:space="preserve">pateikia Klientui atsakymą, kodėl </w:t>
            </w:r>
            <w:r w:rsidR="0093213B">
              <w:t>nėra galimybės</w:t>
            </w:r>
            <w:r w:rsidR="0035306F">
              <w:t xml:space="preserve"> įvykdyti jo prašymo.</w:t>
            </w:r>
          </w:p>
          <w:p w:rsidR="008F118A" w:rsidP="00D019A2" w:rsidRDefault="008F118A" w14:paraId="014C3DDD" w14:textId="31C0FE36">
            <w:pPr>
              <w:pStyle w:val="ListParagraph"/>
              <w:numPr>
                <w:ilvl w:val="0"/>
                <w:numId w:val="52"/>
              </w:numPr>
              <w:spacing w:before="60" w:after="120"/>
              <w:ind w:right="57"/>
              <w:contextualSpacing w:val="0"/>
              <w:jc w:val="both"/>
            </w:pPr>
            <w:r>
              <w:t>Jei prašymas buvo teikiamas be sutarties su</w:t>
            </w:r>
            <w:r w:rsidR="00C43BE1">
              <w:t xml:space="preserve"> AB</w:t>
            </w:r>
            <w:r>
              <w:t xml:space="preserve"> </w:t>
            </w:r>
            <w:r w:rsidRPr="00C43BE1">
              <w:rPr>
                <w:i/>
                <w:iCs/>
              </w:rPr>
              <w:t>Amber Grid</w:t>
            </w:r>
            <w:r w:rsidR="00A90CBF">
              <w:t xml:space="preserve"> ir ne garantiniams darbams atlikti – tiesiog užpildo </w:t>
            </w:r>
            <w:r w:rsidR="00EC7ACF">
              <w:t>prašymą Kliento vardu.</w:t>
            </w:r>
          </w:p>
          <w:p w:rsidR="00EC7ACF" w:rsidP="00D019A2" w:rsidRDefault="00EA221A" w14:paraId="0E0EA198" w14:textId="6FBBC769">
            <w:pPr>
              <w:pStyle w:val="ListParagraph"/>
              <w:numPr>
                <w:ilvl w:val="0"/>
                <w:numId w:val="52"/>
              </w:numPr>
              <w:spacing w:before="60" w:after="120"/>
              <w:ind w:right="57"/>
              <w:contextualSpacing w:val="0"/>
              <w:jc w:val="both"/>
            </w:pPr>
            <w:r>
              <w:t>Užpildžius prašymą, Sutikimą rengiantis specialistas privalo prisegti el. laiško kopiją, kurioje pateikiamas</w:t>
            </w:r>
            <w:r w:rsidR="004C67F8">
              <w:t xml:space="preserve"> alternatyvia forma užpildytas Kliento prašymas.</w:t>
            </w:r>
            <w:r w:rsidR="00F43F68">
              <w:t xml:space="preserve"> Užpildžius prašymą už Klientą, sutikimo išdavimo procesas turi </w:t>
            </w:r>
            <w:r w:rsidR="00E2339A">
              <w:t>judėti įprasta eiga.</w:t>
            </w:r>
          </w:p>
        </w:tc>
      </w:tr>
      <w:tr w:rsidR="00986E13" w:rsidTr="00B94CF5" w14:paraId="00570F5B" w14:textId="77777777">
        <w:trPr>
          <w:gridAfter w:val="1"/>
          <w:wAfter w:w="6" w:type="dxa"/>
          <w:trHeight w:val="955"/>
        </w:trPr>
        <w:tc>
          <w:tcPr>
            <w:tcW w:w="4907" w:type="dxa"/>
            <w:shd w:val="clear" w:color="auto" w:fill="auto"/>
            <w:vAlign w:val="center"/>
          </w:tcPr>
          <w:p w:rsidR="00986E13" w:rsidP="00986E13" w:rsidRDefault="00986E13" w14:paraId="6EAB6737" w14:textId="1E9A5B4D">
            <w:pPr>
              <w:jc w:val="both"/>
            </w:pPr>
            <w:r w:rsidRPr="00C56B78">
              <w:rPr>
                <w:rFonts w:cstheme="minorHAnsi"/>
              </w:rPr>
              <w:lastRenderedPageBreak/>
              <w:t>Aš</w:t>
            </w:r>
            <w:r>
              <w:rPr>
                <w:rFonts w:cstheme="minorHAnsi"/>
              </w:rPr>
              <w:t>,</w:t>
            </w:r>
            <w:r w:rsidRPr="00C56B78">
              <w:rPr>
                <w:rFonts w:cstheme="minorHAnsi"/>
              </w:rPr>
              <w:t xml:space="preserve"> </w:t>
            </w:r>
            <w:r>
              <w:rPr>
                <w:rFonts w:cstheme="minorHAnsi"/>
              </w:rPr>
              <w:t xml:space="preserve">kaip </w:t>
            </w:r>
            <w:r w:rsidRPr="00814AD3">
              <w:rPr>
                <w:rFonts w:cstheme="minorHAnsi"/>
              </w:rPr>
              <w:t>Klientas</w:t>
            </w:r>
            <w:r>
              <w:rPr>
                <w:rFonts w:cstheme="minorHAnsi"/>
                <w:b/>
                <w:bCs/>
              </w:rPr>
              <w:t>,</w:t>
            </w:r>
            <w:r>
              <w:rPr>
                <w:rFonts w:cstheme="minorHAnsi"/>
              </w:rPr>
              <w:t xml:space="preserve"> </w:t>
            </w:r>
            <w:r>
              <w:t>noriu saugiai jungtis prie savo paskyros, kad galėčiau būti užtikrintas dėl mano duomenų saugumo.</w:t>
            </w:r>
            <w:r w:rsidRPr="2BB80925">
              <w:t xml:space="preserve"> </w:t>
            </w:r>
          </w:p>
        </w:tc>
        <w:tc>
          <w:tcPr>
            <w:tcW w:w="1842" w:type="dxa"/>
            <w:shd w:val="clear" w:color="auto" w:fill="auto"/>
            <w:vAlign w:val="center"/>
          </w:tcPr>
          <w:p w:rsidRPr="0081264F" w:rsidR="00986E13" w:rsidP="00986E13" w:rsidRDefault="00986E13" w14:paraId="40A389DD" w14:textId="6D631104">
            <w:pPr>
              <w:jc w:val="center"/>
              <w:rPr>
                <w:rFonts w:cstheme="minorHAnsi"/>
                <w:b/>
                <w:bCs/>
              </w:rPr>
            </w:pPr>
            <w:r w:rsidRPr="0081264F">
              <w:rPr>
                <w:rFonts w:cstheme="minorHAnsi"/>
                <w:b/>
                <w:bCs/>
              </w:rPr>
              <w:t xml:space="preserve">Naudotojo paskyra </w:t>
            </w:r>
            <w:r w:rsidRPr="00CD55A4">
              <w:rPr>
                <w:rFonts w:cstheme="minorHAnsi"/>
                <w:b/>
                <w:bCs/>
              </w:rPr>
              <w:t>(autentifikacija)</w:t>
            </w:r>
          </w:p>
        </w:tc>
        <w:tc>
          <w:tcPr>
            <w:tcW w:w="7480" w:type="dxa"/>
            <w:shd w:val="clear" w:color="auto" w:fill="auto"/>
            <w:vAlign w:val="center"/>
          </w:tcPr>
          <w:p w:rsidRPr="0081264F" w:rsidR="00986E13" w:rsidP="00D019A2" w:rsidRDefault="00986E13" w14:paraId="72A40BA2" w14:textId="04B02165">
            <w:pPr>
              <w:pStyle w:val="ListParagraph"/>
              <w:numPr>
                <w:ilvl w:val="0"/>
                <w:numId w:val="22"/>
              </w:numPr>
              <w:spacing w:before="60" w:after="120"/>
              <w:ind w:right="57"/>
              <w:contextualSpacing w:val="0"/>
              <w:jc w:val="both"/>
            </w:pPr>
            <w:r w:rsidRPr="0081264F">
              <w:t xml:space="preserve">Naudotojo paskyra privalo būti apsaugota slaptažodžiu. </w:t>
            </w:r>
          </w:p>
          <w:p w:rsidRPr="0081264F" w:rsidR="00986E13" w:rsidP="00D019A2" w:rsidRDefault="00986E13" w14:paraId="002A5508" w14:textId="6C0DF88E">
            <w:pPr>
              <w:pStyle w:val="ListParagraph"/>
              <w:numPr>
                <w:ilvl w:val="0"/>
                <w:numId w:val="22"/>
              </w:numPr>
              <w:spacing w:before="60" w:after="120"/>
              <w:ind w:right="57"/>
              <w:contextualSpacing w:val="0"/>
              <w:jc w:val="both"/>
            </w:pPr>
            <w:r w:rsidRPr="0081264F">
              <w:t>Prisijungti naudojamas kelių žingsnių autentifikavimas (angl. „MFA“).</w:t>
            </w:r>
          </w:p>
          <w:p w:rsidRPr="0081264F" w:rsidR="001369B4" w:rsidP="00D019A2" w:rsidRDefault="001369B4" w14:paraId="37B0A41F" w14:textId="5775695A">
            <w:pPr>
              <w:pStyle w:val="ListParagraph"/>
              <w:numPr>
                <w:ilvl w:val="0"/>
                <w:numId w:val="22"/>
              </w:numPr>
              <w:spacing w:before="60" w:after="120"/>
              <w:ind w:right="57"/>
              <w:jc w:val="both"/>
            </w:pPr>
            <w:r w:rsidRPr="0081264F">
              <w:t>G</w:t>
            </w:r>
            <w:r w:rsidRPr="0081264F" w:rsidR="003D681B">
              <w:t xml:space="preserve">aliu jungtis su savo </w:t>
            </w:r>
            <w:proofErr w:type="spellStart"/>
            <w:r w:rsidRPr="0081264F" w:rsidR="003D681B">
              <w:t>Azure</w:t>
            </w:r>
            <w:proofErr w:type="spellEnd"/>
            <w:r w:rsidRPr="0081264F" w:rsidR="00B5418A">
              <w:t xml:space="preserve"> </w:t>
            </w:r>
            <w:r w:rsidRPr="0081264F" w:rsidR="00760175">
              <w:t xml:space="preserve">AD, tačiau turi būti išlaikomas </w:t>
            </w:r>
            <w:r w:rsidRPr="0081264F" w:rsidR="006A6469">
              <w:t>kelių žingsnių autentifikavimas (angl. „MFA“).</w:t>
            </w:r>
          </w:p>
          <w:p w:rsidRPr="0081264F" w:rsidR="00986E13" w:rsidP="00D019A2" w:rsidRDefault="00986E13" w14:paraId="3FE15A32" w14:textId="1E60CC6F">
            <w:pPr>
              <w:pStyle w:val="ListParagraph"/>
              <w:numPr>
                <w:ilvl w:val="0"/>
                <w:numId w:val="22"/>
              </w:numPr>
              <w:spacing w:before="60" w:after="120"/>
              <w:ind w:right="57"/>
              <w:contextualSpacing w:val="0"/>
              <w:jc w:val="both"/>
            </w:pPr>
            <w:r w:rsidRPr="0081264F">
              <w:t>Prisijungus prie paskyros rodoma, ne tik koks naudotojas yra prisijungęs, bet įmonės pavadinimas, kurios paskyra yra prisijungta, nurodant:</w:t>
            </w:r>
          </w:p>
          <w:p w:rsidRPr="0081264F" w:rsidR="00986E13" w:rsidP="00986E13" w:rsidRDefault="001D4B9E" w14:paraId="434E14CB" w14:textId="36A23323">
            <w:pPr>
              <w:spacing w:before="60" w:after="120"/>
              <w:ind w:left="1298" w:right="57"/>
              <w:jc w:val="both"/>
            </w:pPr>
            <w:r w:rsidRPr="0081264F">
              <w:rPr>
                <w:b/>
                <w:bCs/>
              </w:rPr>
              <w:t>Paskyros savininkas</w:t>
            </w:r>
            <w:r w:rsidRPr="0081264F" w:rsidR="00986E13">
              <w:rPr>
                <w:b/>
                <w:bCs/>
              </w:rPr>
              <w:t>:</w:t>
            </w:r>
            <w:r w:rsidRPr="0081264F" w:rsidR="00986E13">
              <w:t xml:space="preserve"> AB „Įmonė“</w:t>
            </w:r>
          </w:p>
          <w:p w:rsidRPr="0081264F" w:rsidR="00986E13" w:rsidP="43F89480" w:rsidRDefault="00986E13" w14:paraId="021AF6FA" w14:textId="79CF968A">
            <w:pPr>
              <w:spacing w:before="60" w:after="120"/>
              <w:ind w:left="1298" w:right="57"/>
              <w:jc w:val="both"/>
            </w:pPr>
            <w:r w:rsidRPr="0081264F">
              <w:rPr>
                <w:b/>
                <w:bCs/>
              </w:rPr>
              <w:t>Prisijungęs naudotojas:</w:t>
            </w:r>
            <w:r w:rsidRPr="0081264F">
              <w:t xml:space="preserve"> </w:t>
            </w:r>
            <w:proofErr w:type="spellStart"/>
            <w:r w:rsidRPr="0081264F">
              <w:t>vardenis</w:t>
            </w:r>
            <w:proofErr w:type="spellEnd"/>
            <w:r w:rsidRPr="0081264F">
              <w:t xml:space="preserve"> </w:t>
            </w:r>
            <w:proofErr w:type="spellStart"/>
            <w:r w:rsidRPr="0081264F">
              <w:t>pavardenis</w:t>
            </w:r>
            <w:proofErr w:type="spellEnd"/>
          </w:p>
          <w:p w:rsidRPr="0081264F" w:rsidR="00986E13" w:rsidP="00D019A2" w:rsidRDefault="00986E13" w14:paraId="62495EC9" w14:textId="19648F5F">
            <w:pPr>
              <w:pStyle w:val="ListParagraph"/>
              <w:numPr>
                <w:ilvl w:val="0"/>
                <w:numId w:val="23"/>
              </w:numPr>
              <w:spacing w:before="60" w:after="120"/>
              <w:ind w:right="57"/>
              <w:contextualSpacing w:val="0"/>
              <w:jc w:val="both"/>
            </w:pPr>
            <w:r w:rsidRPr="0081264F">
              <w:t xml:space="preserve">Slaptažodžio sudarymo taisyklės + atnaujinimo intervalai – šita dalis </w:t>
            </w:r>
            <w:r w:rsidRPr="0081264F" w:rsidR="0081264F">
              <w:t>bus</w:t>
            </w:r>
            <w:r w:rsidRPr="0081264F">
              <w:t xml:space="preserve"> prie nefunkcinių reikalavimų techninėje specifikacijoje:</w:t>
            </w:r>
          </w:p>
          <w:p w:rsidRPr="0081264F" w:rsidR="00986E13" w:rsidP="00D019A2" w:rsidRDefault="00986E13" w14:paraId="496705DB" w14:textId="77777777">
            <w:pPr>
              <w:pStyle w:val="ListParagraph"/>
              <w:numPr>
                <w:ilvl w:val="0"/>
                <w:numId w:val="24"/>
              </w:numPr>
              <w:spacing w:before="60" w:after="120"/>
              <w:ind w:left="1080" w:right="57"/>
              <w:contextualSpacing w:val="0"/>
              <w:jc w:val="both"/>
              <w:rPr>
                <w:i/>
                <w:iCs/>
              </w:rPr>
            </w:pPr>
            <w:r w:rsidRPr="0081264F">
              <w:rPr>
                <w:i/>
                <w:iCs/>
              </w:rPr>
              <w:t>Paskyros galiojimo termino atskaitos taškas yra išduoto ilgiausiai galiojančio sutikimo pabaigos terminas. Nesant aktyviam registruotam prašymui ir nuo išduoto ilgiausiai galiojančio sutikimo pabaigos praėjus 1 metams – paskyra ištrinama.</w:t>
            </w:r>
          </w:p>
          <w:p w:rsidRPr="0081264F" w:rsidR="00986E13" w:rsidP="00D019A2" w:rsidRDefault="00986E13" w14:paraId="1ECF386D" w14:textId="5D111F91">
            <w:pPr>
              <w:pStyle w:val="ListParagraph"/>
              <w:numPr>
                <w:ilvl w:val="0"/>
                <w:numId w:val="24"/>
              </w:numPr>
              <w:spacing w:before="60" w:after="120"/>
              <w:ind w:left="1080" w:right="57"/>
              <w:contextualSpacing w:val="0"/>
              <w:jc w:val="both"/>
              <w:rPr>
                <w:rFonts w:cstheme="minorHAnsi"/>
                <w:i/>
                <w:iCs/>
              </w:rPr>
            </w:pPr>
            <w:r w:rsidRPr="0081264F">
              <w:rPr>
                <w:rStyle w:val="cf01"/>
                <w:rFonts w:asciiTheme="minorHAnsi" w:hAnsiTheme="minorHAnsi" w:cstheme="minorHAnsi"/>
                <w:i/>
                <w:iCs/>
                <w:sz w:val="22"/>
                <w:szCs w:val="22"/>
              </w:rPr>
              <w:t>Jei gaunamas prašymas ištrinti paskyrą anksčiau, nei galioja išduotas sutikimas –  paskyros negalima ištrinti, jei yra aktyvių sutarčių</w:t>
            </w:r>
            <w:r w:rsidRPr="0081264F">
              <w:rPr>
                <w:rFonts w:cstheme="minorHAnsi"/>
                <w:i/>
                <w:iCs/>
              </w:rPr>
              <w:t xml:space="preserve">. </w:t>
            </w:r>
          </w:p>
          <w:p w:rsidRPr="0081264F" w:rsidR="00986E13" w:rsidP="00D019A2" w:rsidRDefault="00986E13" w14:paraId="5CECB7E1" w14:textId="3B721C52">
            <w:pPr>
              <w:pStyle w:val="ListParagraph"/>
              <w:numPr>
                <w:ilvl w:val="0"/>
                <w:numId w:val="24"/>
              </w:numPr>
              <w:spacing w:before="60" w:after="120"/>
              <w:ind w:left="1080" w:right="57"/>
              <w:contextualSpacing w:val="0"/>
              <w:jc w:val="both"/>
            </w:pPr>
            <w:r w:rsidRPr="0081264F">
              <w:rPr>
                <w:i/>
                <w:iCs/>
              </w:rPr>
              <w:lastRenderedPageBreak/>
              <w:t>Ištrinta paskyra nėra aktyvuojama iš naujo, ir nėra rodomi archyviniai duomenis (duomenys, kurie buvo išsaugoti / prieinami iki paskyros ištrynimo). Būtina sukurti naują paskyrą.</w:t>
            </w:r>
          </w:p>
        </w:tc>
      </w:tr>
      <w:tr w:rsidR="00986E13" w:rsidTr="00DB1B79" w14:paraId="2FE497FE" w14:textId="77777777">
        <w:trPr>
          <w:gridAfter w:val="1"/>
          <w:wAfter w:w="6" w:type="dxa"/>
          <w:trHeight w:val="678"/>
        </w:trPr>
        <w:tc>
          <w:tcPr>
            <w:tcW w:w="4907" w:type="dxa"/>
            <w:shd w:val="clear" w:color="auto" w:fill="auto"/>
            <w:vAlign w:val="center"/>
          </w:tcPr>
          <w:p w:rsidRPr="002074FC" w:rsidR="00986E13" w:rsidP="00986E13" w:rsidRDefault="00986E13" w14:paraId="7805013A" w14:textId="780E2A72">
            <w:pPr>
              <w:jc w:val="both"/>
              <w:rPr>
                <w:rFonts w:cstheme="minorHAnsi"/>
              </w:rPr>
            </w:pPr>
            <w:r>
              <w:lastRenderedPageBreak/>
              <w:t>Aš, kaip Sutikimą rengiantis specialistas, noriu, jog</w:t>
            </w:r>
            <w:r w:rsidRPr="00D22D99">
              <w:t xml:space="preserve"> </w:t>
            </w:r>
            <w:r>
              <w:t xml:space="preserve">Klientui </w:t>
            </w:r>
            <w:r w:rsidRPr="00D22D99">
              <w:t>gali</w:t>
            </w:r>
            <w:r>
              <w:t>ma būtų</w:t>
            </w:r>
            <w:r w:rsidRPr="00D22D99">
              <w:t xml:space="preserve"> turėti vieną paskyrą</w:t>
            </w:r>
            <w:r>
              <w:t xml:space="preserve"> (kaip įmonės paskyra), kurią valdytų</w:t>
            </w:r>
            <w:r w:rsidRPr="00D22D99">
              <w:t xml:space="preserve"> </w:t>
            </w:r>
            <w:r>
              <w:t>keli tos pačios įmonės darbuotojai, kad galėčiau matyti valdyti savo prašymus bei sutikimus vienoje vietoje.</w:t>
            </w:r>
          </w:p>
        </w:tc>
        <w:tc>
          <w:tcPr>
            <w:tcW w:w="1842" w:type="dxa"/>
            <w:shd w:val="clear" w:color="auto" w:fill="auto"/>
            <w:vAlign w:val="center"/>
          </w:tcPr>
          <w:p w:rsidR="00986E13" w:rsidP="00986E13" w:rsidRDefault="00986E13" w14:paraId="730CFAF0" w14:textId="30C986F0">
            <w:pPr>
              <w:jc w:val="center"/>
              <w:rPr>
                <w:rFonts w:cstheme="minorHAnsi"/>
                <w:b/>
                <w:bCs/>
              </w:rPr>
            </w:pPr>
            <w:r w:rsidRPr="00CD55A4">
              <w:rPr>
                <w:rFonts w:cstheme="minorHAnsi"/>
                <w:b/>
                <w:bCs/>
              </w:rPr>
              <w:t>Naudotojo paskyra (sukūrimas ir prieigos teisės)</w:t>
            </w:r>
          </w:p>
        </w:tc>
        <w:tc>
          <w:tcPr>
            <w:tcW w:w="7480" w:type="dxa"/>
            <w:shd w:val="clear" w:color="auto" w:fill="auto"/>
            <w:vAlign w:val="center"/>
          </w:tcPr>
          <w:p w:rsidR="00986E13" w:rsidP="43F89480" w:rsidRDefault="00986E13" w14:paraId="01C8E028" w14:textId="559901E4">
            <w:pPr>
              <w:spacing w:before="60" w:after="120"/>
              <w:ind w:right="57"/>
              <w:jc w:val="both"/>
            </w:pPr>
            <w:r w:rsidRPr="0B606D00">
              <w:t>Kai Klientas turi tiesioginius arba netiesioginius sutartinius santykius su</w:t>
            </w:r>
            <w:r w:rsidR="00C43BE1">
              <w:t xml:space="preserve"> AB</w:t>
            </w:r>
            <w:r w:rsidRPr="0B606D00">
              <w:t xml:space="preserve"> </w:t>
            </w:r>
            <w:r w:rsidR="0016168B">
              <w:t>„</w:t>
            </w:r>
            <w:r w:rsidRPr="00C43BE1">
              <w:rPr>
                <w:i/>
                <w:iCs/>
              </w:rPr>
              <w:t>Amber Grid</w:t>
            </w:r>
            <w:r w:rsidR="0016168B">
              <w:rPr>
                <w:i/>
                <w:iCs/>
              </w:rPr>
              <w:t>“</w:t>
            </w:r>
            <w:r w:rsidRPr="0B606D00">
              <w:t>, tada jam turi būti sukurta įmonės paskyra, per kurią yra pateikiami ir toliau valdomi tiek sutikimo išdavimo prašymai, tiek ir prašymų pagrindu išduoti sutikimai. Norint sukurti paskyrą, būtina nurodyti 2-3 asmenis ir jų kontaktinę informaciją, kurie valdys savo įmonės paskyrą (</w:t>
            </w:r>
            <w:proofErr w:type="spellStart"/>
            <w:r w:rsidRPr="0B606D00">
              <w:t>super</w:t>
            </w:r>
            <w:proofErr w:type="spellEnd"/>
            <w:r w:rsidRPr="0B606D00">
              <w:t xml:space="preserve"> naudotojai). Šie naudotojai gali:</w:t>
            </w:r>
          </w:p>
          <w:p w:rsidR="00986E13" w:rsidP="00D019A2" w:rsidRDefault="00986E13" w14:paraId="124C22A5" w14:textId="77777777">
            <w:pPr>
              <w:pStyle w:val="ListParagraph"/>
              <w:numPr>
                <w:ilvl w:val="0"/>
                <w:numId w:val="5"/>
              </w:numPr>
              <w:spacing w:before="60" w:after="120"/>
              <w:ind w:right="57"/>
              <w:contextualSpacing w:val="0"/>
              <w:jc w:val="both"/>
            </w:pPr>
            <w:r w:rsidRPr="001A6E71">
              <w:t>Vald</w:t>
            </w:r>
            <w:r>
              <w:t>yti</w:t>
            </w:r>
            <w:r w:rsidRPr="001A6E71">
              <w:t xml:space="preserve"> visus prašymus ar sutikimus</w:t>
            </w:r>
            <w:r>
              <w:t xml:space="preserve"> ir, p</w:t>
            </w:r>
            <w:r w:rsidRPr="001A6E71">
              <w:t>agal poreikį naujina duomenis, kuriuos galima keisti.</w:t>
            </w:r>
            <w:r>
              <w:t xml:space="preserve"> </w:t>
            </w:r>
            <w:r w:rsidRPr="00792EA7">
              <w:t>Paskyros valdytojai mato vienas kito registruotus prašymus, išduotus sutikimus ir esant poreikiui, gali patikslinti savo kolegos registruotą prašymą tam, kad būtų užtikrintas pavadavimas.</w:t>
            </w:r>
          </w:p>
          <w:p w:rsidR="00986E13" w:rsidP="00D019A2" w:rsidRDefault="00986E13" w14:paraId="0DD9CBB2" w14:textId="77777777">
            <w:pPr>
              <w:pStyle w:val="ListParagraph"/>
              <w:numPr>
                <w:ilvl w:val="0"/>
                <w:numId w:val="5"/>
              </w:numPr>
              <w:spacing w:before="60" w:after="120"/>
              <w:ind w:right="57"/>
              <w:contextualSpacing w:val="0"/>
              <w:jc w:val="both"/>
            </w:pPr>
            <w:r w:rsidRPr="00C9381F">
              <w:t>Registruoja prašymus bei leidimus darbams gauti.</w:t>
            </w:r>
          </w:p>
          <w:p w:rsidR="00986E13" w:rsidP="00D019A2" w:rsidRDefault="00986E13" w14:paraId="050951B2" w14:textId="72336067">
            <w:pPr>
              <w:pStyle w:val="ListParagraph"/>
              <w:numPr>
                <w:ilvl w:val="0"/>
                <w:numId w:val="5"/>
              </w:numPr>
              <w:spacing w:before="60" w:after="120"/>
              <w:ind w:right="57"/>
              <w:contextualSpacing w:val="0"/>
              <w:jc w:val="both"/>
            </w:pPr>
            <w:r>
              <w:t xml:space="preserve">Gali atnaujinti paskyroje įmonės pavadinimą, adresą, </w:t>
            </w:r>
            <w:r w:rsidR="00F60A28">
              <w:t xml:space="preserve">savo </w:t>
            </w:r>
            <w:r w:rsidR="00EB5D56">
              <w:t xml:space="preserve">bei kolegų </w:t>
            </w:r>
            <w:r w:rsidR="00F60A28">
              <w:t xml:space="preserve">kontaktinę informaciją, </w:t>
            </w:r>
            <w:r w:rsidR="00BD3797">
              <w:t xml:space="preserve">valdyti darbuotojų sąrašus, kelti </w:t>
            </w:r>
            <w:r w:rsidR="007D5B8F">
              <w:t xml:space="preserve">kvalifikaciją patvirtinančius dokumentus, </w:t>
            </w:r>
            <w:r>
              <w:t>tačiau negali keisti įmonės kodo.</w:t>
            </w:r>
          </w:p>
          <w:p w:rsidR="00986E13" w:rsidP="00986E13" w:rsidRDefault="00986E13" w14:paraId="1E2F9BAC" w14:textId="2DC3088C">
            <w:pPr>
              <w:spacing w:before="60" w:after="120"/>
              <w:ind w:right="57"/>
              <w:jc w:val="both"/>
            </w:pPr>
            <w:r>
              <w:t>Paskyros valdytojams registruojant prašymus sutikimams gauti, jų kontaktiniai duomenys kaskart automatiškai užpildomi „</w:t>
            </w:r>
            <w:r w:rsidRPr="00DB1B79">
              <w:rPr>
                <w:b/>
                <w:bCs/>
                <w:i/>
                <w:iCs/>
              </w:rPr>
              <w:t>Prašymą pateikęs asmuo</w:t>
            </w:r>
            <w:r>
              <w:t>“ dalyje. Naudojami duomenys, kurie pateikiami suteikiant prieigos teises prie įmonės paskyros.</w:t>
            </w:r>
          </w:p>
          <w:p w:rsidR="00986E13" w:rsidP="00986E13" w:rsidRDefault="08FCB8CC" w14:paraId="7768152C" w14:textId="79D245AC">
            <w:pPr>
              <w:spacing w:before="60" w:after="120"/>
              <w:ind w:right="57"/>
              <w:jc w:val="both"/>
            </w:pPr>
            <w:r>
              <w:t>Taip</w:t>
            </w:r>
            <w:r w:rsidR="6DD47505">
              <w:t xml:space="preserve"> pat</w:t>
            </w:r>
            <w:r w:rsidR="00986E13">
              <w:t>, prašymo formoje automatiškai supildomi ir įmonės, kurios paskyra prisijungęs yra naudotojas, duomenys. Naudojami duomenys, kurie pateikiami kuriant įmonės paskyrą.</w:t>
            </w:r>
          </w:p>
          <w:p w:rsidR="00986E13" w:rsidP="00986E13" w:rsidRDefault="00352936" w14:paraId="6F012AF3" w14:textId="3F1B44CA">
            <w:pPr>
              <w:spacing w:before="60" w:after="120"/>
              <w:ind w:right="57"/>
              <w:jc w:val="both"/>
            </w:pPr>
            <w:r>
              <w:t>P</w:t>
            </w:r>
            <w:r w:rsidR="00986E13">
              <w:t>rieig</w:t>
            </w:r>
            <w:r>
              <w:t>ą</w:t>
            </w:r>
            <w:r w:rsidR="00986E13">
              <w:t xml:space="preserve"> prie paskyr</w:t>
            </w:r>
            <w:r w:rsidR="00CE11B7">
              <w:t>os</w:t>
            </w:r>
            <w:r w:rsidR="00986E13">
              <w:t xml:space="preserve"> </w:t>
            </w:r>
            <w:proofErr w:type="spellStart"/>
            <w:r w:rsidR="00D53D88">
              <w:t>Super</w:t>
            </w:r>
            <w:proofErr w:type="spellEnd"/>
            <w:r w:rsidR="00D53D88">
              <w:t xml:space="preserve"> naudotojai gali suteikti </w:t>
            </w:r>
            <w:r w:rsidR="00986E13">
              <w:t xml:space="preserve">ir </w:t>
            </w:r>
            <w:r w:rsidRPr="00D53D88" w:rsidR="00D53D88">
              <w:rPr>
                <w:i/>
                <w:iCs/>
              </w:rPr>
              <w:t>A</w:t>
            </w:r>
            <w:r w:rsidRPr="00D53D88" w:rsidR="00986E13">
              <w:rPr>
                <w:i/>
                <w:iCs/>
              </w:rPr>
              <w:t>tsakingiems už darb</w:t>
            </w:r>
            <w:r w:rsidR="00E90C08">
              <w:rPr>
                <w:i/>
                <w:iCs/>
              </w:rPr>
              <w:t>ų vykdymą</w:t>
            </w:r>
            <w:r w:rsidRPr="00D53D88" w:rsidR="00986E13">
              <w:rPr>
                <w:i/>
                <w:iCs/>
              </w:rPr>
              <w:t xml:space="preserve"> asmenims</w:t>
            </w:r>
            <w:r w:rsidR="00986E13">
              <w:t>, tačiau jie turėtų ribotas teises:</w:t>
            </w:r>
          </w:p>
          <w:p w:rsidR="00986E13" w:rsidP="00D019A2" w:rsidRDefault="00986E13" w14:paraId="23E2AB71" w14:textId="22C04A16">
            <w:pPr>
              <w:pStyle w:val="ListParagraph"/>
              <w:numPr>
                <w:ilvl w:val="0"/>
                <w:numId w:val="5"/>
              </w:numPr>
              <w:ind w:left="714" w:right="57" w:hanging="357"/>
              <w:contextualSpacing w:val="0"/>
              <w:jc w:val="both"/>
            </w:pPr>
            <w:r>
              <w:t>Turi skaitymo („</w:t>
            </w:r>
            <w:r w:rsidRPr="00D47BBF">
              <w:rPr>
                <w:lang w:val="en-US"/>
              </w:rPr>
              <w:t>read only</w:t>
            </w:r>
            <w:r>
              <w:t>“)</w:t>
            </w:r>
            <w:r w:rsidR="00A21A11">
              <w:t xml:space="preserve"> prašymų dalyje</w:t>
            </w:r>
            <w:r>
              <w:t>;</w:t>
            </w:r>
          </w:p>
          <w:p w:rsidRPr="00207843" w:rsidR="00A21A11" w:rsidP="00D019A2" w:rsidRDefault="00A21A11" w14:paraId="5779F9DD" w14:textId="142BAA72">
            <w:pPr>
              <w:pStyle w:val="ListParagraph"/>
              <w:numPr>
                <w:ilvl w:val="0"/>
                <w:numId w:val="5"/>
              </w:numPr>
              <w:ind w:left="714" w:right="57" w:hanging="357"/>
              <w:contextualSpacing w:val="0"/>
              <w:jc w:val="both"/>
            </w:pPr>
            <w:r>
              <w:t>Gali registruoti</w:t>
            </w:r>
            <w:r w:rsidR="00BA710C">
              <w:t xml:space="preserve"> ir naujinti prašymus gauti leidimą vykdyti darbus.</w:t>
            </w:r>
          </w:p>
          <w:p w:rsidRPr="005F3BBE" w:rsidR="00986E13" w:rsidP="00D019A2" w:rsidRDefault="00986E13" w14:paraId="5403C68B" w14:textId="57987E7F">
            <w:pPr>
              <w:pStyle w:val="ListParagraph"/>
              <w:numPr>
                <w:ilvl w:val="0"/>
                <w:numId w:val="5"/>
              </w:numPr>
              <w:spacing w:before="60" w:after="120"/>
              <w:ind w:right="57"/>
              <w:contextualSpacing w:val="0"/>
              <w:jc w:val="both"/>
            </w:pPr>
            <w:r>
              <w:lastRenderedPageBreak/>
              <w:t>M</w:t>
            </w:r>
            <w:r w:rsidRPr="001A6E71">
              <w:t>ato tik tuos prašymus ir su jais susijusius sutikimus</w:t>
            </w:r>
            <w:r w:rsidR="00352936">
              <w:t xml:space="preserve"> bei leidimus darbams</w:t>
            </w:r>
            <w:r w:rsidR="00E90C08">
              <w:t>,</w:t>
            </w:r>
            <w:r w:rsidRPr="001A6E71">
              <w:t xml:space="preserve"> kuriuose yra nurodyti kaip „</w:t>
            </w:r>
            <w:r w:rsidRPr="00E90C08" w:rsidR="003C4200">
              <w:rPr>
                <w:i/>
                <w:iCs/>
              </w:rPr>
              <w:t xml:space="preserve">Atsakingi </w:t>
            </w:r>
            <w:r w:rsidRPr="00E90C08">
              <w:rPr>
                <w:i/>
                <w:iCs/>
              </w:rPr>
              <w:t>už darb</w:t>
            </w:r>
            <w:r w:rsidR="00E90C08">
              <w:rPr>
                <w:i/>
                <w:iCs/>
              </w:rPr>
              <w:t>ų vykdymą</w:t>
            </w:r>
            <w:r w:rsidRPr="00E90C08">
              <w:rPr>
                <w:i/>
                <w:iCs/>
              </w:rPr>
              <w:t xml:space="preserve"> asmenys</w:t>
            </w:r>
            <w:r w:rsidRPr="001A6E71">
              <w:t>“</w:t>
            </w:r>
            <w:r>
              <w:t xml:space="preserve">. </w:t>
            </w:r>
          </w:p>
        </w:tc>
      </w:tr>
      <w:tr w:rsidR="00986E13" w:rsidTr="00B94CF5" w14:paraId="72376E95" w14:textId="77777777">
        <w:trPr>
          <w:gridAfter w:val="1"/>
          <w:wAfter w:w="6" w:type="dxa"/>
          <w:trHeight w:val="536"/>
        </w:trPr>
        <w:tc>
          <w:tcPr>
            <w:tcW w:w="4907" w:type="dxa"/>
            <w:shd w:val="clear" w:color="auto" w:fill="auto"/>
            <w:vAlign w:val="center"/>
          </w:tcPr>
          <w:p w:rsidRPr="002074FC" w:rsidR="00986E13" w:rsidP="00986E13" w:rsidRDefault="00986E13" w14:paraId="61409B50" w14:textId="5AD01F10">
            <w:pPr>
              <w:jc w:val="both"/>
              <w:rPr>
                <w:rFonts w:cstheme="minorHAnsi"/>
              </w:rPr>
            </w:pPr>
            <w:r>
              <w:lastRenderedPageBreak/>
              <w:t>Aš, kaip Klientas, noriu žinoti kaip renkami ir valdomi mano pateikiami duomenys, kad žinočiau savo teises ir pareigas, susijusias su asmeninių duomenų valdymu.</w:t>
            </w:r>
          </w:p>
        </w:tc>
        <w:tc>
          <w:tcPr>
            <w:tcW w:w="1842" w:type="dxa"/>
            <w:shd w:val="clear" w:color="auto" w:fill="auto"/>
            <w:vAlign w:val="center"/>
          </w:tcPr>
          <w:p w:rsidR="00986E13" w:rsidP="00986E13" w:rsidRDefault="00986E13" w14:paraId="06932B4D" w14:textId="39C254FB">
            <w:pPr>
              <w:jc w:val="center"/>
              <w:rPr>
                <w:rFonts w:cstheme="minorHAnsi"/>
                <w:b/>
                <w:bCs/>
              </w:rPr>
            </w:pPr>
            <w:r w:rsidRPr="00CD55A4">
              <w:rPr>
                <w:rFonts w:cstheme="minorHAnsi"/>
                <w:b/>
                <w:bCs/>
              </w:rPr>
              <w:t>Naudotojo paskyra/Privatumo žinutė</w:t>
            </w:r>
          </w:p>
        </w:tc>
        <w:tc>
          <w:tcPr>
            <w:tcW w:w="7480" w:type="dxa"/>
            <w:shd w:val="clear" w:color="auto" w:fill="auto"/>
            <w:vAlign w:val="center"/>
          </w:tcPr>
          <w:p w:rsidR="00986E13" w:rsidP="00986E13" w:rsidRDefault="00986E13" w14:paraId="09E862F0" w14:textId="52A2B504">
            <w:pPr>
              <w:spacing w:before="60" w:after="120"/>
              <w:ind w:right="57"/>
              <w:jc w:val="both"/>
            </w:pPr>
            <w:r>
              <w:t xml:space="preserve">Naudotojo paskyra privalo būti apsaugota slaptažodžiu. </w:t>
            </w:r>
          </w:p>
          <w:p w:rsidRPr="005F3BBE" w:rsidR="00986E13" w:rsidP="00986E13" w:rsidRDefault="00986E13" w14:paraId="56F0E2BE" w14:textId="65E4BF75">
            <w:pPr>
              <w:spacing w:before="60" w:after="120"/>
              <w:ind w:right="57"/>
              <w:jc w:val="both"/>
            </w:pPr>
            <w:r>
              <w:t>Klientui pirmą kartą jungiantis prie paskyros yra pateikiama privatumo žinutė ir jis (-i) turi sutikti su pateiktomis sąlygomis.</w:t>
            </w:r>
            <w:r w:rsidR="00FE6232">
              <w:t xml:space="preserve"> Turi būti </w:t>
            </w:r>
            <w:proofErr w:type="spellStart"/>
            <w:r w:rsidR="00FE6232">
              <w:t>įveiklintas</w:t>
            </w:r>
            <w:proofErr w:type="spellEnd"/>
            <w:r w:rsidR="00FE6232">
              <w:t xml:space="preserve"> funkcionalumas, kad </w:t>
            </w:r>
            <w:r w:rsidR="00CF5BB0">
              <w:t xml:space="preserve">pagal numatytu dažnumu būtų </w:t>
            </w:r>
            <w:r w:rsidR="006F1165">
              <w:t>pateikiama privatumo žinutė paskyras turintiems Klientams ir gautas jų patvirtinimas.</w:t>
            </w:r>
          </w:p>
        </w:tc>
      </w:tr>
      <w:tr w:rsidR="00986E13" w:rsidTr="00B94CF5" w14:paraId="30CFCBFD" w14:textId="77777777">
        <w:trPr>
          <w:gridAfter w:val="1"/>
          <w:wAfter w:w="6" w:type="dxa"/>
          <w:trHeight w:val="955"/>
        </w:trPr>
        <w:tc>
          <w:tcPr>
            <w:tcW w:w="4907" w:type="dxa"/>
            <w:shd w:val="clear" w:color="auto" w:fill="auto"/>
            <w:vAlign w:val="center"/>
          </w:tcPr>
          <w:p w:rsidR="00986E13" w:rsidP="00986E13" w:rsidRDefault="00986E13" w14:paraId="2A8E2E7E" w14:textId="769D141E">
            <w:pPr>
              <w:jc w:val="both"/>
            </w:pPr>
            <w:r>
              <w:t>Aš, kaip Klientas, noriu turėti galimybę atlikti greitąją paiešką, kad operatyviai rasti reikiamą informaciją.</w:t>
            </w:r>
          </w:p>
        </w:tc>
        <w:tc>
          <w:tcPr>
            <w:tcW w:w="1842" w:type="dxa"/>
            <w:shd w:val="clear" w:color="auto" w:fill="auto"/>
            <w:vAlign w:val="center"/>
          </w:tcPr>
          <w:p w:rsidR="00986E13" w:rsidP="00986E13" w:rsidRDefault="00986E13" w14:paraId="2B9A5391" w14:textId="023F6696">
            <w:pPr>
              <w:jc w:val="center"/>
              <w:rPr>
                <w:rFonts w:cstheme="minorHAnsi"/>
                <w:b/>
                <w:bCs/>
              </w:rPr>
            </w:pPr>
            <w:r>
              <w:rPr>
                <w:rFonts w:cstheme="minorHAnsi"/>
                <w:b/>
                <w:bCs/>
              </w:rPr>
              <w:t>Naudotojo paskyra</w:t>
            </w:r>
          </w:p>
        </w:tc>
        <w:tc>
          <w:tcPr>
            <w:tcW w:w="7480" w:type="dxa"/>
            <w:shd w:val="clear" w:color="auto" w:fill="auto"/>
            <w:vAlign w:val="center"/>
          </w:tcPr>
          <w:p w:rsidR="00986E13" w:rsidP="43F89480" w:rsidRDefault="00986E13" w14:paraId="6C84FD21" w14:textId="226DDFF9">
            <w:pPr>
              <w:spacing w:before="60" w:after="120"/>
              <w:ind w:right="57"/>
              <w:jc w:val="both"/>
            </w:pPr>
            <w:r w:rsidRPr="0B606D00">
              <w:t>Klientas turi galimybę naudoti paieškos lauką (angl. „</w:t>
            </w:r>
            <w:proofErr w:type="spellStart"/>
            <w:r w:rsidRPr="0B606D00">
              <w:t>Search</w:t>
            </w:r>
            <w:proofErr w:type="spellEnd"/>
            <w:r w:rsidRPr="0B606D00">
              <w:t xml:space="preserve"> bar“), kuriame gali lengvai rasti informaciją įrašius raktinį (-</w:t>
            </w:r>
            <w:proofErr w:type="spellStart"/>
            <w:r w:rsidRPr="0B606D00">
              <w:t>ius</w:t>
            </w:r>
            <w:proofErr w:type="spellEnd"/>
            <w:r w:rsidRPr="0B606D00">
              <w:t>) žodį (-</w:t>
            </w:r>
            <w:proofErr w:type="spellStart"/>
            <w:r w:rsidRPr="0B606D00">
              <w:t>ius</w:t>
            </w:r>
            <w:proofErr w:type="spellEnd"/>
            <w:r w:rsidRPr="0B606D00">
              <w:t>).</w:t>
            </w:r>
          </w:p>
          <w:p w:rsidRPr="00814AD3" w:rsidR="00986E13" w:rsidP="00986E13" w:rsidRDefault="00986E13" w14:paraId="5A84B991" w14:textId="28208569">
            <w:pPr>
              <w:spacing w:before="60" w:after="120"/>
              <w:ind w:right="57"/>
              <w:jc w:val="both"/>
              <w:rPr>
                <w:rFonts w:cstheme="minorHAnsi"/>
              </w:rPr>
            </w:pPr>
            <w:r>
              <w:rPr>
                <w:rFonts w:cstheme="minorHAnsi"/>
              </w:rPr>
              <w:t>Paieškos laukas yra tiek bendrame savitarnos puslapyje, tiek ir naudotojo paskyroje (jei tokia sukurta).</w:t>
            </w:r>
          </w:p>
        </w:tc>
      </w:tr>
      <w:tr w:rsidR="00986E13" w:rsidTr="00B94CF5" w14:paraId="4E47C440" w14:textId="77777777">
        <w:trPr>
          <w:gridAfter w:val="1"/>
          <w:wAfter w:w="6" w:type="dxa"/>
          <w:trHeight w:val="699"/>
        </w:trPr>
        <w:tc>
          <w:tcPr>
            <w:tcW w:w="4907" w:type="dxa"/>
            <w:shd w:val="clear" w:color="auto" w:fill="auto"/>
            <w:vAlign w:val="center"/>
          </w:tcPr>
          <w:p w:rsidR="00986E13" w:rsidP="00986E13" w:rsidRDefault="00986E13" w14:paraId="17F42873" w14:textId="614EF2AA">
            <w:pPr>
              <w:jc w:val="both"/>
            </w:pPr>
            <w:r>
              <w:t xml:space="preserve">Aš, kaip Klientas, savo paskyroje noriu matyti aktualius mano registruotus prašymus, kad kaskart nereikėtų savarankiškai atlikti filtravimo veiksmo. </w:t>
            </w:r>
          </w:p>
        </w:tc>
        <w:tc>
          <w:tcPr>
            <w:tcW w:w="1842" w:type="dxa"/>
            <w:shd w:val="clear" w:color="auto" w:fill="auto"/>
            <w:vAlign w:val="center"/>
          </w:tcPr>
          <w:p w:rsidR="00986E13" w:rsidP="00986E13" w:rsidRDefault="00986E13" w14:paraId="0CC093CE" w14:textId="6DBD4DA3">
            <w:pPr>
              <w:jc w:val="center"/>
              <w:rPr>
                <w:rFonts w:cstheme="minorHAnsi"/>
                <w:b/>
                <w:bCs/>
              </w:rPr>
            </w:pPr>
            <w:r>
              <w:rPr>
                <w:rFonts w:cstheme="minorHAnsi"/>
                <w:b/>
                <w:bCs/>
              </w:rPr>
              <w:t>Naudotojo paskyra</w:t>
            </w:r>
          </w:p>
        </w:tc>
        <w:tc>
          <w:tcPr>
            <w:tcW w:w="7480" w:type="dxa"/>
            <w:shd w:val="clear" w:color="auto" w:fill="auto"/>
            <w:vAlign w:val="center"/>
          </w:tcPr>
          <w:p w:rsidR="00986E13" w:rsidP="00986E13" w:rsidRDefault="00986E13" w14:paraId="485E2A93" w14:textId="019C9295">
            <w:pPr>
              <w:spacing w:before="60" w:after="120"/>
              <w:ind w:right="57"/>
              <w:jc w:val="both"/>
              <w:rPr>
                <w:rFonts w:cstheme="minorHAnsi"/>
              </w:rPr>
            </w:pPr>
            <w:r>
              <w:rPr>
                <w:rFonts w:cstheme="minorHAnsi"/>
              </w:rPr>
              <w:t>Paskyroje Klientui iš karto rodomi vykdomi ir galiojantys prašymai, kurie dar papildomai rūšiuojami pagal datą: naujausi prašymai turi būti pateikiami sąrašo viršuje.</w:t>
            </w:r>
          </w:p>
          <w:p w:rsidRPr="00814AD3" w:rsidR="00986E13" w:rsidP="00986E13" w:rsidRDefault="00986E13" w14:paraId="52F2F903" w14:textId="2EC049B8">
            <w:pPr>
              <w:spacing w:before="60" w:after="120"/>
              <w:ind w:right="57"/>
              <w:jc w:val="both"/>
              <w:rPr>
                <w:rFonts w:cstheme="minorHAnsi"/>
              </w:rPr>
            </w:pPr>
            <w:r>
              <w:rPr>
                <w:rFonts w:cstheme="minorHAnsi"/>
              </w:rPr>
              <w:t xml:space="preserve">Papildomai Klientui </w:t>
            </w:r>
            <w:r w:rsidRPr="00327E4F">
              <w:rPr>
                <w:rFonts w:cstheme="minorHAnsi"/>
              </w:rPr>
              <w:t xml:space="preserve">yra </w:t>
            </w:r>
            <w:r>
              <w:rPr>
                <w:rFonts w:cstheme="minorHAnsi"/>
              </w:rPr>
              <w:t xml:space="preserve">matomi ir prašymai, kurie buvo atmesti ne </w:t>
            </w:r>
            <w:r w:rsidRPr="0020133B">
              <w:rPr>
                <w:rFonts w:cstheme="minorHAnsi"/>
              </w:rPr>
              <w:t>ilgiau nei 1 (vienas) mėnuo,</w:t>
            </w:r>
            <w:r>
              <w:rPr>
                <w:rFonts w:cstheme="minorHAnsi"/>
              </w:rPr>
              <w:t xml:space="preserve"> skaičiuojant nuo sistemoje užfiksuoto prašymo atmetimo fakto.</w:t>
            </w:r>
          </w:p>
        </w:tc>
      </w:tr>
      <w:tr w:rsidR="00811C51" w:rsidTr="00B94CF5" w14:paraId="6D53ECB7" w14:textId="77777777">
        <w:trPr>
          <w:gridAfter w:val="1"/>
          <w:wAfter w:w="6" w:type="dxa"/>
          <w:trHeight w:val="699"/>
        </w:trPr>
        <w:tc>
          <w:tcPr>
            <w:tcW w:w="4907" w:type="dxa"/>
            <w:shd w:val="clear" w:color="auto" w:fill="auto"/>
            <w:vAlign w:val="center"/>
          </w:tcPr>
          <w:p w:rsidR="00811C51" w:rsidP="00811C51" w:rsidRDefault="00811C51" w14:paraId="6D48A7AD" w14:textId="1E6CFCAA">
            <w:pPr>
              <w:jc w:val="both"/>
            </w:pPr>
            <w:r w:rsidRPr="00C929F7">
              <w:t>Aš, kaip Klientas, noriu pateikti visus darbus atliksiančius darbuotojus atskirai, kad juos vėliau galima būtų pažymėti prie konkrečiai atliekamų darbų.</w:t>
            </w:r>
          </w:p>
        </w:tc>
        <w:tc>
          <w:tcPr>
            <w:tcW w:w="1842" w:type="dxa"/>
            <w:shd w:val="clear" w:color="auto" w:fill="auto"/>
            <w:vAlign w:val="center"/>
          </w:tcPr>
          <w:p w:rsidR="00811C51" w:rsidP="00811C51" w:rsidRDefault="00811C51" w14:paraId="175576A2" w14:textId="3ACE8CE0">
            <w:pPr>
              <w:jc w:val="center"/>
              <w:rPr>
                <w:rFonts w:cstheme="minorHAnsi"/>
                <w:b/>
                <w:bCs/>
              </w:rPr>
            </w:pPr>
            <w:r w:rsidRPr="00063FB0">
              <w:rPr>
                <w:rFonts w:cstheme="minorHAnsi"/>
                <w:b/>
                <w:bCs/>
              </w:rPr>
              <w:t>Darbuotojų sąrašas</w:t>
            </w:r>
            <w:r>
              <w:rPr>
                <w:rFonts w:cstheme="minorHAnsi"/>
                <w:b/>
                <w:bCs/>
              </w:rPr>
              <w:t xml:space="preserve"> </w:t>
            </w:r>
            <w:r w:rsidRPr="00063FB0">
              <w:rPr>
                <w:rFonts w:cstheme="minorHAnsi"/>
                <w:b/>
                <w:bCs/>
              </w:rPr>
              <w:t>/</w:t>
            </w:r>
            <w:r>
              <w:rPr>
                <w:rFonts w:cstheme="minorHAnsi"/>
                <w:b/>
                <w:bCs/>
              </w:rPr>
              <w:t xml:space="preserve"> </w:t>
            </w:r>
            <w:r w:rsidR="00543C66">
              <w:rPr>
                <w:rFonts w:cstheme="minorHAnsi"/>
                <w:b/>
                <w:bCs/>
              </w:rPr>
              <w:t xml:space="preserve"> Naudotojo pa</w:t>
            </w:r>
            <w:r w:rsidRPr="00063FB0">
              <w:rPr>
                <w:rFonts w:cstheme="minorHAnsi"/>
                <w:b/>
                <w:bCs/>
              </w:rPr>
              <w:t>s</w:t>
            </w:r>
            <w:r w:rsidR="001E3F17">
              <w:rPr>
                <w:rFonts w:cstheme="minorHAnsi"/>
                <w:b/>
                <w:bCs/>
              </w:rPr>
              <w:t>kyra</w:t>
            </w:r>
          </w:p>
        </w:tc>
        <w:tc>
          <w:tcPr>
            <w:tcW w:w="7480" w:type="dxa"/>
            <w:shd w:val="clear" w:color="auto" w:fill="auto"/>
            <w:vAlign w:val="center"/>
          </w:tcPr>
          <w:p w:rsidRPr="00B73A94" w:rsidR="00811C51" w:rsidP="00811C51" w:rsidRDefault="00811C51" w14:paraId="62D34FB1" w14:textId="77777777">
            <w:pPr>
              <w:spacing w:before="60" w:after="120"/>
              <w:ind w:right="57"/>
              <w:jc w:val="both"/>
              <w:rPr>
                <w:rFonts w:cstheme="minorHAnsi"/>
              </w:rPr>
            </w:pPr>
            <w:r>
              <w:rPr>
                <w:rFonts w:cstheme="minorHAnsi"/>
              </w:rPr>
              <w:t>Klientai, turintys paskyrą:</w:t>
            </w:r>
          </w:p>
          <w:p w:rsidR="00811C51" w:rsidP="00D019A2" w:rsidRDefault="00811C51" w14:paraId="5FA515B0" w14:textId="77777777">
            <w:pPr>
              <w:pStyle w:val="ListParagraph"/>
              <w:numPr>
                <w:ilvl w:val="0"/>
                <w:numId w:val="3"/>
              </w:numPr>
              <w:spacing w:before="60" w:after="60"/>
              <w:ind w:left="714" w:right="57" w:hanging="357"/>
              <w:contextualSpacing w:val="0"/>
              <w:jc w:val="both"/>
              <w:rPr>
                <w:rFonts w:cstheme="minorHAnsi"/>
              </w:rPr>
            </w:pPr>
            <w:r>
              <w:rPr>
                <w:rFonts w:cstheme="minorHAnsi"/>
              </w:rPr>
              <w:t xml:space="preserve">Savo paskyroje </w:t>
            </w:r>
            <w:r w:rsidRPr="00357BCD">
              <w:rPr>
                <w:rFonts w:cstheme="minorHAnsi"/>
              </w:rPr>
              <w:t xml:space="preserve">gali formuoti vieningą </w:t>
            </w:r>
            <w:r w:rsidRPr="002040A2">
              <w:rPr>
                <w:rFonts w:cstheme="minorHAnsi"/>
                <w:b/>
                <w:bCs/>
                <w:i/>
                <w:iCs/>
              </w:rPr>
              <w:t>Darbuotojų sąrašą</w:t>
            </w:r>
            <w:r w:rsidRPr="00357BCD">
              <w:rPr>
                <w:rFonts w:cstheme="minorHAnsi"/>
              </w:rPr>
              <w:t>.</w:t>
            </w:r>
          </w:p>
          <w:p w:rsidR="00ED4096" w:rsidP="00D019A2" w:rsidRDefault="00ED4096" w14:paraId="6ED3FDF9" w14:textId="3471D376">
            <w:pPr>
              <w:pStyle w:val="ListParagraph"/>
              <w:numPr>
                <w:ilvl w:val="0"/>
                <w:numId w:val="3"/>
              </w:numPr>
              <w:spacing w:before="60" w:after="60"/>
              <w:ind w:left="714" w:right="57" w:hanging="357"/>
              <w:contextualSpacing w:val="0"/>
              <w:jc w:val="both"/>
              <w:rPr>
                <w:rFonts w:cstheme="minorHAnsi"/>
              </w:rPr>
            </w:pPr>
            <w:r>
              <w:rPr>
                <w:rFonts w:cstheme="minorHAnsi"/>
              </w:rPr>
              <w:t xml:space="preserve">Kiekvienas </w:t>
            </w:r>
            <w:r w:rsidRPr="00B73E27">
              <w:rPr>
                <w:rFonts w:cstheme="minorHAnsi"/>
                <w:i/>
                <w:iCs/>
              </w:rPr>
              <w:t>Darbuotoj</w:t>
            </w:r>
            <w:r w:rsidRPr="00B73E27" w:rsidR="00176A21">
              <w:rPr>
                <w:rFonts w:cstheme="minorHAnsi"/>
                <w:i/>
                <w:iCs/>
              </w:rPr>
              <w:t>ų sąraše</w:t>
            </w:r>
            <w:r w:rsidR="00176A21">
              <w:rPr>
                <w:rFonts w:cstheme="minorHAnsi"/>
              </w:rPr>
              <w:t xml:space="preserve"> esantis įrašas privalo turėti </w:t>
            </w:r>
            <w:r w:rsidR="001647F8">
              <w:rPr>
                <w:rFonts w:cstheme="minorHAnsi"/>
              </w:rPr>
              <w:t xml:space="preserve">žymą apie </w:t>
            </w:r>
            <w:r w:rsidR="002040A2">
              <w:rPr>
                <w:rFonts w:cstheme="minorHAnsi"/>
              </w:rPr>
              <w:t xml:space="preserve">AB </w:t>
            </w:r>
            <w:r w:rsidR="001647F8">
              <w:rPr>
                <w:rFonts w:cstheme="minorHAnsi"/>
              </w:rPr>
              <w:t>„</w:t>
            </w:r>
            <w:r w:rsidRPr="00416258" w:rsidR="001647F8">
              <w:rPr>
                <w:rFonts w:cstheme="minorHAnsi"/>
                <w:b/>
                <w:bCs/>
                <w:i/>
                <w:iCs/>
              </w:rPr>
              <w:t>Amber Grid</w:t>
            </w:r>
            <w:r w:rsidR="001647F8">
              <w:rPr>
                <w:rFonts w:cstheme="minorHAnsi"/>
              </w:rPr>
              <w:t xml:space="preserve">“ Prevencijos skyriaus </w:t>
            </w:r>
            <w:r w:rsidR="00B23BCF">
              <w:rPr>
                <w:rFonts w:cstheme="minorHAnsi"/>
              </w:rPr>
              <w:t>atstovo</w:t>
            </w:r>
            <w:r w:rsidR="001647F8">
              <w:rPr>
                <w:rFonts w:cstheme="minorHAnsi"/>
              </w:rPr>
              <w:t xml:space="preserve"> </w:t>
            </w:r>
            <w:r w:rsidR="00B23BCF">
              <w:rPr>
                <w:rFonts w:cstheme="minorHAnsi"/>
              </w:rPr>
              <w:t>atliktą patikrą bei šios patikros rezultatą</w:t>
            </w:r>
            <w:r w:rsidR="00176A21">
              <w:rPr>
                <w:rFonts w:cstheme="minorHAnsi"/>
              </w:rPr>
              <w:t>.</w:t>
            </w:r>
          </w:p>
          <w:p w:rsidR="00811C51" w:rsidP="00D019A2" w:rsidRDefault="00811C51" w14:paraId="5B3DD95A" w14:textId="1987B9F5">
            <w:pPr>
              <w:pStyle w:val="ListParagraph"/>
              <w:numPr>
                <w:ilvl w:val="0"/>
                <w:numId w:val="3"/>
              </w:numPr>
              <w:ind w:left="714" w:right="57" w:hanging="357"/>
              <w:contextualSpacing w:val="0"/>
              <w:jc w:val="both"/>
              <w:rPr>
                <w:rFonts w:cstheme="minorHAnsi"/>
              </w:rPr>
            </w:pPr>
            <w:r>
              <w:rPr>
                <w:rFonts w:cstheme="minorHAnsi"/>
              </w:rPr>
              <w:t>Pildydami p</w:t>
            </w:r>
            <w:r w:rsidRPr="00357BCD">
              <w:rPr>
                <w:rFonts w:cstheme="minorHAnsi"/>
              </w:rPr>
              <w:t xml:space="preserve">rašymo formoje </w:t>
            </w:r>
            <w:r w:rsidRPr="002040A2" w:rsidR="00DA6471">
              <w:rPr>
                <w:rFonts w:cstheme="minorHAnsi"/>
                <w:b/>
                <w:bCs/>
                <w:i/>
                <w:iCs/>
              </w:rPr>
              <w:t>A</w:t>
            </w:r>
            <w:r w:rsidRPr="002040A2">
              <w:rPr>
                <w:rFonts w:cstheme="minorHAnsi"/>
                <w:b/>
                <w:bCs/>
                <w:i/>
                <w:iCs/>
              </w:rPr>
              <w:t>tsakingą už darb</w:t>
            </w:r>
            <w:r w:rsidRPr="002040A2" w:rsidR="00DA6471">
              <w:rPr>
                <w:rFonts w:cstheme="minorHAnsi"/>
                <w:b/>
                <w:bCs/>
                <w:i/>
                <w:iCs/>
              </w:rPr>
              <w:t>ų vykdymą</w:t>
            </w:r>
            <w:r w:rsidRPr="002040A2">
              <w:rPr>
                <w:rFonts w:cstheme="minorHAnsi"/>
                <w:b/>
                <w:bCs/>
                <w:i/>
                <w:iCs/>
              </w:rPr>
              <w:t xml:space="preserve"> asmenį</w:t>
            </w:r>
            <w:r>
              <w:rPr>
                <w:rFonts w:cstheme="minorHAnsi"/>
              </w:rPr>
              <w:t xml:space="preserve">, jį gali rinktis iš </w:t>
            </w:r>
            <w:r w:rsidRPr="00A30C1E">
              <w:rPr>
                <w:rFonts w:cstheme="minorHAnsi"/>
              </w:rPr>
              <w:t>viening</w:t>
            </w:r>
            <w:r>
              <w:rPr>
                <w:rFonts w:cstheme="minorHAnsi"/>
              </w:rPr>
              <w:t>o</w:t>
            </w:r>
            <w:r w:rsidRPr="00A30C1E">
              <w:rPr>
                <w:rFonts w:cstheme="minorHAnsi"/>
              </w:rPr>
              <w:t xml:space="preserve"> </w:t>
            </w:r>
            <w:r w:rsidRPr="00017C46">
              <w:rPr>
                <w:rFonts w:cstheme="minorHAnsi"/>
                <w:i/>
                <w:iCs/>
              </w:rPr>
              <w:t>Darbuotojų sąrašo</w:t>
            </w:r>
            <w:r w:rsidR="00B23BCF">
              <w:rPr>
                <w:rFonts w:cstheme="minorHAnsi"/>
                <w:i/>
                <w:iCs/>
              </w:rPr>
              <w:t>, pateikiamo</w:t>
            </w:r>
            <w:r w:rsidRPr="00017C46">
              <w:rPr>
                <w:rFonts w:cstheme="minorHAnsi"/>
                <w:i/>
                <w:iCs/>
              </w:rPr>
              <w:t xml:space="preserve"> </w:t>
            </w:r>
            <w:r>
              <w:rPr>
                <w:rFonts w:cstheme="minorHAnsi"/>
              </w:rPr>
              <w:t>pačioje pildymo formoje ir pasirinkus reikiamą asmenį, jo kontaktiniai duomenys automatiškai užpildomi prašyme.</w:t>
            </w:r>
            <w:r w:rsidR="00B23BCF">
              <w:rPr>
                <w:rFonts w:cstheme="minorHAnsi"/>
              </w:rPr>
              <w:t xml:space="preserve"> </w:t>
            </w:r>
            <w:r w:rsidR="00416258">
              <w:rPr>
                <w:rFonts w:cstheme="minorHAnsi"/>
              </w:rPr>
              <w:t xml:space="preserve">Prašymo formoje </w:t>
            </w:r>
            <w:r w:rsidR="00DA6471">
              <w:rPr>
                <w:rFonts w:cstheme="minorHAnsi"/>
              </w:rPr>
              <w:t xml:space="preserve">iš </w:t>
            </w:r>
            <w:r w:rsidRPr="00DA6471" w:rsidR="00DA6471">
              <w:rPr>
                <w:rFonts w:cstheme="minorHAnsi"/>
                <w:i/>
                <w:iCs/>
              </w:rPr>
              <w:t>Darbuotojų sąrašo</w:t>
            </w:r>
            <w:r w:rsidR="00DA6471">
              <w:rPr>
                <w:rFonts w:cstheme="minorHAnsi"/>
              </w:rPr>
              <w:t xml:space="preserve"> </w:t>
            </w:r>
            <w:r w:rsidR="00416258">
              <w:rPr>
                <w:rFonts w:cstheme="minorHAnsi"/>
              </w:rPr>
              <w:t xml:space="preserve">yra pateikiami </w:t>
            </w:r>
            <w:r w:rsidR="00416258">
              <w:rPr>
                <w:rFonts w:cstheme="minorHAnsi"/>
              </w:rPr>
              <w:lastRenderedPageBreak/>
              <w:t>tik tie darbuo</w:t>
            </w:r>
            <w:r w:rsidR="002C0753">
              <w:rPr>
                <w:rFonts w:cstheme="minorHAnsi"/>
              </w:rPr>
              <w:t>to</w:t>
            </w:r>
            <w:r w:rsidR="00416258">
              <w:rPr>
                <w:rFonts w:cstheme="minorHAnsi"/>
              </w:rPr>
              <w:t xml:space="preserve">jai, kurie yra patvirtinti </w:t>
            </w:r>
            <w:r w:rsidR="002040A2">
              <w:rPr>
                <w:rFonts w:cstheme="minorHAnsi"/>
              </w:rPr>
              <w:t xml:space="preserve">AB </w:t>
            </w:r>
            <w:r w:rsidR="00416258">
              <w:rPr>
                <w:rFonts w:cstheme="minorHAnsi"/>
              </w:rPr>
              <w:t>„</w:t>
            </w:r>
            <w:r w:rsidRPr="00416258" w:rsidR="00416258">
              <w:rPr>
                <w:rFonts w:cstheme="minorHAnsi"/>
                <w:b/>
                <w:bCs/>
                <w:i/>
                <w:iCs/>
              </w:rPr>
              <w:t>Amber Grid</w:t>
            </w:r>
            <w:r w:rsidR="00416258">
              <w:rPr>
                <w:rFonts w:cstheme="minorHAnsi"/>
              </w:rPr>
              <w:t>“ Prevencijos skyriaus atstovo kaip galintys vykdyti darbus.</w:t>
            </w:r>
          </w:p>
          <w:p w:rsidR="00811C51" w:rsidP="00D019A2" w:rsidRDefault="00811C51" w14:paraId="6EC8386B" w14:textId="1C3A0D7C">
            <w:pPr>
              <w:pStyle w:val="ListParagraph"/>
              <w:numPr>
                <w:ilvl w:val="0"/>
                <w:numId w:val="3"/>
              </w:numPr>
              <w:ind w:left="714" w:right="57" w:hanging="357"/>
              <w:contextualSpacing w:val="0"/>
              <w:jc w:val="both"/>
              <w:rPr>
                <w:rFonts w:cstheme="minorHAnsi"/>
              </w:rPr>
            </w:pPr>
            <w:r w:rsidRPr="00B70EAD">
              <w:rPr>
                <w:rFonts w:cstheme="minorHAnsi"/>
              </w:rPr>
              <w:t xml:space="preserve">Esant poreikiui pridėti naują darbuotoją, tai galima būtų atlikti </w:t>
            </w:r>
            <w:r w:rsidR="00BF039F">
              <w:rPr>
                <w:rFonts w:cstheme="minorHAnsi"/>
              </w:rPr>
              <w:t>tik</w:t>
            </w:r>
            <w:r w:rsidRPr="00B70EAD" w:rsidR="00BF039F">
              <w:rPr>
                <w:rFonts w:cstheme="minorHAnsi"/>
              </w:rPr>
              <w:t xml:space="preserve"> </w:t>
            </w:r>
            <w:r w:rsidRPr="00B70EAD">
              <w:rPr>
                <w:rFonts w:cstheme="minorHAnsi"/>
              </w:rPr>
              <w:t xml:space="preserve">vieningame </w:t>
            </w:r>
            <w:r w:rsidRPr="00017C46">
              <w:rPr>
                <w:rFonts w:cstheme="minorHAnsi"/>
                <w:i/>
                <w:iCs/>
              </w:rPr>
              <w:t>Darbuotojų sąraše</w:t>
            </w:r>
            <w:r w:rsidRPr="00B70EAD">
              <w:rPr>
                <w:rFonts w:cstheme="minorHAnsi"/>
              </w:rPr>
              <w:t xml:space="preserve">. </w:t>
            </w:r>
            <w:r w:rsidR="00B70060">
              <w:rPr>
                <w:rFonts w:cstheme="minorHAnsi"/>
              </w:rPr>
              <w:t xml:space="preserve">Pridėjus naują darbuotoją – automatiškai sukuriama patikros užduotis </w:t>
            </w:r>
            <w:r w:rsidR="002040A2">
              <w:rPr>
                <w:rFonts w:cstheme="minorHAnsi"/>
              </w:rPr>
              <w:t xml:space="preserve">AB </w:t>
            </w:r>
            <w:r w:rsidR="00B70060">
              <w:rPr>
                <w:rFonts w:cstheme="minorHAnsi"/>
              </w:rPr>
              <w:t>„</w:t>
            </w:r>
            <w:r w:rsidRPr="009C79D3" w:rsidR="00B70060">
              <w:rPr>
                <w:rFonts w:cstheme="minorHAnsi"/>
                <w:i/>
                <w:iCs/>
              </w:rPr>
              <w:t>Amber Grid</w:t>
            </w:r>
            <w:r w:rsidR="00B70060">
              <w:rPr>
                <w:rFonts w:cstheme="minorHAnsi"/>
              </w:rPr>
              <w:t>“ Prevencijos skyriaus atstovui</w:t>
            </w:r>
            <w:r w:rsidR="00C3618F">
              <w:rPr>
                <w:rFonts w:cstheme="minorHAnsi"/>
              </w:rPr>
              <w:t>.</w:t>
            </w:r>
          </w:p>
          <w:p w:rsidR="00811C51" w:rsidP="00D019A2" w:rsidRDefault="00811C51" w14:paraId="12296233" w14:textId="77777777">
            <w:pPr>
              <w:pStyle w:val="ListParagraph"/>
              <w:numPr>
                <w:ilvl w:val="0"/>
                <w:numId w:val="3"/>
              </w:numPr>
              <w:ind w:left="714" w:right="57" w:hanging="357"/>
              <w:contextualSpacing w:val="0"/>
              <w:jc w:val="both"/>
              <w:rPr>
                <w:rFonts w:cstheme="minorHAnsi"/>
              </w:rPr>
            </w:pPr>
            <w:r w:rsidRPr="002040A2">
              <w:rPr>
                <w:rFonts w:cstheme="minorHAnsi"/>
                <w:b/>
                <w:bCs/>
                <w:i/>
                <w:iCs/>
              </w:rPr>
              <w:t>Darbuotojų sąrašas</w:t>
            </w:r>
            <w:r w:rsidRPr="004D5ABB">
              <w:rPr>
                <w:rFonts w:cstheme="minorHAnsi"/>
              </w:rPr>
              <w:t xml:space="preserve"> turi būti rūšiuojamas abėcėlės tvarka pirmiausiai pagal pavardes, o </w:t>
            </w:r>
            <w:r>
              <w:rPr>
                <w:rFonts w:cstheme="minorHAnsi"/>
              </w:rPr>
              <w:t xml:space="preserve">vėliau atliekamas </w:t>
            </w:r>
            <w:r w:rsidRPr="004D5ABB">
              <w:rPr>
                <w:rFonts w:cstheme="minorHAnsi"/>
              </w:rPr>
              <w:t xml:space="preserve">antrinis rūšiavimas pagal vardus. Tokia pat surūšiavimo tvarka Klientui pateikiamas išskleidžiamas </w:t>
            </w:r>
            <w:r w:rsidRPr="002040A2">
              <w:rPr>
                <w:rFonts w:cstheme="minorHAnsi"/>
                <w:b/>
                <w:bCs/>
                <w:i/>
                <w:iCs/>
              </w:rPr>
              <w:t>Darbuotojų sąrašas</w:t>
            </w:r>
            <w:r w:rsidRPr="002040A2">
              <w:rPr>
                <w:rFonts w:cstheme="minorHAnsi"/>
                <w:b/>
                <w:bCs/>
              </w:rPr>
              <w:t xml:space="preserve"> </w:t>
            </w:r>
            <w:r w:rsidRPr="004D5ABB">
              <w:rPr>
                <w:rFonts w:cstheme="minorHAnsi"/>
              </w:rPr>
              <w:t>prašymo pildymo formos lauk</w:t>
            </w:r>
            <w:r>
              <w:rPr>
                <w:rFonts w:cstheme="minorHAnsi"/>
              </w:rPr>
              <w:t>uos</w:t>
            </w:r>
            <w:r w:rsidRPr="004D5ABB">
              <w:rPr>
                <w:rFonts w:cstheme="minorHAnsi"/>
              </w:rPr>
              <w:t>e.</w:t>
            </w:r>
          </w:p>
          <w:p w:rsidRPr="0081638F" w:rsidR="00811C51" w:rsidP="00D019A2" w:rsidRDefault="00811C51" w14:paraId="58A905C8" w14:textId="77777777">
            <w:pPr>
              <w:pStyle w:val="ListParagraph"/>
              <w:numPr>
                <w:ilvl w:val="0"/>
                <w:numId w:val="3"/>
              </w:numPr>
              <w:spacing w:before="60" w:after="120"/>
              <w:ind w:right="57"/>
              <w:contextualSpacing w:val="0"/>
              <w:jc w:val="both"/>
              <w:rPr>
                <w:rFonts w:cstheme="minorHAnsi"/>
              </w:rPr>
            </w:pPr>
            <w:r w:rsidRPr="00D47BBF">
              <w:rPr>
                <w:rFonts w:cstheme="minorHAnsi"/>
              </w:rPr>
              <w:t xml:space="preserve">Klientas turi galimybę </w:t>
            </w:r>
            <w:r w:rsidRPr="002040A2">
              <w:rPr>
                <w:rFonts w:cstheme="minorHAnsi"/>
                <w:b/>
                <w:bCs/>
                <w:i/>
                <w:iCs/>
              </w:rPr>
              <w:t>Darbuotojų sąraše</w:t>
            </w:r>
            <w:r w:rsidRPr="00336D7F">
              <w:rPr>
                <w:rFonts w:cstheme="minorHAnsi"/>
              </w:rPr>
              <w:t xml:space="preserve"> </w:t>
            </w:r>
            <w:r w:rsidRPr="00D47BBF">
              <w:rPr>
                <w:rFonts w:cstheme="minorHAnsi"/>
              </w:rPr>
              <w:t xml:space="preserve">atlikti </w:t>
            </w:r>
            <w:r>
              <w:rPr>
                <w:rFonts w:cstheme="minorHAnsi"/>
              </w:rPr>
              <w:t>darbuotojų</w:t>
            </w:r>
            <w:r w:rsidRPr="00D47BBF">
              <w:rPr>
                <w:rFonts w:cstheme="minorHAnsi"/>
              </w:rPr>
              <w:t xml:space="preserve"> paiešką</w:t>
            </w:r>
            <w:r>
              <w:rPr>
                <w:rFonts w:cstheme="minorHAnsi"/>
                <w:i/>
                <w:iCs/>
              </w:rPr>
              <w:t>.</w:t>
            </w:r>
          </w:p>
          <w:p w:rsidR="00C54496" w:rsidP="00D019A2" w:rsidRDefault="00877B5A" w14:paraId="32797BD2" w14:textId="50150E6D">
            <w:pPr>
              <w:pStyle w:val="ListParagraph"/>
              <w:numPr>
                <w:ilvl w:val="0"/>
                <w:numId w:val="3"/>
              </w:numPr>
              <w:spacing w:before="60" w:after="120"/>
              <w:ind w:right="57"/>
              <w:contextualSpacing w:val="0"/>
              <w:jc w:val="both"/>
              <w:rPr>
                <w:rFonts w:cstheme="minorHAnsi"/>
              </w:rPr>
            </w:pPr>
            <w:r>
              <w:rPr>
                <w:rFonts w:cstheme="minorHAnsi"/>
              </w:rPr>
              <w:t>Esant poreikiui, Klientas gali pašalinti vieną ar daugiau darbuotojų įrašų</w:t>
            </w:r>
            <w:r w:rsidR="002445BD">
              <w:rPr>
                <w:rFonts w:cstheme="minorHAnsi"/>
              </w:rPr>
              <w:t xml:space="preserve">, nurodant datą nuo kada </w:t>
            </w:r>
            <w:r w:rsidR="00A25CF5">
              <w:rPr>
                <w:rFonts w:cstheme="minorHAnsi"/>
              </w:rPr>
              <w:t xml:space="preserve">turi būti </w:t>
            </w:r>
            <w:r w:rsidR="00BD4FF4">
              <w:rPr>
                <w:rFonts w:cstheme="minorHAnsi"/>
              </w:rPr>
              <w:t xml:space="preserve">pašalintas </w:t>
            </w:r>
            <w:r w:rsidR="00F164E4">
              <w:rPr>
                <w:rFonts w:cstheme="minorHAnsi"/>
              </w:rPr>
              <w:t xml:space="preserve">darbuotojo </w:t>
            </w:r>
            <w:r w:rsidR="00BD4FF4">
              <w:rPr>
                <w:rFonts w:cstheme="minorHAnsi"/>
              </w:rPr>
              <w:t>įrašas</w:t>
            </w:r>
            <w:r w:rsidR="00FB5460">
              <w:rPr>
                <w:rFonts w:cstheme="minorHAnsi"/>
              </w:rPr>
              <w:t>:</w:t>
            </w:r>
          </w:p>
          <w:p w:rsidR="00FB5460" w:rsidP="00D019A2" w:rsidRDefault="00FB5460" w14:paraId="43842535" w14:textId="12EC4989">
            <w:pPr>
              <w:pStyle w:val="ListParagraph"/>
              <w:numPr>
                <w:ilvl w:val="1"/>
                <w:numId w:val="15"/>
              </w:numPr>
              <w:spacing w:before="60" w:after="120"/>
              <w:ind w:right="57"/>
              <w:contextualSpacing w:val="0"/>
              <w:jc w:val="both"/>
              <w:rPr>
                <w:rFonts w:cstheme="minorHAnsi"/>
              </w:rPr>
            </w:pPr>
            <w:r>
              <w:rPr>
                <w:rFonts w:cstheme="minorHAnsi"/>
              </w:rPr>
              <w:t>Apie atlikt</w:t>
            </w:r>
            <w:r w:rsidR="00202B37">
              <w:rPr>
                <w:rFonts w:cstheme="minorHAnsi"/>
              </w:rPr>
              <w:t>ą</w:t>
            </w:r>
            <w:r>
              <w:rPr>
                <w:rFonts w:cstheme="minorHAnsi"/>
              </w:rPr>
              <w:t xml:space="preserve"> </w:t>
            </w:r>
            <w:r w:rsidR="00DA6471">
              <w:rPr>
                <w:rFonts w:cstheme="minorHAnsi"/>
              </w:rPr>
              <w:t>darbuotojo (-</w:t>
            </w:r>
            <w:r w:rsidR="00202B37">
              <w:rPr>
                <w:rFonts w:cstheme="minorHAnsi"/>
              </w:rPr>
              <w:t>ų</w:t>
            </w:r>
            <w:r w:rsidR="00DA6471">
              <w:rPr>
                <w:rFonts w:cstheme="minorHAnsi"/>
              </w:rPr>
              <w:t xml:space="preserve">) pašalinimą iš </w:t>
            </w:r>
            <w:r w:rsidRPr="002040A2" w:rsidR="00DA6471">
              <w:rPr>
                <w:rFonts w:cstheme="minorHAnsi"/>
                <w:b/>
                <w:bCs/>
                <w:i/>
                <w:iCs/>
              </w:rPr>
              <w:t>Darbuotojų sąrašo</w:t>
            </w:r>
            <w:r w:rsidR="00DA6471">
              <w:rPr>
                <w:rFonts w:cstheme="minorHAnsi"/>
              </w:rPr>
              <w:t xml:space="preserve">) </w:t>
            </w:r>
            <w:r>
              <w:rPr>
                <w:rFonts w:cstheme="minorHAnsi"/>
              </w:rPr>
              <w:t>informuojam</w:t>
            </w:r>
            <w:r w:rsidR="00116690">
              <w:rPr>
                <w:rFonts w:cstheme="minorHAnsi"/>
              </w:rPr>
              <w:t xml:space="preserve">i </w:t>
            </w:r>
            <w:r w:rsidR="00593EC1">
              <w:rPr>
                <w:rFonts w:cstheme="minorHAnsi"/>
              </w:rPr>
              <w:t>AB „</w:t>
            </w:r>
            <w:r w:rsidRPr="00416258" w:rsidR="00593EC1">
              <w:rPr>
                <w:rFonts w:cstheme="minorHAnsi"/>
                <w:b/>
                <w:bCs/>
                <w:i/>
                <w:iCs/>
              </w:rPr>
              <w:t>Amber Grid</w:t>
            </w:r>
            <w:r w:rsidR="00593EC1">
              <w:rPr>
                <w:rFonts w:cstheme="minorHAnsi"/>
              </w:rPr>
              <w:t xml:space="preserve">“ </w:t>
            </w:r>
            <w:r w:rsidR="00116690">
              <w:rPr>
                <w:rFonts w:cstheme="minorHAnsi"/>
              </w:rPr>
              <w:t>Prevencijos skyriaus specialistai.</w:t>
            </w:r>
          </w:p>
          <w:p w:rsidRPr="0081638F" w:rsidR="00811C51" w:rsidP="00D019A2" w:rsidRDefault="00116690" w14:paraId="44B4F626" w14:textId="25A1639D">
            <w:pPr>
              <w:pStyle w:val="ListParagraph"/>
              <w:numPr>
                <w:ilvl w:val="1"/>
                <w:numId w:val="15"/>
              </w:numPr>
              <w:spacing w:before="60" w:after="120"/>
              <w:ind w:right="57"/>
              <w:contextualSpacing w:val="0"/>
              <w:jc w:val="both"/>
              <w:rPr>
                <w:rFonts w:cstheme="minorHAnsi"/>
              </w:rPr>
            </w:pPr>
            <w:r>
              <w:rPr>
                <w:rFonts w:cstheme="minorHAnsi"/>
              </w:rPr>
              <w:t xml:space="preserve">Pašalinus </w:t>
            </w:r>
            <w:r w:rsidR="008E7963">
              <w:rPr>
                <w:rFonts w:cstheme="minorHAnsi"/>
              </w:rPr>
              <w:t xml:space="preserve">darbuotojo įrašą, kuris bent viename išduotame galiojančiame sutikime ir </w:t>
            </w:r>
            <w:r w:rsidR="005615C8">
              <w:rPr>
                <w:rFonts w:cstheme="minorHAnsi"/>
              </w:rPr>
              <w:t>(</w:t>
            </w:r>
            <w:r w:rsidR="008E7963">
              <w:rPr>
                <w:rFonts w:cstheme="minorHAnsi"/>
              </w:rPr>
              <w:t>ar</w:t>
            </w:r>
            <w:r w:rsidR="005615C8">
              <w:rPr>
                <w:rFonts w:cstheme="minorHAnsi"/>
              </w:rPr>
              <w:t>)</w:t>
            </w:r>
            <w:r w:rsidR="008E7963">
              <w:rPr>
                <w:rFonts w:cstheme="minorHAnsi"/>
              </w:rPr>
              <w:t xml:space="preserve"> leidime vykdyti darbus yra nurodytas kaip </w:t>
            </w:r>
            <w:r w:rsidRPr="002040A2" w:rsidR="00A060DF">
              <w:rPr>
                <w:rFonts w:cstheme="minorHAnsi"/>
                <w:b/>
                <w:bCs/>
                <w:i/>
                <w:iCs/>
              </w:rPr>
              <w:t>A</w:t>
            </w:r>
            <w:r w:rsidRPr="002040A2" w:rsidR="008E7963">
              <w:rPr>
                <w:rFonts w:cstheme="minorHAnsi"/>
                <w:b/>
                <w:bCs/>
                <w:i/>
                <w:iCs/>
              </w:rPr>
              <w:t>tsakingas už darbų vykdymą asmuo</w:t>
            </w:r>
            <w:r w:rsidR="008E7963">
              <w:rPr>
                <w:rFonts w:cstheme="minorHAnsi"/>
              </w:rPr>
              <w:t xml:space="preserve"> – Klientas yra </w:t>
            </w:r>
            <w:r w:rsidR="00CD5123">
              <w:rPr>
                <w:rFonts w:cstheme="minorHAnsi"/>
              </w:rPr>
              <w:t>informuojamas apie būtinybę atnaujinti duomenis šiuose sutikimuose</w:t>
            </w:r>
            <w:r w:rsidR="005615C8">
              <w:rPr>
                <w:rFonts w:cstheme="minorHAnsi"/>
              </w:rPr>
              <w:t xml:space="preserve"> ir (ar) </w:t>
            </w:r>
            <w:r w:rsidR="00CD5123">
              <w:rPr>
                <w:rFonts w:cstheme="minorHAnsi"/>
              </w:rPr>
              <w:t xml:space="preserve">leidimuose nurodant </w:t>
            </w:r>
            <w:r w:rsidR="0081638F">
              <w:rPr>
                <w:rFonts w:cstheme="minorHAnsi"/>
              </w:rPr>
              <w:t>naują (-</w:t>
            </w:r>
            <w:proofErr w:type="spellStart"/>
            <w:r w:rsidR="0081638F">
              <w:rPr>
                <w:rFonts w:cstheme="minorHAnsi"/>
              </w:rPr>
              <w:t>us</w:t>
            </w:r>
            <w:proofErr w:type="spellEnd"/>
            <w:r w:rsidR="0081638F">
              <w:rPr>
                <w:rFonts w:cstheme="minorHAnsi"/>
              </w:rPr>
              <w:t xml:space="preserve">) </w:t>
            </w:r>
            <w:r w:rsidRPr="00AF05E6" w:rsidR="00A060DF">
              <w:rPr>
                <w:rFonts w:cstheme="minorHAnsi"/>
                <w:i/>
                <w:iCs/>
              </w:rPr>
              <w:t>A</w:t>
            </w:r>
            <w:r w:rsidRPr="00AF05E6" w:rsidR="0081638F">
              <w:rPr>
                <w:rFonts w:cstheme="minorHAnsi"/>
                <w:i/>
                <w:iCs/>
              </w:rPr>
              <w:t>tsakingą (-</w:t>
            </w:r>
            <w:proofErr w:type="spellStart"/>
            <w:r w:rsidRPr="00AF05E6" w:rsidR="0081638F">
              <w:rPr>
                <w:rFonts w:cstheme="minorHAnsi"/>
                <w:i/>
                <w:iCs/>
              </w:rPr>
              <w:t>us</w:t>
            </w:r>
            <w:proofErr w:type="spellEnd"/>
            <w:r w:rsidRPr="00AF05E6" w:rsidR="0081638F">
              <w:rPr>
                <w:rFonts w:cstheme="minorHAnsi"/>
                <w:i/>
                <w:iCs/>
              </w:rPr>
              <w:t>)</w:t>
            </w:r>
            <w:r w:rsidRPr="00AF05E6" w:rsidR="00AF05E6">
              <w:rPr>
                <w:rFonts w:cstheme="minorHAnsi"/>
                <w:i/>
                <w:iCs/>
              </w:rPr>
              <w:t xml:space="preserve"> už darbų vykdymą </w:t>
            </w:r>
            <w:r w:rsidRPr="00AF05E6" w:rsidR="0081638F">
              <w:rPr>
                <w:rFonts w:cstheme="minorHAnsi"/>
                <w:i/>
                <w:iCs/>
              </w:rPr>
              <w:t>asmenį (</w:t>
            </w:r>
            <w:r w:rsidRPr="00AF05E6" w:rsidR="005061CD">
              <w:rPr>
                <w:rFonts w:cstheme="minorHAnsi"/>
                <w:i/>
                <w:iCs/>
              </w:rPr>
              <w:t>-</w:t>
            </w:r>
            <w:proofErr w:type="spellStart"/>
            <w:r w:rsidRPr="00AF05E6" w:rsidR="0081638F">
              <w:rPr>
                <w:rFonts w:cstheme="minorHAnsi"/>
                <w:i/>
                <w:iCs/>
              </w:rPr>
              <w:t>is</w:t>
            </w:r>
            <w:proofErr w:type="spellEnd"/>
            <w:r w:rsidRPr="00AF05E6" w:rsidR="0081638F">
              <w:rPr>
                <w:rFonts w:cstheme="minorHAnsi"/>
                <w:i/>
                <w:iCs/>
              </w:rPr>
              <w:t>).</w:t>
            </w:r>
          </w:p>
        </w:tc>
      </w:tr>
      <w:tr w:rsidR="00811C51" w:rsidTr="00B94CF5" w14:paraId="77961361" w14:textId="77777777">
        <w:trPr>
          <w:gridAfter w:val="1"/>
          <w:wAfter w:w="6" w:type="dxa"/>
          <w:trHeight w:val="699"/>
        </w:trPr>
        <w:tc>
          <w:tcPr>
            <w:tcW w:w="4907" w:type="dxa"/>
            <w:shd w:val="clear" w:color="auto" w:fill="auto"/>
            <w:vAlign w:val="center"/>
          </w:tcPr>
          <w:p w:rsidR="00811C51" w:rsidP="00811C51" w:rsidRDefault="00811C51" w14:paraId="076D160B" w14:textId="560239B4">
            <w:pPr>
              <w:jc w:val="both"/>
            </w:pPr>
            <w:r w:rsidRPr="00D77175">
              <w:rPr>
                <w:rFonts w:cstheme="minorHAnsi"/>
              </w:rPr>
              <w:lastRenderedPageBreak/>
              <w:t>Aš, kaip Klientas</w:t>
            </w:r>
            <w:r w:rsidRPr="00D77175">
              <w:rPr>
                <w:rFonts w:cstheme="minorHAnsi"/>
                <w:b/>
                <w:bCs/>
              </w:rPr>
              <w:t>,</w:t>
            </w:r>
            <w:r w:rsidRPr="00D77175">
              <w:rPr>
                <w:rFonts w:cstheme="minorHAnsi"/>
              </w:rPr>
              <w:t xml:space="preserve"> noriu turėti galimybę </w:t>
            </w:r>
            <w:r w:rsidRPr="00D77175">
              <w:rPr>
                <w:rFonts w:eastAsia="Times New Roman"/>
              </w:rPr>
              <w:t xml:space="preserve">esant poreikiui atnaujinti </w:t>
            </w:r>
            <w:r w:rsidRPr="00593EC1">
              <w:rPr>
                <w:rFonts w:eastAsia="Times New Roman"/>
                <w:b/>
                <w:bCs/>
                <w:i/>
                <w:iCs/>
              </w:rPr>
              <w:t>Darbuotojų sąrašą</w:t>
            </w:r>
            <w:r w:rsidRPr="00D77175">
              <w:rPr>
                <w:rFonts w:eastAsia="Times New Roman"/>
              </w:rPr>
              <w:t xml:space="preserve">, kad </w:t>
            </w:r>
            <w:r w:rsidR="00721B28">
              <w:rPr>
                <w:rFonts w:eastAsia="Times New Roman"/>
              </w:rPr>
              <w:t>galėčiau vykdyti sutartyje numatytus</w:t>
            </w:r>
            <w:r w:rsidRPr="00D77175" w:rsidR="00721B28">
              <w:rPr>
                <w:rFonts w:eastAsia="Times New Roman"/>
              </w:rPr>
              <w:t xml:space="preserve"> </w:t>
            </w:r>
            <w:r w:rsidR="00721B28">
              <w:rPr>
                <w:rFonts w:eastAsia="Times New Roman"/>
              </w:rPr>
              <w:t>darbus</w:t>
            </w:r>
            <w:r w:rsidRPr="00D77175">
              <w:rPr>
                <w:rFonts w:eastAsia="Times New Roman"/>
              </w:rPr>
              <w:t>.</w:t>
            </w:r>
          </w:p>
        </w:tc>
        <w:tc>
          <w:tcPr>
            <w:tcW w:w="1842" w:type="dxa"/>
            <w:shd w:val="clear" w:color="auto" w:fill="auto"/>
            <w:vAlign w:val="center"/>
          </w:tcPr>
          <w:p w:rsidR="00811C51" w:rsidP="00811C51" w:rsidRDefault="00811C51" w14:paraId="7EF369AD" w14:textId="1EAC56EA">
            <w:pPr>
              <w:jc w:val="center"/>
              <w:rPr>
                <w:rFonts w:cstheme="minorHAnsi"/>
                <w:b/>
                <w:bCs/>
              </w:rPr>
            </w:pPr>
            <w:r w:rsidRPr="00063FB0">
              <w:rPr>
                <w:rFonts w:cstheme="minorHAnsi"/>
                <w:b/>
                <w:bCs/>
              </w:rPr>
              <w:t>Darbuotojų sąrašas</w:t>
            </w:r>
            <w:r w:rsidR="0045366A">
              <w:rPr>
                <w:rFonts w:cstheme="minorHAnsi"/>
                <w:b/>
                <w:bCs/>
              </w:rPr>
              <w:t xml:space="preserve"> / Naudotojo paskyra</w:t>
            </w:r>
          </w:p>
        </w:tc>
        <w:tc>
          <w:tcPr>
            <w:tcW w:w="7480" w:type="dxa"/>
            <w:shd w:val="clear" w:color="auto" w:fill="auto"/>
            <w:vAlign w:val="center"/>
          </w:tcPr>
          <w:p w:rsidR="00811C51" w:rsidP="00811C51" w:rsidRDefault="00811C51" w14:paraId="6C4BC1DF" w14:textId="77777777">
            <w:pPr>
              <w:spacing w:before="60" w:after="120"/>
              <w:ind w:right="57"/>
              <w:jc w:val="both"/>
              <w:rPr>
                <w:rFonts w:cstheme="minorHAnsi"/>
              </w:rPr>
            </w:pPr>
            <w:r>
              <w:rPr>
                <w:rFonts w:cstheme="minorHAnsi"/>
              </w:rPr>
              <w:t>Klientai, turintys paskyrą, gali:</w:t>
            </w:r>
          </w:p>
          <w:p w:rsidR="00811C51" w:rsidP="00D019A2" w:rsidRDefault="00811C51" w14:paraId="31597E06" w14:textId="3A92417F">
            <w:pPr>
              <w:pStyle w:val="ListParagraph"/>
              <w:numPr>
                <w:ilvl w:val="0"/>
                <w:numId w:val="15"/>
              </w:numPr>
              <w:spacing w:before="60" w:after="120"/>
              <w:ind w:right="57"/>
              <w:jc w:val="both"/>
            </w:pPr>
            <w:r w:rsidRPr="0B1E0E4F">
              <w:t xml:space="preserve">Pridėti naują darbuotoją vieningame </w:t>
            </w:r>
            <w:r w:rsidRPr="00593EC1">
              <w:rPr>
                <w:b/>
                <w:bCs/>
                <w:i/>
              </w:rPr>
              <w:t>Darbuotojų sąraše</w:t>
            </w:r>
            <w:r w:rsidRPr="0B1E0E4F">
              <w:t xml:space="preserve">. </w:t>
            </w:r>
            <w:r w:rsidR="00C17FE9">
              <w:t>Pridėjus naują (-</w:t>
            </w:r>
            <w:proofErr w:type="spellStart"/>
            <w:r w:rsidR="00C17FE9">
              <w:t>us</w:t>
            </w:r>
            <w:proofErr w:type="spellEnd"/>
            <w:r w:rsidR="00C17FE9">
              <w:t xml:space="preserve">) darbuotojus į sąrašą ir išsaugojus pakeitimus turi būti suformuojama </w:t>
            </w:r>
            <w:r w:rsidR="001B7380">
              <w:t xml:space="preserve">užduotis </w:t>
            </w:r>
            <w:r w:rsidR="005E7CCB">
              <w:rPr>
                <w:rFonts w:cstheme="minorHAnsi"/>
              </w:rPr>
              <w:t>AB „</w:t>
            </w:r>
            <w:r w:rsidRPr="009C79D3" w:rsidR="005E7CCB">
              <w:rPr>
                <w:rFonts w:cstheme="minorHAnsi"/>
                <w:i/>
                <w:iCs/>
              </w:rPr>
              <w:t>Amber Grid</w:t>
            </w:r>
            <w:r w:rsidR="005E7CCB">
              <w:rPr>
                <w:rFonts w:cstheme="minorHAnsi"/>
              </w:rPr>
              <w:t xml:space="preserve">“ </w:t>
            </w:r>
            <w:r w:rsidR="001B7380">
              <w:t>Prevencijos skyriui atlikti š</w:t>
            </w:r>
            <w:r w:rsidR="00517931">
              <w:t>i</w:t>
            </w:r>
            <w:r w:rsidR="00E6337E">
              <w:t>o (-</w:t>
            </w:r>
            <w:r w:rsidR="00517931">
              <w:t>ų</w:t>
            </w:r>
            <w:r w:rsidR="00E6337E">
              <w:t>)</w:t>
            </w:r>
            <w:r w:rsidR="001B7380">
              <w:t xml:space="preserve"> naujai </w:t>
            </w:r>
            <w:r w:rsidR="00517931">
              <w:t>įt</w:t>
            </w:r>
            <w:r w:rsidR="00E6337E">
              <w:t>rauk</w:t>
            </w:r>
            <w:r w:rsidR="00517931">
              <w:t>t</w:t>
            </w:r>
            <w:r w:rsidR="00E6337E">
              <w:t>o (-</w:t>
            </w:r>
            <w:r w:rsidR="00517931">
              <w:t>ų</w:t>
            </w:r>
            <w:r w:rsidR="00E6337E">
              <w:t>)</w:t>
            </w:r>
            <w:r w:rsidR="001B7380">
              <w:t xml:space="preserve"> </w:t>
            </w:r>
            <w:r w:rsidR="00517931">
              <w:t>darbuotoj</w:t>
            </w:r>
            <w:r w:rsidR="00E6337E">
              <w:t>o (-</w:t>
            </w:r>
            <w:r w:rsidR="00517931">
              <w:t>ų</w:t>
            </w:r>
            <w:r w:rsidR="00E6337E">
              <w:t>)</w:t>
            </w:r>
            <w:r w:rsidR="00517931">
              <w:t xml:space="preserve"> </w:t>
            </w:r>
            <w:r w:rsidR="001B7380">
              <w:t>patikrą.</w:t>
            </w:r>
          </w:p>
          <w:p w:rsidRPr="00C43BF5" w:rsidR="00811C51" w:rsidP="00D019A2" w:rsidRDefault="00811C51" w14:paraId="51448951" w14:textId="18BBCBD7">
            <w:pPr>
              <w:pStyle w:val="ListParagraph"/>
              <w:numPr>
                <w:ilvl w:val="0"/>
                <w:numId w:val="15"/>
              </w:numPr>
              <w:spacing w:before="60" w:after="120"/>
              <w:ind w:right="57"/>
              <w:contextualSpacing w:val="0"/>
              <w:jc w:val="both"/>
              <w:rPr>
                <w:rFonts w:cstheme="minorHAnsi"/>
              </w:rPr>
            </w:pPr>
            <w:r w:rsidRPr="00593EC1">
              <w:rPr>
                <w:rFonts w:cstheme="minorHAnsi"/>
                <w:b/>
                <w:bCs/>
                <w:i/>
                <w:iCs/>
              </w:rPr>
              <w:t>Darbuotojų sąraše</w:t>
            </w:r>
            <w:r w:rsidRPr="00464195">
              <w:rPr>
                <w:rFonts w:cstheme="minorHAnsi"/>
              </w:rPr>
              <w:t xml:space="preserve"> gali</w:t>
            </w:r>
            <w:r>
              <w:rPr>
                <w:rFonts w:cstheme="minorHAnsi"/>
              </w:rPr>
              <w:t>ma</w:t>
            </w:r>
            <w:r w:rsidRPr="00464195">
              <w:rPr>
                <w:rFonts w:cstheme="minorHAnsi"/>
              </w:rPr>
              <w:t xml:space="preserve"> </w:t>
            </w:r>
            <w:r>
              <w:rPr>
                <w:rFonts w:cstheme="minorHAnsi"/>
              </w:rPr>
              <w:t>panaikinti</w:t>
            </w:r>
            <w:r w:rsidRPr="00464195">
              <w:rPr>
                <w:rFonts w:cstheme="minorHAnsi"/>
              </w:rPr>
              <w:t xml:space="preserve"> išėjusių darbuotojų duomenis</w:t>
            </w:r>
            <w:r>
              <w:rPr>
                <w:rFonts w:cstheme="minorHAnsi"/>
              </w:rPr>
              <w:t>:</w:t>
            </w:r>
            <w:r w:rsidRPr="00464195" w:rsidDel="00674A9D">
              <w:rPr>
                <w:rFonts w:cstheme="minorHAnsi"/>
              </w:rPr>
              <w:t xml:space="preserve"> </w:t>
            </w:r>
          </w:p>
          <w:p w:rsidRPr="00593EC1" w:rsidR="00811C51" w:rsidP="00D019A2" w:rsidRDefault="00745787" w14:paraId="4D54B9CC" w14:textId="68563C3C">
            <w:pPr>
              <w:pStyle w:val="ListParagraph"/>
              <w:numPr>
                <w:ilvl w:val="1"/>
                <w:numId w:val="15"/>
              </w:numPr>
              <w:spacing w:before="60" w:after="120"/>
              <w:ind w:right="57"/>
              <w:jc w:val="both"/>
            </w:pPr>
            <w:r w:rsidRPr="261B9928">
              <w:t>Norint ištrinti įrašą</w:t>
            </w:r>
            <w:r w:rsidRPr="261B9928" w:rsidR="007920A4">
              <w:t xml:space="preserve">, Klientas turi </w:t>
            </w:r>
            <w:r w:rsidR="00D34950">
              <w:t>įrašyti</w:t>
            </w:r>
            <w:r w:rsidRPr="00593EC1" w:rsidR="007920A4">
              <w:rPr>
                <w:color w:val="FF0000"/>
              </w:rPr>
              <w:t xml:space="preserve"> </w:t>
            </w:r>
            <w:r w:rsidRPr="00593EC1" w:rsidR="007920A4">
              <w:t xml:space="preserve">datą nuo kada </w:t>
            </w:r>
            <w:r w:rsidRPr="00593EC1" w:rsidR="002F25BD">
              <w:t xml:space="preserve">turi būti pašalintas iš </w:t>
            </w:r>
            <w:r w:rsidRPr="005E7CCB" w:rsidR="002F25BD">
              <w:rPr>
                <w:b/>
                <w:bCs/>
                <w:i/>
                <w:iCs/>
              </w:rPr>
              <w:t>Darbuotojų sąrašo</w:t>
            </w:r>
            <w:r w:rsidRPr="00593EC1" w:rsidR="00811C51">
              <w:t xml:space="preserve">. </w:t>
            </w:r>
          </w:p>
          <w:p w:rsidR="00811C51" w:rsidP="00D019A2" w:rsidRDefault="00811C51" w14:paraId="4668AAFD" w14:textId="7CB23A91">
            <w:pPr>
              <w:pStyle w:val="ListParagraph"/>
              <w:numPr>
                <w:ilvl w:val="1"/>
                <w:numId w:val="15"/>
              </w:numPr>
              <w:spacing w:before="60" w:after="120"/>
              <w:ind w:right="57"/>
              <w:contextualSpacing w:val="0"/>
              <w:jc w:val="both"/>
              <w:rPr>
                <w:rFonts w:cstheme="minorHAnsi"/>
              </w:rPr>
            </w:pPr>
            <w:r>
              <w:rPr>
                <w:rFonts w:cstheme="minorHAnsi"/>
              </w:rPr>
              <w:lastRenderedPageBreak/>
              <w:t xml:space="preserve">Jei norima iš </w:t>
            </w:r>
            <w:r w:rsidRPr="005E7CCB">
              <w:rPr>
                <w:rFonts w:cstheme="minorHAnsi"/>
                <w:b/>
                <w:bCs/>
                <w:i/>
                <w:iCs/>
              </w:rPr>
              <w:t>Darbuotojų sąrašo</w:t>
            </w:r>
            <w:r>
              <w:rPr>
                <w:rFonts w:cstheme="minorHAnsi"/>
              </w:rPr>
              <w:t xml:space="preserve"> ištrinti darbuotoją, kuris nors </w:t>
            </w:r>
            <w:r w:rsidRPr="005E7CCB">
              <w:rPr>
                <w:rFonts w:cstheme="minorHAnsi"/>
              </w:rPr>
              <w:t xml:space="preserve">viename vykdomame ir nepateiktame derinti ar </w:t>
            </w:r>
            <w:r w:rsidRPr="005E7CCB" w:rsidR="00B91E5D">
              <w:rPr>
                <w:rFonts w:cstheme="minorHAnsi"/>
              </w:rPr>
              <w:t>tvirtin</w:t>
            </w:r>
            <w:r w:rsidRPr="005E7CCB">
              <w:rPr>
                <w:rFonts w:cstheme="minorHAnsi"/>
              </w:rPr>
              <w:t>ti prašyme</w:t>
            </w:r>
            <w:r>
              <w:rPr>
                <w:rFonts w:cstheme="minorHAnsi"/>
              </w:rPr>
              <w:t xml:space="preserve"> arba aktyviame išduotame sutikime yra nurodytas kaip </w:t>
            </w:r>
            <w:r w:rsidRPr="005E7CCB">
              <w:rPr>
                <w:rFonts w:cstheme="minorHAnsi"/>
                <w:b/>
                <w:bCs/>
                <w:i/>
                <w:iCs/>
              </w:rPr>
              <w:t>Atsakingas už darbus asmuo</w:t>
            </w:r>
            <w:r>
              <w:rPr>
                <w:rFonts w:cstheme="minorHAnsi"/>
              </w:rPr>
              <w:t xml:space="preserve">, neleidžiama ištrinti šio darbuotojo įrašo, tol, kol visuose aktyviuose prašymuose ir (ar) išduotuose sutikimuose šis asmuo nebus pakeistas kitu. Klientui, klaidos žinutėje turi būti pateiktas prašymų ir išduotų sutikimų sąrašas, kurių </w:t>
            </w:r>
            <w:r w:rsidRPr="005E7CCB">
              <w:rPr>
                <w:rFonts w:cstheme="minorHAnsi"/>
                <w:b/>
                <w:bCs/>
                <w:i/>
                <w:iCs/>
              </w:rPr>
              <w:t>Atsakingo už darbus asmens</w:t>
            </w:r>
            <w:r>
              <w:rPr>
                <w:rFonts w:cstheme="minorHAnsi"/>
              </w:rPr>
              <w:t xml:space="preserve"> duomenis reikia atnaujinti, kad galima būtų atlikti reikiamo darbuotojo įrašo ištrynimą iš </w:t>
            </w:r>
            <w:r w:rsidRPr="002B0B54">
              <w:rPr>
                <w:rFonts w:cstheme="minorHAnsi"/>
                <w:b/>
                <w:bCs/>
                <w:i/>
                <w:iCs/>
              </w:rPr>
              <w:t>Darbuotojų sąrašo</w:t>
            </w:r>
            <w:r>
              <w:rPr>
                <w:rFonts w:cstheme="minorHAnsi"/>
              </w:rPr>
              <w:t>.</w:t>
            </w:r>
          </w:p>
          <w:p w:rsidRPr="00BD1AD9" w:rsidR="00811C51" w:rsidP="00D019A2" w:rsidRDefault="00811C51" w14:paraId="38748A9F" w14:textId="52F95522">
            <w:pPr>
              <w:pStyle w:val="ListParagraph"/>
              <w:numPr>
                <w:ilvl w:val="1"/>
                <w:numId w:val="15"/>
              </w:numPr>
              <w:spacing w:before="60" w:after="120"/>
              <w:ind w:right="57"/>
              <w:contextualSpacing w:val="0"/>
              <w:jc w:val="both"/>
              <w:rPr>
                <w:rFonts w:cstheme="minorHAnsi"/>
              </w:rPr>
            </w:pPr>
            <w:r>
              <w:rPr>
                <w:rFonts w:cstheme="minorHAnsi"/>
              </w:rPr>
              <w:t xml:space="preserve">Jei darbuotojas, kurio įrašą norima panaikinti yra įtrauktas į pateiktą prašymą leidimui vykdyti darbus gauti arba jau išduotą galiojantį leidimą darbams vykdyti – tai automatiškai turi būti ištrintas šio darbuotojo įrašas ne tik iš </w:t>
            </w:r>
            <w:r w:rsidRPr="005E7CCB">
              <w:rPr>
                <w:rFonts w:cstheme="minorHAnsi"/>
                <w:b/>
                <w:bCs/>
                <w:i/>
                <w:iCs/>
              </w:rPr>
              <w:t>Darbuotojų sąrašo</w:t>
            </w:r>
            <w:r>
              <w:rPr>
                <w:rFonts w:cstheme="minorHAnsi"/>
              </w:rPr>
              <w:t xml:space="preserve">, bet ir prašymo gauti leidimą darbams vykdyti bei išduoto galiojančio leidimo darbams vykdyti, nuo tos datos, kurią Klientas </w:t>
            </w:r>
            <w:r w:rsidR="008E354E">
              <w:rPr>
                <w:rFonts w:cstheme="minorHAnsi"/>
              </w:rPr>
              <w:t xml:space="preserve">kaip pašalinimo iš </w:t>
            </w:r>
            <w:r w:rsidRPr="005E7CCB" w:rsidR="008E354E">
              <w:rPr>
                <w:rFonts w:cstheme="minorHAnsi"/>
                <w:b/>
                <w:bCs/>
                <w:i/>
                <w:iCs/>
              </w:rPr>
              <w:t>Darbuotojų sąrašo</w:t>
            </w:r>
            <w:r w:rsidDel="008E354E" w:rsidR="008E354E">
              <w:rPr>
                <w:rFonts w:cstheme="minorHAnsi"/>
              </w:rPr>
              <w:t xml:space="preserve"> </w:t>
            </w:r>
            <w:r w:rsidR="008E354E">
              <w:rPr>
                <w:rFonts w:cstheme="minorHAnsi"/>
              </w:rPr>
              <w:t>datą</w:t>
            </w:r>
            <w:r w:rsidR="007A00D4">
              <w:rPr>
                <w:rFonts w:cstheme="minorHAnsi"/>
              </w:rPr>
              <w:t>.</w:t>
            </w:r>
          </w:p>
          <w:p w:rsidR="00811C51" w:rsidP="00D019A2" w:rsidRDefault="00811C51" w14:paraId="69F6C003" w14:textId="77777777">
            <w:pPr>
              <w:pStyle w:val="ListParagraph"/>
              <w:numPr>
                <w:ilvl w:val="0"/>
                <w:numId w:val="15"/>
              </w:numPr>
              <w:spacing w:before="60" w:after="120"/>
              <w:ind w:right="57"/>
              <w:contextualSpacing w:val="0"/>
              <w:jc w:val="both"/>
              <w:rPr>
                <w:rFonts w:cstheme="minorHAnsi"/>
              </w:rPr>
            </w:pPr>
            <w:r>
              <w:rPr>
                <w:rFonts w:cstheme="minorHAnsi"/>
              </w:rPr>
              <w:t>Tokiu pat būdu naujinami sąrašai ir jau išduotiems sutikimams.</w:t>
            </w:r>
          </w:p>
          <w:p w:rsidR="00811C51" w:rsidP="00811C51" w:rsidRDefault="00811C51" w14:paraId="3A313385" w14:textId="77777777">
            <w:pPr>
              <w:spacing w:before="60" w:after="120"/>
              <w:ind w:right="57"/>
              <w:jc w:val="both"/>
              <w:rPr>
                <w:rFonts w:cstheme="minorHAnsi"/>
              </w:rPr>
            </w:pPr>
            <w:r w:rsidRPr="006039E0">
              <w:rPr>
                <w:rFonts w:cstheme="minorHAnsi"/>
              </w:rPr>
              <w:t xml:space="preserve">Visi </w:t>
            </w:r>
            <w:r w:rsidRPr="007A00D4">
              <w:rPr>
                <w:rFonts w:cstheme="minorHAnsi"/>
                <w:b/>
                <w:bCs/>
                <w:i/>
                <w:iCs/>
              </w:rPr>
              <w:t>Darbuotojų sąrašo</w:t>
            </w:r>
            <w:r w:rsidRPr="006039E0">
              <w:rPr>
                <w:rFonts w:cstheme="minorHAnsi"/>
              </w:rPr>
              <w:t xml:space="preserve"> pakeitimai (ištrinti įrašai, duomenų korekcija) </w:t>
            </w:r>
            <w:r>
              <w:rPr>
                <w:rFonts w:cstheme="minorHAnsi"/>
              </w:rPr>
              <w:t>yra</w:t>
            </w:r>
            <w:r w:rsidRPr="006039E0">
              <w:rPr>
                <w:rFonts w:cstheme="minorHAnsi"/>
              </w:rPr>
              <w:t xml:space="preserve"> saugomi </w:t>
            </w:r>
            <w:r>
              <w:rPr>
                <w:rFonts w:cstheme="minorHAnsi"/>
              </w:rPr>
              <w:t>pagal</w:t>
            </w:r>
            <w:r w:rsidRPr="006039E0">
              <w:rPr>
                <w:rFonts w:cstheme="minorHAnsi"/>
              </w:rPr>
              <w:t xml:space="preserve"> bendr</w:t>
            </w:r>
            <w:r>
              <w:rPr>
                <w:rFonts w:cstheme="minorHAnsi"/>
              </w:rPr>
              <w:t>ą</w:t>
            </w:r>
            <w:r w:rsidRPr="006039E0">
              <w:rPr>
                <w:rFonts w:cstheme="minorHAnsi"/>
              </w:rPr>
              <w:t xml:space="preserve"> žurnalinių įrašų saugojimo praktik</w:t>
            </w:r>
            <w:r>
              <w:rPr>
                <w:rFonts w:cstheme="minorHAnsi"/>
              </w:rPr>
              <w:t>ą</w:t>
            </w:r>
            <w:r w:rsidRPr="006039E0">
              <w:rPr>
                <w:rFonts w:cstheme="minorHAnsi"/>
              </w:rPr>
              <w:t>.</w:t>
            </w:r>
          </w:p>
          <w:p w:rsidR="00811C51" w:rsidP="00811C51" w:rsidRDefault="001642DE" w14:paraId="5B2A0F34" w14:textId="1060E2DB">
            <w:pPr>
              <w:spacing w:before="60" w:after="120"/>
              <w:ind w:right="57"/>
              <w:jc w:val="both"/>
              <w:rPr>
                <w:rFonts w:cstheme="minorHAnsi"/>
              </w:rPr>
            </w:pPr>
            <w:r>
              <w:rPr>
                <w:rFonts w:cstheme="minorHAnsi"/>
              </w:rPr>
              <w:t>Tačiau i</w:t>
            </w:r>
            <w:r w:rsidR="00303563">
              <w:rPr>
                <w:rFonts w:cstheme="minorHAnsi"/>
              </w:rPr>
              <w:t>šduotose pasibaigusio galiojimo sutikimuose bei leidimuose vykdyti darbus, išėjusių darbuotojų duomenys nėra trinami</w:t>
            </w:r>
            <w:r w:rsidR="001607B3">
              <w:rPr>
                <w:rFonts w:cstheme="minorHAnsi"/>
              </w:rPr>
              <w:t xml:space="preserve"> tol, kol yra saugomi patys sutikimai ir leidimai</w:t>
            </w:r>
            <w:r w:rsidR="009345B1">
              <w:rPr>
                <w:rFonts w:cstheme="minorHAnsi"/>
              </w:rPr>
              <w:t>, kadangi tai susiję su jau įvykdytais darbais</w:t>
            </w:r>
            <w:r w:rsidR="00B17BE7">
              <w:rPr>
                <w:rFonts w:cstheme="minorHAnsi"/>
              </w:rPr>
              <w:t>.</w:t>
            </w:r>
          </w:p>
        </w:tc>
      </w:tr>
      <w:tr w:rsidR="00E33CC9" w:rsidTr="00B94CF5" w14:paraId="20A18BB0" w14:textId="77777777">
        <w:trPr>
          <w:gridAfter w:val="1"/>
          <w:wAfter w:w="6" w:type="dxa"/>
          <w:trHeight w:val="699"/>
        </w:trPr>
        <w:tc>
          <w:tcPr>
            <w:tcW w:w="4907" w:type="dxa"/>
            <w:shd w:val="clear" w:color="auto" w:fill="auto"/>
            <w:vAlign w:val="center"/>
          </w:tcPr>
          <w:p w:rsidR="00E33CC9" w:rsidP="00E33CC9" w:rsidRDefault="00E33CC9" w14:paraId="75124790" w14:textId="4F15065F">
            <w:pPr>
              <w:jc w:val="both"/>
            </w:pPr>
            <w:r w:rsidRPr="00FB71AE">
              <w:lastRenderedPageBreak/>
              <w:t>Aš kaip Klientas, noriu turėti galimybę matyti ar su projekto vykdymu susijusios įmon</w:t>
            </w:r>
            <w:r>
              <w:t>ės</w:t>
            </w:r>
            <w:r w:rsidRPr="00FB71AE">
              <w:t xml:space="preserve"> yra gav</w:t>
            </w:r>
            <w:r>
              <w:t>usios</w:t>
            </w:r>
            <w:r w:rsidRPr="00FB71AE">
              <w:t xml:space="preserve"> sutikimus darbams</w:t>
            </w:r>
            <w:r>
              <w:t xml:space="preserve"> vykdyti</w:t>
            </w:r>
            <w:r w:rsidRPr="00FB71AE">
              <w:t>, kad užtikrinti sutartyje numatytas atsakomybes</w:t>
            </w:r>
            <w:r>
              <w:t>.</w:t>
            </w:r>
          </w:p>
        </w:tc>
        <w:tc>
          <w:tcPr>
            <w:tcW w:w="1842" w:type="dxa"/>
            <w:shd w:val="clear" w:color="auto" w:fill="auto"/>
            <w:vAlign w:val="center"/>
          </w:tcPr>
          <w:p w:rsidR="00E33CC9" w:rsidP="00E33CC9" w:rsidRDefault="00E33CC9" w14:paraId="595046A3" w14:textId="522012C6">
            <w:pPr>
              <w:jc w:val="center"/>
              <w:rPr>
                <w:rFonts w:cstheme="minorHAnsi"/>
                <w:b/>
                <w:bCs/>
              </w:rPr>
            </w:pPr>
            <w:r>
              <w:rPr>
                <w:rFonts w:cstheme="minorHAnsi"/>
                <w:b/>
                <w:bCs/>
              </w:rPr>
              <w:t>Naudotojo paskyra</w:t>
            </w:r>
            <w:r w:rsidR="00C454DB">
              <w:rPr>
                <w:rFonts w:cstheme="minorHAnsi"/>
                <w:b/>
                <w:bCs/>
              </w:rPr>
              <w:t xml:space="preserve"> / Subr</w:t>
            </w:r>
            <w:r w:rsidRPr="00927B47" w:rsidR="00C454DB">
              <w:rPr>
                <w:rFonts w:cstheme="minorHAnsi"/>
                <w:b/>
                <w:bCs/>
              </w:rPr>
              <w:t>angovų sąraš</w:t>
            </w:r>
            <w:r w:rsidR="00C454DB">
              <w:rPr>
                <w:rFonts w:cstheme="minorHAnsi"/>
                <w:b/>
                <w:bCs/>
              </w:rPr>
              <w:t>as</w:t>
            </w:r>
          </w:p>
        </w:tc>
        <w:tc>
          <w:tcPr>
            <w:tcW w:w="7480" w:type="dxa"/>
            <w:shd w:val="clear" w:color="auto" w:fill="auto"/>
            <w:vAlign w:val="center"/>
          </w:tcPr>
          <w:p w:rsidRPr="00A4357E" w:rsidR="00E33CC9" w:rsidP="00A4357E" w:rsidRDefault="00E33CC9" w14:paraId="047B5D9A" w14:textId="392A376A">
            <w:pPr>
              <w:spacing w:before="60" w:after="120"/>
              <w:ind w:right="57"/>
              <w:jc w:val="both"/>
              <w:rPr>
                <w:rFonts w:cstheme="minorHAnsi"/>
              </w:rPr>
            </w:pPr>
            <w:r w:rsidRPr="00A4357E">
              <w:rPr>
                <w:rFonts w:cstheme="minorHAnsi"/>
              </w:rPr>
              <w:t xml:space="preserve">Kai Klientas turi bent vieną sutartį su </w:t>
            </w:r>
            <w:r w:rsidRPr="007A00D4" w:rsidR="001707CA">
              <w:rPr>
                <w:rFonts w:cstheme="minorHAnsi"/>
                <w:i/>
                <w:iCs/>
              </w:rPr>
              <w:t>AB</w:t>
            </w:r>
            <w:r w:rsidRPr="007A00D4" w:rsidR="001707CA">
              <w:rPr>
                <w:rFonts w:cstheme="minorHAnsi"/>
              </w:rPr>
              <w:t xml:space="preserve"> </w:t>
            </w:r>
            <w:r w:rsidRPr="007A00D4">
              <w:rPr>
                <w:rFonts w:cstheme="minorHAnsi"/>
                <w:i/>
                <w:iCs/>
              </w:rPr>
              <w:t>„Amber Grid“</w:t>
            </w:r>
            <w:r w:rsidRPr="007A00D4">
              <w:rPr>
                <w:rFonts w:cstheme="minorHAnsi"/>
              </w:rPr>
              <w:t>,</w:t>
            </w:r>
            <w:r w:rsidRPr="00A4357E">
              <w:rPr>
                <w:rFonts w:cstheme="minorHAnsi"/>
              </w:rPr>
              <w:t xml:space="preserve"> prisijungus prie naudotojo paskyros, jam yra pateikiamas aktyvių </w:t>
            </w:r>
            <w:r w:rsidR="00A4357E">
              <w:rPr>
                <w:rFonts w:cstheme="minorHAnsi"/>
              </w:rPr>
              <w:t>S</w:t>
            </w:r>
            <w:r w:rsidRPr="00A4357E">
              <w:rPr>
                <w:rFonts w:cstheme="minorHAnsi"/>
              </w:rPr>
              <w:t xml:space="preserve">utarčių sąrašas. Kiekviena </w:t>
            </w:r>
            <w:r w:rsidR="00A4357E">
              <w:rPr>
                <w:rFonts w:cstheme="minorHAnsi"/>
              </w:rPr>
              <w:t>aktyvi S</w:t>
            </w:r>
            <w:r w:rsidRPr="00A4357E">
              <w:rPr>
                <w:rFonts w:cstheme="minorHAnsi"/>
              </w:rPr>
              <w:t>utartis turi savo atskirą kortelę, kurioje yra opcija pildymo laukas „</w:t>
            </w:r>
            <w:r w:rsidRPr="00A4357E">
              <w:rPr>
                <w:rFonts w:cstheme="minorHAnsi"/>
                <w:b/>
                <w:bCs/>
                <w:i/>
                <w:iCs/>
              </w:rPr>
              <w:t>Ar pagal sutartį yra numatyta subranga</w:t>
            </w:r>
            <w:r w:rsidRPr="00A4357E">
              <w:rPr>
                <w:rFonts w:cstheme="minorHAnsi"/>
                <w:i/>
                <w:iCs/>
              </w:rPr>
              <w:t>?</w:t>
            </w:r>
            <w:r w:rsidRPr="00A4357E">
              <w:rPr>
                <w:rFonts w:cstheme="minorHAnsi"/>
              </w:rPr>
              <w:t xml:space="preserve">“. Tais atvejais, kai Klientas minėtame lauke pažymi „Taip“, tada privalo užpildyti </w:t>
            </w:r>
            <w:r w:rsidRPr="00A4357E">
              <w:rPr>
                <w:rFonts w:cstheme="minorHAnsi"/>
                <w:b/>
                <w:bCs/>
                <w:i/>
                <w:iCs/>
              </w:rPr>
              <w:t>Subrangovinių įmonių sąrašą</w:t>
            </w:r>
            <w:r w:rsidRPr="00A4357E">
              <w:rPr>
                <w:rFonts w:cstheme="minorHAnsi"/>
              </w:rPr>
              <w:t xml:space="preserve">, kuriame privaloma nurodyti bent vieną Subrangovinę įmonę. </w:t>
            </w:r>
            <w:r w:rsidRPr="00A4357E" w:rsidR="00A4357E">
              <w:rPr>
                <w:rFonts w:cstheme="minorHAnsi"/>
                <w:b/>
                <w:bCs/>
                <w:i/>
                <w:iCs/>
              </w:rPr>
              <w:t>Subrangovinių įmonių sąraš</w:t>
            </w:r>
            <w:r w:rsidR="00A4357E">
              <w:rPr>
                <w:rFonts w:cstheme="minorHAnsi"/>
                <w:b/>
                <w:bCs/>
                <w:i/>
                <w:iCs/>
              </w:rPr>
              <w:t xml:space="preserve">as </w:t>
            </w:r>
            <w:r w:rsidRPr="00A4357E" w:rsidR="00A4357E">
              <w:rPr>
                <w:rFonts w:cstheme="minorHAnsi"/>
              </w:rPr>
              <w:t xml:space="preserve">gali būti pildomas ir naujinamas tik esant aktyviai Sutarčiai, </w:t>
            </w:r>
            <w:r w:rsidR="00A4357E">
              <w:rPr>
                <w:rFonts w:cstheme="minorHAnsi"/>
              </w:rPr>
              <w:t xml:space="preserve">o </w:t>
            </w:r>
            <w:r w:rsidRPr="00A4357E" w:rsidR="00A4357E">
              <w:rPr>
                <w:rFonts w:cstheme="minorHAnsi"/>
              </w:rPr>
              <w:t xml:space="preserve">pasibaigusio galiojimo Sutartims </w:t>
            </w:r>
            <w:r w:rsidRPr="00A4357E" w:rsidR="00A4357E">
              <w:rPr>
                <w:rFonts w:cstheme="minorHAnsi"/>
              </w:rPr>
              <w:lastRenderedPageBreak/>
              <w:t>negalima formuoti ar keisti esamo</w:t>
            </w:r>
            <w:r w:rsidR="00A4357E">
              <w:rPr>
                <w:rFonts w:cstheme="minorHAnsi"/>
                <w:b/>
                <w:bCs/>
                <w:i/>
                <w:iCs/>
              </w:rPr>
              <w:t xml:space="preserve"> </w:t>
            </w:r>
            <w:r w:rsidRPr="00A4357E" w:rsidR="00A4357E">
              <w:rPr>
                <w:rFonts w:cstheme="minorHAnsi"/>
                <w:b/>
                <w:bCs/>
                <w:i/>
                <w:iCs/>
              </w:rPr>
              <w:t>Subrangovinių įmonių sąraš</w:t>
            </w:r>
            <w:r w:rsidR="00A4357E">
              <w:rPr>
                <w:rFonts w:cstheme="minorHAnsi"/>
                <w:b/>
                <w:bCs/>
                <w:i/>
                <w:iCs/>
              </w:rPr>
              <w:t xml:space="preserve">o. </w:t>
            </w:r>
            <w:r w:rsidRPr="00A4357E">
              <w:rPr>
                <w:rFonts w:cstheme="minorHAnsi"/>
              </w:rPr>
              <w:t>Norint į sąrašą pridėti Subrangovinę įmonę, Klientas mato šiuos papildomus pildymo laukus:</w:t>
            </w:r>
          </w:p>
          <w:p w:rsidR="00E33CC9" w:rsidP="00D019A2" w:rsidRDefault="00E33CC9" w14:paraId="74DADBA9" w14:textId="5EB53C45">
            <w:pPr>
              <w:pStyle w:val="ListParagraph"/>
              <w:numPr>
                <w:ilvl w:val="0"/>
                <w:numId w:val="59"/>
              </w:numPr>
              <w:ind w:right="57"/>
              <w:jc w:val="both"/>
              <w:rPr>
                <w:rFonts w:cstheme="minorHAnsi"/>
              </w:rPr>
            </w:pPr>
            <w:r>
              <w:rPr>
                <w:b/>
                <w:bCs/>
                <w:i/>
                <w:iCs/>
              </w:rPr>
              <w:t xml:space="preserve">„Subrangovinės </w:t>
            </w:r>
            <w:r w:rsidRPr="00441576">
              <w:rPr>
                <w:b/>
                <w:bCs/>
                <w:i/>
                <w:iCs/>
              </w:rPr>
              <w:t>įmonės</w:t>
            </w:r>
            <w:r>
              <w:rPr>
                <w:rFonts w:cstheme="minorHAnsi"/>
              </w:rPr>
              <w:t xml:space="preserve"> </w:t>
            </w:r>
            <w:r w:rsidRPr="00441576">
              <w:rPr>
                <w:rFonts w:cstheme="minorHAnsi"/>
                <w:b/>
                <w:bCs/>
                <w:i/>
                <w:iCs/>
              </w:rPr>
              <w:t>kodas</w:t>
            </w:r>
            <w:r>
              <w:rPr>
                <w:rFonts w:cstheme="minorHAnsi"/>
                <w:b/>
                <w:bCs/>
                <w:i/>
                <w:iCs/>
              </w:rPr>
              <w:t xml:space="preserve">“ </w:t>
            </w:r>
            <w:r>
              <w:rPr>
                <w:rFonts w:cstheme="minorHAnsi"/>
              </w:rPr>
              <w:t>(privalomas pildyti laukas. Jei bus galimybė naudoti JAR įmonių sąrašą atliekant paiešką pagal pavadinimą, tada šis laukas galėtų būti užpildomas automatiškai pasirinkus reikiamą įmonę „</w:t>
            </w:r>
            <w:r w:rsidRPr="00441576">
              <w:rPr>
                <w:rFonts w:cstheme="minorHAnsi"/>
                <w:b/>
                <w:bCs/>
                <w:i/>
                <w:iCs/>
              </w:rPr>
              <w:t>Subrangovinės įmonės pavadinimas</w:t>
            </w:r>
            <w:r>
              <w:rPr>
                <w:rFonts w:cstheme="minorHAnsi"/>
              </w:rPr>
              <w:t>“ pildymo lauke. Tačiau turi būti galimybė ranka įrašyti įmonės kodą.</w:t>
            </w:r>
          </w:p>
          <w:p w:rsidR="00E33CC9" w:rsidP="00D019A2" w:rsidRDefault="00E33CC9" w14:paraId="2452DA51" w14:textId="1737DE6A">
            <w:pPr>
              <w:pStyle w:val="ListParagraph"/>
              <w:numPr>
                <w:ilvl w:val="0"/>
                <w:numId w:val="59"/>
              </w:numPr>
              <w:ind w:right="57"/>
              <w:jc w:val="both"/>
              <w:rPr>
                <w:rFonts w:cstheme="minorHAnsi"/>
              </w:rPr>
            </w:pPr>
            <w:r>
              <w:rPr>
                <w:b/>
                <w:bCs/>
                <w:i/>
                <w:iCs/>
              </w:rPr>
              <w:t xml:space="preserve">„Subrangovinės </w:t>
            </w:r>
            <w:r w:rsidRPr="00D90CAF">
              <w:rPr>
                <w:b/>
                <w:bCs/>
                <w:i/>
                <w:iCs/>
              </w:rPr>
              <w:t>įmonės</w:t>
            </w:r>
            <w:r>
              <w:rPr>
                <w:rFonts w:cstheme="minorHAnsi"/>
              </w:rPr>
              <w:t xml:space="preserve"> </w:t>
            </w:r>
            <w:r w:rsidRPr="00441576">
              <w:rPr>
                <w:rFonts w:cstheme="minorHAnsi"/>
                <w:b/>
                <w:bCs/>
                <w:i/>
                <w:iCs/>
              </w:rPr>
              <w:t>pavadinimas</w:t>
            </w:r>
            <w:r>
              <w:rPr>
                <w:rFonts w:cstheme="minorHAnsi"/>
                <w:b/>
                <w:bCs/>
                <w:i/>
                <w:iCs/>
              </w:rPr>
              <w:t xml:space="preserve">“ </w:t>
            </w:r>
            <w:r>
              <w:rPr>
                <w:rFonts w:cstheme="minorHAnsi"/>
              </w:rPr>
              <w:t>(privalomas pildyti laukas. Jei bus galimybė naudoti JAR įmonių sąrašą, tada šiame lauke įrašant dalį pavadinimo būtų pateikiamas paiešką atitinkančių įmonių sąrašas ir pasirinkus reikiamą įmonę, „</w:t>
            </w:r>
            <w:r w:rsidRPr="00D90CAF">
              <w:rPr>
                <w:rFonts w:cstheme="minorHAnsi"/>
                <w:b/>
                <w:bCs/>
                <w:i/>
                <w:iCs/>
              </w:rPr>
              <w:t xml:space="preserve">Subrangovinės įmonės </w:t>
            </w:r>
            <w:r>
              <w:rPr>
                <w:rFonts w:cstheme="minorHAnsi"/>
                <w:b/>
                <w:bCs/>
                <w:i/>
                <w:iCs/>
              </w:rPr>
              <w:t>kodas</w:t>
            </w:r>
            <w:r>
              <w:rPr>
                <w:rFonts w:cstheme="minorHAnsi"/>
              </w:rPr>
              <w:t>“ būtų užpildomas automatiškai). Tačiau turi būti palikta galimybė įrašyti įmonės pavadinimą ranka.</w:t>
            </w:r>
          </w:p>
          <w:p w:rsidR="00E33CC9" w:rsidP="00D019A2" w:rsidRDefault="00E33CC9" w14:paraId="06DC6E03" w14:textId="76ACD7D8">
            <w:pPr>
              <w:pStyle w:val="ListParagraph"/>
              <w:numPr>
                <w:ilvl w:val="0"/>
                <w:numId w:val="59"/>
              </w:numPr>
              <w:ind w:right="57"/>
              <w:jc w:val="both"/>
              <w:rPr>
                <w:rFonts w:cstheme="minorHAnsi"/>
              </w:rPr>
            </w:pPr>
            <w:r>
              <w:rPr>
                <w:rFonts w:cstheme="minorHAnsi"/>
              </w:rPr>
              <w:t xml:space="preserve">Sutarties su šia </w:t>
            </w:r>
            <w:r>
              <w:rPr>
                <w:b/>
                <w:bCs/>
                <w:i/>
                <w:iCs/>
              </w:rPr>
              <w:t xml:space="preserve"> Subrangovinės </w:t>
            </w:r>
            <w:r w:rsidRPr="00D90CAF">
              <w:rPr>
                <w:b/>
                <w:bCs/>
                <w:i/>
                <w:iCs/>
              </w:rPr>
              <w:t>įmon</w:t>
            </w:r>
            <w:r>
              <w:rPr>
                <w:b/>
                <w:bCs/>
                <w:i/>
                <w:iCs/>
              </w:rPr>
              <w:t xml:space="preserve">e </w:t>
            </w:r>
            <w:r>
              <w:rPr>
                <w:rFonts w:cstheme="minorHAnsi"/>
              </w:rPr>
              <w:t>numeris. Šis pildymo laukas yra privalomas pildyti. Tačiau turi būti paaiškinimas, kad š</w:t>
            </w:r>
            <w:r w:rsidR="00EC511D">
              <w:rPr>
                <w:rFonts w:cstheme="minorHAnsi"/>
              </w:rPr>
              <w:t>i</w:t>
            </w:r>
            <w:r>
              <w:rPr>
                <w:rFonts w:cstheme="minorHAnsi"/>
              </w:rPr>
              <w:t xml:space="preserve"> informacija bus pateikiama Subrangovinei įmonei, kai pastaroji teiks prašymus sutikimui bei leidimams gauti, taip pat, pagal šią informaciją bus galima matyti ar Subrangovinė įmonė yra gavusi sutikimą darbams.</w:t>
            </w:r>
          </w:p>
          <w:p w:rsidRPr="00F61E46" w:rsidR="00F61E46" w:rsidP="00D019A2" w:rsidRDefault="00E33CC9" w14:paraId="616BC499" w14:textId="6D8BDA0A">
            <w:pPr>
              <w:pStyle w:val="ListParagraph"/>
              <w:numPr>
                <w:ilvl w:val="0"/>
                <w:numId w:val="59"/>
              </w:numPr>
              <w:spacing w:after="120"/>
              <w:ind w:left="714" w:right="57" w:hanging="357"/>
              <w:contextualSpacing w:val="0"/>
              <w:jc w:val="both"/>
              <w:rPr>
                <w:rFonts w:cstheme="minorHAnsi"/>
              </w:rPr>
            </w:pPr>
            <w:r>
              <w:rPr>
                <w:b/>
                <w:bCs/>
                <w:i/>
                <w:iCs/>
              </w:rPr>
              <w:t>„Komentaras subrangovui“</w:t>
            </w:r>
            <w:r>
              <w:rPr>
                <w:rFonts w:cstheme="minorHAnsi"/>
              </w:rPr>
              <w:t xml:space="preserve">, kuris yra laisvai pildomas laukas. Čia Klientas mato paaiškinimą, kad šiame lauke galima nurodyti duomenis, kurie Subrangovui padės pildant prašymo formą sutikimui gauti greičiau nustatyti, kokią sutartį rinktis, jei </w:t>
            </w:r>
            <w:r w:rsidRPr="00045692">
              <w:rPr>
                <w:rFonts w:cstheme="minorHAnsi"/>
              </w:rPr>
              <w:t xml:space="preserve">ta pati </w:t>
            </w:r>
            <w:r>
              <w:rPr>
                <w:rFonts w:cstheme="minorHAnsi"/>
              </w:rPr>
              <w:t xml:space="preserve">Gen. rangovo </w:t>
            </w:r>
            <w:r w:rsidRPr="00045692">
              <w:rPr>
                <w:rFonts w:cstheme="minorHAnsi"/>
              </w:rPr>
              <w:t xml:space="preserve">įmonė yra pasirašiusi sutartis su tuo pačiu Subrangovu, tačiau darbai bus atliekami pagal skirtingas sutartis su </w:t>
            </w:r>
            <w:r w:rsidR="000F7F71">
              <w:rPr>
                <w:rFonts w:cstheme="minorHAnsi"/>
              </w:rPr>
              <w:t xml:space="preserve">AB </w:t>
            </w:r>
            <w:r w:rsidRPr="00045692">
              <w:rPr>
                <w:rFonts w:cstheme="minorHAnsi"/>
              </w:rPr>
              <w:t>„</w:t>
            </w:r>
            <w:r w:rsidRPr="00D253C2">
              <w:rPr>
                <w:rFonts w:cstheme="minorHAnsi"/>
                <w:i/>
                <w:iCs/>
              </w:rPr>
              <w:t>Amber Grid</w:t>
            </w:r>
            <w:r w:rsidRPr="00045692">
              <w:rPr>
                <w:rFonts w:cstheme="minorHAnsi"/>
              </w:rPr>
              <w:t>“.</w:t>
            </w:r>
          </w:p>
          <w:p w:rsidRPr="00E96890" w:rsidR="00D8707D" w:rsidP="008013C1" w:rsidRDefault="00E33CC9" w14:paraId="377AAA12" w14:textId="79907E8C">
            <w:r w:rsidRPr="006B0137">
              <w:t xml:space="preserve">Pabaigus pildyti </w:t>
            </w:r>
            <w:r w:rsidRPr="006B0137">
              <w:rPr>
                <w:b/>
                <w:bCs/>
                <w:i/>
                <w:iCs/>
              </w:rPr>
              <w:t>Subrangovinių įmonių sąrašą</w:t>
            </w:r>
            <w:r w:rsidRPr="006B0137">
              <w:t>, Klientas</w:t>
            </w:r>
            <w:r w:rsidRPr="006B0137" w:rsidR="000A16F6">
              <w:t>:</w:t>
            </w:r>
          </w:p>
          <w:p w:rsidR="00E33CC9" w:rsidP="00D019A2" w:rsidRDefault="00105D6C" w14:paraId="3AA5C52A" w14:textId="4C3EA55F">
            <w:pPr>
              <w:pStyle w:val="ListParagraph"/>
              <w:numPr>
                <w:ilvl w:val="0"/>
                <w:numId w:val="59"/>
              </w:numPr>
              <w:ind w:right="57"/>
              <w:jc w:val="both"/>
            </w:pPr>
            <w:r w:rsidRPr="008013C1">
              <w:t xml:space="preserve">Mato pranešimą, kad atlikti sąrašo keitimai (tik tie, kurie susiję su įmonių pridėjimu arba pašalinimu iš sąrašo) turi būti pateikti derinti </w:t>
            </w:r>
            <w:r w:rsidR="00922A4A">
              <w:t xml:space="preserve">AB </w:t>
            </w:r>
            <w:r w:rsidRPr="008013C1">
              <w:t>„</w:t>
            </w:r>
            <w:r w:rsidRPr="00922A4A">
              <w:rPr>
                <w:i/>
                <w:iCs/>
              </w:rPr>
              <w:t>Amber Grid</w:t>
            </w:r>
            <w:r w:rsidRPr="008013C1">
              <w:t>“ atstovui, atsakingam už sutarties, prie kurios pateiktas Subrangovinių įmonių sąrašas, vykdymą. Taip pat nurodoma, kad tik suderinus Subrangovinių įmonių sąrašo pokyčius bus galimybė šioms Subrangovinėms įmonėms gauti sutikimus vykdyti darbus.</w:t>
            </w:r>
          </w:p>
          <w:p w:rsidR="00105D6C" w:rsidP="00D019A2" w:rsidRDefault="003742B6" w14:paraId="4A1C7345" w14:textId="77777777">
            <w:pPr>
              <w:pStyle w:val="ListParagraph"/>
              <w:numPr>
                <w:ilvl w:val="0"/>
                <w:numId w:val="59"/>
              </w:numPr>
              <w:ind w:right="57"/>
              <w:contextualSpacing w:val="0"/>
              <w:jc w:val="both"/>
            </w:pPr>
            <w:r>
              <w:lastRenderedPageBreak/>
              <w:t xml:space="preserve">Privalo pasirinkti vieną iš </w:t>
            </w:r>
            <w:r w:rsidR="006A21BC">
              <w:t>dviejų opcijų:</w:t>
            </w:r>
          </w:p>
          <w:p w:rsidRPr="008013C1" w:rsidR="00D25516" w:rsidP="00D019A2" w:rsidRDefault="00D25516" w14:paraId="6A0B3EBC" w14:textId="77777777">
            <w:pPr>
              <w:pStyle w:val="ListParagraph"/>
              <w:numPr>
                <w:ilvl w:val="1"/>
                <w:numId w:val="59"/>
              </w:numPr>
              <w:spacing w:before="60" w:after="60"/>
              <w:ind w:right="57"/>
              <w:contextualSpacing w:val="0"/>
              <w:jc w:val="both"/>
              <w:rPr>
                <w:b/>
                <w:i/>
              </w:rPr>
            </w:pPr>
            <w:r w:rsidRPr="008013C1">
              <w:rPr>
                <w:b/>
                <w:i/>
              </w:rPr>
              <w:t>„</w:t>
            </w:r>
            <w:r w:rsidRPr="00A50B46">
              <w:rPr>
                <w:b/>
                <w:i/>
              </w:rPr>
              <w:t>Siųsti derinti pakeitimus</w:t>
            </w:r>
            <w:r w:rsidRPr="008013C1">
              <w:rPr>
                <w:b/>
                <w:i/>
              </w:rPr>
              <w:t>“;</w:t>
            </w:r>
          </w:p>
          <w:p w:rsidRPr="008013C1" w:rsidR="00D25516" w:rsidP="00D019A2" w:rsidRDefault="00D25516" w14:paraId="4C72A071" w14:textId="77777777">
            <w:pPr>
              <w:pStyle w:val="ListParagraph"/>
              <w:numPr>
                <w:ilvl w:val="1"/>
                <w:numId w:val="59"/>
              </w:numPr>
              <w:spacing w:before="60" w:after="60"/>
              <w:ind w:right="57"/>
              <w:contextualSpacing w:val="0"/>
              <w:jc w:val="both"/>
              <w:rPr>
                <w:b/>
                <w:i/>
              </w:rPr>
            </w:pPr>
            <w:r w:rsidRPr="008013C1">
              <w:rPr>
                <w:b/>
                <w:i/>
              </w:rPr>
              <w:t>„</w:t>
            </w:r>
            <w:r w:rsidRPr="00A50B46">
              <w:rPr>
                <w:b/>
                <w:i/>
              </w:rPr>
              <w:t>Atšaukti pakeitimus</w:t>
            </w:r>
            <w:r w:rsidRPr="008013C1">
              <w:rPr>
                <w:b/>
                <w:i/>
              </w:rPr>
              <w:t>“.</w:t>
            </w:r>
          </w:p>
          <w:p w:rsidR="00D25516" w:rsidP="00F358FF" w:rsidRDefault="00D25516" w14:paraId="6481E956" w14:textId="77777777">
            <w:pPr>
              <w:spacing w:before="120"/>
            </w:pPr>
            <w:r>
              <w:t>Pasirinkus „</w:t>
            </w:r>
            <w:r>
              <w:rPr>
                <w:b/>
                <w:bCs/>
                <w:i/>
                <w:iCs/>
              </w:rPr>
              <w:t>Siųsti derinti pakeitimus</w:t>
            </w:r>
            <w:r>
              <w:t>“ opciją:</w:t>
            </w:r>
          </w:p>
          <w:p w:rsidR="00D25516" w:rsidP="00D019A2" w:rsidRDefault="00281762" w14:paraId="66E183B9" w14:textId="16C71008">
            <w:pPr>
              <w:numPr>
                <w:ilvl w:val="0"/>
                <w:numId w:val="59"/>
              </w:numPr>
              <w:jc w:val="both"/>
            </w:pPr>
            <w:r>
              <w:t xml:space="preserve">Atsakingam </w:t>
            </w:r>
            <w:r w:rsidR="006D305A">
              <w:t>už sutarties vykdymą</w:t>
            </w:r>
            <w:r>
              <w:t xml:space="preserve"> </w:t>
            </w:r>
            <w:r w:rsidR="006D305A">
              <w:t xml:space="preserve">asmeniui </w:t>
            </w:r>
            <w:r w:rsidR="00D25516">
              <w:t>yra suformuojama subrangovinių įmonių pokyčio tvirtinimo užduotis.</w:t>
            </w:r>
          </w:p>
          <w:p w:rsidR="00F358FF" w:rsidP="00D019A2" w:rsidRDefault="00914A75" w14:paraId="5C388EE7" w14:textId="1762636D">
            <w:pPr>
              <w:numPr>
                <w:ilvl w:val="0"/>
                <w:numId w:val="59"/>
              </w:numPr>
              <w:jc w:val="both"/>
            </w:pPr>
            <w:r>
              <w:t xml:space="preserve">Klientui išsiunčiamas el. paštu standartinio turinio laiškas, patvirtinantis, kad atlikti </w:t>
            </w:r>
            <w:r w:rsidRPr="006B0137" w:rsidR="00D876AF">
              <w:rPr>
                <w:b/>
                <w:bCs/>
                <w:i/>
                <w:iCs/>
              </w:rPr>
              <w:t>Subrangovinių įmonių sąraš</w:t>
            </w:r>
            <w:r w:rsidR="00D876AF">
              <w:rPr>
                <w:b/>
                <w:bCs/>
                <w:i/>
                <w:iCs/>
              </w:rPr>
              <w:t xml:space="preserve">o </w:t>
            </w:r>
            <w:r>
              <w:t>keitimai buvo pateikti derinti „</w:t>
            </w:r>
            <w:r>
              <w:rPr>
                <w:i/>
                <w:iCs/>
              </w:rPr>
              <w:t>Amber Grid</w:t>
            </w:r>
            <w:r>
              <w:t xml:space="preserve">“ atstovui, nurodant terminą, per kurį turi būti pateiktas atsakymas dėl </w:t>
            </w:r>
            <w:r w:rsidRPr="006B0137" w:rsidR="00C3055B">
              <w:rPr>
                <w:b/>
                <w:bCs/>
                <w:i/>
                <w:iCs/>
              </w:rPr>
              <w:t>Subrangovinių įmonių sąraš</w:t>
            </w:r>
            <w:r w:rsidR="00C3055B">
              <w:rPr>
                <w:b/>
                <w:bCs/>
                <w:i/>
                <w:iCs/>
              </w:rPr>
              <w:t>o</w:t>
            </w:r>
            <w:r w:rsidR="00C3055B">
              <w:t xml:space="preserve"> </w:t>
            </w:r>
            <w:r>
              <w:t>keitimo.</w:t>
            </w:r>
          </w:p>
          <w:p w:rsidR="001F00CA" w:rsidP="00D019A2" w:rsidRDefault="001F00CA" w14:paraId="00830C6B" w14:textId="55A490BD">
            <w:pPr>
              <w:numPr>
                <w:ilvl w:val="0"/>
                <w:numId w:val="59"/>
              </w:numPr>
              <w:jc w:val="both"/>
            </w:pPr>
            <w:r>
              <w:t xml:space="preserve">Automatiškai pasikeičia </w:t>
            </w:r>
            <w:r w:rsidR="00FD142D">
              <w:t xml:space="preserve">pateiktų derinti įrašų </w:t>
            </w:r>
            <w:r w:rsidRPr="006B0137" w:rsidR="00FD142D">
              <w:rPr>
                <w:b/>
                <w:bCs/>
                <w:i/>
                <w:iCs/>
              </w:rPr>
              <w:t>Subrangovinių įmonių sąraš</w:t>
            </w:r>
            <w:r w:rsidR="00FD142D">
              <w:rPr>
                <w:b/>
                <w:bCs/>
                <w:i/>
                <w:iCs/>
              </w:rPr>
              <w:t>o</w:t>
            </w:r>
            <w:r w:rsidR="00FD142D">
              <w:t xml:space="preserve"> būsena į </w:t>
            </w:r>
            <w:r w:rsidR="000D785A">
              <w:t>„</w:t>
            </w:r>
            <w:r w:rsidRPr="00C5000A" w:rsidR="000D785A">
              <w:rPr>
                <w:b/>
                <w:bCs/>
                <w:i/>
                <w:iCs/>
              </w:rPr>
              <w:t>Derinama</w:t>
            </w:r>
            <w:r w:rsidR="000D785A">
              <w:t>“</w:t>
            </w:r>
            <w:r w:rsidR="00FD142D">
              <w:t>.</w:t>
            </w:r>
          </w:p>
          <w:p w:rsidR="006A21BC" w:rsidP="00D019A2" w:rsidRDefault="007500B1" w14:paraId="2349863B" w14:textId="5C4C8860">
            <w:pPr>
              <w:numPr>
                <w:ilvl w:val="0"/>
                <w:numId w:val="59"/>
              </w:numPr>
              <w:spacing w:after="120"/>
              <w:ind w:left="714" w:hanging="357"/>
              <w:jc w:val="both"/>
            </w:pPr>
            <w:r>
              <w:t>Pasirinkus „</w:t>
            </w:r>
            <w:r w:rsidRPr="007500B1">
              <w:rPr>
                <w:b/>
                <w:bCs/>
                <w:i/>
                <w:iCs/>
              </w:rPr>
              <w:t>Atšaukti pakeitimus</w:t>
            </w:r>
            <w:r w:rsidRPr="007500B1">
              <w:t>“ opciją, sutikimo įrašas lieka nepakitęs ir Klientas iš įrašo redagavimo aplinkos grąžinamas į įrašo peržiūros būseną.</w:t>
            </w:r>
          </w:p>
          <w:p w:rsidR="006F5AAB" w:rsidP="00F35CB4" w:rsidRDefault="00F23112" w14:paraId="32B35DD2" w14:textId="77777777">
            <w:pPr>
              <w:spacing w:after="120"/>
              <w:jc w:val="both"/>
            </w:pPr>
            <w:r>
              <w:t>Prie kiekvieno</w:t>
            </w:r>
            <w:r w:rsidR="003E5E78">
              <w:t xml:space="preserve"> </w:t>
            </w:r>
            <w:r w:rsidRPr="006B0137" w:rsidR="003E5E78">
              <w:rPr>
                <w:b/>
                <w:bCs/>
                <w:i/>
                <w:iCs/>
              </w:rPr>
              <w:t>Subrangovinių įmonių sąraš</w:t>
            </w:r>
            <w:r w:rsidR="003E5E78">
              <w:rPr>
                <w:b/>
                <w:bCs/>
                <w:i/>
                <w:iCs/>
              </w:rPr>
              <w:t>e</w:t>
            </w:r>
            <w:r w:rsidR="00F358FF">
              <w:t xml:space="preserve"> </w:t>
            </w:r>
            <w:r w:rsidR="003E5E78">
              <w:t xml:space="preserve">esančio </w:t>
            </w:r>
            <w:r w:rsidR="00F358FF">
              <w:t>Subrangovinės įmonės įrašo</w:t>
            </w:r>
            <w:r w:rsidR="009E3FC0">
              <w:t xml:space="preserve"> yra pateikiama</w:t>
            </w:r>
            <w:r w:rsidR="00F358FF">
              <w:t xml:space="preserve"> </w:t>
            </w:r>
            <w:r w:rsidR="00F3435F">
              <w:t>jo būsena</w:t>
            </w:r>
            <w:r w:rsidR="006F5AAB">
              <w:t>:</w:t>
            </w:r>
          </w:p>
          <w:p w:rsidR="00B84C59" w:rsidP="00D019A2" w:rsidRDefault="003628E7" w14:paraId="1C815B61" w14:textId="1B40668F">
            <w:pPr>
              <w:pStyle w:val="ListParagraph"/>
              <w:numPr>
                <w:ilvl w:val="0"/>
                <w:numId w:val="60"/>
              </w:numPr>
              <w:jc w:val="both"/>
            </w:pPr>
            <w:r>
              <w:t>„</w:t>
            </w:r>
            <w:r w:rsidRPr="00C5000A">
              <w:rPr>
                <w:b/>
                <w:bCs/>
                <w:i/>
                <w:iCs/>
              </w:rPr>
              <w:t>Nepateikta derinti</w:t>
            </w:r>
            <w:r>
              <w:t xml:space="preserve">“ – kai Klientas tik </w:t>
            </w:r>
            <w:r w:rsidR="00EF1898">
              <w:t>įtraukė</w:t>
            </w:r>
            <w:r>
              <w:t xml:space="preserve"> </w:t>
            </w:r>
            <w:r w:rsidR="006B6DEB">
              <w:t xml:space="preserve">Subrangovinę įmonę į </w:t>
            </w:r>
            <w:r w:rsidRPr="00C5000A" w:rsidR="006B6DEB">
              <w:rPr>
                <w:b/>
                <w:bCs/>
                <w:i/>
                <w:iCs/>
              </w:rPr>
              <w:t>Subrangovinių įmonių sąrašą</w:t>
            </w:r>
            <w:r w:rsidR="006B6DEB">
              <w:t xml:space="preserve">, tačiau </w:t>
            </w:r>
            <w:r w:rsidR="00EF1898">
              <w:t xml:space="preserve">dar </w:t>
            </w:r>
            <w:r w:rsidR="006B6DEB">
              <w:t xml:space="preserve">nepateikė derinti </w:t>
            </w:r>
            <w:r w:rsidR="005F2FC8">
              <w:t>Atsakingam už sutarties vykdymą asmeniui</w:t>
            </w:r>
            <w:r w:rsidR="006B6DEB">
              <w:t>.</w:t>
            </w:r>
          </w:p>
          <w:p w:rsidR="00B84C59" w:rsidP="00D019A2" w:rsidRDefault="00DC18A2" w14:paraId="6E67D653" w14:textId="77777777">
            <w:pPr>
              <w:pStyle w:val="ListParagraph"/>
              <w:numPr>
                <w:ilvl w:val="0"/>
                <w:numId w:val="60"/>
              </w:numPr>
              <w:spacing w:before="60" w:after="60"/>
              <w:ind w:left="714" w:hanging="357"/>
              <w:contextualSpacing w:val="0"/>
              <w:jc w:val="both"/>
            </w:pPr>
            <w:r>
              <w:t>„</w:t>
            </w:r>
            <w:r w:rsidRPr="00C5000A">
              <w:rPr>
                <w:b/>
                <w:bCs/>
                <w:i/>
                <w:iCs/>
              </w:rPr>
              <w:t>Derinama</w:t>
            </w:r>
            <w:r>
              <w:t xml:space="preserve">“ – kai Atsakingam už sutarties vykdymą asmeniui (ar pavaduojančiam asmeniui) sukuriama </w:t>
            </w:r>
            <w:r w:rsidRPr="00C5000A" w:rsidR="00EB1F38">
              <w:rPr>
                <w:b/>
                <w:bCs/>
                <w:i/>
                <w:iCs/>
              </w:rPr>
              <w:t xml:space="preserve">Subrangovinių įmonių sąrašo </w:t>
            </w:r>
            <w:r w:rsidR="00EB1F38">
              <w:t>derinimo užduotis.</w:t>
            </w:r>
          </w:p>
          <w:p w:rsidR="00B84C59" w:rsidP="00D019A2" w:rsidRDefault="009E3FC0" w14:paraId="690528CD" w14:textId="63322FAF">
            <w:pPr>
              <w:pStyle w:val="ListParagraph"/>
              <w:numPr>
                <w:ilvl w:val="0"/>
                <w:numId w:val="60"/>
              </w:numPr>
              <w:spacing w:before="60" w:after="60"/>
              <w:ind w:left="714" w:hanging="357"/>
              <w:contextualSpacing w:val="0"/>
              <w:jc w:val="both"/>
            </w:pPr>
            <w:r>
              <w:t>„</w:t>
            </w:r>
            <w:r w:rsidRPr="00C5000A">
              <w:rPr>
                <w:b/>
                <w:bCs/>
                <w:i/>
                <w:iCs/>
              </w:rPr>
              <w:t>P</w:t>
            </w:r>
            <w:r w:rsidRPr="00C5000A" w:rsidR="00F3435F">
              <w:rPr>
                <w:b/>
                <w:bCs/>
                <w:i/>
                <w:iCs/>
              </w:rPr>
              <w:t>atvirtinta</w:t>
            </w:r>
            <w:r>
              <w:t>“</w:t>
            </w:r>
            <w:r w:rsidR="006F5AAB">
              <w:t xml:space="preserve"> </w:t>
            </w:r>
            <w:r w:rsidR="00A61EDA">
              <w:t xml:space="preserve">– </w:t>
            </w:r>
            <w:r w:rsidR="00EB1F38">
              <w:t>kai</w:t>
            </w:r>
            <w:r w:rsidR="00A61EDA">
              <w:t xml:space="preserve"> Atsakingas už sutarties vykdymą ar jį pavaduojantis asmuo </w:t>
            </w:r>
            <w:r w:rsidR="00971B91">
              <w:t xml:space="preserve">patvirtino </w:t>
            </w:r>
            <w:r w:rsidR="00EB1F38">
              <w:t xml:space="preserve">šios </w:t>
            </w:r>
            <w:r w:rsidR="00971B91">
              <w:t>Subrangovinės įmonės įtraukimą</w:t>
            </w:r>
            <w:r w:rsidR="003628E7">
              <w:t>.</w:t>
            </w:r>
          </w:p>
          <w:p w:rsidRPr="00105D6C" w:rsidR="00F23112" w:rsidP="00D019A2" w:rsidRDefault="001262F7" w14:paraId="77B2C7A2" w14:textId="7A9B40DE">
            <w:pPr>
              <w:pStyle w:val="ListParagraph"/>
              <w:numPr>
                <w:ilvl w:val="0"/>
                <w:numId w:val="60"/>
              </w:numPr>
              <w:spacing w:after="120"/>
              <w:ind w:left="714" w:hanging="357"/>
              <w:contextualSpacing w:val="0"/>
              <w:jc w:val="both"/>
            </w:pPr>
            <w:r>
              <w:t>„</w:t>
            </w:r>
            <w:r w:rsidRPr="00C5000A">
              <w:rPr>
                <w:b/>
                <w:bCs/>
                <w:i/>
                <w:iCs/>
              </w:rPr>
              <w:t>Atmesta</w:t>
            </w:r>
            <w:r>
              <w:t xml:space="preserve">“ – kai </w:t>
            </w:r>
            <w:bookmarkStart w:name="_Hlk195372187" w:id="1"/>
            <w:r>
              <w:t>Atsakingas už sutarties vykdymą ar jį pavaduojantis asmuo</w:t>
            </w:r>
            <w:bookmarkEnd w:id="1"/>
            <w:r>
              <w:t xml:space="preserve"> patvirtino šios Subrangovinės įmonės įtraukimą</w:t>
            </w:r>
            <w:r w:rsidR="004B1082">
              <w:t xml:space="preserve"> a</w:t>
            </w:r>
            <w:r>
              <w:t xml:space="preserve">rba </w:t>
            </w:r>
            <w:r w:rsidR="004B1082">
              <w:t>pašalinimą</w:t>
            </w:r>
            <w:r>
              <w:t>.</w:t>
            </w:r>
          </w:p>
        </w:tc>
      </w:tr>
      <w:tr w:rsidR="00E76E51" w:rsidTr="00746426" w14:paraId="48CA709D" w14:textId="77777777">
        <w:trPr>
          <w:gridAfter w:val="1"/>
          <w:wAfter w:w="6" w:type="dxa"/>
          <w:trHeight w:val="955"/>
        </w:trPr>
        <w:tc>
          <w:tcPr>
            <w:tcW w:w="4907" w:type="dxa"/>
            <w:shd w:val="clear" w:color="auto" w:fill="auto"/>
            <w:vAlign w:val="center"/>
          </w:tcPr>
          <w:p w:rsidR="00E76E51" w:rsidP="00E76E51" w:rsidRDefault="00E76E51" w14:paraId="1C0ECF4A" w14:textId="0BEB6173">
            <w:pPr>
              <w:jc w:val="both"/>
            </w:pPr>
            <w:r w:rsidRPr="5641CB1E">
              <w:lastRenderedPageBreak/>
              <w:t xml:space="preserve">Aš, kaip Sutikimą rengiantis specialistas noriu, jog </w:t>
            </w:r>
            <w:r w:rsidR="00DD3E27">
              <w:t>Atsakingas už sutartį asmuo</w:t>
            </w:r>
            <w:r w:rsidRPr="5641CB1E">
              <w:t xml:space="preserve"> vykdytų Kliento (Gen. </w:t>
            </w:r>
            <w:r w:rsidR="008748AF">
              <w:t>r</w:t>
            </w:r>
            <w:r w:rsidRPr="5641CB1E">
              <w:t>angovų) pildomų</w:t>
            </w:r>
            <w:r w:rsidRPr="006B0137" w:rsidR="00746426">
              <w:rPr>
                <w:b/>
                <w:bCs/>
                <w:i/>
                <w:iCs/>
              </w:rPr>
              <w:t xml:space="preserve"> Subrangovinių įmonių sąraš</w:t>
            </w:r>
            <w:r w:rsidR="00746426">
              <w:rPr>
                <w:b/>
                <w:bCs/>
                <w:i/>
                <w:iCs/>
              </w:rPr>
              <w:t xml:space="preserve">o </w:t>
            </w:r>
            <w:r w:rsidRPr="5641CB1E">
              <w:lastRenderedPageBreak/>
              <w:t>kontrolę, įskaitant ir Subrangovų teikiamų prašymų (t.</w:t>
            </w:r>
            <w:r w:rsidR="008642E2">
              <w:t xml:space="preserve"> </w:t>
            </w:r>
            <w:r w:rsidRPr="5641CB1E">
              <w:t>y. ar šis Subrangovas yra numatytas sutartyje) kontrolę tam, kad sutikimus išduočiau tik sutartyje nurodytiems Subrangovams.</w:t>
            </w:r>
          </w:p>
        </w:tc>
        <w:tc>
          <w:tcPr>
            <w:tcW w:w="1842" w:type="dxa"/>
            <w:shd w:val="clear" w:color="auto" w:fill="auto"/>
            <w:vAlign w:val="center"/>
          </w:tcPr>
          <w:p w:rsidR="00E76E51" w:rsidP="00E76E51" w:rsidRDefault="00C454DB" w14:paraId="7F330AC4" w14:textId="1AA6B934">
            <w:pPr>
              <w:jc w:val="center"/>
              <w:rPr>
                <w:rFonts w:cstheme="minorHAnsi"/>
                <w:b/>
                <w:bCs/>
              </w:rPr>
            </w:pPr>
            <w:r>
              <w:rPr>
                <w:rFonts w:cstheme="minorHAnsi"/>
                <w:b/>
                <w:bCs/>
              </w:rPr>
              <w:lastRenderedPageBreak/>
              <w:t xml:space="preserve">Užduočių atlikimas / </w:t>
            </w:r>
            <w:r w:rsidR="00E76E51">
              <w:rPr>
                <w:rFonts w:cstheme="minorHAnsi"/>
                <w:b/>
                <w:bCs/>
              </w:rPr>
              <w:lastRenderedPageBreak/>
              <w:t>Subr</w:t>
            </w:r>
            <w:r w:rsidRPr="00927B47" w:rsidR="00E76E51">
              <w:rPr>
                <w:rFonts w:cstheme="minorHAnsi"/>
                <w:b/>
                <w:bCs/>
              </w:rPr>
              <w:t>angovų sąraš</w:t>
            </w:r>
            <w:r w:rsidR="00E76E51">
              <w:rPr>
                <w:rFonts w:cstheme="minorHAnsi"/>
                <w:b/>
                <w:bCs/>
              </w:rPr>
              <w:t>as</w:t>
            </w:r>
          </w:p>
        </w:tc>
        <w:tc>
          <w:tcPr>
            <w:tcW w:w="7480" w:type="dxa"/>
            <w:shd w:val="clear" w:color="auto" w:fill="auto"/>
          </w:tcPr>
          <w:p w:rsidR="00E76E51" w:rsidP="00E76E51" w:rsidRDefault="00E76E51" w14:paraId="38637C0C" w14:textId="4669BC78">
            <w:pPr>
              <w:spacing w:before="60" w:after="120"/>
              <w:ind w:right="57"/>
              <w:jc w:val="both"/>
              <w:rPr>
                <w:rFonts w:cstheme="minorHAnsi"/>
              </w:rPr>
            </w:pPr>
            <w:r>
              <w:rPr>
                <w:rFonts w:cstheme="minorHAnsi"/>
              </w:rPr>
              <w:lastRenderedPageBreak/>
              <w:t xml:space="preserve">Jei Gen. rangovas išduotame sutikime atlieka </w:t>
            </w:r>
            <w:r w:rsidRPr="006B0137" w:rsidR="00E31814">
              <w:rPr>
                <w:b/>
                <w:bCs/>
                <w:i/>
                <w:iCs/>
              </w:rPr>
              <w:t>Subrangovinių įmonių sąraš</w:t>
            </w:r>
            <w:r w:rsidR="00E31814">
              <w:rPr>
                <w:b/>
                <w:bCs/>
                <w:i/>
                <w:iCs/>
              </w:rPr>
              <w:t xml:space="preserve">o </w:t>
            </w:r>
            <w:r>
              <w:rPr>
                <w:rFonts w:cstheme="minorHAnsi"/>
              </w:rPr>
              <w:t>pokytį, tada S</w:t>
            </w:r>
            <w:r w:rsidRPr="00927B47">
              <w:rPr>
                <w:rFonts w:cstheme="minorHAnsi"/>
              </w:rPr>
              <w:t>utarties savinink</w:t>
            </w:r>
            <w:r>
              <w:rPr>
                <w:rFonts w:cstheme="minorHAnsi"/>
              </w:rPr>
              <w:t>ui automatiškai turi būti suformuojama</w:t>
            </w:r>
            <w:r w:rsidRPr="006B0137" w:rsidR="00774067">
              <w:rPr>
                <w:b/>
                <w:bCs/>
                <w:i/>
                <w:iCs/>
              </w:rPr>
              <w:t xml:space="preserve"> Subrangovinių įmonių sąraš</w:t>
            </w:r>
            <w:r w:rsidR="00774067">
              <w:rPr>
                <w:b/>
                <w:bCs/>
                <w:i/>
                <w:iCs/>
              </w:rPr>
              <w:t xml:space="preserve">o </w:t>
            </w:r>
            <w:r w:rsidRPr="00D15A80" w:rsidR="003C7133">
              <w:t>(</w:t>
            </w:r>
            <w:r w:rsidRPr="003C7133">
              <w:rPr>
                <w:rFonts w:cstheme="minorHAnsi"/>
              </w:rPr>
              <w:t>pokyčio</w:t>
            </w:r>
            <w:r w:rsidRPr="003C7133" w:rsidR="003C7133">
              <w:rPr>
                <w:rFonts w:cstheme="minorHAnsi"/>
              </w:rPr>
              <w:t>)</w:t>
            </w:r>
            <w:r w:rsidRPr="003C7133">
              <w:rPr>
                <w:rFonts w:cstheme="minorHAnsi"/>
              </w:rPr>
              <w:t xml:space="preserve"> </w:t>
            </w:r>
            <w:r>
              <w:rPr>
                <w:rFonts w:cstheme="minorHAnsi"/>
              </w:rPr>
              <w:t xml:space="preserve">tvirtinimo užduotis. Suformavus užduotį, </w:t>
            </w:r>
            <w:r w:rsidR="003C7133">
              <w:rPr>
                <w:rFonts w:cstheme="minorHAnsi"/>
              </w:rPr>
              <w:lastRenderedPageBreak/>
              <w:t>Atsakingam už sutarties vykdymą asmeniui</w:t>
            </w:r>
            <w:r>
              <w:rPr>
                <w:rFonts w:cstheme="minorHAnsi"/>
              </w:rPr>
              <w:t xml:space="preserve"> savininkui siunčiamas el. laiškas, kuriame pateikiamas standartinis tekstas apie suformuotą patikros užduotį, nurodant užduoties įvykdymo terminą bei interaktyvi nuoroda, kuri nukreipia į užduoties peržiūros ir tvirtinimo veiksmą.</w:t>
            </w:r>
          </w:p>
          <w:p w:rsidR="00E76E51" w:rsidP="00E76E51" w:rsidRDefault="00E76E51" w14:paraId="5B9AA11D" w14:textId="1402896D">
            <w:pPr>
              <w:spacing w:before="60" w:after="120"/>
              <w:ind w:right="57"/>
              <w:jc w:val="both"/>
              <w:rPr>
                <w:rFonts w:cstheme="minorHAnsi"/>
              </w:rPr>
            </w:pPr>
            <w:r>
              <w:rPr>
                <w:rFonts w:cstheme="minorHAnsi"/>
              </w:rPr>
              <w:t xml:space="preserve">Tais atvejais, jei </w:t>
            </w:r>
            <w:r w:rsidR="000648FD">
              <w:rPr>
                <w:rFonts w:cstheme="minorHAnsi"/>
              </w:rPr>
              <w:t>Atsakingas už sutart</w:t>
            </w:r>
            <w:r w:rsidR="006E5781">
              <w:rPr>
                <w:rFonts w:cstheme="minorHAnsi"/>
              </w:rPr>
              <w:t>ies vykdymą</w:t>
            </w:r>
            <w:r w:rsidR="000648FD">
              <w:rPr>
                <w:rFonts w:cstheme="minorHAnsi"/>
              </w:rPr>
              <w:t xml:space="preserve"> asmuo</w:t>
            </w:r>
            <w:r>
              <w:rPr>
                <w:rFonts w:cstheme="minorHAnsi"/>
              </w:rPr>
              <w:t xml:space="preserve"> nėra prisijungęs prie darbo aplinkos, pirmiausia jo prašoma autentifikuotis ir tik po sėkmingos autentifikacijos yra atidaroma </w:t>
            </w:r>
            <w:r w:rsidRPr="006B0137" w:rsidR="00092279">
              <w:rPr>
                <w:b/>
                <w:bCs/>
                <w:i/>
                <w:iCs/>
              </w:rPr>
              <w:t>Subrangovinių įmonių sąraš</w:t>
            </w:r>
            <w:r w:rsidR="00092279">
              <w:rPr>
                <w:b/>
                <w:bCs/>
                <w:i/>
                <w:iCs/>
              </w:rPr>
              <w:t xml:space="preserve">o </w:t>
            </w:r>
            <w:r>
              <w:rPr>
                <w:rFonts w:cstheme="minorHAnsi"/>
              </w:rPr>
              <w:t>tvirtinimo užduotis.</w:t>
            </w:r>
          </w:p>
          <w:p w:rsidR="00E76E51" w:rsidP="00E76E51" w:rsidRDefault="00E76E51" w14:paraId="64310CF1" w14:textId="0BAD5AB2">
            <w:pPr>
              <w:spacing w:before="60" w:after="120"/>
              <w:ind w:right="57"/>
              <w:jc w:val="both"/>
            </w:pPr>
            <w:r w:rsidRPr="00222712">
              <w:t xml:space="preserve">Norint užtikrinti </w:t>
            </w:r>
            <w:proofErr w:type="spellStart"/>
            <w:r w:rsidRPr="00222712">
              <w:t>pamainumą</w:t>
            </w:r>
            <w:proofErr w:type="spellEnd"/>
            <w:r w:rsidRPr="00222712">
              <w:t xml:space="preserve">, be </w:t>
            </w:r>
            <w:r w:rsidRPr="00B10FA2" w:rsidR="00390625">
              <w:rPr>
                <w:i/>
                <w:iCs/>
              </w:rPr>
              <w:t>Atsakingo</w:t>
            </w:r>
            <w:r w:rsidRPr="00B10FA2" w:rsidR="00464FC6">
              <w:rPr>
                <w:i/>
                <w:iCs/>
              </w:rPr>
              <w:t xml:space="preserve"> už sutartie</w:t>
            </w:r>
            <w:r w:rsidRPr="00B10FA2" w:rsidR="00390625">
              <w:rPr>
                <w:i/>
                <w:iCs/>
              </w:rPr>
              <w:t>s vykdymą asmens</w:t>
            </w:r>
            <w:r w:rsidRPr="00222712" w:rsidR="00465976">
              <w:t>,</w:t>
            </w:r>
            <w:r w:rsidRPr="00222712" w:rsidR="00464FC6">
              <w:rPr>
                <w:b/>
                <w:bCs/>
                <w:i/>
                <w:iCs/>
              </w:rPr>
              <w:t xml:space="preserve"> Subrangovinių įmonių sąrašo </w:t>
            </w:r>
            <w:r w:rsidRPr="00222712">
              <w:t xml:space="preserve">kontrolę galėtų atlikti </w:t>
            </w:r>
            <w:r w:rsidRPr="00222712" w:rsidR="00167847">
              <w:t xml:space="preserve">jį pavaduojantis asmuo (jei yra </w:t>
            </w:r>
            <w:r w:rsidRPr="00222712" w:rsidR="00CB1295">
              <w:t>užpildytas</w:t>
            </w:r>
            <w:r w:rsidRPr="00222712" w:rsidR="00167847">
              <w:t xml:space="preserve"> pavadavimas</w:t>
            </w:r>
            <w:r w:rsidRPr="00222712" w:rsidR="00CB1295">
              <w:t>)</w:t>
            </w:r>
            <w:r w:rsidRPr="00222712">
              <w:t>.</w:t>
            </w:r>
            <w:r w:rsidR="007E6186">
              <w:t xml:space="preserve"> </w:t>
            </w:r>
            <w:r w:rsidR="00CF764C">
              <w:t xml:space="preserve">Taip pat, </w:t>
            </w:r>
            <w:r w:rsidRPr="006B0137" w:rsidR="007E4928">
              <w:rPr>
                <w:b/>
                <w:bCs/>
                <w:i/>
                <w:iCs/>
              </w:rPr>
              <w:t>Subrangovinių įmonių sąraš</w:t>
            </w:r>
            <w:r w:rsidR="007E4928">
              <w:rPr>
                <w:b/>
                <w:bCs/>
                <w:i/>
                <w:iCs/>
              </w:rPr>
              <w:t>o</w:t>
            </w:r>
            <w:r w:rsidR="00A65AC1">
              <w:t xml:space="preserve"> </w:t>
            </w:r>
            <w:r w:rsidR="007E4928">
              <w:t xml:space="preserve">(pokyčio) </w:t>
            </w:r>
            <w:r w:rsidR="00A65AC1">
              <w:t xml:space="preserve">tvirtinimo </w:t>
            </w:r>
            <w:r w:rsidR="00814896">
              <w:t xml:space="preserve">užduotis išimtiniais atvejais </w:t>
            </w:r>
            <w:r w:rsidR="00FC3BCF">
              <w:t xml:space="preserve">gali būti rankiniu būdu </w:t>
            </w:r>
            <w:r w:rsidR="00FE664C">
              <w:t>perskir</w:t>
            </w:r>
            <w:r w:rsidR="00FC3BCF">
              <w:t>tos</w:t>
            </w:r>
            <w:r w:rsidR="00FE664C">
              <w:t xml:space="preserve"> kitiems asmenims (, jei nėra </w:t>
            </w:r>
            <w:r w:rsidR="007E4928">
              <w:t>priskirtas</w:t>
            </w:r>
            <w:r w:rsidR="00FE664C">
              <w:t xml:space="preserve"> pavadavim</w:t>
            </w:r>
            <w:r w:rsidR="007E4928">
              <w:t>as</w:t>
            </w:r>
            <w:r w:rsidR="00FE664C">
              <w:t>)</w:t>
            </w:r>
            <w:r w:rsidR="005C3A7C">
              <w:t>, tačiau tai gali atlikti tik</w:t>
            </w:r>
            <w:r w:rsidR="00FE664C">
              <w:t xml:space="preserve"> </w:t>
            </w:r>
            <w:r w:rsidR="00814896">
              <w:t>IS savininkas</w:t>
            </w:r>
            <w:r w:rsidR="005C3A7C">
              <w:t xml:space="preserve">, </w:t>
            </w:r>
            <w:r w:rsidR="000152E2">
              <w:t>IS ekspertas</w:t>
            </w:r>
            <w:r w:rsidR="005C3A7C">
              <w:t xml:space="preserve"> arba IT administratorius</w:t>
            </w:r>
            <w:r w:rsidR="000152E2">
              <w:t>.</w:t>
            </w:r>
          </w:p>
        </w:tc>
      </w:tr>
      <w:tr w:rsidR="00CF2574" w:rsidTr="00C620C0" w14:paraId="38DFC34E" w14:textId="77777777">
        <w:trPr>
          <w:gridAfter w:val="1"/>
          <w:wAfter w:w="6" w:type="dxa"/>
          <w:trHeight w:val="955"/>
        </w:trPr>
        <w:tc>
          <w:tcPr>
            <w:tcW w:w="4907" w:type="dxa"/>
            <w:shd w:val="clear" w:color="auto" w:fill="auto"/>
            <w:vAlign w:val="center"/>
          </w:tcPr>
          <w:p w:rsidR="00CF2574" w:rsidP="00CF2574" w:rsidRDefault="00CF2574" w14:paraId="326D36E2" w14:textId="4DDC6C83">
            <w:pPr>
              <w:jc w:val="both"/>
            </w:pPr>
            <w:r>
              <w:lastRenderedPageBreak/>
              <w:t>Aš, kaip Klientas, noriu turėti galimybę atnaujinti</w:t>
            </w:r>
            <w:r w:rsidRPr="006B0137" w:rsidR="00B40B75">
              <w:rPr>
                <w:b/>
                <w:bCs/>
                <w:i/>
                <w:iCs/>
              </w:rPr>
              <w:t xml:space="preserve"> Subrangovinių įmonių sąraš</w:t>
            </w:r>
            <w:r w:rsidR="00783271">
              <w:rPr>
                <w:b/>
                <w:bCs/>
                <w:i/>
                <w:iCs/>
              </w:rPr>
              <w:t>ą</w:t>
            </w:r>
            <w:r w:rsidR="00B40B75">
              <w:rPr>
                <w:b/>
                <w:bCs/>
                <w:i/>
                <w:iCs/>
              </w:rPr>
              <w:t xml:space="preserve"> </w:t>
            </w:r>
            <w:r>
              <w:t>net po sutikimo išdavimo</w:t>
            </w:r>
            <w:r w:rsidR="005930DA">
              <w:t xml:space="preserve"> šioms </w:t>
            </w:r>
            <w:r w:rsidR="009E797B">
              <w:t>S</w:t>
            </w:r>
            <w:r w:rsidR="005930DA">
              <w:t>ubrangos įmonėms</w:t>
            </w:r>
            <w:r>
              <w:t xml:space="preserve">, kad užtikrinti galimybę atlikti subrangos darbus tik toms įmonėms, su kuriomis </w:t>
            </w:r>
            <w:r w:rsidR="00D20D38">
              <w:t xml:space="preserve">turiu </w:t>
            </w:r>
            <w:r>
              <w:t>galiojanči</w:t>
            </w:r>
            <w:r w:rsidR="00D20D38">
              <w:t>a</w:t>
            </w:r>
            <w:r>
              <w:t>s subrangos sutart</w:t>
            </w:r>
            <w:r w:rsidR="00D20D38">
              <w:t>i</w:t>
            </w:r>
            <w:r>
              <w:t>s.</w:t>
            </w:r>
          </w:p>
        </w:tc>
        <w:tc>
          <w:tcPr>
            <w:tcW w:w="1842" w:type="dxa"/>
            <w:shd w:val="clear" w:color="auto" w:fill="auto"/>
            <w:vAlign w:val="center"/>
          </w:tcPr>
          <w:p w:rsidR="00CF2574" w:rsidP="00CF2574" w:rsidRDefault="00C454DB" w14:paraId="22DF3DD1" w14:textId="78E4C683">
            <w:pPr>
              <w:jc w:val="center"/>
              <w:rPr>
                <w:rFonts w:cstheme="minorHAnsi"/>
                <w:b/>
                <w:bCs/>
              </w:rPr>
            </w:pPr>
            <w:r>
              <w:rPr>
                <w:rFonts w:cstheme="minorHAnsi"/>
                <w:b/>
                <w:bCs/>
              </w:rPr>
              <w:t xml:space="preserve">Naudotojo paskyra / </w:t>
            </w:r>
            <w:r w:rsidR="00CF2574">
              <w:rPr>
                <w:rFonts w:cstheme="minorHAnsi"/>
                <w:b/>
                <w:bCs/>
              </w:rPr>
              <w:t>Subr</w:t>
            </w:r>
            <w:r w:rsidRPr="00927B47" w:rsidR="00CF2574">
              <w:rPr>
                <w:rFonts w:cstheme="minorHAnsi"/>
                <w:b/>
                <w:bCs/>
              </w:rPr>
              <w:t>angovų sąraš</w:t>
            </w:r>
            <w:r w:rsidR="00CF2574">
              <w:rPr>
                <w:rFonts w:cstheme="minorHAnsi"/>
                <w:b/>
                <w:bCs/>
              </w:rPr>
              <w:t>as</w:t>
            </w:r>
          </w:p>
        </w:tc>
        <w:tc>
          <w:tcPr>
            <w:tcW w:w="7480" w:type="dxa"/>
            <w:shd w:val="clear" w:color="auto" w:fill="auto"/>
          </w:tcPr>
          <w:p w:rsidR="00CF2574" w:rsidP="00CF2574" w:rsidRDefault="00CF2574" w14:paraId="24C153FA" w14:textId="13C449D7">
            <w:pPr>
              <w:spacing w:before="60" w:after="120"/>
              <w:ind w:right="57"/>
              <w:jc w:val="both"/>
              <w:rPr>
                <w:rFonts w:cstheme="minorHAnsi"/>
              </w:rPr>
            </w:pPr>
            <w:r>
              <w:rPr>
                <w:rFonts w:cstheme="minorHAnsi"/>
              </w:rPr>
              <w:t xml:space="preserve">Gen. rangovas turi galimybę </w:t>
            </w:r>
            <w:r w:rsidR="000811C3">
              <w:rPr>
                <w:rFonts w:cstheme="minorHAnsi"/>
              </w:rPr>
              <w:t xml:space="preserve">savo paskyroje </w:t>
            </w:r>
            <w:r>
              <w:rPr>
                <w:rFonts w:cstheme="minorHAnsi"/>
              </w:rPr>
              <w:t xml:space="preserve">atnaujinti </w:t>
            </w:r>
            <w:r w:rsidR="00CE4507">
              <w:rPr>
                <w:rFonts w:cstheme="minorHAnsi"/>
              </w:rPr>
              <w:t>S</w:t>
            </w:r>
            <w:r w:rsidR="00331B93">
              <w:rPr>
                <w:rFonts w:cstheme="minorHAnsi"/>
              </w:rPr>
              <w:t>utarties kortelėje sudarytą</w:t>
            </w:r>
            <w:r w:rsidRPr="006B0137" w:rsidR="000811C3">
              <w:rPr>
                <w:b/>
                <w:bCs/>
                <w:i/>
                <w:iCs/>
              </w:rPr>
              <w:t xml:space="preserve"> Subrangovinių įmonių sąraš</w:t>
            </w:r>
            <w:r w:rsidR="000811C3">
              <w:rPr>
                <w:b/>
                <w:bCs/>
                <w:i/>
                <w:iCs/>
              </w:rPr>
              <w:t>ą</w:t>
            </w:r>
            <w:r w:rsidR="003618C1">
              <w:rPr>
                <w:b/>
                <w:bCs/>
                <w:i/>
                <w:iCs/>
              </w:rPr>
              <w:t>,</w:t>
            </w:r>
            <w:r>
              <w:rPr>
                <w:rFonts w:cstheme="minorHAnsi"/>
              </w:rPr>
              <w:t xml:space="preserve"> mygtuką:</w:t>
            </w:r>
          </w:p>
          <w:p w:rsidR="00CF2574" w:rsidP="00D019A2" w:rsidRDefault="00CF2574" w14:paraId="27BF5618" w14:textId="3F023AB2">
            <w:pPr>
              <w:pStyle w:val="ListParagraph"/>
              <w:numPr>
                <w:ilvl w:val="0"/>
                <w:numId w:val="54"/>
              </w:numPr>
              <w:spacing w:before="60" w:after="60"/>
              <w:ind w:right="57"/>
              <w:jc w:val="both"/>
            </w:pPr>
            <w:r w:rsidRPr="0B606D00">
              <w:t xml:space="preserve">Norint pašalinti iš </w:t>
            </w:r>
            <w:r w:rsidRPr="006B0137" w:rsidR="00AC7B43">
              <w:rPr>
                <w:b/>
                <w:bCs/>
                <w:i/>
                <w:iCs/>
              </w:rPr>
              <w:t>Subrangovinių įmonių sąraš</w:t>
            </w:r>
            <w:r w:rsidR="00AC7B43">
              <w:rPr>
                <w:b/>
                <w:bCs/>
                <w:i/>
                <w:iCs/>
              </w:rPr>
              <w:t>o</w:t>
            </w:r>
            <w:r w:rsidR="00AC7B43">
              <w:t xml:space="preserve"> </w:t>
            </w:r>
            <w:r w:rsidRPr="0B606D00">
              <w:t>įrašą, pažymima (</w:t>
            </w:r>
            <w:r w:rsidR="00541897">
              <w:t>-</w:t>
            </w:r>
            <w:proofErr w:type="spellStart"/>
            <w:r w:rsidRPr="0B606D00">
              <w:t>os</w:t>
            </w:r>
            <w:proofErr w:type="spellEnd"/>
            <w:r w:rsidRPr="0B606D00">
              <w:t>) reikiama (-</w:t>
            </w:r>
            <w:proofErr w:type="spellStart"/>
            <w:r w:rsidRPr="0B606D00">
              <w:t>os</w:t>
            </w:r>
            <w:proofErr w:type="spellEnd"/>
            <w:r w:rsidRPr="0B606D00">
              <w:t>) sąrašo eilutė (-ės) ir paspaudžiamas „</w:t>
            </w:r>
            <w:r w:rsidRPr="00A4357E">
              <w:rPr>
                <w:i/>
                <w:iCs/>
              </w:rPr>
              <w:t>Pašalinti subrangos įrašą</w:t>
            </w:r>
            <w:r w:rsidRPr="0B606D00">
              <w:t>“ mygtukas ir privaloma nurodyti pašalinimo priežastį.</w:t>
            </w:r>
          </w:p>
          <w:p w:rsidRPr="003B6B7B" w:rsidR="00CF2574" w:rsidP="00D019A2" w:rsidRDefault="00F63CDE" w14:paraId="72569A00" w14:textId="3E13D9B0">
            <w:pPr>
              <w:pStyle w:val="ListParagraph"/>
              <w:numPr>
                <w:ilvl w:val="0"/>
                <w:numId w:val="54"/>
              </w:numPr>
              <w:spacing w:before="60" w:after="60"/>
              <w:ind w:right="57"/>
              <w:jc w:val="both"/>
            </w:pPr>
            <w:r>
              <w:t>Yra galimybė įtraukti naują (-</w:t>
            </w:r>
            <w:proofErr w:type="spellStart"/>
            <w:r>
              <w:t>as</w:t>
            </w:r>
            <w:proofErr w:type="spellEnd"/>
            <w:r>
              <w:t>) Subrangovin</w:t>
            </w:r>
            <w:r w:rsidR="007F5B34">
              <w:t>ę (-</w:t>
            </w:r>
            <w:proofErr w:type="spellStart"/>
            <w:r>
              <w:t>es</w:t>
            </w:r>
            <w:proofErr w:type="spellEnd"/>
            <w:r w:rsidR="007F5B34">
              <w:t>)</w:t>
            </w:r>
            <w:r>
              <w:t xml:space="preserve"> įmon</w:t>
            </w:r>
            <w:r w:rsidR="007F5B34">
              <w:t>ę (-</w:t>
            </w:r>
            <w:proofErr w:type="spellStart"/>
            <w:r>
              <w:t>es</w:t>
            </w:r>
            <w:proofErr w:type="spellEnd"/>
            <w:r w:rsidR="007F5B34">
              <w:t>)</w:t>
            </w:r>
            <w:r w:rsidR="00A4357E">
              <w:t>, papildomai yra galimybė nurodyti įtraukimo priežastį, tačiau tai nėra privalomas veiksmas</w:t>
            </w:r>
            <w:r>
              <w:t xml:space="preserve">. </w:t>
            </w:r>
            <w:r w:rsidRPr="0B606D00" w:rsidR="00CF2574">
              <w:t>Persigalvojus yra galimybė pašalinti naujai įtrauktą įrašą, tiesiog paspaudus „</w:t>
            </w:r>
            <w:r w:rsidRPr="00A4357E" w:rsidR="00CF2574">
              <w:rPr>
                <w:i/>
                <w:iCs/>
              </w:rPr>
              <w:t>Atšaukti</w:t>
            </w:r>
            <w:r w:rsidRPr="0B606D00" w:rsidR="00CF2574">
              <w:t>“.</w:t>
            </w:r>
          </w:p>
          <w:p w:rsidRPr="003B6B7B" w:rsidR="00CF2574" w:rsidP="00D019A2" w:rsidRDefault="00CF2574" w14:paraId="7F5EF68B" w14:textId="77777777">
            <w:pPr>
              <w:pStyle w:val="ListParagraph"/>
              <w:numPr>
                <w:ilvl w:val="0"/>
                <w:numId w:val="54"/>
              </w:numPr>
              <w:spacing w:before="60" w:after="60"/>
              <w:ind w:right="57"/>
              <w:contextualSpacing w:val="0"/>
              <w:jc w:val="both"/>
            </w:pPr>
            <w:r>
              <w:rPr>
                <w:rFonts w:cstheme="minorHAnsi"/>
              </w:rPr>
              <w:t>Atlikti keitimai sąraše atvaizduojami kitokia spalva.</w:t>
            </w:r>
          </w:p>
          <w:p w:rsidR="00CF2574" w:rsidP="00D019A2" w:rsidRDefault="00CF2574" w14:paraId="79253F22" w14:textId="77777777">
            <w:pPr>
              <w:pStyle w:val="ListParagraph"/>
              <w:numPr>
                <w:ilvl w:val="0"/>
                <w:numId w:val="54"/>
              </w:numPr>
              <w:spacing w:before="60" w:after="120"/>
              <w:ind w:right="57"/>
              <w:contextualSpacing w:val="0"/>
              <w:jc w:val="both"/>
            </w:pPr>
            <w:r>
              <w:t>Atlikus visus reikiamus pakeitimus yra privaloma pasirinkti vieną iš dviejų opcijų:</w:t>
            </w:r>
          </w:p>
          <w:p w:rsidR="00CF2574" w:rsidP="00D019A2" w:rsidRDefault="00CF2574" w14:paraId="24F3F94F" w14:textId="77777777">
            <w:pPr>
              <w:pStyle w:val="ListParagraph"/>
              <w:numPr>
                <w:ilvl w:val="1"/>
                <w:numId w:val="54"/>
              </w:numPr>
              <w:spacing w:before="60" w:after="60"/>
              <w:ind w:right="57"/>
              <w:contextualSpacing w:val="0"/>
              <w:jc w:val="both"/>
            </w:pPr>
            <w:r>
              <w:t>„</w:t>
            </w:r>
            <w:r>
              <w:rPr>
                <w:b/>
                <w:bCs/>
                <w:i/>
                <w:iCs/>
              </w:rPr>
              <w:t>S</w:t>
            </w:r>
            <w:r w:rsidRPr="00441AE9">
              <w:rPr>
                <w:b/>
                <w:bCs/>
                <w:i/>
                <w:iCs/>
              </w:rPr>
              <w:t>iųsti derinti</w:t>
            </w:r>
            <w:r>
              <w:rPr>
                <w:b/>
                <w:bCs/>
                <w:i/>
                <w:iCs/>
              </w:rPr>
              <w:t xml:space="preserve"> pakeitimus</w:t>
            </w:r>
            <w:r>
              <w:t>“;</w:t>
            </w:r>
          </w:p>
          <w:p w:rsidR="00CF2574" w:rsidP="00D019A2" w:rsidRDefault="00CF2574" w14:paraId="3EB00C36" w14:textId="77777777">
            <w:pPr>
              <w:pStyle w:val="ListParagraph"/>
              <w:numPr>
                <w:ilvl w:val="1"/>
                <w:numId w:val="54"/>
              </w:numPr>
              <w:spacing w:before="60" w:after="120"/>
              <w:ind w:right="57"/>
              <w:contextualSpacing w:val="0"/>
              <w:jc w:val="both"/>
            </w:pPr>
            <w:r>
              <w:t>„</w:t>
            </w:r>
            <w:r w:rsidRPr="00441AE9">
              <w:rPr>
                <w:b/>
                <w:bCs/>
                <w:i/>
                <w:iCs/>
              </w:rPr>
              <w:t>Atšaukti pakeitimus</w:t>
            </w:r>
            <w:r>
              <w:t>“.</w:t>
            </w:r>
          </w:p>
          <w:p w:rsidR="00CF2574" w:rsidP="00CF2574" w:rsidRDefault="00CF2574" w14:paraId="02D15C85" w14:textId="77777777">
            <w:pPr>
              <w:spacing w:before="60" w:after="120"/>
              <w:ind w:right="57"/>
              <w:jc w:val="both"/>
            </w:pPr>
            <w:r>
              <w:t>Pasirinkus „</w:t>
            </w:r>
            <w:r>
              <w:rPr>
                <w:b/>
                <w:bCs/>
                <w:i/>
                <w:iCs/>
              </w:rPr>
              <w:t>S</w:t>
            </w:r>
            <w:r w:rsidRPr="00441AE9">
              <w:rPr>
                <w:b/>
                <w:bCs/>
                <w:i/>
                <w:iCs/>
              </w:rPr>
              <w:t>iųsti derinti</w:t>
            </w:r>
            <w:r>
              <w:rPr>
                <w:b/>
                <w:bCs/>
                <w:i/>
                <w:iCs/>
              </w:rPr>
              <w:t xml:space="preserve"> pakeitimus</w:t>
            </w:r>
            <w:r>
              <w:t>“ opciją:</w:t>
            </w:r>
          </w:p>
          <w:p w:rsidRPr="003B6B7B" w:rsidR="00CF2574" w:rsidP="00D019A2" w:rsidRDefault="00162E44" w14:paraId="34D7192F" w14:textId="328D0100">
            <w:pPr>
              <w:pStyle w:val="ListParagraph"/>
              <w:numPr>
                <w:ilvl w:val="0"/>
                <w:numId w:val="54"/>
              </w:numPr>
              <w:spacing w:before="60" w:after="60"/>
              <w:ind w:right="57"/>
              <w:contextualSpacing w:val="0"/>
              <w:jc w:val="both"/>
            </w:pPr>
            <w:r w:rsidRPr="00B10FA2">
              <w:rPr>
                <w:i/>
                <w:iCs/>
              </w:rPr>
              <w:lastRenderedPageBreak/>
              <w:t>Atsakingam už sutarties vykdymą</w:t>
            </w:r>
            <w:r>
              <w:t xml:space="preserve"> (arba pavaduojančiam</w:t>
            </w:r>
            <w:r w:rsidR="00B10FA2">
              <w:t>)</w:t>
            </w:r>
            <w:r>
              <w:t xml:space="preserve"> </w:t>
            </w:r>
            <w:r w:rsidRPr="00B10FA2">
              <w:rPr>
                <w:i/>
                <w:iCs/>
              </w:rPr>
              <w:t>asmeniui</w:t>
            </w:r>
            <w:r w:rsidR="00CF2574">
              <w:t xml:space="preserve"> yra suformuojama </w:t>
            </w:r>
            <w:r w:rsidRPr="006B0137" w:rsidR="007F5B34">
              <w:rPr>
                <w:b/>
                <w:bCs/>
                <w:i/>
                <w:iCs/>
              </w:rPr>
              <w:t>Subrangovinių įmonių sąraš</w:t>
            </w:r>
            <w:r w:rsidR="007F5B34">
              <w:rPr>
                <w:b/>
                <w:bCs/>
                <w:i/>
                <w:iCs/>
              </w:rPr>
              <w:t>o</w:t>
            </w:r>
            <w:r w:rsidR="007F5B34">
              <w:t xml:space="preserve"> </w:t>
            </w:r>
            <w:r w:rsidR="00CF2574">
              <w:rPr>
                <w:rFonts w:cstheme="minorHAnsi"/>
              </w:rPr>
              <w:t>pokyčio tvirtinimo užduotis.</w:t>
            </w:r>
          </w:p>
          <w:p w:rsidRPr="000D785A" w:rsidR="00CF2574" w:rsidP="00D019A2" w:rsidRDefault="00CF2574" w14:paraId="3AEDE2C3" w14:textId="2B4687DA">
            <w:pPr>
              <w:pStyle w:val="ListParagraph"/>
              <w:numPr>
                <w:ilvl w:val="0"/>
                <w:numId w:val="54"/>
              </w:numPr>
              <w:spacing w:before="60" w:after="60"/>
              <w:ind w:left="771" w:right="57" w:hanging="357"/>
              <w:contextualSpacing w:val="0"/>
              <w:jc w:val="both"/>
            </w:pPr>
            <w:r>
              <w:rPr>
                <w:rFonts w:cstheme="minorHAnsi"/>
              </w:rPr>
              <w:t xml:space="preserve">Klientui išsiunčiamas el. paštu standartinio turinio laiškas, patvirtinantis, kad atlikti </w:t>
            </w:r>
            <w:r w:rsidRPr="006B0137" w:rsidR="000D785A">
              <w:rPr>
                <w:b/>
                <w:bCs/>
                <w:i/>
                <w:iCs/>
              </w:rPr>
              <w:t>Subrangovinių įmonių sąraš</w:t>
            </w:r>
            <w:r w:rsidR="000D785A">
              <w:rPr>
                <w:b/>
                <w:bCs/>
                <w:i/>
                <w:iCs/>
              </w:rPr>
              <w:t>o</w:t>
            </w:r>
            <w:r w:rsidR="000D785A">
              <w:t xml:space="preserve"> </w:t>
            </w:r>
            <w:r>
              <w:rPr>
                <w:rFonts w:cstheme="minorHAnsi"/>
              </w:rPr>
              <w:t xml:space="preserve">keitimai buvo pateikti derinti </w:t>
            </w:r>
            <w:r w:rsidR="00B10FA2">
              <w:rPr>
                <w:rFonts w:cstheme="minorHAnsi"/>
              </w:rPr>
              <w:t xml:space="preserve">AB </w:t>
            </w:r>
            <w:r>
              <w:rPr>
                <w:rFonts w:cstheme="minorHAnsi"/>
              </w:rPr>
              <w:t>„</w:t>
            </w:r>
            <w:r w:rsidRPr="00441AE9">
              <w:rPr>
                <w:rFonts w:cstheme="minorHAnsi"/>
                <w:i/>
                <w:iCs/>
              </w:rPr>
              <w:t>Amber Grid</w:t>
            </w:r>
            <w:r>
              <w:rPr>
                <w:rFonts w:cstheme="minorHAnsi"/>
              </w:rPr>
              <w:t xml:space="preserve">“ atstovui, nurodant terminą, per kurį turi būti pateiktas atsakymas dėl </w:t>
            </w:r>
            <w:r w:rsidRPr="006B0137" w:rsidR="00C3055B">
              <w:rPr>
                <w:b/>
                <w:bCs/>
                <w:i/>
                <w:iCs/>
              </w:rPr>
              <w:t>Subrangovinių įmonių sąraš</w:t>
            </w:r>
            <w:r w:rsidR="00C3055B">
              <w:rPr>
                <w:b/>
                <w:bCs/>
                <w:i/>
                <w:iCs/>
              </w:rPr>
              <w:t>o</w:t>
            </w:r>
            <w:r w:rsidR="00C3055B">
              <w:t xml:space="preserve"> </w:t>
            </w:r>
            <w:r>
              <w:rPr>
                <w:rFonts w:cstheme="minorHAnsi"/>
              </w:rPr>
              <w:t>keitimo.</w:t>
            </w:r>
          </w:p>
          <w:p w:rsidR="000D785A" w:rsidP="00D019A2" w:rsidRDefault="000D785A" w14:paraId="2A27F349" w14:textId="37735913">
            <w:pPr>
              <w:numPr>
                <w:ilvl w:val="0"/>
                <w:numId w:val="54"/>
              </w:numPr>
              <w:spacing w:before="60" w:after="60"/>
              <w:ind w:left="771" w:hanging="357"/>
              <w:jc w:val="both"/>
            </w:pPr>
            <w:r>
              <w:t xml:space="preserve">Automatiškai pasikeičia pateiktų derinti įrašų </w:t>
            </w:r>
            <w:r w:rsidRPr="006B0137">
              <w:rPr>
                <w:b/>
                <w:bCs/>
                <w:i/>
                <w:iCs/>
              </w:rPr>
              <w:t>Subrangovinių įmonių sąraš</w:t>
            </w:r>
            <w:r>
              <w:rPr>
                <w:b/>
                <w:bCs/>
                <w:i/>
                <w:iCs/>
              </w:rPr>
              <w:t>o</w:t>
            </w:r>
            <w:r>
              <w:t xml:space="preserve"> būsena į „</w:t>
            </w:r>
            <w:r w:rsidRPr="00C5000A">
              <w:rPr>
                <w:b/>
                <w:bCs/>
                <w:i/>
                <w:iCs/>
              </w:rPr>
              <w:t>Derinama</w:t>
            </w:r>
            <w:r>
              <w:t>“.</w:t>
            </w:r>
          </w:p>
          <w:p w:rsidR="00CF2574" w:rsidP="00D019A2" w:rsidRDefault="00CF2574" w14:paraId="695339DD" w14:textId="0B535456">
            <w:pPr>
              <w:pStyle w:val="ListParagraph"/>
              <w:numPr>
                <w:ilvl w:val="0"/>
                <w:numId w:val="54"/>
              </w:numPr>
              <w:spacing w:before="60" w:after="120"/>
              <w:ind w:left="771" w:right="57" w:hanging="357"/>
              <w:contextualSpacing w:val="0"/>
              <w:jc w:val="both"/>
            </w:pPr>
            <w:r>
              <w:t>Pasirinkus „</w:t>
            </w:r>
            <w:r>
              <w:rPr>
                <w:b/>
                <w:bCs/>
                <w:i/>
                <w:iCs/>
              </w:rPr>
              <w:t>Atšaukti pakeitimus</w:t>
            </w:r>
            <w:r>
              <w:t xml:space="preserve">“ opciją, </w:t>
            </w:r>
            <w:r w:rsidRPr="006B0137" w:rsidR="00216F17">
              <w:rPr>
                <w:b/>
                <w:bCs/>
                <w:i/>
                <w:iCs/>
              </w:rPr>
              <w:t>Subrangovinių įmonių sąraš</w:t>
            </w:r>
            <w:r w:rsidR="00216F17">
              <w:rPr>
                <w:b/>
                <w:bCs/>
                <w:i/>
                <w:iCs/>
              </w:rPr>
              <w:t xml:space="preserve">as </w:t>
            </w:r>
            <w:r>
              <w:t xml:space="preserve">lieka nepakitęs ir Klientas iš </w:t>
            </w:r>
            <w:r w:rsidRPr="006B0137" w:rsidR="00BB361A">
              <w:rPr>
                <w:b/>
                <w:bCs/>
                <w:i/>
                <w:iCs/>
              </w:rPr>
              <w:t>Subrangovinių įmonių sąra</w:t>
            </w:r>
            <w:r w:rsidR="00BB361A">
              <w:rPr>
                <w:b/>
                <w:bCs/>
                <w:i/>
                <w:iCs/>
              </w:rPr>
              <w:t xml:space="preserve">šo </w:t>
            </w:r>
            <w:r>
              <w:t>redagavimo aplinkos grąžinamas į įrašo peržiūros būseną.</w:t>
            </w:r>
          </w:p>
        </w:tc>
      </w:tr>
      <w:tr w:rsidR="00E33CC9" w:rsidTr="00B94CF5" w14:paraId="1E905881" w14:textId="77777777">
        <w:trPr>
          <w:gridAfter w:val="1"/>
          <w:wAfter w:w="6" w:type="dxa"/>
          <w:trHeight w:val="955"/>
        </w:trPr>
        <w:tc>
          <w:tcPr>
            <w:tcW w:w="4907" w:type="dxa"/>
            <w:shd w:val="clear" w:color="auto" w:fill="auto"/>
            <w:vAlign w:val="center"/>
          </w:tcPr>
          <w:p w:rsidR="00E33CC9" w:rsidP="00E33CC9" w:rsidRDefault="00E33CC9" w14:paraId="08410248" w14:textId="40259B83">
            <w:pPr>
              <w:jc w:val="both"/>
            </w:pPr>
            <w:r>
              <w:lastRenderedPageBreak/>
              <w:t xml:space="preserve">Aš, kaip Atsakingas už sutarties vykdymą </w:t>
            </w:r>
            <w:r w:rsidR="0051630B">
              <w:t>arba jį pavaduojantis asmuo</w:t>
            </w:r>
            <w:r w:rsidRPr="00B56CA2">
              <w:t>,</w:t>
            </w:r>
            <w:r>
              <w:t xml:space="preserve"> </w:t>
            </w:r>
            <w:r w:rsidRPr="003E33D5">
              <w:t>noriu</w:t>
            </w:r>
            <w:r>
              <w:t xml:space="preserve"> turėti galimybę Klientui </w:t>
            </w:r>
            <w:r w:rsidR="00233BC1">
              <w:t xml:space="preserve">užpildžius </w:t>
            </w:r>
            <w:r w:rsidRPr="006B0137" w:rsidR="00233BC1">
              <w:rPr>
                <w:b/>
                <w:bCs/>
                <w:i/>
                <w:iCs/>
              </w:rPr>
              <w:t>Subrangovinių įmonių sąraš</w:t>
            </w:r>
            <w:r w:rsidR="00233BC1">
              <w:rPr>
                <w:b/>
                <w:bCs/>
                <w:i/>
                <w:iCs/>
              </w:rPr>
              <w:t>ą</w:t>
            </w:r>
            <w:r w:rsidR="00233BC1">
              <w:t xml:space="preserve"> arba atlikus šio sąrašo </w:t>
            </w:r>
            <w:r w:rsidR="00DC79ED">
              <w:t>korekciją</w:t>
            </w:r>
            <w:r>
              <w:t xml:space="preserve">, šį pokytį patvirtinti ar atmesti vienu paspaudimu, nes tai leistų man sutaupyti laiko. </w:t>
            </w:r>
          </w:p>
        </w:tc>
        <w:tc>
          <w:tcPr>
            <w:tcW w:w="1842" w:type="dxa"/>
            <w:shd w:val="clear" w:color="auto" w:fill="auto"/>
            <w:vAlign w:val="center"/>
          </w:tcPr>
          <w:p w:rsidR="00E33CC9" w:rsidP="00E33CC9" w:rsidRDefault="00E33CC9" w14:paraId="410149D7" w14:textId="41C061C1">
            <w:pPr>
              <w:jc w:val="center"/>
              <w:rPr>
                <w:rFonts w:cstheme="minorHAnsi"/>
                <w:b/>
                <w:bCs/>
              </w:rPr>
            </w:pPr>
            <w:r>
              <w:rPr>
                <w:rFonts w:cstheme="minorHAnsi"/>
                <w:b/>
                <w:bCs/>
              </w:rPr>
              <w:t>Užduočių atlikimas</w:t>
            </w:r>
            <w:r w:rsidR="00C454DB">
              <w:rPr>
                <w:rFonts w:cstheme="minorHAnsi"/>
                <w:b/>
                <w:bCs/>
              </w:rPr>
              <w:t xml:space="preserve"> / Subrangovinių įmonių sąrašas</w:t>
            </w:r>
          </w:p>
        </w:tc>
        <w:tc>
          <w:tcPr>
            <w:tcW w:w="7480" w:type="dxa"/>
            <w:shd w:val="clear" w:color="auto" w:fill="auto"/>
            <w:vAlign w:val="center"/>
          </w:tcPr>
          <w:p w:rsidRPr="00BC5E71" w:rsidR="00E33CC9" w:rsidP="00E33CC9" w:rsidRDefault="00E33CC9" w14:paraId="4EB7B9B4" w14:textId="25D026A1">
            <w:pPr>
              <w:spacing w:before="60" w:after="120"/>
              <w:ind w:right="57"/>
              <w:jc w:val="both"/>
            </w:pPr>
            <w:r w:rsidRPr="00B10FA2">
              <w:rPr>
                <w:i/>
                <w:iCs/>
              </w:rPr>
              <w:t>Atsakingas už sutarties vykdymą</w:t>
            </w:r>
            <w:r w:rsidRPr="00BC5E71">
              <w:t xml:space="preserve"> </w:t>
            </w:r>
            <w:r w:rsidRPr="00BC5E71" w:rsidR="005B7D78">
              <w:t xml:space="preserve">arba jį pavaduojantis </w:t>
            </w:r>
            <w:r w:rsidRPr="00B10FA2">
              <w:rPr>
                <w:i/>
                <w:iCs/>
              </w:rPr>
              <w:t>asmuo</w:t>
            </w:r>
            <w:r w:rsidRPr="00BC5E71">
              <w:t xml:space="preserve"> turi </w:t>
            </w:r>
            <w:r w:rsidRPr="00BC5E71" w:rsidR="005B7D78">
              <w:t xml:space="preserve">matyti kuriai iš aktyvių Sutarčių Gen. rangovas atliko ir pateikė derinti </w:t>
            </w:r>
            <w:r w:rsidRPr="00BC5E71" w:rsidR="005B7D78">
              <w:rPr>
                <w:b/>
                <w:bCs/>
                <w:i/>
                <w:iCs/>
              </w:rPr>
              <w:t>Subrangovinių įmonių sąrašo</w:t>
            </w:r>
            <w:r w:rsidRPr="00BC5E71" w:rsidR="005B7D78">
              <w:t xml:space="preserve"> pokyčius, nurodant prie kiekvieno derinamo įrašo punkto ar tai naujo Subrangovo įtraukimas arba esamo pašalinimas</w:t>
            </w:r>
            <w:r w:rsidRPr="00BC5E71" w:rsidR="00A4357E">
              <w:t xml:space="preserve"> bei įtraukimo </w:t>
            </w:r>
            <w:r w:rsidR="00714AA2">
              <w:t>ir (ar)</w:t>
            </w:r>
            <w:r w:rsidRPr="00BC5E71" w:rsidR="00A4357E">
              <w:t xml:space="preserve"> pašalinimo priežastis, kurią nurodė Gen. rangovas. Be to, turi būti</w:t>
            </w:r>
            <w:r w:rsidRPr="00BC5E71" w:rsidR="005B7D78">
              <w:t xml:space="preserve"> gal</w:t>
            </w:r>
            <w:r w:rsidRPr="00BC5E71" w:rsidR="00A4357E">
              <w:t>imybė</w:t>
            </w:r>
            <w:r w:rsidRPr="00BC5E71" w:rsidR="005B7D78">
              <w:t xml:space="preserve"> </w:t>
            </w:r>
            <w:r w:rsidRPr="00BC5E71">
              <w:t xml:space="preserve">patvirtinti arba atmesti </w:t>
            </w:r>
            <w:r w:rsidRPr="00BC5E71">
              <w:rPr>
                <w:b/>
                <w:bCs/>
                <w:i/>
                <w:iCs/>
              </w:rPr>
              <w:t xml:space="preserve">Subrangovinių įmonių sąrašo </w:t>
            </w:r>
            <w:r w:rsidRPr="00BC5E71">
              <w:t>papildymą arba seno įrašo pakeitimą šiais būdais:</w:t>
            </w:r>
          </w:p>
          <w:p w:rsidRPr="00BC5E71" w:rsidR="00E33CC9" w:rsidP="00D019A2" w:rsidRDefault="00E33CC9" w14:paraId="795C2081" w14:textId="5753B382">
            <w:pPr>
              <w:pStyle w:val="ListParagraph"/>
              <w:numPr>
                <w:ilvl w:val="0"/>
                <w:numId w:val="50"/>
              </w:numPr>
              <w:spacing w:before="60" w:after="120"/>
              <w:ind w:right="57"/>
              <w:contextualSpacing w:val="0"/>
              <w:jc w:val="both"/>
            </w:pPr>
            <w:r w:rsidRPr="00BC5E71">
              <w:t xml:space="preserve">Prie kiekvieno naujo arba ištrinto </w:t>
            </w:r>
            <w:r w:rsidRPr="00BC5E71" w:rsidR="005B7D78">
              <w:t>S</w:t>
            </w:r>
            <w:r w:rsidRPr="00BC5E71">
              <w:t>ubrangovo įrašo pasirinkant vieną iš variantų:</w:t>
            </w:r>
          </w:p>
          <w:p w:rsidRPr="00BC5E71" w:rsidR="00E33CC9" w:rsidP="00D019A2" w:rsidRDefault="00E33CC9" w14:paraId="5E57E734" w14:textId="77777777">
            <w:pPr>
              <w:pStyle w:val="ListParagraph"/>
              <w:numPr>
                <w:ilvl w:val="1"/>
                <w:numId w:val="20"/>
              </w:numPr>
              <w:spacing w:before="60" w:after="60"/>
              <w:ind w:left="1434" w:right="57" w:hanging="357"/>
              <w:contextualSpacing w:val="0"/>
              <w:jc w:val="both"/>
              <w:rPr>
                <w:rFonts w:cstheme="minorHAnsi"/>
              </w:rPr>
            </w:pPr>
            <w:r w:rsidRPr="00BC5E71">
              <w:t>„</w:t>
            </w:r>
            <w:r w:rsidRPr="00BC5E71">
              <w:rPr>
                <w:b/>
                <w:i/>
              </w:rPr>
              <w:t>Patvirtinti</w:t>
            </w:r>
            <w:r w:rsidRPr="00BC5E71">
              <w:t>“;</w:t>
            </w:r>
          </w:p>
          <w:p w:rsidRPr="00BC5E71" w:rsidR="00E33CC9" w:rsidP="00D019A2" w:rsidRDefault="00E33CC9" w14:paraId="6D4D96EC" w14:textId="77777777">
            <w:pPr>
              <w:pStyle w:val="ListParagraph"/>
              <w:numPr>
                <w:ilvl w:val="1"/>
                <w:numId w:val="20"/>
              </w:numPr>
              <w:spacing w:before="60" w:after="120"/>
              <w:ind w:right="57"/>
              <w:contextualSpacing w:val="0"/>
              <w:jc w:val="both"/>
              <w:rPr>
                <w:rFonts w:cstheme="minorHAnsi"/>
              </w:rPr>
            </w:pPr>
            <w:r w:rsidRPr="00BC5E71">
              <w:t>„</w:t>
            </w:r>
            <w:r w:rsidRPr="00BC5E71">
              <w:rPr>
                <w:b/>
                <w:i/>
              </w:rPr>
              <w:t>Atmesti</w:t>
            </w:r>
            <w:r w:rsidRPr="00BC5E71">
              <w:t>“.</w:t>
            </w:r>
          </w:p>
          <w:p w:rsidRPr="00BC5E71" w:rsidR="00E33CC9" w:rsidP="00D019A2" w:rsidRDefault="00E33CC9" w14:paraId="54A3BE30" w14:textId="77777777">
            <w:pPr>
              <w:pStyle w:val="ListParagraph"/>
              <w:numPr>
                <w:ilvl w:val="0"/>
                <w:numId w:val="50"/>
              </w:numPr>
              <w:spacing w:before="60" w:after="120"/>
              <w:ind w:right="57"/>
              <w:contextualSpacing w:val="0"/>
              <w:jc w:val="both"/>
              <w:rPr>
                <w:rFonts w:cstheme="minorHAnsi"/>
              </w:rPr>
            </w:pPr>
            <w:r w:rsidRPr="00BC5E71">
              <w:rPr>
                <w:rFonts w:cstheme="minorHAnsi"/>
              </w:rPr>
              <w:t>Arba gali vienu paspaudimu patvirtinti arba atmesti pokyčius, tiesiog pasirenkant:</w:t>
            </w:r>
          </w:p>
          <w:p w:rsidRPr="00BC5E71" w:rsidR="00E33CC9" w:rsidP="00D019A2" w:rsidRDefault="00E33CC9" w14:paraId="28C42B5A" w14:textId="77777777">
            <w:pPr>
              <w:pStyle w:val="ListParagraph"/>
              <w:numPr>
                <w:ilvl w:val="1"/>
                <w:numId w:val="20"/>
              </w:numPr>
              <w:spacing w:before="60" w:after="60"/>
              <w:ind w:left="1434" w:right="57" w:hanging="357"/>
              <w:contextualSpacing w:val="0"/>
              <w:jc w:val="both"/>
              <w:rPr>
                <w:rFonts w:cstheme="minorHAnsi"/>
              </w:rPr>
            </w:pPr>
            <w:r w:rsidRPr="00BC5E71">
              <w:t>„</w:t>
            </w:r>
            <w:r w:rsidRPr="00BC5E71">
              <w:rPr>
                <w:b/>
                <w:i/>
              </w:rPr>
              <w:t>Patvirtinti visus pokyčius</w:t>
            </w:r>
            <w:r w:rsidRPr="00BC5E71">
              <w:t>“;</w:t>
            </w:r>
          </w:p>
          <w:p w:rsidRPr="00BC5E71" w:rsidR="00E33CC9" w:rsidP="00D019A2" w:rsidRDefault="00E33CC9" w14:paraId="08BFF577" w14:textId="77777777">
            <w:pPr>
              <w:pStyle w:val="ListParagraph"/>
              <w:numPr>
                <w:ilvl w:val="1"/>
                <w:numId w:val="20"/>
              </w:numPr>
              <w:spacing w:before="60" w:after="120"/>
              <w:ind w:right="57"/>
              <w:contextualSpacing w:val="0"/>
              <w:jc w:val="both"/>
              <w:rPr>
                <w:rFonts w:cstheme="minorHAnsi"/>
              </w:rPr>
            </w:pPr>
            <w:r w:rsidRPr="00BC5E71">
              <w:t>„</w:t>
            </w:r>
            <w:r w:rsidRPr="00BC5E71">
              <w:rPr>
                <w:b/>
                <w:i/>
              </w:rPr>
              <w:t>Atmesti visus pokyčius</w:t>
            </w:r>
            <w:r w:rsidRPr="00BC5E71">
              <w:t>“.</w:t>
            </w:r>
          </w:p>
          <w:p w:rsidRPr="00BC5E71" w:rsidR="00E33CC9" w:rsidP="00E33CC9" w:rsidRDefault="00E33CC9" w14:paraId="47387A92" w14:textId="5DE09470">
            <w:pPr>
              <w:spacing w:before="60" w:after="120"/>
              <w:ind w:right="57"/>
              <w:jc w:val="both"/>
              <w:rPr>
                <w:rFonts w:cstheme="minorHAnsi"/>
              </w:rPr>
            </w:pPr>
            <w:r w:rsidRPr="00BC5E71">
              <w:rPr>
                <w:rFonts w:cstheme="minorHAnsi"/>
              </w:rPr>
              <w:lastRenderedPageBreak/>
              <w:t>Tais atvejais, kai pasirenkama „</w:t>
            </w:r>
            <w:r w:rsidRPr="00BC5E71">
              <w:rPr>
                <w:rFonts w:cstheme="minorHAnsi"/>
                <w:b/>
                <w:bCs/>
                <w:i/>
                <w:iCs/>
              </w:rPr>
              <w:t>Atmesti</w:t>
            </w:r>
            <w:r w:rsidRPr="00BC5E71">
              <w:rPr>
                <w:rFonts w:cstheme="minorHAnsi"/>
              </w:rPr>
              <w:t>“ arba „</w:t>
            </w:r>
            <w:r w:rsidRPr="00BC5E71">
              <w:rPr>
                <w:rFonts w:cstheme="minorHAnsi"/>
                <w:b/>
                <w:bCs/>
                <w:i/>
                <w:iCs/>
              </w:rPr>
              <w:t>Atmesti visus pokyčius</w:t>
            </w:r>
            <w:r w:rsidRPr="00BC5E71">
              <w:rPr>
                <w:rFonts w:cstheme="minorHAnsi"/>
              </w:rPr>
              <w:t xml:space="preserve">“ opcija, tada </w:t>
            </w:r>
            <w:r w:rsidRPr="00BC5E71" w:rsidR="00222712">
              <w:rPr>
                <w:rFonts w:cstheme="minorHAnsi"/>
              </w:rPr>
              <w:t>Atsakingas už</w:t>
            </w:r>
            <w:r w:rsidRPr="00BC5E71" w:rsidR="004E35A9">
              <w:rPr>
                <w:rFonts w:cstheme="minorHAnsi"/>
              </w:rPr>
              <w:t xml:space="preserve"> sutarties vykdymą </w:t>
            </w:r>
            <w:r w:rsidRPr="00BC5E71" w:rsidR="00983AB7">
              <w:rPr>
                <w:rFonts w:cstheme="minorHAnsi"/>
              </w:rPr>
              <w:t>arba jį pavaduojanti</w:t>
            </w:r>
            <w:r w:rsidRPr="00BC5E71" w:rsidR="00BD3A37">
              <w:rPr>
                <w:rFonts w:cstheme="minorHAnsi"/>
              </w:rPr>
              <w:t xml:space="preserve">s </w:t>
            </w:r>
            <w:r w:rsidRPr="00BC5E71" w:rsidR="004E35A9">
              <w:rPr>
                <w:rFonts w:cstheme="minorHAnsi"/>
              </w:rPr>
              <w:t>asmuo</w:t>
            </w:r>
            <w:r w:rsidRPr="00BC5E71">
              <w:rPr>
                <w:rFonts w:cstheme="minorHAnsi"/>
              </w:rPr>
              <w:t xml:space="preserve"> privalo nurodyti atmetimo priežastį, kuri turi būti įrašyta ir pateikiama Gen. rangovui.</w:t>
            </w:r>
          </w:p>
          <w:p w:rsidRPr="00433964" w:rsidR="001C494C" w:rsidP="00E33CC9" w:rsidRDefault="00E33CC9" w14:paraId="384168A8" w14:textId="24DE7D05">
            <w:pPr>
              <w:spacing w:before="60" w:after="120"/>
              <w:ind w:right="57"/>
              <w:jc w:val="both"/>
            </w:pPr>
            <w:r w:rsidRPr="00433964">
              <w:t xml:space="preserve">Jei atmetamas </w:t>
            </w:r>
            <w:r w:rsidRPr="00BC5E71" w:rsidR="00E607D3">
              <w:rPr>
                <w:b/>
                <w:bCs/>
                <w:i/>
                <w:iCs/>
              </w:rPr>
              <w:t>Subrangovinių įmonių sąrašo</w:t>
            </w:r>
            <w:r w:rsidRPr="00433964">
              <w:t xml:space="preserve"> papildymas arba iš anksčiau įtraukto Subrangovo įrašo ištrynimas – tai Kliento </w:t>
            </w:r>
            <w:r w:rsidRPr="00433964" w:rsidR="001C494C">
              <w:t xml:space="preserve">teiktas </w:t>
            </w:r>
            <w:r w:rsidRPr="00433964">
              <w:t xml:space="preserve">pokytis </w:t>
            </w:r>
            <w:r w:rsidRPr="00433964" w:rsidR="00255533">
              <w:t>atvaizduojamas tokiu būdu</w:t>
            </w:r>
            <w:r w:rsidRPr="00433964" w:rsidR="001C494C">
              <w:t>:</w:t>
            </w:r>
          </w:p>
          <w:p w:rsidRPr="00BC5E71" w:rsidR="001C494C" w:rsidP="00D019A2" w:rsidRDefault="001C494C" w14:paraId="5EF6D69E" w14:textId="0D7BB056">
            <w:pPr>
              <w:pStyle w:val="ListParagraph"/>
              <w:numPr>
                <w:ilvl w:val="0"/>
                <w:numId w:val="50"/>
              </w:numPr>
              <w:spacing w:before="60" w:after="120"/>
              <w:ind w:right="57"/>
              <w:contextualSpacing w:val="0"/>
              <w:jc w:val="both"/>
            </w:pPr>
            <w:r w:rsidRPr="00433964">
              <w:t>J</w:t>
            </w:r>
            <w:r w:rsidRPr="00433964" w:rsidR="00E33CC9">
              <w:t xml:space="preserve">ei Klientas įtraukė į sąrašą papildomą Subrangovą ir šis pokytis buvo atmestas Atsakingo už sutarties vykdymą asmens, </w:t>
            </w:r>
            <w:r w:rsidRPr="00433964">
              <w:t xml:space="preserve">tokiu atveju ši įmonė </w:t>
            </w:r>
            <w:r w:rsidRPr="00BC5E71">
              <w:rPr>
                <w:b/>
                <w:bCs/>
                <w:i/>
                <w:iCs/>
              </w:rPr>
              <w:t xml:space="preserve">Subrangovinių įmonių sąraše </w:t>
            </w:r>
            <w:r w:rsidRPr="00BC5E71">
              <w:t xml:space="preserve">atvaizduojama kaip neaktyvi (angl. </w:t>
            </w:r>
            <w:r w:rsidRPr="00BC5E71">
              <w:rPr>
                <w:lang w:val="en-US"/>
              </w:rPr>
              <w:t>greyed out</w:t>
            </w:r>
            <w:r w:rsidRPr="00BC5E71">
              <w:t xml:space="preserve">) su būsena </w:t>
            </w:r>
            <w:r w:rsidRPr="00666B3E">
              <w:rPr>
                <w:i/>
                <w:iCs/>
              </w:rPr>
              <w:t>„</w:t>
            </w:r>
            <w:r w:rsidRPr="00BC5E71">
              <w:rPr>
                <w:b/>
                <w:bCs/>
                <w:i/>
                <w:iCs/>
              </w:rPr>
              <w:t>Atmesta</w:t>
            </w:r>
            <w:r w:rsidRPr="00666B3E">
              <w:rPr>
                <w:i/>
                <w:iCs/>
              </w:rPr>
              <w:t>“</w:t>
            </w:r>
            <w:r w:rsidRPr="00BC5E71">
              <w:t>, šalia nurodant atmetimo priežastį bei šio sprendimo priėmimo datą.</w:t>
            </w:r>
          </w:p>
          <w:p w:rsidRPr="00BC5E71" w:rsidR="00255533" w:rsidP="00D019A2" w:rsidRDefault="001C494C" w14:paraId="38FB676F" w14:textId="58A7D4F1">
            <w:pPr>
              <w:pStyle w:val="ListParagraph"/>
              <w:numPr>
                <w:ilvl w:val="0"/>
                <w:numId w:val="50"/>
              </w:numPr>
              <w:spacing w:before="60" w:after="120"/>
              <w:ind w:right="57"/>
              <w:contextualSpacing w:val="0"/>
              <w:jc w:val="both"/>
            </w:pPr>
            <w:r w:rsidRPr="00BC5E71">
              <w:t xml:space="preserve">Jei Klientas buvo pateikęs derinti Subrangovinės įmonės pašalinimą iš </w:t>
            </w:r>
            <w:r w:rsidRPr="00BC5E71" w:rsidR="00255533">
              <w:rPr>
                <w:b/>
                <w:bCs/>
                <w:i/>
                <w:iCs/>
              </w:rPr>
              <w:t>Subrangovinių įmonių sąrašo</w:t>
            </w:r>
            <w:r w:rsidRPr="00BC5E71">
              <w:t xml:space="preserve">, o Atsakingas už sutarties vykdymą asmuo atmetė </w:t>
            </w:r>
            <w:r w:rsidRPr="00BC5E71" w:rsidR="00255533">
              <w:t xml:space="preserve">šį </w:t>
            </w:r>
            <w:r w:rsidRPr="00BC5E71">
              <w:t xml:space="preserve">pokytį, tada </w:t>
            </w:r>
            <w:r w:rsidRPr="00BC5E71" w:rsidR="00255533">
              <w:t xml:space="preserve">Subrangovinės įmonės įrašo būsena išlieka </w:t>
            </w:r>
            <w:r w:rsidRPr="00666B3E" w:rsidR="00255533">
              <w:rPr>
                <w:i/>
                <w:iCs/>
              </w:rPr>
              <w:t>„</w:t>
            </w:r>
            <w:r w:rsidRPr="00BC5E71" w:rsidR="00255533">
              <w:rPr>
                <w:b/>
                <w:bCs/>
                <w:i/>
                <w:iCs/>
              </w:rPr>
              <w:t>Patvirtinta</w:t>
            </w:r>
            <w:r w:rsidRPr="00666B3E" w:rsidR="00255533">
              <w:rPr>
                <w:i/>
                <w:iCs/>
              </w:rPr>
              <w:t>“</w:t>
            </w:r>
            <w:r w:rsidRPr="00BC5E71" w:rsidR="00255533">
              <w:t xml:space="preserve">, šalia nurodant </w:t>
            </w:r>
            <w:r w:rsidR="00F27CFB">
              <w:t xml:space="preserve">pašalinimo </w:t>
            </w:r>
            <w:r w:rsidRPr="00BC5E71" w:rsidR="00255533">
              <w:t>atmetimo priežastį bei šio sprendimo priėmimo datą.</w:t>
            </w:r>
          </w:p>
          <w:p w:rsidRPr="00BC5E71" w:rsidR="00255533" w:rsidP="00D019A2" w:rsidRDefault="00255533" w14:paraId="3AFC871D" w14:textId="77777777">
            <w:pPr>
              <w:pStyle w:val="ListParagraph"/>
              <w:numPr>
                <w:ilvl w:val="0"/>
                <w:numId w:val="50"/>
              </w:numPr>
              <w:spacing w:before="60" w:after="120"/>
              <w:ind w:right="57"/>
              <w:contextualSpacing w:val="0"/>
              <w:jc w:val="both"/>
            </w:pPr>
            <w:r w:rsidRPr="00BC5E71">
              <w:t xml:space="preserve">Esant poreikiui, galima teikti pakarotinai derinti tos pačios Subrangovinės įmonės pokytį. </w:t>
            </w:r>
          </w:p>
          <w:p w:rsidRPr="00C82832" w:rsidR="00F00339" w:rsidP="00F00339" w:rsidRDefault="00F00339" w14:paraId="6B9E1286" w14:textId="08E0FFBB">
            <w:pPr>
              <w:spacing w:before="60" w:after="120"/>
              <w:ind w:right="57"/>
              <w:jc w:val="both"/>
            </w:pPr>
            <w:r w:rsidRPr="00BC5E71">
              <w:t xml:space="preserve">Jei </w:t>
            </w:r>
            <w:r w:rsidRPr="0045583F">
              <w:rPr>
                <w:i/>
                <w:iCs/>
              </w:rPr>
              <w:t>Atsakingas už sutartį</w:t>
            </w:r>
            <w:r w:rsidRPr="00BC5E71">
              <w:t xml:space="preserve"> arba jį pavaduojantis </w:t>
            </w:r>
            <w:r w:rsidRPr="0045583F">
              <w:rPr>
                <w:i/>
                <w:iCs/>
              </w:rPr>
              <w:t>asmuo</w:t>
            </w:r>
            <w:r w:rsidRPr="00BC5E71">
              <w:t xml:space="preserve"> patvirtina naujo Subrangovo įtraukimą arba iš anksčiau įtraukto Subrangovo įrašo ištrynimą iš </w:t>
            </w:r>
            <w:r w:rsidRPr="00BC5E71">
              <w:rPr>
                <w:b/>
                <w:bCs/>
                <w:i/>
                <w:iCs/>
              </w:rPr>
              <w:t>Subrangovinių įmonių sąrašo</w:t>
            </w:r>
            <w:r w:rsidRPr="00BC5E71">
              <w:t xml:space="preserve"> </w:t>
            </w:r>
            <w:r w:rsidRPr="00C82832">
              <w:t>– tai Kliento teiktas pokytis atvaizduojamas tokiu būdu:</w:t>
            </w:r>
          </w:p>
          <w:p w:rsidRPr="00BC5E71" w:rsidR="00F00339" w:rsidP="00D019A2" w:rsidRDefault="00F00339" w14:paraId="0D42EDE8" w14:textId="64CDC0B1">
            <w:pPr>
              <w:pStyle w:val="ListParagraph"/>
              <w:numPr>
                <w:ilvl w:val="0"/>
                <w:numId w:val="50"/>
              </w:numPr>
              <w:spacing w:before="60" w:after="120"/>
              <w:ind w:right="57"/>
              <w:contextualSpacing w:val="0"/>
              <w:jc w:val="both"/>
            </w:pPr>
            <w:r w:rsidRPr="00BC5E71">
              <w:t xml:space="preserve">Kai patvirtinamas naujo Subrango įtraukimas, tada </w:t>
            </w:r>
            <w:r w:rsidRPr="00BC5E71">
              <w:rPr>
                <w:b/>
                <w:bCs/>
                <w:i/>
                <w:iCs/>
              </w:rPr>
              <w:t>Subrangovinių įmonių sąraše</w:t>
            </w:r>
            <w:r w:rsidRPr="00BC5E71">
              <w:t xml:space="preserve"> automatiškai priskiriama būsena „</w:t>
            </w:r>
            <w:r w:rsidRPr="00BC5E71">
              <w:rPr>
                <w:b/>
                <w:bCs/>
                <w:i/>
                <w:iCs/>
              </w:rPr>
              <w:t>Patvirtinta</w:t>
            </w:r>
            <w:r w:rsidRPr="00BC5E71">
              <w:t>“ bei rodoma šio sprendimo priėmimo data.</w:t>
            </w:r>
          </w:p>
          <w:p w:rsidRPr="00C82832" w:rsidR="00255533" w:rsidP="00255533" w:rsidRDefault="00E33CC9" w14:paraId="4BA26F63" w14:textId="4CC67FBF">
            <w:pPr>
              <w:spacing w:before="60" w:after="120"/>
              <w:ind w:right="57"/>
              <w:jc w:val="both"/>
            </w:pPr>
            <w:r w:rsidRPr="0045583F">
              <w:rPr>
                <w:i/>
                <w:iCs/>
              </w:rPr>
              <w:t>A</w:t>
            </w:r>
            <w:r w:rsidRPr="0045583F" w:rsidR="00255533">
              <w:rPr>
                <w:i/>
                <w:iCs/>
              </w:rPr>
              <w:t>tsakingam už sutart</w:t>
            </w:r>
            <w:r w:rsidR="00666B3E">
              <w:rPr>
                <w:i/>
                <w:iCs/>
              </w:rPr>
              <w:t>ies vykdymą</w:t>
            </w:r>
            <w:r w:rsidRPr="00C82832" w:rsidR="00255533">
              <w:t xml:space="preserve"> ar jį pavaduojančiam </w:t>
            </w:r>
            <w:r w:rsidRPr="0045583F" w:rsidR="00255533">
              <w:rPr>
                <w:i/>
                <w:iCs/>
              </w:rPr>
              <w:t>asmeniui</w:t>
            </w:r>
            <w:r w:rsidRPr="00C82832" w:rsidR="00255533">
              <w:t xml:space="preserve"> </w:t>
            </w:r>
            <w:r w:rsidRPr="00C82832" w:rsidR="00F00339">
              <w:t>a</w:t>
            </w:r>
            <w:r w:rsidRPr="00C82832">
              <w:t>tlikus visų įrašų peržiūrą ir jas patvirtinus ar atmetus, sistema automatiškai užfiksuoja užduoties atlikimo veiksmą ir išsiunčia Klientui el. paštu</w:t>
            </w:r>
            <w:r w:rsidRPr="00C82832" w:rsidR="00255533">
              <w:t xml:space="preserve"> pranešimą apie pabaigtą </w:t>
            </w:r>
            <w:r w:rsidRPr="00BC5E71" w:rsidR="00255533">
              <w:rPr>
                <w:b/>
                <w:bCs/>
                <w:i/>
                <w:iCs/>
              </w:rPr>
              <w:t>Subrangovinių įmonių sąrašo</w:t>
            </w:r>
            <w:r w:rsidR="00E47F8C">
              <w:rPr>
                <w:b/>
                <w:bCs/>
                <w:i/>
                <w:iCs/>
              </w:rPr>
              <w:t xml:space="preserve"> </w:t>
            </w:r>
            <w:r w:rsidRPr="004249E8" w:rsidR="004249E8">
              <w:t>derinimo užduotį</w:t>
            </w:r>
            <w:r w:rsidRPr="004249E8" w:rsidR="00255533">
              <w:t>,</w:t>
            </w:r>
            <w:r w:rsidRPr="00C82832" w:rsidR="00255533">
              <w:t xml:space="preserve"> nurodant kur ir kaip galima peržiūrėti rezultatą. </w:t>
            </w:r>
          </w:p>
          <w:p w:rsidRPr="00BC5E71" w:rsidR="00E33CC9" w:rsidP="00A4357E" w:rsidRDefault="00255533" w14:paraId="697A9418" w14:textId="2713464A">
            <w:pPr>
              <w:spacing w:before="60" w:after="120"/>
              <w:ind w:right="57"/>
              <w:jc w:val="both"/>
            </w:pPr>
            <w:r w:rsidRPr="00C82832">
              <w:lastRenderedPageBreak/>
              <w:t xml:space="preserve">Prisijungus prie Kliento portalo, Klientas gali peržiūrėti </w:t>
            </w:r>
            <w:r w:rsidRPr="00C82832" w:rsidR="00E33CC9">
              <w:t xml:space="preserve">atlikto </w:t>
            </w:r>
            <w:r w:rsidRPr="00BC5E71">
              <w:rPr>
                <w:b/>
                <w:bCs/>
                <w:i/>
                <w:iCs/>
              </w:rPr>
              <w:t>Subrangovinių įmonių sąrašo</w:t>
            </w:r>
            <w:r w:rsidRPr="00C82832">
              <w:t xml:space="preserve"> </w:t>
            </w:r>
            <w:r w:rsidRPr="00C82832" w:rsidR="00C454DB">
              <w:t xml:space="preserve">pokyčio </w:t>
            </w:r>
            <w:r w:rsidRPr="00C82832">
              <w:t xml:space="preserve">derinimo </w:t>
            </w:r>
            <w:r w:rsidRPr="00C82832" w:rsidR="00E33CC9">
              <w:t xml:space="preserve">rezultatus, </w:t>
            </w:r>
            <w:r w:rsidRPr="00C82832">
              <w:t xml:space="preserve">kur </w:t>
            </w:r>
            <w:r w:rsidRPr="00C82832" w:rsidR="00E33CC9">
              <w:t>nurod</w:t>
            </w:r>
            <w:r w:rsidRPr="00C82832">
              <w:t>oma</w:t>
            </w:r>
            <w:r w:rsidRPr="00C82832" w:rsidR="00E33CC9">
              <w:t xml:space="preserve"> kiek ir kurie nauji </w:t>
            </w:r>
            <w:r w:rsidRPr="00C82832" w:rsidR="003D1A38">
              <w:t>S</w:t>
            </w:r>
            <w:r w:rsidRPr="00C82832" w:rsidR="00E33CC9">
              <w:t>ubrangovai buvo patvirtinti ir (arba) kurių įrašai buvo panaikinti ir t.</w:t>
            </w:r>
            <w:r w:rsidRPr="00C82832">
              <w:t xml:space="preserve"> </w:t>
            </w:r>
            <w:r w:rsidRPr="00C82832" w:rsidR="00E33CC9">
              <w:t>t.</w:t>
            </w:r>
          </w:p>
        </w:tc>
      </w:tr>
      <w:tr w:rsidR="00336DF5" w:rsidTr="00336DF5" w14:paraId="3870A1B5" w14:textId="77777777">
        <w:trPr>
          <w:gridAfter w:val="1"/>
          <w:wAfter w:w="6" w:type="dxa"/>
          <w:trHeight w:val="955"/>
        </w:trPr>
        <w:tc>
          <w:tcPr>
            <w:tcW w:w="4907" w:type="dxa"/>
            <w:shd w:val="clear" w:color="auto" w:fill="auto"/>
            <w:vAlign w:val="center"/>
          </w:tcPr>
          <w:p w:rsidR="00336DF5" w:rsidP="00336DF5" w:rsidRDefault="00336DF5" w14:paraId="6F97BF27" w14:textId="4ECAF284">
            <w:pPr>
              <w:jc w:val="both"/>
            </w:pPr>
            <w:r>
              <w:lastRenderedPageBreak/>
              <w:t>Aš, kaip Gen. rangovas</w:t>
            </w:r>
            <w:r w:rsidRPr="00B56CA2">
              <w:t>,</w:t>
            </w:r>
            <w:r>
              <w:t xml:space="preserve"> </w:t>
            </w:r>
            <w:r w:rsidRPr="003E33D5">
              <w:t>noriu</w:t>
            </w:r>
            <w:r>
              <w:t xml:space="preserve">, jog gavus patvirtinimą dėl Subrangovinės įmonės pašalinimo, automatiškai būtų panaikinta galimybė šiai Subrangovinei įmonei vykdyti darbus, pagal </w:t>
            </w:r>
            <w:r w:rsidR="00C454DB">
              <w:t>S</w:t>
            </w:r>
            <w:r>
              <w:t xml:space="preserve">utartį, kurioje ši Subrangovinė įmonė buvo įtraukta į </w:t>
            </w:r>
            <w:r w:rsidRPr="00C454DB">
              <w:rPr>
                <w:b/>
                <w:bCs/>
                <w:i/>
                <w:iCs/>
              </w:rPr>
              <w:t>Subrangovinių įmonių sąrašą</w:t>
            </w:r>
            <w:r>
              <w:t>.</w:t>
            </w:r>
          </w:p>
        </w:tc>
        <w:tc>
          <w:tcPr>
            <w:tcW w:w="1842" w:type="dxa"/>
            <w:shd w:val="clear" w:color="auto" w:fill="auto"/>
            <w:vAlign w:val="center"/>
          </w:tcPr>
          <w:p w:rsidR="00336DF5" w:rsidP="00336DF5" w:rsidRDefault="00C454DB" w14:paraId="2B8D3860" w14:textId="70865459">
            <w:pPr>
              <w:jc w:val="center"/>
              <w:rPr>
                <w:rFonts w:cstheme="minorHAnsi"/>
                <w:b/>
                <w:bCs/>
              </w:rPr>
            </w:pPr>
            <w:r>
              <w:rPr>
                <w:rFonts w:cstheme="minorHAnsi"/>
                <w:b/>
                <w:bCs/>
              </w:rPr>
              <w:t>Naudotojo paskyra / Subrangovinių įmonių sąrašas</w:t>
            </w:r>
          </w:p>
        </w:tc>
        <w:tc>
          <w:tcPr>
            <w:tcW w:w="7480" w:type="dxa"/>
            <w:shd w:val="clear" w:color="auto" w:fill="auto"/>
          </w:tcPr>
          <w:p w:rsidR="00336DF5" w:rsidP="00336DF5" w:rsidRDefault="00336DF5" w14:paraId="0A660B65" w14:textId="5FD6ABAF">
            <w:pPr>
              <w:spacing w:before="60" w:after="120"/>
              <w:ind w:right="57"/>
              <w:jc w:val="both"/>
              <w:rPr>
                <w:rFonts w:cstheme="minorHAnsi"/>
              </w:rPr>
            </w:pPr>
            <w:r w:rsidRPr="003552FA">
              <w:rPr>
                <w:rFonts w:cstheme="minorHAnsi"/>
                <w:i/>
                <w:iCs/>
              </w:rPr>
              <w:t xml:space="preserve">Atsakingo už sutarties </w:t>
            </w:r>
            <w:r w:rsidRPr="003552FA" w:rsidR="00C454DB">
              <w:rPr>
                <w:rFonts w:cstheme="minorHAnsi"/>
                <w:i/>
                <w:iCs/>
              </w:rPr>
              <w:t>vykdymą</w:t>
            </w:r>
            <w:r w:rsidR="00C454DB">
              <w:rPr>
                <w:rFonts w:cstheme="minorHAnsi"/>
              </w:rPr>
              <w:t xml:space="preserve"> arba jį pavaduojančiam </w:t>
            </w:r>
            <w:r w:rsidRPr="007B2207" w:rsidR="00C454DB">
              <w:rPr>
                <w:rFonts w:cstheme="minorHAnsi"/>
                <w:i/>
                <w:iCs/>
              </w:rPr>
              <w:t>asmeniui</w:t>
            </w:r>
            <w:r>
              <w:rPr>
                <w:rFonts w:cstheme="minorHAnsi"/>
              </w:rPr>
              <w:t xml:space="preserve"> patvirtinus Subrangovinės įmonės pašalinimą </w:t>
            </w:r>
            <w:r w:rsidR="00C454DB">
              <w:rPr>
                <w:rFonts w:cstheme="minorHAnsi"/>
              </w:rPr>
              <w:t>konkrečios Sutarties</w:t>
            </w:r>
            <w:r>
              <w:rPr>
                <w:rFonts w:cstheme="minorHAnsi"/>
              </w:rPr>
              <w:t xml:space="preserve"> </w:t>
            </w:r>
            <w:r w:rsidRPr="00C454DB">
              <w:rPr>
                <w:rFonts w:cstheme="minorHAnsi"/>
                <w:b/>
                <w:bCs/>
                <w:i/>
                <w:iCs/>
              </w:rPr>
              <w:t>Subrangovinių įmonių sąrašo</w:t>
            </w:r>
            <w:r>
              <w:rPr>
                <w:rFonts w:cstheme="minorHAnsi"/>
              </w:rPr>
              <w:t>, turi būti automatiškai:</w:t>
            </w:r>
          </w:p>
          <w:p w:rsidR="00C454DB" w:rsidP="00D019A2" w:rsidRDefault="00C454DB" w14:paraId="4B549C4C" w14:textId="74914317">
            <w:pPr>
              <w:pStyle w:val="ListParagraph"/>
              <w:numPr>
                <w:ilvl w:val="0"/>
                <w:numId w:val="50"/>
              </w:numPr>
              <w:spacing w:before="60" w:after="60"/>
              <w:ind w:left="760" w:right="57" w:hanging="357"/>
              <w:contextualSpacing w:val="0"/>
              <w:jc w:val="both"/>
              <w:rPr>
                <w:rFonts w:cstheme="minorHAnsi"/>
              </w:rPr>
            </w:pPr>
            <w:r>
              <w:rPr>
                <w:rFonts w:cstheme="minorHAnsi"/>
              </w:rPr>
              <w:t xml:space="preserve">Jei yra dar aktyvus pagal šią Sutartį Subrangai išduotas Sutikimas darbams, tada jo galiojimo terminas </w:t>
            </w:r>
            <w:r w:rsidR="00BB0410">
              <w:rPr>
                <w:rFonts w:cstheme="minorHAnsi"/>
              </w:rPr>
              <w:t xml:space="preserve">turi būti pakeistas į pašalinimo iš </w:t>
            </w:r>
            <w:r w:rsidRPr="00BB0410" w:rsidR="00BB0410">
              <w:rPr>
                <w:rFonts w:cstheme="minorHAnsi"/>
                <w:b/>
                <w:bCs/>
                <w:i/>
                <w:iCs/>
              </w:rPr>
              <w:t>Subrangovinių įmonių sąrašo</w:t>
            </w:r>
            <w:r w:rsidR="00BB0410">
              <w:rPr>
                <w:rFonts w:cstheme="minorHAnsi"/>
              </w:rPr>
              <w:t xml:space="preserve"> datą, o </w:t>
            </w:r>
            <w:r>
              <w:rPr>
                <w:rFonts w:cstheme="minorHAnsi"/>
              </w:rPr>
              <w:t>būsena turi pasikeist</w:t>
            </w:r>
            <w:r w:rsidR="00BB0410">
              <w:rPr>
                <w:rFonts w:cstheme="minorHAnsi"/>
              </w:rPr>
              <w:t>i</w:t>
            </w:r>
            <w:r>
              <w:rPr>
                <w:rFonts w:cstheme="minorHAnsi"/>
              </w:rPr>
              <w:t xml:space="preserve"> į „</w:t>
            </w:r>
            <w:r w:rsidRPr="0042467B">
              <w:rPr>
                <w:rFonts w:cstheme="minorHAnsi"/>
                <w:b/>
                <w:bCs/>
                <w:i/>
                <w:iCs/>
              </w:rPr>
              <w:t>Pasibaigęs galiojimas</w:t>
            </w:r>
            <w:r>
              <w:rPr>
                <w:rFonts w:cstheme="minorHAnsi"/>
              </w:rPr>
              <w:t>“</w:t>
            </w:r>
            <w:r w:rsidR="00BB0410">
              <w:rPr>
                <w:rFonts w:cstheme="minorHAnsi"/>
              </w:rPr>
              <w:t>, papildomai nurodant tokio pokyčio priežastį: „Sutikimo galiojimo terminas sutrumpintas Gen. rangovo prašymu.“.</w:t>
            </w:r>
          </w:p>
          <w:p w:rsidR="00336DF5" w:rsidP="00D019A2" w:rsidRDefault="00BB0410" w14:paraId="07CFD578" w14:textId="02F4210D">
            <w:pPr>
              <w:pStyle w:val="ListParagraph"/>
              <w:numPr>
                <w:ilvl w:val="0"/>
                <w:numId w:val="50"/>
              </w:numPr>
              <w:spacing w:before="60" w:after="120"/>
              <w:ind w:right="57"/>
              <w:jc w:val="both"/>
              <w:rPr>
                <w:rFonts w:cstheme="minorHAnsi"/>
              </w:rPr>
            </w:pPr>
            <w:r>
              <w:rPr>
                <w:rFonts w:cstheme="minorHAnsi"/>
              </w:rPr>
              <w:t>Taip pat, pašalintam iš sąrašo Subrangovui, pagal konkrečią Sutartį visi išduoti aktyvūs leidimai darbams turi būti panaikinami, nurodant, kad pasibaigė Sutikimo galiojimo terminas.</w:t>
            </w:r>
          </w:p>
          <w:p w:rsidR="00336DF5" w:rsidP="00D019A2" w:rsidRDefault="00BB0410" w14:paraId="4B3D23C6" w14:textId="5AF97582">
            <w:pPr>
              <w:pStyle w:val="ListParagraph"/>
              <w:numPr>
                <w:ilvl w:val="0"/>
                <w:numId w:val="50"/>
              </w:numPr>
              <w:spacing w:before="60" w:after="120"/>
              <w:ind w:right="57"/>
              <w:jc w:val="both"/>
              <w:rPr>
                <w:rFonts w:cstheme="minorHAnsi"/>
              </w:rPr>
            </w:pPr>
            <w:r>
              <w:rPr>
                <w:rFonts w:cstheme="minorHAnsi"/>
              </w:rPr>
              <w:t>Be to, turi būti a</w:t>
            </w:r>
            <w:r w:rsidRPr="0000114C" w:rsidR="00336DF5">
              <w:rPr>
                <w:rFonts w:cstheme="minorHAnsi"/>
              </w:rPr>
              <w:t>tme</w:t>
            </w:r>
            <w:r w:rsidR="00336DF5">
              <w:rPr>
                <w:rFonts w:cstheme="minorHAnsi"/>
              </w:rPr>
              <w:t>sti</w:t>
            </w:r>
            <w:r w:rsidRPr="0000114C" w:rsidR="00336DF5">
              <w:rPr>
                <w:rFonts w:cstheme="minorHAnsi"/>
              </w:rPr>
              <w:t xml:space="preserve"> </w:t>
            </w:r>
            <w:r>
              <w:rPr>
                <w:rFonts w:cstheme="minorHAnsi"/>
              </w:rPr>
              <w:t xml:space="preserve">pagal konkrečią Sutartį </w:t>
            </w:r>
            <w:r w:rsidRPr="0000114C" w:rsidR="00336DF5">
              <w:rPr>
                <w:rFonts w:cstheme="minorHAnsi"/>
              </w:rPr>
              <w:t xml:space="preserve">aktyvūs </w:t>
            </w:r>
            <w:r w:rsidRPr="0000114C">
              <w:rPr>
                <w:rFonts w:cstheme="minorHAnsi"/>
              </w:rPr>
              <w:t xml:space="preserve">registruoti </w:t>
            </w:r>
            <w:r w:rsidRPr="0000114C" w:rsidR="00336DF5">
              <w:rPr>
                <w:rFonts w:cstheme="minorHAnsi"/>
              </w:rPr>
              <w:t xml:space="preserve">prašymai gauti </w:t>
            </w:r>
            <w:r w:rsidR="00336DF5">
              <w:rPr>
                <w:rFonts w:cstheme="minorHAnsi"/>
              </w:rPr>
              <w:t xml:space="preserve">sutikimą </w:t>
            </w:r>
            <w:r w:rsidRPr="0000114C" w:rsidR="00336DF5">
              <w:rPr>
                <w:rFonts w:cstheme="minorHAnsi"/>
              </w:rPr>
              <w:t>darbams vykdyti</w:t>
            </w:r>
            <w:r w:rsidRPr="004135F6" w:rsidR="00336DF5">
              <w:rPr>
                <w:rFonts w:cstheme="minorHAnsi"/>
              </w:rPr>
              <w:t xml:space="preserve">, nurodant atmetimo priežastį „Atmesta Gen. rangovo prašymu“ </w:t>
            </w:r>
          </w:p>
          <w:p w:rsidR="001A7A71" w:rsidP="00D019A2" w:rsidRDefault="000D429F" w14:paraId="42158964" w14:textId="2BDC9845">
            <w:pPr>
              <w:pStyle w:val="ListParagraph"/>
              <w:numPr>
                <w:ilvl w:val="0"/>
                <w:numId w:val="50"/>
              </w:numPr>
              <w:spacing w:before="60" w:after="120"/>
              <w:ind w:right="57"/>
              <w:jc w:val="both"/>
              <w:rPr>
                <w:rFonts w:cstheme="minorHAnsi"/>
              </w:rPr>
            </w:pPr>
            <w:r w:rsidRPr="000D429F">
              <w:rPr>
                <w:rFonts w:cstheme="minorHAnsi"/>
              </w:rPr>
              <w:t xml:space="preserve">Aktyvūs </w:t>
            </w:r>
            <w:r w:rsidR="001A7A71">
              <w:rPr>
                <w:rFonts w:cstheme="minorHAnsi"/>
              </w:rPr>
              <w:t>Subrangovų</w:t>
            </w:r>
            <w:r w:rsidRPr="000D429F">
              <w:rPr>
                <w:rFonts w:cstheme="minorHAnsi"/>
              </w:rPr>
              <w:t xml:space="preserve"> prašymai leidimams gauti, kurie buvo pateikti iki Sutikimo būsenos pokyčio turi būti automatiškai uždaromi su būsena „</w:t>
            </w:r>
            <w:r w:rsidRPr="00741179">
              <w:rPr>
                <w:rFonts w:cstheme="minorHAnsi"/>
                <w:b/>
                <w:bCs/>
                <w:i/>
                <w:iCs/>
              </w:rPr>
              <w:t>Atmestas</w:t>
            </w:r>
            <w:r w:rsidRPr="000D429F">
              <w:rPr>
                <w:rFonts w:cstheme="minorHAnsi"/>
              </w:rPr>
              <w:t xml:space="preserve">“, nurodant Sutikimo galiojimo termino pasibaigimą, kaip atmetimo priežastį ir pateikiant atitinkamus el. laiškus visiems numatytiems prašymo dalyviams (Klientams ir vidiniams </w:t>
            </w:r>
            <w:r w:rsidR="003552FA">
              <w:rPr>
                <w:rFonts w:cstheme="minorHAnsi"/>
              </w:rPr>
              <w:t>AB „</w:t>
            </w:r>
            <w:r w:rsidRPr="003552FA">
              <w:rPr>
                <w:rFonts w:cstheme="minorHAnsi"/>
                <w:i/>
                <w:iCs/>
              </w:rPr>
              <w:t>Amber Grid</w:t>
            </w:r>
            <w:r w:rsidR="003552FA">
              <w:rPr>
                <w:rFonts w:cstheme="minorHAnsi"/>
              </w:rPr>
              <w:t>“</w:t>
            </w:r>
            <w:r w:rsidRPr="000D429F">
              <w:rPr>
                <w:rFonts w:cstheme="minorHAnsi"/>
              </w:rPr>
              <w:t xml:space="preserve"> naudotojams).</w:t>
            </w:r>
          </w:p>
          <w:p w:rsidR="00216A20" w:rsidP="00D019A2" w:rsidRDefault="002848E2" w14:paraId="6319022A" w14:textId="43918E86">
            <w:pPr>
              <w:pStyle w:val="ListParagraph"/>
              <w:numPr>
                <w:ilvl w:val="0"/>
                <w:numId w:val="50"/>
              </w:numPr>
              <w:spacing w:before="60" w:after="120"/>
              <w:ind w:right="57"/>
              <w:jc w:val="both"/>
              <w:rPr>
                <w:rFonts w:cstheme="minorHAnsi"/>
              </w:rPr>
            </w:pPr>
            <w:r>
              <w:rPr>
                <w:rFonts w:cstheme="minorHAnsi"/>
              </w:rPr>
              <w:t xml:space="preserve">Neleidžiama </w:t>
            </w:r>
            <w:r w:rsidRPr="005A7998" w:rsidR="00336DF5">
              <w:rPr>
                <w:rFonts w:cstheme="minorHAnsi"/>
              </w:rPr>
              <w:t xml:space="preserve">pildyti naujų prašymų sutikimui ir (ar) leidimui vykdyti darbus gauti pagal </w:t>
            </w:r>
            <w:r w:rsidR="00BB0410">
              <w:rPr>
                <w:rFonts w:cstheme="minorHAnsi"/>
              </w:rPr>
              <w:t>S</w:t>
            </w:r>
            <w:r w:rsidRPr="005A7998" w:rsidR="00336DF5">
              <w:rPr>
                <w:rFonts w:cstheme="minorHAnsi"/>
              </w:rPr>
              <w:t xml:space="preserve">utartį, </w:t>
            </w:r>
            <w:r>
              <w:rPr>
                <w:rFonts w:cstheme="minorHAnsi"/>
              </w:rPr>
              <w:t xml:space="preserve">iš kurios </w:t>
            </w:r>
            <w:r w:rsidRPr="00371A03">
              <w:rPr>
                <w:rFonts w:cstheme="minorHAnsi"/>
                <w:b/>
                <w:bCs/>
                <w:i/>
                <w:iCs/>
              </w:rPr>
              <w:t>Subrangovinių įmonių sąrašo</w:t>
            </w:r>
            <w:r>
              <w:rPr>
                <w:rFonts w:cstheme="minorHAnsi"/>
              </w:rPr>
              <w:t xml:space="preserve"> buvo pašalintas Subrangovas.</w:t>
            </w:r>
            <w:r w:rsidR="00336DF5">
              <w:rPr>
                <w:rFonts w:cstheme="minorHAnsi"/>
              </w:rPr>
              <w:t xml:space="preserve"> </w:t>
            </w:r>
          </w:p>
          <w:p w:rsidRPr="00216A20" w:rsidR="00336DF5" w:rsidP="00D019A2" w:rsidRDefault="00336DF5" w14:paraId="63B8826E" w14:textId="0215524E">
            <w:pPr>
              <w:pStyle w:val="ListParagraph"/>
              <w:numPr>
                <w:ilvl w:val="0"/>
                <w:numId w:val="50"/>
              </w:numPr>
              <w:spacing w:before="60" w:after="120"/>
              <w:ind w:right="57"/>
              <w:jc w:val="both"/>
              <w:rPr>
                <w:rFonts w:cstheme="minorHAnsi"/>
              </w:rPr>
            </w:pPr>
            <w:r w:rsidRPr="00216A20">
              <w:rPr>
                <w:rFonts w:cstheme="minorHAnsi"/>
              </w:rPr>
              <w:t xml:space="preserve">Išsiunčiami </w:t>
            </w:r>
            <w:r w:rsidR="00216A20">
              <w:rPr>
                <w:rFonts w:cstheme="minorHAnsi"/>
              </w:rPr>
              <w:t>informaciniai</w:t>
            </w:r>
            <w:r w:rsidRPr="00216A20">
              <w:rPr>
                <w:rFonts w:cstheme="minorHAnsi"/>
              </w:rPr>
              <w:t xml:space="preserve"> pranešimai, aprašyti žemiau esančiose </w:t>
            </w:r>
            <w:r w:rsidRPr="00216A20">
              <w:rPr>
                <w:rFonts w:cstheme="minorHAnsi"/>
                <w:i/>
                <w:iCs/>
                <w:lang w:val="en-US"/>
              </w:rPr>
              <w:t>User stories</w:t>
            </w:r>
            <w:r w:rsidRPr="00216A20">
              <w:rPr>
                <w:rFonts w:cstheme="minorHAnsi"/>
              </w:rPr>
              <w:t xml:space="preserve"> (prie Sutikim</w:t>
            </w:r>
            <w:r w:rsidR="00866CF9">
              <w:rPr>
                <w:rFonts w:cstheme="minorHAnsi"/>
              </w:rPr>
              <w:t>ų</w:t>
            </w:r>
            <w:r w:rsidRPr="00216A20">
              <w:rPr>
                <w:rFonts w:cstheme="minorHAnsi"/>
              </w:rPr>
              <w:t xml:space="preserve"> </w:t>
            </w:r>
            <w:r w:rsidR="003A7B96">
              <w:rPr>
                <w:rFonts w:cstheme="minorHAnsi"/>
              </w:rPr>
              <w:t>valdymo</w:t>
            </w:r>
            <w:r w:rsidRPr="00216A20" w:rsidR="003A7B96">
              <w:rPr>
                <w:rFonts w:cstheme="minorHAnsi"/>
              </w:rPr>
              <w:t xml:space="preserve"> </w:t>
            </w:r>
            <w:r w:rsidR="00866CF9">
              <w:rPr>
                <w:rFonts w:cstheme="minorHAnsi"/>
              </w:rPr>
              <w:t>proceso skyriaus</w:t>
            </w:r>
            <w:r w:rsidRPr="00216A20">
              <w:rPr>
                <w:rFonts w:cstheme="minorHAnsi"/>
              </w:rPr>
              <w:t>).</w:t>
            </w:r>
          </w:p>
        </w:tc>
      </w:tr>
      <w:tr w:rsidR="00E33CC9" w:rsidTr="00B94CF5" w14:paraId="0656498B" w14:textId="77777777">
        <w:trPr>
          <w:gridAfter w:val="1"/>
          <w:wAfter w:w="6" w:type="dxa"/>
          <w:trHeight w:val="955"/>
        </w:trPr>
        <w:tc>
          <w:tcPr>
            <w:tcW w:w="4907" w:type="dxa"/>
            <w:shd w:val="clear" w:color="auto" w:fill="auto"/>
            <w:vAlign w:val="center"/>
          </w:tcPr>
          <w:p w:rsidR="00E33CC9" w:rsidP="00E33CC9" w:rsidRDefault="00E33CC9" w14:paraId="72ED178F" w14:textId="1C598446">
            <w:pPr>
              <w:jc w:val="both"/>
            </w:pPr>
            <w:r>
              <w:lastRenderedPageBreak/>
              <w:t xml:space="preserve">Aš, kaip Klientas, noriu turėti galimybę paskyroje matyti visus savo turimus sutikimus vienoje vietoje, kad galėčiau operatyviai peržiūrėti sutikimų būsenas ir nereikėtų šios informacijos ieškoti per skirtingus informacijos šaltinius. </w:t>
            </w:r>
          </w:p>
        </w:tc>
        <w:tc>
          <w:tcPr>
            <w:tcW w:w="1842" w:type="dxa"/>
            <w:shd w:val="clear" w:color="auto" w:fill="auto"/>
            <w:vAlign w:val="center"/>
          </w:tcPr>
          <w:p w:rsidR="00E33CC9" w:rsidP="00E33CC9" w:rsidRDefault="00E33CC9" w14:paraId="0CADD12C" w14:textId="17A33BF1">
            <w:pPr>
              <w:jc w:val="center"/>
              <w:rPr>
                <w:rFonts w:cstheme="minorHAnsi"/>
                <w:b/>
                <w:bCs/>
              </w:rPr>
            </w:pPr>
            <w:r>
              <w:rPr>
                <w:rFonts w:cstheme="minorHAnsi"/>
                <w:b/>
                <w:bCs/>
              </w:rPr>
              <w:t>Naudotojo paskyra</w:t>
            </w:r>
          </w:p>
        </w:tc>
        <w:tc>
          <w:tcPr>
            <w:tcW w:w="7480" w:type="dxa"/>
            <w:shd w:val="clear" w:color="auto" w:fill="auto"/>
            <w:vAlign w:val="center"/>
          </w:tcPr>
          <w:p w:rsidRPr="00C43BF5" w:rsidR="00E33CC9" w:rsidP="00E33CC9" w:rsidRDefault="00E33CC9" w14:paraId="02EEB080" w14:textId="5531340E">
            <w:pPr>
              <w:spacing w:before="60" w:after="120"/>
              <w:ind w:right="57"/>
              <w:jc w:val="both"/>
            </w:pPr>
            <w:r>
              <w:t>Klientas mato visus aktyvius išduotus sutikimus. Gen. Rangovo atveju – jo paskyroje yra matomi išduoti sutikimai tol, kol galioja sutartis, kurios pagrindu buvo išduotas sutikimas.</w:t>
            </w:r>
          </w:p>
          <w:p w:rsidRPr="00B34A86" w:rsidR="00E33CC9" w:rsidP="00E33CC9" w:rsidRDefault="00E33CC9" w14:paraId="033E4128" w14:textId="25E451B7">
            <w:pPr>
              <w:spacing w:before="60" w:after="120"/>
              <w:ind w:right="57"/>
              <w:jc w:val="both"/>
              <w:rPr>
                <w:rFonts w:cstheme="minorHAnsi"/>
              </w:rPr>
            </w:pPr>
            <w:r w:rsidRPr="0B606D00">
              <w:t xml:space="preserve">Papildomai vieną mėnesį mato </w:t>
            </w:r>
            <w:r w:rsidR="00E72C03">
              <w:t>pasibaigusio galiojimo</w:t>
            </w:r>
            <w:r w:rsidRPr="0B606D00" w:rsidR="00E72C03">
              <w:t xml:space="preserve"> </w:t>
            </w:r>
            <w:r w:rsidRPr="0B606D00">
              <w:t>sutikimus, skaičiuojant nuo sistemoje užfiksuoto sutikimo</w:t>
            </w:r>
            <w:r w:rsidR="00920F2D">
              <w:t xml:space="preserve"> </w:t>
            </w:r>
            <w:r w:rsidRPr="00920F2D" w:rsidR="00920F2D">
              <w:t>„</w:t>
            </w:r>
            <w:r w:rsidRPr="00920F2D" w:rsidR="00920F2D">
              <w:rPr>
                <w:b/>
                <w:bCs/>
                <w:i/>
                <w:iCs/>
              </w:rPr>
              <w:t>Pasibaigęs galiojimas</w:t>
            </w:r>
            <w:r w:rsidRPr="00920F2D" w:rsidR="00920F2D">
              <w:t>“</w:t>
            </w:r>
            <w:r w:rsidRPr="00920F2D" w:rsidDel="00920F2D" w:rsidR="00920F2D">
              <w:t xml:space="preserve"> </w:t>
            </w:r>
            <w:r w:rsidR="00920F2D">
              <w:t>būsenos pasikeitimo fakto</w:t>
            </w:r>
            <w:r w:rsidRPr="0B606D00">
              <w:t>.</w:t>
            </w:r>
          </w:p>
        </w:tc>
      </w:tr>
      <w:tr w:rsidR="00E33CC9" w:rsidTr="00B94CF5" w14:paraId="587C1460" w14:textId="77777777">
        <w:trPr>
          <w:gridAfter w:val="1"/>
          <w:wAfter w:w="6" w:type="dxa"/>
          <w:trHeight w:val="955"/>
        </w:trPr>
        <w:tc>
          <w:tcPr>
            <w:tcW w:w="4907" w:type="dxa"/>
            <w:shd w:val="clear" w:color="auto" w:fill="auto"/>
            <w:vAlign w:val="center"/>
          </w:tcPr>
          <w:p w:rsidRPr="007961BC" w:rsidR="00E33CC9" w:rsidP="00E33CC9" w:rsidRDefault="00E33CC9" w14:paraId="2FA54E2E" w14:textId="6DA884EA">
            <w:pPr>
              <w:jc w:val="both"/>
            </w:pPr>
            <w:r>
              <w:t>Aš, kaip Klientas, noriu prašymo formoje pildyti optimalų laukų skaičių, kad man nereikėtų gaišti daug laiko bei pateikti su mano prašymu nesusijusius duomenis.</w:t>
            </w:r>
          </w:p>
        </w:tc>
        <w:tc>
          <w:tcPr>
            <w:tcW w:w="1842" w:type="dxa"/>
            <w:shd w:val="clear" w:color="auto" w:fill="auto"/>
            <w:vAlign w:val="center"/>
          </w:tcPr>
          <w:p w:rsidR="00E33CC9" w:rsidP="00E33CC9" w:rsidRDefault="00E33CC9" w14:paraId="73B4FAB2" w14:textId="55A8AE09">
            <w:pPr>
              <w:jc w:val="center"/>
              <w:rPr>
                <w:rFonts w:cstheme="minorHAnsi"/>
                <w:b/>
                <w:bCs/>
              </w:rPr>
            </w:pPr>
            <w:r>
              <w:rPr>
                <w:rFonts w:cstheme="minorHAnsi"/>
                <w:b/>
                <w:bCs/>
              </w:rPr>
              <w:t>Prašymo formos klausimynas</w:t>
            </w:r>
          </w:p>
        </w:tc>
        <w:tc>
          <w:tcPr>
            <w:tcW w:w="7480" w:type="dxa"/>
            <w:shd w:val="clear" w:color="auto" w:fill="auto"/>
            <w:vAlign w:val="center"/>
          </w:tcPr>
          <w:p w:rsidRPr="0020133B" w:rsidR="00E33CC9" w:rsidP="00E33CC9" w:rsidRDefault="00E33CC9" w14:paraId="281226FB" w14:textId="2F38D031">
            <w:pPr>
              <w:spacing w:before="60" w:after="120"/>
              <w:ind w:right="57"/>
              <w:jc w:val="both"/>
              <w:rPr>
                <w:rFonts w:cstheme="minorHAnsi"/>
              </w:rPr>
            </w:pPr>
            <w:r w:rsidRPr="0020133B">
              <w:rPr>
                <w:rFonts w:cstheme="minorHAnsi"/>
              </w:rPr>
              <w:t>Prašymo formos pildymo laukai priklauso nuo Kliento tipo (turintys paskyrą arba neturintys paskyros) bei darbų atlikimo pagrindo, kurie skirstomi taip:</w:t>
            </w:r>
          </w:p>
          <w:p w:rsidRPr="0020133B" w:rsidR="00E33CC9" w:rsidP="00E33CC9" w:rsidRDefault="00E33CC9" w14:paraId="673B5FAC" w14:textId="7F7AB5D8">
            <w:pPr>
              <w:spacing w:before="60"/>
              <w:ind w:right="57"/>
              <w:jc w:val="both"/>
              <w:rPr>
                <w:rFonts w:cstheme="minorHAnsi"/>
                <w:b/>
                <w:bCs/>
              </w:rPr>
            </w:pPr>
            <w:r w:rsidRPr="0020133B">
              <w:rPr>
                <w:rFonts w:cstheme="minorHAnsi"/>
                <w:b/>
                <w:bCs/>
              </w:rPr>
              <w:t>Darbų atlikimo pagrindas:</w:t>
            </w:r>
          </w:p>
          <w:p w:rsidRPr="00D120EC" w:rsidR="00E33CC9" w:rsidP="00D019A2" w:rsidRDefault="00E33CC9" w14:paraId="6BD22545" w14:textId="444094AF">
            <w:pPr>
              <w:pStyle w:val="ListParagraph"/>
              <w:numPr>
                <w:ilvl w:val="0"/>
                <w:numId w:val="50"/>
              </w:numPr>
              <w:spacing w:before="60" w:after="120"/>
              <w:ind w:right="57"/>
              <w:jc w:val="both"/>
              <w:rPr>
                <w:rFonts w:cstheme="minorHAnsi"/>
                <w:i/>
                <w:iCs/>
              </w:rPr>
            </w:pPr>
            <w:r w:rsidRPr="00D120EC">
              <w:rPr>
                <w:rFonts w:cstheme="minorHAnsi"/>
                <w:i/>
                <w:iCs/>
              </w:rPr>
              <w:t>Rangos ir (ar) paslaugų sutartis su „Amber Grid“</w:t>
            </w:r>
          </w:p>
          <w:p w:rsidRPr="00D120EC" w:rsidR="00E33CC9" w:rsidP="00D019A2" w:rsidRDefault="00E33CC9" w14:paraId="77ECB575" w14:textId="123BF200">
            <w:pPr>
              <w:pStyle w:val="ListParagraph"/>
              <w:numPr>
                <w:ilvl w:val="0"/>
                <w:numId w:val="50"/>
              </w:numPr>
              <w:spacing w:before="60" w:after="120"/>
              <w:ind w:right="57"/>
              <w:jc w:val="both"/>
              <w:rPr>
                <w:rFonts w:cstheme="minorHAnsi"/>
                <w:i/>
                <w:iCs/>
              </w:rPr>
            </w:pPr>
            <w:r w:rsidRPr="00D120EC">
              <w:rPr>
                <w:rFonts w:cstheme="minorHAnsi"/>
                <w:i/>
                <w:iCs/>
              </w:rPr>
              <w:t>Subrangos sutartis darbams „Amber Grid“ objektuose vykdyti</w:t>
            </w:r>
          </w:p>
          <w:p w:rsidRPr="0020133B" w:rsidR="00E33CC9" w:rsidP="00D019A2" w:rsidRDefault="00E33CC9" w14:paraId="37893B48" w14:textId="754D9D5B">
            <w:pPr>
              <w:pStyle w:val="ListParagraph"/>
              <w:numPr>
                <w:ilvl w:val="0"/>
                <w:numId w:val="50"/>
              </w:numPr>
              <w:spacing w:before="60" w:after="120"/>
              <w:ind w:right="57"/>
              <w:jc w:val="both"/>
              <w:rPr>
                <w:rFonts w:cstheme="minorHAnsi"/>
              </w:rPr>
            </w:pPr>
            <w:r w:rsidRPr="00D120EC">
              <w:rPr>
                <w:rFonts w:cstheme="minorHAnsi"/>
                <w:i/>
                <w:iCs/>
              </w:rPr>
              <w:t>Be sutarties su „Amber Grid“</w:t>
            </w:r>
          </w:p>
          <w:p w:rsidR="003C346D" w:rsidP="00E33CC9" w:rsidRDefault="00E33CC9" w14:paraId="21CE9BDA" w14:textId="672C16C8">
            <w:pPr>
              <w:spacing w:before="120" w:after="120"/>
              <w:ind w:right="57"/>
              <w:jc w:val="both"/>
              <w:rPr>
                <w:rFonts w:cstheme="minorHAnsi"/>
              </w:rPr>
            </w:pPr>
            <w:r w:rsidRPr="0020133B">
              <w:rPr>
                <w:rFonts w:cstheme="minorHAnsi"/>
              </w:rPr>
              <w:t>Tais atvejais, kai Klientas turi paskyrą – jis gali rinktis bet kurį vieną iš trijų „</w:t>
            </w:r>
            <w:r w:rsidRPr="0020133B">
              <w:rPr>
                <w:rFonts w:cstheme="minorHAnsi"/>
                <w:b/>
                <w:bCs/>
                <w:i/>
                <w:iCs/>
              </w:rPr>
              <w:t>Darbų atlikimo pagrindas</w:t>
            </w:r>
            <w:r w:rsidRPr="0020133B">
              <w:rPr>
                <w:rFonts w:cstheme="minorHAnsi"/>
              </w:rPr>
              <w:t>“ klausime galimų pasirinkimo variantų.</w:t>
            </w:r>
          </w:p>
          <w:p w:rsidRPr="00A370AB" w:rsidR="00E33CC9" w:rsidP="00A370AB" w:rsidRDefault="005953DC" w14:paraId="1FF1E188" w14:textId="48E226E7">
            <w:pPr>
              <w:spacing w:before="60" w:after="120"/>
              <w:ind w:right="57"/>
              <w:jc w:val="both"/>
              <w:rPr>
                <w:rFonts w:cstheme="minorHAnsi"/>
              </w:rPr>
            </w:pPr>
            <w:r>
              <w:rPr>
                <w:rFonts w:cstheme="minorHAnsi"/>
              </w:rPr>
              <w:t>J</w:t>
            </w:r>
            <w:r w:rsidR="005D165B">
              <w:rPr>
                <w:rFonts w:cstheme="minorHAnsi"/>
              </w:rPr>
              <w:t>ei darbų atlikimo</w:t>
            </w:r>
            <w:r w:rsidR="005A13BE">
              <w:rPr>
                <w:rFonts w:cstheme="minorHAnsi"/>
              </w:rPr>
              <w:t xml:space="preserve"> </w:t>
            </w:r>
            <w:r>
              <w:rPr>
                <w:rFonts w:cstheme="minorHAnsi"/>
              </w:rPr>
              <w:t xml:space="preserve">pagrindas yra </w:t>
            </w:r>
            <w:r w:rsidRPr="00A61753">
              <w:rPr>
                <w:rFonts w:cstheme="minorHAnsi"/>
                <w:b/>
                <w:bCs/>
                <w:i/>
                <w:iCs/>
              </w:rPr>
              <w:t>Rangos ir (ar) paslaugų sutartis su „Amber Grid“</w:t>
            </w:r>
            <w:r>
              <w:rPr>
                <w:rFonts w:cstheme="minorHAnsi"/>
              </w:rPr>
              <w:t xml:space="preserve"> arba</w:t>
            </w:r>
            <w:r w:rsidR="00024091">
              <w:rPr>
                <w:rFonts w:cstheme="minorHAnsi"/>
              </w:rPr>
              <w:t xml:space="preserve"> </w:t>
            </w:r>
            <w:r w:rsidRPr="00A61753" w:rsidR="00024091">
              <w:rPr>
                <w:rFonts w:cstheme="minorHAnsi"/>
                <w:b/>
                <w:bCs/>
                <w:i/>
                <w:iCs/>
              </w:rPr>
              <w:t>Subrangos sutartis darbams „Amber Grid“ objektuose vykdyti</w:t>
            </w:r>
            <w:r w:rsidRPr="00A61753" w:rsidR="00024091">
              <w:rPr>
                <w:rFonts w:cstheme="minorHAnsi"/>
                <w:i/>
                <w:iCs/>
              </w:rPr>
              <w:t xml:space="preserve"> </w:t>
            </w:r>
            <w:r w:rsidR="00024091">
              <w:rPr>
                <w:rFonts w:cstheme="minorHAnsi"/>
              </w:rPr>
              <w:t xml:space="preserve">– tada </w:t>
            </w:r>
            <w:r w:rsidR="00AD4F2F">
              <w:rPr>
                <w:rFonts w:cstheme="minorHAnsi"/>
              </w:rPr>
              <w:t xml:space="preserve">šiam prašymui yra automatiškai suteikiama </w:t>
            </w:r>
            <w:r w:rsidRPr="003B4435" w:rsidR="00AD4F2F">
              <w:rPr>
                <w:rFonts w:cstheme="minorHAnsi"/>
                <w:b/>
                <w:bCs/>
                <w:i/>
                <w:iCs/>
              </w:rPr>
              <w:t>Juridinis asmuo</w:t>
            </w:r>
            <w:r w:rsidRPr="007C319E" w:rsidR="00AD4F2F">
              <w:rPr>
                <w:rFonts w:cstheme="minorHAnsi"/>
              </w:rPr>
              <w:t xml:space="preserve"> </w:t>
            </w:r>
            <w:r w:rsidR="00AD4F2F">
              <w:rPr>
                <w:rFonts w:cstheme="minorHAnsi"/>
              </w:rPr>
              <w:t>klasifikatoriaus reikšmė.</w:t>
            </w:r>
            <w:r w:rsidR="007038A7">
              <w:rPr>
                <w:rFonts w:cstheme="minorHAnsi"/>
              </w:rPr>
              <w:t xml:space="preserve"> </w:t>
            </w:r>
            <w:r w:rsidRPr="0020133B" w:rsidR="00E33CC9">
              <w:rPr>
                <w:rFonts w:cstheme="minorHAnsi"/>
              </w:rPr>
              <w:t>Kai Klientas neturi paskyros (Trečioji šalis) – tada</w:t>
            </w:r>
            <w:r w:rsidR="007C319E">
              <w:rPr>
                <w:rFonts w:cstheme="minorHAnsi"/>
              </w:rPr>
              <w:t xml:space="preserve"> </w:t>
            </w:r>
            <w:r w:rsidR="00541958">
              <w:rPr>
                <w:rFonts w:cstheme="minorHAnsi"/>
              </w:rPr>
              <w:t>jam</w:t>
            </w:r>
            <w:r w:rsidRPr="00A370AB" w:rsidR="00541958">
              <w:rPr>
                <w:rFonts w:cstheme="minorHAnsi"/>
              </w:rPr>
              <w:t xml:space="preserve"> automatiškai </w:t>
            </w:r>
            <w:r w:rsidR="00541958">
              <w:rPr>
                <w:rFonts w:cstheme="minorHAnsi"/>
              </w:rPr>
              <w:t>pateikiamas</w:t>
            </w:r>
            <w:r w:rsidRPr="00A370AB" w:rsidR="00541958">
              <w:rPr>
                <w:rFonts w:cstheme="minorHAnsi"/>
              </w:rPr>
              <w:t xml:space="preserve"> darbų atlikimo pagrindas kaip „</w:t>
            </w:r>
            <w:r w:rsidRPr="00A370AB" w:rsidR="00541958">
              <w:rPr>
                <w:rFonts w:cstheme="minorHAnsi"/>
                <w:b/>
                <w:bCs/>
                <w:i/>
                <w:iCs/>
              </w:rPr>
              <w:t>Be sutarties su „Amber Grid</w:t>
            </w:r>
            <w:r w:rsidRPr="00A370AB" w:rsidR="00541958">
              <w:rPr>
                <w:rFonts w:cstheme="minorHAnsi"/>
              </w:rPr>
              <w:t xml:space="preserve">“ ir nėra </w:t>
            </w:r>
            <w:r w:rsidR="008741F1">
              <w:rPr>
                <w:rFonts w:cstheme="minorHAnsi"/>
              </w:rPr>
              <w:t>rodomi</w:t>
            </w:r>
            <w:r w:rsidRPr="00A370AB" w:rsidR="00541958">
              <w:rPr>
                <w:rFonts w:cstheme="minorHAnsi"/>
              </w:rPr>
              <w:t xml:space="preserve"> kiti </w:t>
            </w:r>
            <w:r w:rsidR="008741F1">
              <w:rPr>
                <w:rFonts w:cstheme="minorHAnsi"/>
              </w:rPr>
              <w:t xml:space="preserve">du galimi </w:t>
            </w:r>
            <w:r w:rsidRPr="00A370AB" w:rsidR="00541958">
              <w:rPr>
                <w:rFonts w:cstheme="minorHAnsi"/>
              </w:rPr>
              <w:t>pasirinkimai</w:t>
            </w:r>
            <w:r w:rsidR="008741F1">
              <w:rPr>
                <w:rFonts w:cstheme="minorHAnsi"/>
              </w:rPr>
              <w:t>. Tačiau,</w:t>
            </w:r>
            <w:r w:rsidRPr="007C319E" w:rsidR="00541958">
              <w:rPr>
                <w:rFonts w:cstheme="minorHAnsi"/>
              </w:rPr>
              <w:t xml:space="preserve"> </w:t>
            </w:r>
            <w:r w:rsidRPr="007C319E" w:rsidR="00884D11">
              <w:rPr>
                <w:rFonts w:cstheme="minorHAnsi"/>
              </w:rPr>
              <w:t xml:space="preserve">Klientas turi </w:t>
            </w:r>
            <w:r w:rsidR="00CE594B">
              <w:rPr>
                <w:rFonts w:cstheme="minorHAnsi"/>
              </w:rPr>
              <w:t xml:space="preserve">savarankiškai </w:t>
            </w:r>
            <w:r w:rsidR="00BE3F7B">
              <w:rPr>
                <w:rFonts w:cstheme="minorHAnsi"/>
              </w:rPr>
              <w:t>pasirinkti</w:t>
            </w:r>
            <w:r w:rsidR="00B8613D">
              <w:rPr>
                <w:rFonts w:cstheme="minorHAnsi"/>
              </w:rPr>
              <w:t xml:space="preserve"> vieną iš</w:t>
            </w:r>
            <w:r w:rsidRPr="007C319E" w:rsidR="00884D11">
              <w:rPr>
                <w:rFonts w:cstheme="minorHAnsi"/>
              </w:rPr>
              <w:t xml:space="preserve"> </w:t>
            </w:r>
            <w:r w:rsidRPr="003B4435" w:rsidR="00884D11">
              <w:rPr>
                <w:rFonts w:cstheme="minorHAnsi"/>
                <w:b/>
                <w:bCs/>
                <w:i/>
                <w:iCs/>
              </w:rPr>
              <w:t>Juridinis asmuo</w:t>
            </w:r>
            <w:r w:rsidRPr="007C319E" w:rsidR="00884D11">
              <w:rPr>
                <w:rFonts w:cstheme="minorHAnsi"/>
              </w:rPr>
              <w:t xml:space="preserve"> arba </w:t>
            </w:r>
            <w:r w:rsidRPr="003B4435" w:rsidR="007C319E">
              <w:rPr>
                <w:rFonts w:cstheme="minorHAnsi"/>
                <w:b/>
                <w:bCs/>
                <w:i/>
                <w:iCs/>
              </w:rPr>
              <w:t>F</w:t>
            </w:r>
            <w:r w:rsidRPr="003B4435" w:rsidR="00884D11">
              <w:rPr>
                <w:rFonts w:cstheme="minorHAnsi"/>
                <w:b/>
                <w:bCs/>
                <w:i/>
                <w:iCs/>
              </w:rPr>
              <w:t>izinis asmuo</w:t>
            </w:r>
            <w:r w:rsidR="00BE3F7B">
              <w:rPr>
                <w:rFonts w:cstheme="minorHAnsi"/>
                <w:b/>
                <w:bCs/>
                <w:i/>
                <w:iCs/>
              </w:rPr>
              <w:t xml:space="preserve"> </w:t>
            </w:r>
            <w:r w:rsidRPr="00B8613D" w:rsidR="00B8613D">
              <w:rPr>
                <w:rFonts w:cstheme="minorHAnsi"/>
              </w:rPr>
              <w:t>reikšmių</w:t>
            </w:r>
            <w:r w:rsidR="000805BB">
              <w:rPr>
                <w:rFonts w:cstheme="minorHAnsi"/>
              </w:rPr>
              <w:t xml:space="preserve">, </w:t>
            </w:r>
            <w:r w:rsidRPr="00A370AB" w:rsidR="00E33CC9">
              <w:rPr>
                <w:rFonts w:cstheme="minorHAnsi"/>
              </w:rPr>
              <w:t>o visi prašymo teikėjo</w:t>
            </w:r>
            <w:r w:rsidR="003B4435">
              <w:rPr>
                <w:rFonts w:cstheme="minorHAnsi"/>
              </w:rPr>
              <w:t xml:space="preserve"> ir, jei reikia</w:t>
            </w:r>
            <w:r w:rsidRPr="00A370AB" w:rsidR="00E33CC9">
              <w:rPr>
                <w:rFonts w:cstheme="minorHAnsi"/>
              </w:rPr>
              <w:t xml:space="preserve"> įmonės</w:t>
            </w:r>
            <w:r w:rsidR="00361C64">
              <w:rPr>
                <w:rFonts w:cstheme="minorHAnsi"/>
              </w:rPr>
              <w:t>,</w:t>
            </w:r>
            <w:r w:rsidRPr="00A370AB" w:rsidR="00E33CC9">
              <w:rPr>
                <w:rFonts w:cstheme="minorHAnsi"/>
              </w:rPr>
              <w:t xml:space="preserve"> kontaktiniai duomenys yra pildomi ranka ir yra privalomi pateikti.</w:t>
            </w:r>
          </w:p>
          <w:p w:rsidRPr="0020133B" w:rsidR="00E33CC9" w:rsidP="00E33CC9" w:rsidRDefault="00E33CC9" w14:paraId="01028384" w14:textId="3786EEA8">
            <w:pPr>
              <w:spacing w:before="60" w:after="120"/>
              <w:ind w:right="57"/>
              <w:jc w:val="both"/>
              <w:rPr>
                <w:rFonts w:cstheme="minorHAnsi"/>
              </w:rPr>
            </w:pPr>
            <w:r w:rsidRPr="0020133B">
              <w:rPr>
                <w:rFonts w:cstheme="minorHAnsi"/>
              </w:rPr>
              <w:t xml:space="preserve">Kiti pildymo formos skirtumai aprašyti žemiau pateiktose </w:t>
            </w:r>
            <w:r w:rsidRPr="0020133B">
              <w:rPr>
                <w:rFonts w:cstheme="minorHAnsi"/>
                <w:i/>
                <w:iCs/>
                <w:lang w:val="en-US"/>
              </w:rPr>
              <w:t>User stories</w:t>
            </w:r>
            <w:r w:rsidRPr="0020133B">
              <w:rPr>
                <w:rFonts w:cstheme="minorHAnsi"/>
              </w:rPr>
              <w:t xml:space="preserve">. </w:t>
            </w:r>
          </w:p>
        </w:tc>
      </w:tr>
      <w:tr w:rsidRPr="00264E64" w:rsidR="00FD6492" w:rsidTr="00F63DED" w14:paraId="6C1BE7F2" w14:textId="77777777">
        <w:trPr>
          <w:gridAfter w:val="1"/>
          <w:wAfter w:w="6" w:type="dxa"/>
          <w:trHeight w:val="955"/>
        </w:trPr>
        <w:tc>
          <w:tcPr>
            <w:tcW w:w="4907" w:type="dxa"/>
            <w:shd w:val="clear" w:color="auto" w:fill="auto"/>
            <w:vAlign w:val="center"/>
          </w:tcPr>
          <w:p w:rsidR="00FD6492" w:rsidP="00FD6492" w:rsidRDefault="00FD6492" w14:paraId="1A453B58" w14:textId="0C914B5D">
            <w:pPr>
              <w:jc w:val="both"/>
            </w:pPr>
            <w:r w:rsidRPr="002074FC">
              <w:rPr>
                <w:rFonts w:cstheme="minorHAnsi"/>
              </w:rPr>
              <w:t>Aš</w:t>
            </w:r>
            <w:r>
              <w:rPr>
                <w:rFonts w:cstheme="minorHAnsi"/>
              </w:rPr>
              <w:t>,</w:t>
            </w:r>
            <w:r w:rsidRPr="002074FC">
              <w:rPr>
                <w:rFonts w:cstheme="minorHAnsi"/>
              </w:rPr>
              <w:t xml:space="preserve"> kaip </w:t>
            </w:r>
            <w:r>
              <w:rPr>
                <w:rFonts w:cstheme="minorHAnsi"/>
              </w:rPr>
              <w:t>S</w:t>
            </w:r>
            <w:r w:rsidRPr="002074FC">
              <w:rPr>
                <w:rFonts w:cstheme="minorHAnsi"/>
              </w:rPr>
              <w:t>utikimą reng</w:t>
            </w:r>
            <w:r>
              <w:rPr>
                <w:rFonts w:cstheme="minorHAnsi"/>
              </w:rPr>
              <w:t>ia</w:t>
            </w:r>
            <w:r w:rsidRPr="002074FC">
              <w:rPr>
                <w:rFonts w:cstheme="minorHAnsi"/>
              </w:rPr>
              <w:t xml:space="preserve">ntis </w:t>
            </w:r>
            <w:r w:rsidRPr="00814AD3">
              <w:t>specialistas</w:t>
            </w:r>
            <w:r>
              <w:rPr>
                <w:rFonts w:cstheme="minorHAnsi"/>
              </w:rPr>
              <w:t>, noriu, jog Klientas pildydamas prašymą nurodytų teisingus savo kontaktinius duomenis tam, kad galima būtų užtikrinti efektyvią komunikaciją ir sklandų susitikimų išdavimo procesą.</w:t>
            </w:r>
          </w:p>
        </w:tc>
        <w:tc>
          <w:tcPr>
            <w:tcW w:w="1842" w:type="dxa"/>
            <w:shd w:val="clear" w:color="auto" w:fill="auto"/>
            <w:vAlign w:val="center"/>
          </w:tcPr>
          <w:p w:rsidR="00FD6492" w:rsidP="00FD6492" w:rsidRDefault="00FD6492" w14:paraId="6D025DC2" w14:textId="3D04EBFE">
            <w:pPr>
              <w:jc w:val="center"/>
              <w:rPr>
                <w:rFonts w:cstheme="minorHAnsi"/>
                <w:b/>
                <w:bCs/>
              </w:rPr>
            </w:pPr>
            <w:r>
              <w:rPr>
                <w:rFonts w:cstheme="minorHAnsi"/>
                <w:b/>
                <w:bCs/>
              </w:rPr>
              <w:t>Prašymo formos klausimynas</w:t>
            </w:r>
          </w:p>
        </w:tc>
        <w:tc>
          <w:tcPr>
            <w:tcW w:w="7480" w:type="dxa"/>
            <w:shd w:val="clear" w:color="auto" w:fill="auto"/>
            <w:vAlign w:val="center"/>
          </w:tcPr>
          <w:p w:rsidRPr="003F0A78" w:rsidR="00FD6492" w:rsidP="00FD6492" w:rsidRDefault="00FD6492" w14:paraId="00DE4938" w14:textId="69C7E9AA">
            <w:pPr>
              <w:spacing w:before="120" w:after="120"/>
              <w:ind w:right="57"/>
              <w:jc w:val="both"/>
            </w:pPr>
            <w:r w:rsidRPr="78981ACA">
              <w:t xml:space="preserve">Pildant prašymą, </w:t>
            </w:r>
            <w:r w:rsidRPr="00C43BE1" w:rsidR="00C43BE1">
              <w:rPr>
                <w:i/>
                <w:iCs/>
              </w:rPr>
              <w:t>„</w:t>
            </w:r>
            <w:r w:rsidRPr="00D903F2">
              <w:rPr>
                <w:b/>
                <w:bCs/>
                <w:i/>
                <w:iCs/>
              </w:rPr>
              <w:t>Prašymą pateikęs asmuo</w:t>
            </w:r>
            <w:r w:rsidRPr="00D903F2">
              <w:t>“</w:t>
            </w:r>
            <w:r>
              <w:t xml:space="preserve"> </w:t>
            </w:r>
            <w:r w:rsidR="003C0EDB">
              <w:t xml:space="preserve">ir jo kontaktai </w:t>
            </w:r>
            <w:r>
              <w:t xml:space="preserve">klausimyno </w:t>
            </w:r>
            <w:r w:rsidR="003C0EDB">
              <w:t>pildymo laukuose</w:t>
            </w:r>
            <w:r>
              <w:t xml:space="preserve">, </w:t>
            </w:r>
            <w:r w:rsidRPr="78981ACA">
              <w:t>Kliento kontaktai užpildomi:</w:t>
            </w:r>
          </w:p>
          <w:p w:rsidR="00FD6492" w:rsidP="00D019A2" w:rsidRDefault="00FD6492" w14:paraId="6AABA309" w14:textId="77777777">
            <w:pPr>
              <w:pStyle w:val="ListParagraph"/>
              <w:numPr>
                <w:ilvl w:val="0"/>
                <w:numId w:val="10"/>
              </w:numPr>
              <w:spacing w:before="60" w:after="120"/>
              <w:ind w:right="57"/>
              <w:jc w:val="both"/>
            </w:pPr>
            <w:r w:rsidRPr="78981ACA">
              <w:t xml:space="preserve">Kai Klientas yra prisijungęs prie paskyros – tai prašymą pildančio asmens kontaktiniai duomenys, įskaitant ir jo vardas bei pavardė yra automatiškai užpildomi. Be to, automatiškai užpildomi bei perkeliami į prašymo formą </w:t>
            </w:r>
            <w:r w:rsidRPr="78981ACA">
              <w:lastRenderedPageBreak/>
              <w:t xml:space="preserve">ir įmonės duomenys, kurios paskyra prisijungęs naudotojas pildo prašymą. </w:t>
            </w:r>
          </w:p>
          <w:p w:rsidR="00FD6492" w:rsidP="00D019A2" w:rsidRDefault="00FD6492" w14:paraId="559A8B3A" w14:textId="77777777">
            <w:pPr>
              <w:pStyle w:val="ListParagraph"/>
              <w:numPr>
                <w:ilvl w:val="0"/>
                <w:numId w:val="10"/>
              </w:numPr>
              <w:spacing w:before="60" w:after="120"/>
              <w:ind w:right="57"/>
              <w:jc w:val="both"/>
            </w:pPr>
            <w:r w:rsidRPr="5641CB1E">
              <w:t>Pildant prašymo formą be registracijos (kaip Trečioji šalis) yra privaloma ranka užpildyti prašymą pildančio asmens vardą ir pavardę bei jo kontaktinius duomenis. Eiliškumo tvarka, turi būti atlikta užpildytų duomenų patikra, norint įsitikinti, kad Klientas nurodė teisingus kontaktinius duomenis, t.</w:t>
            </w:r>
            <w:r>
              <w:t xml:space="preserve"> </w:t>
            </w:r>
            <w:r w:rsidRPr="5641CB1E">
              <w:t>y. prašymo formoje įvedus prašymą pateikusio asmens:</w:t>
            </w:r>
          </w:p>
          <w:p w:rsidR="00FD6492" w:rsidP="00D019A2" w:rsidRDefault="00FD6492" w14:paraId="24DC1826" w14:textId="77777777">
            <w:pPr>
              <w:pStyle w:val="ListParagraph"/>
              <w:numPr>
                <w:ilvl w:val="0"/>
                <w:numId w:val="13"/>
              </w:numPr>
              <w:spacing w:before="60" w:after="120"/>
              <w:ind w:left="1288" w:right="57" w:hanging="283"/>
              <w:contextualSpacing w:val="0"/>
              <w:jc w:val="both"/>
            </w:pPr>
            <w:r>
              <w:t xml:space="preserve">kontaktinį mobilųjį telefoną, </w:t>
            </w:r>
            <w:r w:rsidRPr="003F5C54">
              <w:t xml:space="preserve">atsiranda pranešimas, kad į įvestą </w:t>
            </w:r>
            <w:r>
              <w:t>telefono numerį</w:t>
            </w:r>
            <w:r w:rsidRPr="003F5C54">
              <w:t xml:space="preserve"> buvo išsiųstas </w:t>
            </w:r>
            <w:r>
              <w:t xml:space="preserve">tekstinis pranešimas su atpažinimo </w:t>
            </w:r>
            <w:r w:rsidRPr="003F5C54">
              <w:t>kod</w:t>
            </w:r>
            <w:r>
              <w:t>u</w:t>
            </w:r>
            <w:r w:rsidRPr="003F5C54">
              <w:t xml:space="preserve"> ir prašoma šį kodą įvesti per 90 sekundžių į pranešime numatytą pildymo lauką. Įvedus teisingą atpažinimo kodą, </w:t>
            </w:r>
            <w:r>
              <w:t xml:space="preserve">leidžiama pildyti toliau. Įvedus neteisingai – matomas pranešimas ir prašoma patikrinti ar įvestas mobiliojo telefono numeris arba kodas yra teisingi. Leidžiama atlikti mobiliojo telefono korekciją ir (arba) atsisiųsti naują atpažinimo kodą. </w:t>
            </w:r>
          </w:p>
          <w:p w:rsidR="00FD6492" w:rsidP="00D019A2" w:rsidRDefault="00FD6492" w14:paraId="2A9728BF" w14:textId="77777777">
            <w:pPr>
              <w:pStyle w:val="ListParagraph"/>
              <w:numPr>
                <w:ilvl w:val="0"/>
                <w:numId w:val="13"/>
              </w:numPr>
              <w:spacing w:before="60" w:after="120"/>
              <w:ind w:left="1288" w:right="57" w:hanging="283"/>
              <w:contextualSpacing w:val="0"/>
              <w:jc w:val="both"/>
            </w:pPr>
            <w:r>
              <w:t xml:space="preserve">Kai patvirtinimas mobiliojo telefono numeris, prašoma įvesti </w:t>
            </w:r>
            <w:r w:rsidRPr="005F3BBE">
              <w:t>el. paštą</w:t>
            </w:r>
            <w:r>
              <w:t>. Kai prašymo formoje įvedamas el. paštas</w:t>
            </w:r>
            <w:r w:rsidRPr="005F3BBE">
              <w:t xml:space="preserve">, atsiranda pranešimas, kad į įvestą el. paštą buvo išsiųstas kodas ir prašoma šį kodą įvesti per </w:t>
            </w:r>
            <w:r w:rsidRPr="00792EA7">
              <w:t xml:space="preserve">90 sekundžių į pranešime numatytą pildymo lauką. </w:t>
            </w:r>
            <w:r>
              <w:t xml:space="preserve">Įvedus teisingą atpažinimo kodą, leidžiama pildyti toliau. Įvedus neteisingai – matomas pranešimas, kuriame prašoma patikrinti ar įvestas el. paštas arba kodas yra teisingi. Leidžiama atlikti el. pašto korekciją ir (arba) atsisiųsti naują atpažinimo kodą. </w:t>
            </w:r>
          </w:p>
          <w:p w:rsidR="00FD6492" w:rsidP="00D019A2" w:rsidRDefault="00FD6492" w14:paraId="0402F10C" w14:textId="77777777">
            <w:pPr>
              <w:pStyle w:val="ListParagraph"/>
              <w:numPr>
                <w:ilvl w:val="0"/>
                <w:numId w:val="12"/>
              </w:numPr>
              <w:spacing w:before="60" w:after="120"/>
              <w:ind w:right="57"/>
              <w:contextualSpacing w:val="0"/>
              <w:jc w:val="both"/>
            </w:pPr>
            <w:r w:rsidRPr="00EC131C">
              <w:t>Autentifikacijai turi būti generuojamas 6 skaičių kodas.</w:t>
            </w:r>
          </w:p>
          <w:p w:rsidR="00FD6492" w:rsidP="00D019A2" w:rsidRDefault="00FD6492" w14:paraId="7FE5FBAC" w14:textId="77777777">
            <w:pPr>
              <w:pStyle w:val="ListParagraph"/>
              <w:numPr>
                <w:ilvl w:val="0"/>
                <w:numId w:val="12"/>
              </w:numPr>
              <w:spacing w:before="60" w:after="120"/>
              <w:ind w:right="57"/>
              <w:contextualSpacing w:val="0"/>
              <w:jc w:val="both"/>
            </w:pPr>
            <w:r>
              <w:t xml:space="preserve">Galima </w:t>
            </w:r>
            <w:r w:rsidRPr="00EC131C">
              <w:t>5 k</w:t>
            </w:r>
            <w:r>
              <w:t xml:space="preserve">artus </w:t>
            </w:r>
            <w:r w:rsidRPr="00EC131C">
              <w:t xml:space="preserve">bandyti įvesti kodą, </w:t>
            </w:r>
            <w:r>
              <w:t xml:space="preserve">ir, jei </w:t>
            </w:r>
            <w:r w:rsidRPr="00EC131C">
              <w:t>5</w:t>
            </w:r>
            <w:r>
              <w:t>-ą</w:t>
            </w:r>
            <w:r w:rsidRPr="00EC131C">
              <w:t xml:space="preserve"> k</w:t>
            </w:r>
            <w:r>
              <w:t>artą</w:t>
            </w:r>
            <w:r w:rsidRPr="00EC131C">
              <w:t xml:space="preserve"> neteisingai įve</w:t>
            </w:r>
            <w:r>
              <w:t>stas</w:t>
            </w:r>
            <w:r w:rsidRPr="00EC131C">
              <w:t xml:space="preserve"> kod</w:t>
            </w:r>
            <w:r>
              <w:t>as</w:t>
            </w:r>
            <w:r w:rsidRPr="00EC131C">
              <w:t xml:space="preserve"> – užsi</w:t>
            </w:r>
            <w:r>
              <w:t>rakina pildymo langas</w:t>
            </w:r>
            <w:r w:rsidRPr="00EC131C">
              <w:t xml:space="preserve"> 15 min.</w:t>
            </w:r>
          </w:p>
          <w:p w:rsidRPr="00A61753" w:rsidR="00FD6492" w:rsidP="00FD6492" w:rsidRDefault="00FD6492" w14:paraId="0ED3BD90" w14:textId="34F4FD08">
            <w:pPr>
              <w:spacing w:before="60" w:after="120"/>
              <w:ind w:right="57"/>
              <w:jc w:val="both"/>
              <w:rPr>
                <w:rFonts w:cstheme="minorHAnsi"/>
              </w:rPr>
            </w:pPr>
            <w:r>
              <w:t>Toliau k</w:t>
            </w:r>
            <w:r w:rsidRPr="00807182">
              <w:t>artojasi tas pats ciklas (penkis kartus galima bandyti vesti kodą), tačiau lango užrakinimo periodas vis ilgėja.</w:t>
            </w:r>
          </w:p>
        </w:tc>
      </w:tr>
      <w:tr w:rsidRPr="00264E64" w:rsidR="00F63DED" w:rsidTr="00F63DED" w14:paraId="188801CF" w14:textId="77777777">
        <w:trPr>
          <w:gridAfter w:val="1"/>
          <w:wAfter w:w="6" w:type="dxa"/>
          <w:trHeight w:val="955"/>
        </w:trPr>
        <w:tc>
          <w:tcPr>
            <w:tcW w:w="4907" w:type="dxa"/>
            <w:shd w:val="clear" w:color="auto" w:fill="auto"/>
            <w:vAlign w:val="center"/>
          </w:tcPr>
          <w:p w:rsidR="00F63DED" w:rsidP="00F63DED" w:rsidRDefault="00F63DED" w14:paraId="2E59B560" w14:textId="637C56A3">
            <w:pPr>
              <w:jc w:val="both"/>
            </w:pPr>
            <w:r>
              <w:lastRenderedPageBreak/>
              <w:t xml:space="preserve">Aš, kaip </w:t>
            </w:r>
            <w:r w:rsidRPr="006F570B">
              <w:t>Sutikimą rengiantis specialistas</w:t>
            </w:r>
            <w:r>
              <w:t xml:space="preserve">, noriu, jog Klientai, kurie dirba pagal sutartis su </w:t>
            </w:r>
            <w:r w:rsidRPr="0038034D">
              <w:rPr>
                <w:i/>
                <w:iCs/>
              </w:rPr>
              <w:t>Amber Grid</w:t>
            </w:r>
            <w:r>
              <w:t xml:space="preserve"> bei šiose sutartyse numatyti subrangovai, pildydami prašymo formą nurodytų sutarties su </w:t>
            </w:r>
            <w:r w:rsidRPr="0038034D">
              <w:rPr>
                <w:i/>
                <w:iCs/>
              </w:rPr>
              <w:t>Amber Grid</w:t>
            </w:r>
            <w:r>
              <w:t xml:space="preserve"> identifikacinį numerį, kad žinočiau, kurie prašymai yra tarpusavyje susiję ir, prireikus papildomos informacijos – ją rasti mūsų bendrovės sutartyje.</w:t>
            </w:r>
          </w:p>
        </w:tc>
        <w:tc>
          <w:tcPr>
            <w:tcW w:w="1842" w:type="dxa"/>
            <w:shd w:val="clear" w:color="auto" w:fill="auto"/>
            <w:vAlign w:val="center"/>
          </w:tcPr>
          <w:p w:rsidRPr="004C2AA5" w:rsidR="00F63DED" w:rsidP="00F63DED" w:rsidRDefault="00F63DED" w14:paraId="428FFA1E" w14:textId="34149BE8">
            <w:pPr>
              <w:jc w:val="center"/>
              <w:rPr>
                <w:rFonts w:cstheme="minorHAnsi"/>
                <w:b/>
                <w:bCs/>
              </w:rPr>
            </w:pPr>
            <w:r>
              <w:rPr>
                <w:rFonts w:cstheme="minorHAnsi"/>
                <w:b/>
                <w:bCs/>
              </w:rPr>
              <w:t>Prašymo formos klausimynas</w:t>
            </w:r>
          </w:p>
        </w:tc>
        <w:tc>
          <w:tcPr>
            <w:tcW w:w="7480" w:type="dxa"/>
            <w:shd w:val="clear" w:color="auto" w:fill="auto"/>
            <w:vAlign w:val="center"/>
          </w:tcPr>
          <w:p w:rsidRPr="00A61753" w:rsidR="00F63DED" w:rsidP="00F63DED" w:rsidRDefault="00F63DED" w14:paraId="15ADF451" w14:textId="77777777">
            <w:pPr>
              <w:spacing w:before="60" w:after="120"/>
              <w:ind w:right="57"/>
              <w:jc w:val="both"/>
              <w:rPr>
                <w:rFonts w:cstheme="minorHAnsi"/>
              </w:rPr>
            </w:pPr>
            <w:r w:rsidRPr="00A61753">
              <w:rPr>
                <w:rFonts w:cstheme="minorHAnsi"/>
              </w:rPr>
              <w:t>Prašymo formos klausimyne nurodžius darbų atlikimo pagrindą:</w:t>
            </w:r>
          </w:p>
          <w:p w:rsidRPr="00A61753" w:rsidR="00F63DED" w:rsidP="00D019A2" w:rsidRDefault="00F63DED" w14:paraId="4D828385" w14:textId="54A8E1CA">
            <w:pPr>
              <w:pStyle w:val="ListParagraph"/>
              <w:numPr>
                <w:ilvl w:val="0"/>
                <w:numId w:val="10"/>
              </w:numPr>
              <w:ind w:right="57"/>
              <w:jc w:val="both"/>
              <w:rPr>
                <w:rFonts w:cstheme="minorHAnsi"/>
                <w:i/>
                <w:iCs/>
              </w:rPr>
            </w:pPr>
            <w:r w:rsidRPr="00A61753">
              <w:rPr>
                <w:rFonts w:cstheme="minorHAnsi"/>
                <w:b/>
                <w:bCs/>
                <w:i/>
                <w:iCs/>
              </w:rPr>
              <w:t>Rangos ir (ar) paslaugų sutartis su „Amber Grid“</w:t>
            </w:r>
            <w:r w:rsidRPr="00A61753">
              <w:rPr>
                <w:rFonts w:cstheme="minorHAnsi"/>
                <w:i/>
                <w:iCs/>
              </w:rPr>
              <w:t xml:space="preserve"> –</w:t>
            </w:r>
            <w:r w:rsidRPr="00A61753">
              <w:rPr>
                <w:rFonts w:cstheme="minorHAnsi"/>
              </w:rPr>
              <w:t xml:space="preserve"> tada atsiranda pildymo laukas, kuriame iš išskleidžiamojo sąrašo pateikiama tik tos įmonės, kurios paskyra yra prisijungęs naudotojas aktyvių sutarčių numeriai su </w:t>
            </w:r>
            <w:r w:rsidR="004D36E2">
              <w:rPr>
                <w:rFonts w:cstheme="minorHAnsi"/>
              </w:rPr>
              <w:t xml:space="preserve">AB </w:t>
            </w:r>
            <w:r w:rsidRPr="00A61753">
              <w:rPr>
                <w:rFonts w:cstheme="minorHAnsi"/>
              </w:rPr>
              <w:t>„</w:t>
            </w:r>
            <w:r w:rsidRPr="004D36E2">
              <w:rPr>
                <w:rFonts w:cstheme="minorHAnsi"/>
                <w:i/>
                <w:iCs/>
              </w:rPr>
              <w:t>Amber Grid</w:t>
            </w:r>
            <w:r w:rsidRPr="00A61753">
              <w:rPr>
                <w:rFonts w:cstheme="minorHAnsi"/>
              </w:rPr>
              <w:t>“, kurioms dar nėra išduotas galiojantis sutikimas darbams vykdyti, arba nėra jau pateiktas aktyvus prašymas gauti sutikimą (norint išvengti dublikatų).</w:t>
            </w:r>
          </w:p>
          <w:p w:rsidRPr="00B9004C" w:rsidR="00F63DED" w:rsidP="00D019A2" w:rsidRDefault="00F63DED" w14:paraId="22FC52B8" w14:textId="77777777">
            <w:pPr>
              <w:pStyle w:val="ListParagraph"/>
              <w:numPr>
                <w:ilvl w:val="0"/>
                <w:numId w:val="10"/>
              </w:numPr>
              <w:spacing w:after="120"/>
              <w:ind w:left="714" w:right="57" w:hanging="357"/>
              <w:contextualSpacing w:val="0"/>
              <w:jc w:val="both"/>
              <w:rPr>
                <w:rFonts w:cstheme="minorHAnsi"/>
                <w:i/>
                <w:iCs/>
              </w:rPr>
            </w:pPr>
            <w:r w:rsidRPr="00A61753">
              <w:rPr>
                <w:rFonts w:cstheme="minorHAnsi"/>
                <w:b/>
                <w:bCs/>
                <w:i/>
                <w:iCs/>
              </w:rPr>
              <w:t>Subrangos sutartis darbams „Amber Grid“ objektuose vykdyti</w:t>
            </w:r>
            <w:r w:rsidRPr="00A61753">
              <w:rPr>
                <w:rFonts w:cstheme="minorHAnsi"/>
                <w:i/>
                <w:iCs/>
              </w:rPr>
              <w:t xml:space="preserve"> </w:t>
            </w:r>
            <w:r w:rsidRPr="00A61753">
              <w:rPr>
                <w:rFonts w:cstheme="minorHAnsi"/>
              </w:rPr>
              <w:t>– atsiranda pildymo laukas, kuriame iš išskleidžiamojo sąrašo pateikiama tik tos įmonės, kurios paskyra yra prisijungęs naudotojas aktyvių sutarčių numeriai, kuriuose įmonė yra nurodyta kaip Subrangovinė įmonė. Sąraše pateikiamas Gen. rangovo užpildytas sutarties su Subrangovu numeris, Gen. rangovo įmonės pavadinimas bei Papildomos informacijos laukas (nepriklausomai nuo to, ar Gen. rangovas čia įrašė komentarą Subrangovui ar ne).</w:t>
            </w:r>
            <w:r>
              <w:rPr>
                <w:rFonts w:cstheme="minorHAnsi"/>
              </w:rPr>
              <w:t xml:space="preserve"> Žemiau pvz., kaip galėtų atrodyti Subrangovui pateikiamas klasifikatorius:</w:t>
            </w:r>
          </w:p>
          <w:p w:rsidR="00F63DED" w:rsidP="00F63DED" w:rsidRDefault="00F63DED" w14:paraId="287B2D5D" w14:textId="44FE28AC">
            <w:pPr>
              <w:spacing w:before="60"/>
              <w:ind w:right="57"/>
              <w:jc w:val="both"/>
            </w:pPr>
            <w:r>
              <w:rPr>
                <w:noProof/>
              </w:rPr>
              <w:drawing>
                <wp:inline distT="0" distB="0" distL="0" distR="0" wp14:anchorId="656B216E" wp14:editId="1EB67423">
                  <wp:extent cx="4610735" cy="1731010"/>
                  <wp:effectExtent l="0" t="0" r="0" b="2540"/>
                  <wp:docPr id="15682008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610735" cy="1731010"/>
                          </a:xfrm>
                          <a:prstGeom prst="rect">
                            <a:avLst/>
                          </a:prstGeom>
                          <a:noFill/>
                          <a:ln>
                            <a:noFill/>
                          </a:ln>
                        </pic:spPr>
                      </pic:pic>
                    </a:graphicData>
                  </a:graphic>
                </wp:inline>
              </w:drawing>
            </w:r>
            <w:r w:rsidRPr="00897B37">
              <w:rPr>
                <w:rFonts w:cstheme="minorHAnsi"/>
                <w:b/>
                <w:bCs/>
                <w:highlight w:val="yellow"/>
              </w:rPr>
              <w:t>Svarbu:</w:t>
            </w:r>
            <w:r>
              <w:rPr>
                <w:rFonts w:cstheme="minorHAnsi"/>
              </w:rPr>
              <w:t xml:space="preserve"> </w:t>
            </w:r>
            <w:r w:rsidRPr="00833F91">
              <w:rPr>
                <w:rFonts w:cstheme="minorHAnsi"/>
              </w:rPr>
              <w:t xml:space="preserve">Tais atvejais, kai ta pati Subrangovinė įmonė nėra pateikusi prašymo sutikimui gauti, nurodant maksimalų sutarties galiojimo terminą arba neturi išduoto sutikimo visam sutarties galiojimo terminui – tada yra galimybė pildyti daugiau negu vieną prašymą sutikimui gauti, naudojant tą patį galiojančios sutarties numerį. Tačiau turi būti ribojamas darbų pradžios ir pabaigos terminų </w:t>
            </w:r>
            <w:r w:rsidRPr="00833F91">
              <w:rPr>
                <w:rFonts w:cstheme="minorHAnsi"/>
              </w:rPr>
              <w:lastRenderedPageBreak/>
              <w:t>pasirinkimo laikas, atsižvelgiant ne tik į sutarties galiojimą, bet ir į šiai Subrangovinei įmonei išduotuose galiojančiuose sutikimuose bei pateiktuose aktyviuose prašymuose nurodytas datas.</w:t>
            </w:r>
          </w:p>
        </w:tc>
      </w:tr>
      <w:tr w:rsidRPr="00264E64" w:rsidR="00C359AA" w:rsidTr="00B94CF5" w14:paraId="70028CEE" w14:textId="77777777">
        <w:trPr>
          <w:gridAfter w:val="1"/>
          <w:wAfter w:w="6" w:type="dxa"/>
          <w:trHeight w:val="955"/>
        </w:trPr>
        <w:tc>
          <w:tcPr>
            <w:tcW w:w="4907" w:type="dxa"/>
            <w:shd w:val="clear" w:color="auto" w:fill="auto"/>
            <w:vAlign w:val="center"/>
          </w:tcPr>
          <w:p w:rsidRPr="00792EA7" w:rsidR="00C359AA" w:rsidP="00C359AA" w:rsidRDefault="00C359AA" w14:paraId="16130A42" w14:textId="10B15736">
            <w:pPr>
              <w:jc w:val="both"/>
            </w:pPr>
            <w:r>
              <w:lastRenderedPageBreak/>
              <w:t xml:space="preserve">Aš, kaip </w:t>
            </w:r>
            <w:r w:rsidRPr="006F570B">
              <w:t>Sutikimą rengiantis specialistas</w:t>
            </w:r>
            <w:r>
              <w:t xml:space="preserve">, noriu, jog Klientui pasirinkus </w:t>
            </w:r>
            <w:r>
              <w:rPr>
                <w:rFonts w:cstheme="minorHAnsi"/>
              </w:rPr>
              <w:t>„</w:t>
            </w:r>
            <w:r w:rsidRPr="00D47BBF">
              <w:rPr>
                <w:rFonts w:cstheme="minorHAnsi"/>
                <w:b/>
                <w:bCs/>
                <w:i/>
                <w:iCs/>
              </w:rPr>
              <w:t>Be sutarties su „Amber Grid</w:t>
            </w:r>
            <w:r w:rsidRPr="00A23864">
              <w:rPr>
                <w:rFonts w:cstheme="minorHAnsi"/>
              </w:rPr>
              <w:t>“</w:t>
            </w:r>
            <w:r>
              <w:t xml:space="preserve"> darbų atlikimo pagrindą būtų pateikiami patikslinamieji klausimai, kad galėčiau tiksliau nustatyti ar galima išduoti sutikimą darbams bei kuriuos Derintojus reikia įtraukti į derinimo procesą.</w:t>
            </w:r>
          </w:p>
        </w:tc>
        <w:tc>
          <w:tcPr>
            <w:tcW w:w="1842" w:type="dxa"/>
            <w:shd w:val="clear" w:color="auto" w:fill="auto"/>
            <w:vAlign w:val="center"/>
          </w:tcPr>
          <w:p w:rsidRPr="004C2AA5" w:rsidR="00C359AA" w:rsidP="00C359AA" w:rsidRDefault="00C359AA" w14:paraId="737D564C" w14:textId="6768E0AD">
            <w:pPr>
              <w:jc w:val="center"/>
              <w:rPr>
                <w:rFonts w:cstheme="minorHAnsi"/>
                <w:b/>
                <w:bCs/>
              </w:rPr>
            </w:pPr>
            <w:r w:rsidRPr="004C2AA5">
              <w:rPr>
                <w:rFonts w:cstheme="minorHAnsi"/>
                <w:b/>
                <w:bCs/>
              </w:rPr>
              <w:t>Prašymo formos klausimynas</w:t>
            </w:r>
          </w:p>
        </w:tc>
        <w:tc>
          <w:tcPr>
            <w:tcW w:w="7480" w:type="dxa"/>
            <w:shd w:val="clear" w:color="auto" w:fill="auto"/>
          </w:tcPr>
          <w:p w:rsidR="00C359AA" w:rsidP="00C359AA" w:rsidRDefault="00C359AA" w14:paraId="797BFB3C" w14:textId="5EC382EB">
            <w:pPr>
              <w:spacing w:before="60"/>
              <w:ind w:right="57"/>
              <w:jc w:val="both"/>
              <w:rPr>
                <w:rFonts w:cstheme="minorHAnsi"/>
              </w:rPr>
            </w:pPr>
            <w:r>
              <w:t xml:space="preserve">Kai pildant prašymo formą yra pasirenkamas darbų atlikimo pagrindas </w:t>
            </w:r>
            <w:r>
              <w:rPr>
                <w:rFonts w:cstheme="minorHAnsi"/>
              </w:rPr>
              <w:t>„</w:t>
            </w:r>
            <w:r w:rsidRPr="00D47BBF">
              <w:rPr>
                <w:rFonts w:cstheme="minorHAnsi"/>
                <w:b/>
                <w:bCs/>
                <w:i/>
                <w:iCs/>
              </w:rPr>
              <w:t>Be sutarties su „Amber Grid</w:t>
            </w:r>
            <w:r w:rsidRPr="00A23864">
              <w:rPr>
                <w:rFonts w:cstheme="minorHAnsi"/>
              </w:rPr>
              <w:t>“</w:t>
            </w:r>
            <w:r>
              <w:rPr>
                <w:rFonts w:cstheme="minorHAnsi"/>
              </w:rPr>
              <w:t xml:space="preserve"> atsiranda papildomas privalomas atsakyti tikslinamasis klausimas „Bus vykdomi / atliekami“, kuriame galima pasirinkti tik vieną iš šių reikšmių:</w:t>
            </w:r>
          </w:p>
          <w:p w:rsidRPr="000F30D1" w:rsidR="00C359AA" w:rsidP="00D019A2" w:rsidRDefault="00C359AA" w14:paraId="64B5A049" w14:textId="050113DB">
            <w:pPr>
              <w:pStyle w:val="ListParagraph"/>
              <w:numPr>
                <w:ilvl w:val="0"/>
                <w:numId w:val="10"/>
              </w:numPr>
              <w:ind w:right="57"/>
              <w:jc w:val="both"/>
            </w:pPr>
            <w:r>
              <w:rPr>
                <w:b/>
                <w:bCs/>
                <w:i/>
                <w:iCs/>
              </w:rPr>
              <w:t>Darbai pagal s</w:t>
            </w:r>
            <w:r w:rsidRPr="000F30D1">
              <w:rPr>
                <w:b/>
                <w:bCs/>
                <w:i/>
                <w:iCs/>
              </w:rPr>
              <w:t>uderint</w:t>
            </w:r>
            <w:r>
              <w:rPr>
                <w:b/>
                <w:bCs/>
                <w:i/>
                <w:iCs/>
              </w:rPr>
              <w:t>ą</w:t>
            </w:r>
            <w:r w:rsidRPr="000F30D1">
              <w:rPr>
                <w:b/>
                <w:bCs/>
                <w:i/>
                <w:iCs/>
              </w:rPr>
              <w:t xml:space="preserve"> projekt</w:t>
            </w:r>
            <w:r>
              <w:rPr>
                <w:b/>
                <w:bCs/>
                <w:i/>
                <w:iCs/>
              </w:rPr>
              <w:t>ą</w:t>
            </w:r>
            <w:r w:rsidRPr="000F30D1">
              <w:rPr>
                <w:b/>
                <w:bCs/>
                <w:i/>
                <w:iCs/>
              </w:rPr>
              <w:t xml:space="preserve"> su </w:t>
            </w:r>
            <w:r w:rsidRPr="000F30D1">
              <w:rPr>
                <w:rFonts w:cstheme="minorHAnsi"/>
                <w:b/>
                <w:bCs/>
                <w:i/>
                <w:iCs/>
              </w:rPr>
              <w:t>„Amber Grid“</w:t>
            </w:r>
            <w:r w:rsidRPr="000F30D1">
              <w:rPr>
                <w:rFonts w:cstheme="minorHAnsi"/>
              </w:rPr>
              <w:t>, kurį pasirinkus, papildomai prašoma įvesti projekto ID.</w:t>
            </w:r>
          </w:p>
          <w:p w:rsidRPr="000F30D1" w:rsidR="00C359AA" w:rsidP="00D019A2" w:rsidRDefault="00C359AA" w14:paraId="11A994DA" w14:textId="39B6F44C">
            <w:pPr>
              <w:pStyle w:val="ListParagraph"/>
              <w:numPr>
                <w:ilvl w:val="0"/>
                <w:numId w:val="10"/>
              </w:numPr>
              <w:spacing w:before="60" w:after="60"/>
              <w:ind w:left="714" w:right="57" w:hanging="357"/>
              <w:jc w:val="both"/>
            </w:pPr>
            <w:r w:rsidRPr="000F30D1">
              <w:rPr>
                <w:b/>
                <w:bCs/>
                <w:i/>
                <w:iCs/>
              </w:rPr>
              <w:t>Garantiniai darbai</w:t>
            </w:r>
            <w:r w:rsidRPr="000F30D1">
              <w:t xml:space="preserve">, kuriame papildomai prašoma nurodyti ankstesnės sutarties numerį su </w:t>
            </w:r>
            <w:r w:rsidRPr="78981ACA">
              <w:rPr>
                <w:b/>
                <w:i/>
              </w:rPr>
              <w:t>„Amber Grid</w:t>
            </w:r>
            <w:r w:rsidRPr="78981ACA">
              <w:t>“</w:t>
            </w:r>
            <w:r w:rsidRPr="000F30D1">
              <w:t>, kurios pagrindu atliekami garantiniai darbai</w:t>
            </w:r>
            <w:r>
              <w:t xml:space="preserve"> arba galima įrašyti įmonės pavadinimą, kuri užsakė atlikti garantinius darbus.</w:t>
            </w:r>
            <w:r w:rsidRPr="000F30D1">
              <w:t xml:space="preserve"> Sutarties numeris </w:t>
            </w:r>
            <w:r>
              <w:t>ir ar įmonės, užsakiusios darbus  pavadinimas yra privalomi užpildyti.</w:t>
            </w:r>
          </w:p>
          <w:p w:rsidRPr="00D47BBF" w:rsidR="00C359AA" w:rsidP="00D019A2" w:rsidRDefault="00C359AA" w14:paraId="2A649706" w14:textId="33677EE4">
            <w:pPr>
              <w:pStyle w:val="ListParagraph"/>
              <w:numPr>
                <w:ilvl w:val="0"/>
                <w:numId w:val="10"/>
              </w:numPr>
              <w:spacing w:after="120"/>
              <w:ind w:left="714" w:right="57" w:hanging="357"/>
              <w:contextualSpacing w:val="0"/>
              <w:jc w:val="both"/>
            </w:pPr>
            <w:r w:rsidRPr="00EA5A13">
              <w:rPr>
                <w:b/>
                <w:bCs/>
                <w:i/>
                <w:iCs/>
              </w:rPr>
              <w:t>Kita</w:t>
            </w:r>
            <w:r>
              <w:rPr>
                <w:b/>
                <w:bCs/>
              </w:rPr>
              <w:t xml:space="preserve">. </w:t>
            </w:r>
            <w:r w:rsidRPr="00EA5A13">
              <w:t>Pasirinkus šią opciją</w:t>
            </w:r>
            <w:r>
              <w:t>,</w:t>
            </w:r>
            <w:r w:rsidRPr="00EA5A13">
              <w:t xml:space="preserve"> </w:t>
            </w:r>
            <w:r>
              <w:t>Klientas tiesiog nukreipiamas į tolimesnį prašymo formos pildymo lauką.</w:t>
            </w:r>
          </w:p>
        </w:tc>
      </w:tr>
      <w:tr w:rsidRPr="00264E64" w:rsidR="00C359AA" w:rsidTr="00B94CF5" w14:paraId="49336DC0" w14:textId="77777777">
        <w:trPr>
          <w:gridAfter w:val="1"/>
          <w:wAfter w:w="6" w:type="dxa"/>
          <w:trHeight w:val="955"/>
        </w:trPr>
        <w:tc>
          <w:tcPr>
            <w:tcW w:w="4907" w:type="dxa"/>
            <w:shd w:val="clear" w:color="auto" w:fill="auto"/>
            <w:vAlign w:val="center"/>
          </w:tcPr>
          <w:p w:rsidR="00C359AA" w:rsidP="00C359AA" w:rsidRDefault="00C359AA" w14:paraId="48C84D47" w14:textId="60BD3294">
            <w:pPr>
              <w:jc w:val="both"/>
            </w:pPr>
            <w:r w:rsidRPr="00792EA7">
              <w:t xml:space="preserve">Aš, kaip </w:t>
            </w:r>
            <w:r>
              <w:t>Klientas, noriu turėti galimybę prisegti papildomus failus, nesusijusius su kvalifikaciniais klausimais, kad sutikimą išduodanti įmonė turėtų tikslesnę informaciją kodėl teikiu prašymą sutikimui vykdyti darbus gauti.</w:t>
            </w:r>
          </w:p>
        </w:tc>
        <w:tc>
          <w:tcPr>
            <w:tcW w:w="1842" w:type="dxa"/>
            <w:shd w:val="clear" w:color="auto" w:fill="auto"/>
            <w:vAlign w:val="center"/>
          </w:tcPr>
          <w:p w:rsidR="00C359AA" w:rsidP="00C359AA" w:rsidRDefault="00C359AA" w14:paraId="47498A0A" w14:textId="304A5B8D">
            <w:pPr>
              <w:jc w:val="center"/>
              <w:rPr>
                <w:rFonts w:cstheme="minorHAnsi"/>
                <w:b/>
                <w:bCs/>
              </w:rPr>
            </w:pPr>
            <w:r w:rsidRPr="004C2AA5">
              <w:rPr>
                <w:rFonts w:cstheme="minorHAnsi"/>
                <w:b/>
                <w:bCs/>
              </w:rPr>
              <w:t>Prašymo formos klausimynas</w:t>
            </w:r>
          </w:p>
        </w:tc>
        <w:tc>
          <w:tcPr>
            <w:tcW w:w="7480" w:type="dxa"/>
            <w:shd w:val="clear" w:color="auto" w:fill="auto"/>
          </w:tcPr>
          <w:p w:rsidRPr="00261249" w:rsidR="00C359AA" w:rsidP="00C359AA" w:rsidRDefault="00C359AA" w14:paraId="6B417507" w14:textId="3C45CBCF">
            <w:pPr>
              <w:spacing w:before="60"/>
              <w:ind w:right="57"/>
              <w:jc w:val="both"/>
              <w:rPr>
                <w:rFonts w:cstheme="minorHAnsi"/>
                <w:shd w:val="clear" w:color="auto" w:fill="FFC000"/>
              </w:rPr>
            </w:pPr>
            <w:r w:rsidRPr="00D47BBF">
              <w:t>Klientui</w:t>
            </w:r>
            <w:r>
              <w:t>,</w:t>
            </w:r>
            <w:r w:rsidRPr="00D47BBF">
              <w:t xml:space="preserve"> pildant prašymo formą</w:t>
            </w:r>
            <w:r>
              <w:t xml:space="preserve">, </w:t>
            </w:r>
            <w:r w:rsidRPr="00D47BBF">
              <w:rPr>
                <w:rFonts w:cstheme="minorHAnsi"/>
                <w:b/>
                <w:bCs/>
                <w:i/>
                <w:iCs/>
              </w:rPr>
              <w:t>Darbų atlikimo pagrindas</w:t>
            </w:r>
            <w:r>
              <w:rPr>
                <w:rFonts w:cstheme="minorHAnsi"/>
              </w:rPr>
              <w:t xml:space="preserve"> klausime </w:t>
            </w:r>
            <w:r w:rsidRPr="00D47BBF">
              <w:t>pasirinkus</w:t>
            </w:r>
            <w:r>
              <w:t xml:space="preserve"> ar </w:t>
            </w:r>
            <w:r w:rsidRPr="00D47BBF">
              <w:t>automat</w:t>
            </w:r>
            <w:r>
              <w:t>iniu</w:t>
            </w:r>
            <w:r w:rsidRPr="00D47BBF">
              <w:t xml:space="preserve"> </w:t>
            </w:r>
            <w:r>
              <w:t>nustatymu pritaikius</w:t>
            </w:r>
            <w:r w:rsidRPr="004D77CA">
              <w:rPr>
                <w:rFonts w:cstheme="minorHAnsi"/>
                <w:b/>
                <w:bCs/>
                <w:i/>
                <w:iCs/>
              </w:rPr>
              <w:t xml:space="preserve"> Be sutarties su „Amber Grid</w:t>
            </w:r>
            <w:r w:rsidRPr="00A23864">
              <w:rPr>
                <w:rFonts w:cstheme="minorHAnsi"/>
              </w:rPr>
              <w:t>“</w:t>
            </w:r>
            <w:r>
              <w:rPr>
                <w:rFonts w:cstheme="minorHAnsi"/>
              </w:rPr>
              <w:t xml:space="preserve"> atsakymo variantą</w:t>
            </w:r>
            <w:r w:rsidRPr="0002586F">
              <w:rPr>
                <w:rFonts w:cstheme="minorHAnsi"/>
              </w:rPr>
              <w:t>,</w:t>
            </w:r>
            <w:r w:rsidRPr="0002586F">
              <w:rPr>
                <w:rFonts w:cstheme="minorHAnsi"/>
                <w:i/>
                <w:iCs/>
              </w:rPr>
              <w:t xml:space="preserve"> </w:t>
            </w:r>
            <w:r w:rsidRPr="00D47BBF">
              <w:rPr>
                <w:rFonts w:cstheme="minorHAnsi"/>
              </w:rPr>
              <w:t xml:space="preserve">prie atsakymo atsiranda </w:t>
            </w:r>
            <w:r w:rsidRPr="00D41A81">
              <w:rPr>
                <w:rFonts w:cstheme="minorHAnsi"/>
              </w:rPr>
              <w:t>galimybė prisegti failą, tačiau ribojamas failo formatas, t.</w:t>
            </w:r>
            <w:r>
              <w:rPr>
                <w:rFonts w:cstheme="minorHAnsi"/>
              </w:rPr>
              <w:t xml:space="preserve"> </w:t>
            </w:r>
            <w:r w:rsidRPr="00D41A81">
              <w:rPr>
                <w:rFonts w:cstheme="minorHAnsi"/>
              </w:rPr>
              <w:t>y. galima prisegti tik PDF failą.</w:t>
            </w:r>
          </w:p>
        </w:tc>
      </w:tr>
      <w:tr w:rsidR="00C359AA" w:rsidTr="00B94CF5" w14:paraId="235AFE94" w14:textId="77777777">
        <w:trPr>
          <w:gridAfter w:val="1"/>
          <w:wAfter w:w="6" w:type="dxa"/>
          <w:trHeight w:val="558"/>
        </w:trPr>
        <w:tc>
          <w:tcPr>
            <w:tcW w:w="4907" w:type="dxa"/>
            <w:shd w:val="clear" w:color="auto" w:fill="auto"/>
            <w:vAlign w:val="center"/>
          </w:tcPr>
          <w:p w:rsidR="00C359AA" w:rsidP="00C359AA" w:rsidRDefault="00C359AA" w14:paraId="27B15C76" w14:textId="0529B038">
            <w:pPr>
              <w:jc w:val="both"/>
            </w:pPr>
            <w:r>
              <w:t>Aš, kaip Sutikimą rengiantis specialistas, noriu, kad Klientas prašymo formoje negalėtų nurodyti ankstesnę darbų pradžios datą negu prašymo</w:t>
            </w:r>
            <w:r w:rsidDel="004212F3">
              <w:t xml:space="preserve"> </w:t>
            </w:r>
            <w:r>
              <w:t>pateikimo (registravimo) data, kad užtikrinti duomenų vientisumą.</w:t>
            </w:r>
          </w:p>
        </w:tc>
        <w:tc>
          <w:tcPr>
            <w:tcW w:w="1842" w:type="dxa"/>
            <w:shd w:val="clear" w:color="auto" w:fill="auto"/>
            <w:vAlign w:val="center"/>
          </w:tcPr>
          <w:p w:rsidR="00C359AA" w:rsidP="00C359AA" w:rsidRDefault="00C359AA" w14:paraId="5A34E7F8" w14:textId="08C7737E">
            <w:pPr>
              <w:jc w:val="center"/>
              <w:rPr>
                <w:rFonts w:cstheme="minorHAnsi"/>
                <w:b/>
                <w:bCs/>
              </w:rPr>
            </w:pPr>
            <w:r>
              <w:rPr>
                <w:rFonts w:cstheme="minorHAnsi"/>
                <w:b/>
                <w:bCs/>
              </w:rPr>
              <w:t>Prašymo formos klausimynas</w:t>
            </w:r>
          </w:p>
        </w:tc>
        <w:tc>
          <w:tcPr>
            <w:tcW w:w="7480" w:type="dxa"/>
            <w:shd w:val="clear" w:color="auto" w:fill="auto"/>
            <w:vAlign w:val="center"/>
          </w:tcPr>
          <w:p w:rsidR="00C359AA" w:rsidP="00C359AA" w:rsidRDefault="00C359AA" w14:paraId="7745677C" w14:textId="3D318254">
            <w:pPr>
              <w:spacing w:before="60" w:after="120"/>
              <w:ind w:right="57"/>
              <w:jc w:val="both"/>
            </w:pPr>
            <w:r w:rsidRPr="5641CB1E">
              <w:t>Pradėjus pildyti darbų pradžios datą, turi būti pateikiamas informacinis pranešimas, dėl nustatyto prašymo nagrinėjimo termino. Pranešimas turi būti matomas visą pildymo laiką, t.</w:t>
            </w:r>
            <w:r>
              <w:t xml:space="preserve"> </w:t>
            </w:r>
            <w:r w:rsidRPr="5641CB1E">
              <w:t>y. nepradingsta tol, kol nėra pateikiamas prašymas nagrinėti (nepaspaudžiamas mygtukas „</w:t>
            </w:r>
            <w:r w:rsidRPr="00AB3DCA">
              <w:rPr>
                <w:b/>
                <w:bCs/>
                <w:i/>
                <w:iCs/>
              </w:rPr>
              <w:t>Pateikti</w:t>
            </w:r>
            <w:r w:rsidRPr="5641CB1E">
              <w:t>“).</w:t>
            </w:r>
          </w:p>
          <w:p w:rsidR="00C359AA" w:rsidP="00C359AA" w:rsidRDefault="00C359AA" w14:paraId="0052C44F" w14:textId="734A61BE">
            <w:pPr>
              <w:spacing w:before="60" w:after="120"/>
              <w:ind w:right="57"/>
              <w:jc w:val="both"/>
            </w:pPr>
            <w:r w:rsidRPr="421A831B">
              <w:t>Darbų pradžios datos pildymo ribojimai:</w:t>
            </w:r>
          </w:p>
          <w:p w:rsidRPr="00F75A3C" w:rsidR="00C359AA" w:rsidP="00D019A2" w:rsidRDefault="00C359AA" w14:paraId="4172047C" w14:textId="34AD8EC8">
            <w:pPr>
              <w:pStyle w:val="ListParagraph"/>
              <w:numPr>
                <w:ilvl w:val="0"/>
                <w:numId w:val="10"/>
              </w:numPr>
              <w:spacing w:before="60" w:after="120"/>
              <w:ind w:right="57"/>
              <w:jc w:val="both"/>
            </w:pPr>
            <w:r w:rsidRPr="653863BF">
              <w:rPr>
                <w:lang w:val="en-US"/>
              </w:rPr>
              <w:t xml:space="preserve">Kai </w:t>
            </w:r>
            <w:r w:rsidRPr="00F75A3C">
              <w:t>Klientas turi tiesioginę sutartį su</w:t>
            </w:r>
            <w:r w:rsidR="005E0225">
              <w:t xml:space="preserve"> AB</w:t>
            </w:r>
            <w:r w:rsidRPr="00F75A3C">
              <w:t xml:space="preserve"> </w:t>
            </w:r>
            <w:r w:rsidRPr="005E0225">
              <w:rPr>
                <w:i/>
                <w:iCs/>
              </w:rPr>
              <w:t>Amber Grid</w:t>
            </w:r>
            <w:r w:rsidRPr="00F75A3C">
              <w:t>, t.</w:t>
            </w:r>
            <w:ins w:author="Jelena Koškarova" w:date="2025-04-27T15:28:00Z" w16du:dateUtc="2025-04-27T12:28:00Z" w:id="2">
              <w:r w:rsidR="00671777">
                <w:t xml:space="preserve"> </w:t>
              </w:r>
            </w:ins>
            <w:r w:rsidRPr="00F75A3C">
              <w:t xml:space="preserve">y. prašymo formoje pasirenkama </w:t>
            </w:r>
            <w:r w:rsidRPr="00F75A3C">
              <w:rPr>
                <w:b/>
                <w:bCs/>
                <w:i/>
                <w:iCs/>
              </w:rPr>
              <w:t>Rangos ir (ar) paslaugų sutartis su „Amber Grid“</w:t>
            </w:r>
            <w:r w:rsidRPr="00F75A3C">
              <w:t xml:space="preserve"> opcija ir iš išskleidžiamojo sąrašo pasirenkamas konkretus sutarties numeris – tada darbų pradžia užpildoma automatiškai, nurodant sutarties galiojimo </w:t>
            </w:r>
            <w:r w:rsidRPr="00F75A3C">
              <w:lastRenderedPageBreak/>
              <w:t>pradžią (,kuris nustatomas pagal dokumentų valdymo sistemoje nurodytą sutarties galiojimo pradžios datą) ir šis laukas yra neaktyvus (angl. „</w:t>
            </w:r>
            <w:r w:rsidRPr="0020133B">
              <w:rPr>
                <w:lang w:val="en-US"/>
              </w:rPr>
              <w:t>greyed out</w:t>
            </w:r>
            <w:r w:rsidRPr="00F75A3C">
              <w:t>“). Šalia Klientas mato pranešimą, kuriame yra paaiškinimas dėl automatiškai užsipildžiusio lauko.</w:t>
            </w:r>
          </w:p>
          <w:p w:rsidRPr="009E0B7E" w:rsidR="00C359AA" w:rsidP="00D019A2" w:rsidRDefault="00C359AA" w14:paraId="1086E2AE" w14:textId="7E76B2D8">
            <w:pPr>
              <w:pStyle w:val="ListParagraph"/>
              <w:numPr>
                <w:ilvl w:val="0"/>
                <w:numId w:val="10"/>
              </w:numPr>
              <w:spacing w:before="60" w:after="120"/>
              <w:ind w:right="57"/>
              <w:jc w:val="both"/>
              <w:rPr>
                <w:rFonts w:cstheme="minorHAnsi"/>
              </w:rPr>
            </w:pPr>
            <w:r w:rsidRPr="009E0B7E">
              <w:rPr>
                <w:rFonts w:cstheme="minorHAnsi"/>
              </w:rPr>
              <w:t>Klientas prašymo formoje pasirenka</w:t>
            </w:r>
            <w:r w:rsidRPr="009E0B7E">
              <w:rPr>
                <w:rFonts w:cstheme="minorHAnsi"/>
                <w:b/>
                <w:bCs/>
                <w:i/>
                <w:iCs/>
              </w:rPr>
              <w:t xml:space="preserve"> Subrangos sutartis darbams „Amber Grid“ objektuose vykdyti</w:t>
            </w:r>
            <w:r w:rsidRPr="009E0B7E">
              <w:rPr>
                <w:rFonts w:cstheme="minorHAnsi"/>
              </w:rPr>
              <w:t xml:space="preserve"> opciją bei konkretų sutarties numerį – tada Klientas iš kalendoriaus tipo pildymo lauko gali pasirinkti darbų pradžios datą ne ankstesnę nei </w:t>
            </w:r>
            <w:r>
              <w:rPr>
                <w:rFonts w:cstheme="minorHAnsi"/>
              </w:rPr>
              <w:t>sutarties, kurios pagrindu teikiamas prašymas, pradžios data</w:t>
            </w:r>
            <w:r w:rsidRPr="009E0B7E">
              <w:rPr>
                <w:rFonts w:cstheme="minorHAnsi"/>
              </w:rPr>
              <w:t xml:space="preserve">, </w:t>
            </w:r>
            <w:r>
              <w:rPr>
                <w:rFonts w:cstheme="minorHAnsi"/>
              </w:rPr>
              <w:t xml:space="preserve">o </w:t>
            </w:r>
            <w:r w:rsidRPr="009E0B7E">
              <w:rPr>
                <w:rFonts w:cstheme="minorHAnsi"/>
              </w:rPr>
              <w:t>ankstesnės datos yra nematomos arba neaktyvios (</w:t>
            </w:r>
            <w:r>
              <w:rPr>
                <w:rFonts w:cstheme="minorHAnsi"/>
              </w:rPr>
              <w:t>angl. „</w:t>
            </w:r>
            <w:r w:rsidRPr="00352FCE">
              <w:rPr>
                <w:rFonts w:cstheme="minorHAnsi"/>
                <w:lang w:val="en-US"/>
              </w:rPr>
              <w:t>greyed out</w:t>
            </w:r>
            <w:r>
              <w:rPr>
                <w:rFonts w:cstheme="minorHAnsi"/>
              </w:rPr>
              <w:t>“</w:t>
            </w:r>
            <w:r w:rsidRPr="009E0B7E">
              <w:rPr>
                <w:rFonts w:cstheme="minorHAnsi"/>
              </w:rPr>
              <w:t>).</w:t>
            </w:r>
            <w:r w:rsidRPr="000E2DF5">
              <w:rPr>
                <w:rFonts w:cstheme="minorHAnsi"/>
              </w:rPr>
              <w:t xml:space="preserve"> Šalia Klientas mato pranešimą, kuriame yra paaiškinimas dėl </w:t>
            </w:r>
            <w:r>
              <w:rPr>
                <w:rFonts w:cstheme="minorHAnsi"/>
              </w:rPr>
              <w:t>datos ribojimų nustatymo</w:t>
            </w:r>
            <w:r w:rsidRPr="000E2DF5">
              <w:rPr>
                <w:rFonts w:cstheme="minorHAnsi"/>
              </w:rPr>
              <w:t>.</w:t>
            </w:r>
            <w:r>
              <w:rPr>
                <w:rFonts w:cstheme="minorHAnsi"/>
              </w:rPr>
              <w:t xml:space="preserve"> Tais atvejais, kai ta pati Subrangovinė įmonė yra</w:t>
            </w:r>
            <w:r w:rsidRPr="00F40504">
              <w:rPr>
                <w:rFonts w:cstheme="minorHAnsi"/>
              </w:rPr>
              <w:t xml:space="preserve"> pateikusi prašym</w:t>
            </w:r>
            <w:r>
              <w:rPr>
                <w:rFonts w:cstheme="minorHAnsi"/>
              </w:rPr>
              <w:t>ą</w:t>
            </w:r>
            <w:r w:rsidRPr="00F40504">
              <w:rPr>
                <w:rFonts w:cstheme="minorHAnsi"/>
              </w:rPr>
              <w:t xml:space="preserve"> sutikimui gauti</w:t>
            </w:r>
            <w:r>
              <w:rPr>
                <w:rFonts w:cstheme="minorHAnsi"/>
              </w:rPr>
              <w:t xml:space="preserve"> ne visam sutarties terminui</w:t>
            </w:r>
            <w:r w:rsidRPr="00F40504">
              <w:rPr>
                <w:rFonts w:cstheme="minorHAnsi"/>
              </w:rPr>
              <w:t xml:space="preserve">, ir (arba) </w:t>
            </w:r>
            <w:r>
              <w:rPr>
                <w:rFonts w:cstheme="minorHAnsi"/>
              </w:rPr>
              <w:t>ne</w:t>
            </w:r>
            <w:r w:rsidRPr="00F40504">
              <w:rPr>
                <w:rFonts w:cstheme="minorHAnsi"/>
              </w:rPr>
              <w:t>turi išduot</w:t>
            </w:r>
            <w:r>
              <w:rPr>
                <w:rFonts w:cstheme="minorHAnsi"/>
              </w:rPr>
              <w:t>o</w:t>
            </w:r>
            <w:r w:rsidRPr="00F40504">
              <w:rPr>
                <w:rFonts w:cstheme="minorHAnsi"/>
              </w:rPr>
              <w:t xml:space="preserve"> sutikim</w:t>
            </w:r>
            <w:r>
              <w:rPr>
                <w:rFonts w:cstheme="minorHAnsi"/>
              </w:rPr>
              <w:t>o</w:t>
            </w:r>
            <w:r w:rsidRPr="00F40504">
              <w:rPr>
                <w:rFonts w:cstheme="minorHAnsi"/>
              </w:rPr>
              <w:t xml:space="preserve"> visam sutarties galiojimo terminui – tada </w:t>
            </w:r>
            <w:r>
              <w:rPr>
                <w:rFonts w:cstheme="minorHAnsi"/>
              </w:rPr>
              <w:t>turi būti ribojamas darbų pradžios ir pabaigos terminų pasirinkimo laikas, atsižvelgiant ne tik į pačios sutarties galiojimą, bet ir šiai įmonei išduotuose galiojančiuose sutikimuose bei pateiktuose aktyviuose prašymuose nurodytas datas.</w:t>
            </w:r>
          </w:p>
          <w:p w:rsidRPr="00D47BBF" w:rsidR="00C359AA" w:rsidP="00D019A2" w:rsidRDefault="00C359AA" w14:paraId="3AB3EB69" w14:textId="49B9B4A3">
            <w:pPr>
              <w:pStyle w:val="ListParagraph"/>
              <w:numPr>
                <w:ilvl w:val="0"/>
                <w:numId w:val="10"/>
              </w:numPr>
              <w:spacing w:before="60" w:after="120"/>
              <w:ind w:right="57"/>
              <w:jc w:val="both"/>
            </w:pPr>
            <w:r>
              <w:rPr>
                <w:rFonts w:cstheme="minorHAnsi"/>
              </w:rPr>
              <w:t>Kai Klientas prašymo formoje pasirenka</w:t>
            </w:r>
            <w:r>
              <w:rPr>
                <w:rFonts w:cstheme="minorHAnsi"/>
                <w:b/>
                <w:bCs/>
                <w:i/>
                <w:iCs/>
              </w:rPr>
              <w:t xml:space="preserve"> Be sutarties su „Amber Grid</w:t>
            </w:r>
            <w:r>
              <w:rPr>
                <w:rFonts w:cstheme="minorHAnsi"/>
              </w:rPr>
              <w:t xml:space="preserve">“ opciją, tada iš kalendoriaus tipo pildymo lauko gali pasirinkti darbų pradžios datą ne </w:t>
            </w:r>
            <w:r w:rsidRPr="00C279F4">
              <w:rPr>
                <w:rFonts w:cstheme="minorHAnsi"/>
              </w:rPr>
              <w:t xml:space="preserve">ankstesnę nei </w:t>
            </w:r>
            <w:r w:rsidRPr="003B29E0">
              <w:rPr>
                <w:rFonts w:cstheme="minorHAnsi"/>
                <w:lang w:val="en-US"/>
              </w:rPr>
              <w:t>7</w:t>
            </w:r>
            <w:r w:rsidRPr="00C279F4">
              <w:rPr>
                <w:rFonts w:cstheme="minorHAnsi"/>
                <w:lang w:val="en-US"/>
              </w:rPr>
              <w:t xml:space="preserve"> d. d.</w:t>
            </w:r>
            <w:r>
              <w:rPr>
                <w:rFonts w:cstheme="minorHAnsi"/>
              </w:rPr>
              <w:t xml:space="preserve"> nuo prašymo pildymo datos, ankstesnės datos yra nematomos arba neaktyvios ( angl. „</w:t>
            </w:r>
            <w:r w:rsidRPr="00352FCE">
              <w:rPr>
                <w:rFonts w:cstheme="minorHAnsi"/>
                <w:lang w:val="en-US"/>
              </w:rPr>
              <w:t>greyed out</w:t>
            </w:r>
            <w:r>
              <w:rPr>
                <w:rFonts w:cstheme="minorHAnsi"/>
              </w:rPr>
              <w:t>“).</w:t>
            </w:r>
          </w:p>
        </w:tc>
      </w:tr>
      <w:tr w:rsidR="003745AF" w:rsidTr="00B94CF5" w14:paraId="1F737CA6" w14:textId="77777777">
        <w:trPr>
          <w:gridAfter w:val="1"/>
          <w:wAfter w:w="6" w:type="dxa"/>
          <w:trHeight w:val="955"/>
        </w:trPr>
        <w:tc>
          <w:tcPr>
            <w:tcW w:w="4907" w:type="dxa"/>
            <w:shd w:val="clear" w:color="auto" w:fill="auto"/>
            <w:vAlign w:val="center"/>
          </w:tcPr>
          <w:p w:rsidR="003745AF" w:rsidP="003745AF" w:rsidRDefault="003745AF" w14:paraId="4635CDF0" w14:textId="5275D41D">
            <w:pPr>
              <w:jc w:val="both"/>
            </w:pPr>
            <w:r w:rsidRPr="00E26C32">
              <w:lastRenderedPageBreak/>
              <w:t xml:space="preserve">Aš, kaip Klientas, noriu žinoti </w:t>
            </w:r>
            <w:r>
              <w:t>datą</w:t>
            </w:r>
            <w:r w:rsidRPr="00E26C32">
              <w:t>, kad</w:t>
            </w:r>
            <w:r>
              <w:t>a</w:t>
            </w:r>
            <w:r w:rsidRPr="00E26C32">
              <w:t xml:space="preserve"> </w:t>
            </w:r>
            <w:r>
              <w:t>turėčiau gauti sutikimą darbams vykdyti</w:t>
            </w:r>
            <w:r w:rsidRPr="00E26C32">
              <w:t>, kad galėčiau planuoti darbus</w:t>
            </w:r>
            <w:r>
              <w:t>.</w:t>
            </w:r>
          </w:p>
        </w:tc>
        <w:tc>
          <w:tcPr>
            <w:tcW w:w="1842" w:type="dxa"/>
            <w:shd w:val="clear" w:color="auto" w:fill="auto"/>
            <w:vAlign w:val="center"/>
          </w:tcPr>
          <w:p w:rsidR="003745AF" w:rsidP="003745AF" w:rsidRDefault="003745AF" w14:paraId="192A3E31" w14:textId="0D574FA1">
            <w:pPr>
              <w:jc w:val="center"/>
              <w:rPr>
                <w:rFonts w:cstheme="minorHAnsi"/>
                <w:b/>
                <w:bCs/>
              </w:rPr>
            </w:pPr>
            <w:r w:rsidRPr="00A57F77">
              <w:rPr>
                <w:rFonts w:cstheme="minorHAnsi"/>
                <w:b/>
                <w:bCs/>
              </w:rPr>
              <w:t>Prašymo formos klausimynas</w:t>
            </w:r>
          </w:p>
        </w:tc>
        <w:tc>
          <w:tcPr>
            <w:tcW w:w="7480" w:type="dxa"/>
            <w:shd w:val="clear" w:color="auto" w:fill="auto"/>
            <w:vAlign w:val="center"/>
          </w:tcPr>
          <w:p w:rsidR="003745AF" w:rsidP="00CD48FC" w:rsidRDefault="003745AF" w14:paraId="63F1DFCE" w14:textId="0D18041A">
            <w:pPr>
              <w:spacing w:before="60" w:after="120"/>
              <w:ind w:right="57"/>
              <w:jc w:val="both"/>
            </w:pPr>
            <w:r>
              <w:t>Prašymo formoje</w:t>
            </w:r>
            <w:r w:rsidR="00CD48FC">
              <w:t xml:space="preserve"> </w:t>
            </w:r>
            <w:r>
              <w:t>Klientui pradėjus pildyti darbų pradžios datą, turi būti pateikiamas informacinis pranešimas apie numatytą prašymo nagrinėjimo terminą. Pranešimas turi būti matomas visą pildymo laiką, t. y. nepradingsta tol, kol nėra pateikiamas prašymas nagrinėti (t. y. nepaspaudžiamas mygtukas „</w:t>
            </w:r>
            <w:r w:rsidRPr="00CD48FC">
              <w:rPr>
                <w:b/>
                <w:bCs/>
                <w:i/>
                <w:iCs/>
              </w:rPr>
              <w:t>Pateikti</w:t>
            </w:r>
            <w:r>
              <w:t>“):</w:t>
            </w:r>
          </w:p>
          <w:p w:rsidR="003745AF" w:rsidP="00D019A2" w:rsidRDefault="003745AF" w14:paraId="5123D66C" w14:textId="77777777">
            <w:pPr>
              <w:pStyle w:val="ListParagraph"/>
              <w:numPr>
                <w:ilvl w:val="0"/>
                <w:numId w:val="7"/>
              </w:numPr>
              <w:spacing w:before="60"/>
              <w:ind w:left="760" w:right="57" w:hanging="357"/>
              <w:contextualSpacing w:val="0"/>
              <w:jc w:val="both"/>
            </w:pPr>
            <w:r>
              <w:t>Prašymo nagrinėjimo terminai tiesiogiai priklauso nuo Kliento pasirinkto darbų atlikimo pagrindo:</w:t>
            </w:r>
          </w:p>
          <w:p w:rsidR="003745AF" w:rsidP="00D019A2" w:rsidRDefault="003745AF" w14:paraId="66E5DF59" w14:textId="77777777">
            <w:pPr>
              <w:pStyle w:val="ListParagraph"/>
              <w:numPr>
                <w:ilvl w:val="1"/>
                <w:numId w:val="7"/>
              </w:numPr>
              <w:spacing w:before="60" w:after="60"/>
              <w:ind w:left="1480" w:right="57" w:hanging="357"/>
              <w:contextualSpacing w:val="0"/>
              <w:jc w:val="both"/>
            </w:pPr>
            <w:r>
              <w:t xml:space="preserve">Klientui pasirinkus </w:t>
            </w:r>
            <w:r w:rsidRPr="00AA421C">
              <w:rPr>
                <w:b/>
                <w:bCs/>
                <w:i/>
                <w:iCs/>
              </w:rPr>
              <w:t>Rangos ir (ar) paslaugų sutartis su „Amber Grid“</w:t>
            </w:r>
            <w:r>
              <w:rPr>
                <w:b/>
                <w:bCs/>
                <w:i/>
                <w:iCs/>
              </w:rPr>
              <w:t xml:space="preserve"> </w:t>
            </w:r>
            <w:r>
              <w:t xml:space="preserve">arba </w:t>
            </w:r>
            <w:r w:rsidRPr="0071055D">
              <w:rPr>
                <w:b/>
                <w:bCs/>
                <w:i/>
                <w:iCs/>
              </w:rPr>
              <w:t>Subrangos sutartis darbams „Amber Grid“ objektuose vykdyti</w:t>
            </w:r>
            <w:r w:rsidRPr="0071055D">
              <w:t xml:space="preserve"> </w:t>
            </w:r>
            <w:r>
              <w:t xml:space="preserve">kaip darbų atlikimo pagrindą, tada prašymo </w:t>
            </w:r>
            <w:r>
              <w:lastRenderedPageBreak/>
              <w:t xml:space="preserve">nagrinėjimo terminas atvaizduojamas kaip </w:t>
            </w:r>
            <w:r w:rsidRPr="00062974">
              <w:t>iki</w:t>
            </w:r>
            <w:r w:rsidRPr="00DE7F2A">
              <w:rPr>
                <w:lang w:val="en-US"/>
              </w:rPr>
              <w:t xml:space="preserve"> </w:t>
            </w:r>
            <w:r>
              <w:rPr>
                <w:lang w:val="en-US"/>
              </w:rPr>
              <w:t>5</w:t>
            </w:r>
            <w:r>
              <w:t xml:space="preserve"> d. d. nuo tinkamai užpildyto prašymo:</w:t>
            </w:r>
          </w:p>
          <w:p w:rsidR="003745AF" w:rsidP="003745AF" w:rsidRDefault="003745AF" w14:paraId="1BB64BAD" w14:textId="77777777">
            <w:pPr>
              <w:spacing w:before="120" w:after="120"/>
              <w:ind w:left="1123" w:right="57"/>
              <w:jc w:val="center"/>
            </w:pPr>
            <w:r>
              <w:rPr>
                <w:noProof/>
              </w:rPr>
              <w:drawing>
                <wp:inline distT="0" distB="0" distL="0" distR="0" wp14:anchorId="0E04422E" wp14:editId="546B8EE4">
                  <wp:extent cx="3024000" cy="607304"/>
                  <wp:effectExtent l="0" t="0" r="5080" b="2540"/>
                  <wp:docPr id="108581170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8558018" name=""/>
                          <pic:cNvPicPr/>
                        </pic:nvPicPr>
                        <pic:blipFill>
                          <a:blip r:embed="rId10"/>
                          <a:stretch>
                            <a:fillRect/>
                          </a:stretch>
                        </pic:blipFill>
                        <pic:spPr>
                          <a:xfrm>
                            <a:off x="0" y="0"/>
                            <a:ext cx="3024000" cy="607304"/>
                          </a:xfrm>
                          <a:prstGeom prst="rect">
                            <a:avLst/>
                          </a:prstGeom>
                        </pic:spPr>
                      </pic:pic>
                    </a:graphicData>
                  </a:graphic>
                </wp:inline>
              </w:drawing>
            </w:r>
          </w:p>
          <w:p w:rsidR="003745AF" w:rsidP="00D019A2" w:rsidRDefault="003745AF" w14:paraId="3B81E65E" w14:textId="77777777">
            <w:pPr>
              <w:pStyle w:val="ListParagraph"/>
              <w:numPr>
                <w:ilvl w:val="1"/>
                <w:numId w:val="7"/>
              </w:numPr>
              <w:spacing w:before="60" w:after="60"/>
              <w:ind w:left="1480" w:right="57" w:hanging="357"/>
              <w:contextualSpacing w:val="0"/>
              <w:jc w:val="both"/>
            </w:pPr>
            <w:r w:rsidRPr="00DE7F2A">
              <w:t xml:space="preserve">Klientui pasirinkus arba Trečiosios šalies atveju automatiškai pritaikius </w:t>
            </w:r>
            <w:r w:rsidRPr="00DE7F2A">
              <w:rPr>
                <w:b/>
                <w:bCs/>
                <w:i/>
                <w:iCs/>
              </w:rPr>
              <w:t>Be sutarties su „Amber Grid</w:t>
            </w:r>
            <w:r w:rsidRPr="00DE7F2A">
              <w:t xml:space="preserve">“ opciją, kaip darbų atlikimo pagrindą – tada prašymo nagrinėjimo terminas atvaizduojamas kaip iki </w:t>
            </w:r>
            <w:r w:rsidRPr="00DE7F2A">
              <w:rPr>
                <w:lang w:val="en-US"/>
              </w:rPr>
              <w:t>7</w:t>
            </w:r>
            <w:r w:rsidRPr="00DE7F2A">
              <w:t xml:space="preserve"> d. d. nuo tinkamai užpildyto prašymo</w:t>
            </w:r>
            <w:r>
              <w:t>:</w:t>
            </w:r>
          </w:p>
          <w:p w:rsidRPr="00DE7F2A" w:rsidR="003745AF" w:rsidP="003745AF" w:rsidRDefault="003745AF" w14:paraId="016F78AC" w14:textId="77777777">
            <w:pPr>
              <w:spacing w:before="120" w:after="120"/>
              <w:ind w:left="1123" w:right="57"/>
              <w:jc w:val="center"/>
            </w:pPr>
            <w:r>
              <w:rPr>
                <w:noProof/>
              </w:rPr>
              <w:drawing>
                <wp:inline distT="0" distB="0" distL="0" distR="0" wp14:anchorId="3D5592CD" wp14:editId="16ED9160">
                  <wp:extent cx="3096000" cy="605365"/>
                  <wp:effectExtent l="0" t="0" r="0" b="4445"/>
                  <wp:docPr id="73024358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8303177" name=""/>
                          <pic:cNvPicPr/>
                        </pic:nvPicPr>
                        <pic:blipFill>
                          <a:blip r:embed="rId11"/>
                          <a:stretch>
                            <a:fillRect/>
                          </a:stretch>
                        </pic:blipFill>
                        <pic:spPr>
                          <a:xfrm>
                            <a:off x="0" y="0"/>
                            <a:ext cx="3096000" cy="605365"/>
                          </a:xfrm>
                          <a:prstGeom prst="rect">
                            <a:avLst/>
                          </a:prstGeom>
                        </pic:spPr>
                      </pic:pic>
                    </a:graphicData>
                  </a:graphic>
                </wp:inline>
              </w:drawing>
            </w:r>
          </w:p>
          <w:p w:rsidR="003745AF" w:rsidP="00D019A2" w:rsidRDefault="003745AF" w14:paraId="2C750DC4" w14:textId="77777777">
            <w:pPr>
              <w:pStyle w:val="ListParagraph"/>
              <w:numPr>
                <w:ilvl w:val="0"/>
                <w:numId w:val="7"/>
              </w:numPr>
              <w:spacing w:before="60"/>
              <w:ind w:left="760" w:right="57" w:hanging="357"/>
              <w:contextualSpacing w:val="0"/>
              <w:jc w:val="both"/>
            </w:pPr>
            <w:r>
              <w:t>Papildomai prieš „Pateikti“ mygtuką prašymo formoje yra privalomas pažymėti laukas, skirtas patvirtinti, kad susipažinta su prašymo nagrinėjimo terminu ir:</w:t>
            </w:r>
          </w:p>
          <w:p w:rsidR="003745AF" w:rsidP="00D019A2" w:rsidRDefault="003745AF" w14:paraId="219DE349" w14:textId="77777777">
            <w:pPr>
              <w:pStyle w:val="ListParagraph"/>
              <w:numPr>
                <w:ilvl w:val="1"/>
                <w:numId w:val="7"/>
              </w:numPr>
              <w:spacing w:before="60" w:after="60"/>
              <w:ind w:left="1480" w:right="57" w:hanging="357"/>
              <w:contextualSpacing w:val="0"/>
              <w:jc w:val="both"/>
            </w:pPr>
            <w:r>
              <w:t>Uždėti susipažinimo patvirtinimo žymą galima tik tada, kai supildomi visi privalomi prašymo pildymo laukai.</w:t>
            </w:r>
          </w:p>
          <w:p w:rsidR="003745AF" w:rsidP="00D019A2" w:rsidRDefault="003745AF" w14:paraId="412526A6" w14:textId="77777777">
            <w:pPr>
              <w:pStyle w:val="ListParagraph"/>
              <w:numPr>
                <w:ilvl w:val="1"/>
                <w:numId w:val="7"/>
              </w:numPr>
              <w:spacing w:before="60"/>
              <w:ind w:right="57"/>
              <w:contextualSpacing w:val="0"/>
              <w:jc w:val="both"/>
            </w:pPr>
            <w:r>
              <w:t>Tik uždėjus susipažinimo žymą, aktyvuojasi „</w:t>
            </w:r>
            <w:r w:rsidRPr="00E366F3">
              <w:rPr>
                <w:b/>
                <w:bCs/>
                <w:i/>
                <w:iCs/>
              </w:rPr>
              <w:t>Peržiūrėti</w:t>
            </w:r>
            <w:r>
              <w:t>“ ir „</w:t>
            </w:r>
            <w:r w:rsidRPr="00E366F3">
              <w:rPr>
                <w:b/>
                <w:bCs/>
                <w:i/>
                <w:iCs/>
              </w:rPr>
              <w:t>Pateikti</w:t>
            </w:r>
            <w:r>
              <w:t>“ mygtukai. Kaip parodyta paveiksle žemiau:</w:t>
            </w:r>
          </w:p>
          <w:p w:rsidR="003745AF" w:rsidP="003745AF" w:rsidRDefault="003745AF" w14:paraId="49487633" w14:textId="77777777">
            <w:pPr>
              <w:spacing w:before="60"/>
              <w:ind w:right="57"/>
              <w:jc w:val="center"/>
            </w:pPr>
            <w:r>
              <w:rPr>
                <w:noProof/>
              </w:rPr>
              <w:lastRenderedPageBreak/>
              <w:drawing>
                <wp:inline distT="0" distB="0" distL="0" distR="0" wp14:anchorId="32EECD9E" wp14:editId="0E52F3A7">
                  <wp:extent cx="3636000" cy="2669539"/>
                  <wp:effectExtent l="0" t="0" r="3175" b="0"/>
                  <wp:docPr id="162275624" name="Picture 1622756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36000" cy="2669539"/>
                          </a:xfrm>
                          <a:prstGeom prst="rect">
                            <a:avLst/>
                          </a:prstGeom>
                          <a:noFill/>
                          <a:ln>
                            <a:noFill/>
                          </a:ln>
                        </pic:spPr>
                      </pic:pic>
                    </a:graphicData>
                  </a:graphic>
                </wp:inline>
              </w:drawing>
            </w:r>
          </w:p>
          <w:p w:rsidRPr="00D47BBF" w:rsidR="003745AF" w:rsidP="003745AF" w:rsidRDefault="003745AF" w14:paraId="04A094A7" w14:textId="7BEB540C">
            <w:pPr>
              <w:spacing w:before="60" w:after="120"/>
              <w:ind w:right="57"/>
              <w:jc w:val="both"/>
              <w:rPr>
                <w:rFonts w:cstheme="minorHAnsi"/>
              </w:rPr>
            </w:pPr>
            <w:r>
              <w:t xml:space="preserve">Priminimas dėl nagrinėjimo termino </w:t>
            </w:r>
            <w:r w:rsidRPr="005D51FF">
              <w:t>įtrau</w:t>
            </w:r>
            <w:r>
              <w:t>k</w:t>
            </w:r>
            <w:r w:rsidRPr="005D51FF">
              <w:t>i</w:t>
            </w:r>
            <w:r>
              <w:t>amas</w:t>
            </w:r>
            <w:r w:rsidRPr="005D51FF">
              <w:t xml:space="preserve"> ir </w:t>
            </w:r>
            <w:r>
              <w:t>į</w:t>
            </w:r>
            <w:r w:rsidRPr="005D51FF">
              <w:t xml:space="preserve"> Klientui siunčiamą el. laišką, kuris pateikiamas kaip </w:t>
            </w:r>
            <w:r>
              <w:t>prašymo pateikimo</w:t>
            </w:r>
            <w:r w:rsidRPr="005D51FF">
              <w:t xml:space="preserve"> patvirtinimas.</w:t>
            </w:r>
          </w:p>
        </w:tc>
      </w:tr>
      <w:tr w:rsidR="00C359AA" w:rsidTr="00B94CF5" w14:paraId="670531B6" w14:textId="77777777">
        <w:trPr>
          <w:gridAfter w:val="1"/>
          <w:wAfter w:w="6" w:type="dxa"/>
          <w:trHeight w:val="955"/>
        </w:trPr>
        <w:tc>
          <w:tcPr>
            <w:tcW w:w="4907" w:type="dxa"/>
            <w:shd w:val="clear" w:color="auto" w:fill="auto"/>
            <w:vAlign w:val="center"/>
          </w:tcPr>
          <w:p w:rsidR="00C359AA" w:rsidP="00C359AA" w:rsidRDefault="00C359AA" w14:paraId="60814D68" w14:textId="252E17EF">
            <w:pPr>
              <w:jc w:val="both"/>
            </w:pPr>
            <w:r>
              <w:lastRenderedPageBreak/>
              <w:t>Aš, kaip Sutikimą rengiantis specialistas, noriu, kad prašymo formoje būtų numatyti apribojimai, kurie padėtų Klientui pildyti realią darbų pabaigos datą.</w:t>
            </w:r>
          </w:p>
        </w:tc>
        <w:tc>
          <w:tcPr>
            <w:tcW w:w="1842" w:type="dxa"/>
            <w:shd w:val="clear" w:color="auto" w:fill="auto"/>
            <w:vAlign w:val="center"/>
          </w:tcPr>
          <w:p w:rsidRPr="009B2908" w:rsidR="00C359AA" w:rsidP="00C359AA" w:rsidRDefault="00C359AA" w14:paraId="5B8384B8" w14:textId="6F638326">
            <w:pPr>
              <w:jc w:val="center"/>
              <w:rPr>
                <w:rFonts w:cstheme="minorHAnsi"/>
                <w:b/>
                <w:bCs/>
              </w:rPr>
            </w:pPr>
            <w:r>
              <w:rPr>
                <w:rFonts w:cstheme="minorHAnsi"/>
                <w:b/>
                <w:bCs/>
              </w:rPr>
              <w:t>Prašymo formos klausimynas</w:t>
            </w:r>
          </w:p>
        </w:tc>
        <w:tc>
          <w:tcPr>
            <w:tcW w:w="7480" w:type="dxa"/>
            <w:shd w:val="clear" w:color="auto" w:fill="auto"/>
            <w:vAlign w:val="center"/>
          </w:tcPr>
          <w:p w:rsidR="00C359AA" w:rsidP="00C359AA" w:rsidRDefault="00C359AA" w14:paraId="0AC0BF37" w14:textId="6DBF85E9">
            <w:pPr>
              <w:spacing w:before="60" w:after="120"/>
              <w:ind w:right="57"/>
              <w:jc w:val="both"/>
              <w:rPr>
                <w:rFonts w:cstheme="minorHAnsi"/>
              </w:rPr>
            </w:pPr>
            <w:r w:rsidRPr="00D47BBF">
              <w:rPr>
                <w:rFonts w:cstheme="minorHAnsi"/>
              </w:rPr>
              <w:t>Prašymo formoje turi būti</w:t>
            </w:r>
            <w:r>
              <w:rPr>
                <w:rFonts w:cstheme="minorHAnsi"/>
              </w:rPr>
              <w:t xml:space="preserve"> nustatyti darbų pabaigos pildymo lauko ribojimai:</w:t>
            </w:r>
          </w:p>
          <w:p w:rsidRPr="00AD003A" w:rsidR="00C359AA" w:rsidP="00D019A2" w:rsidRDefault="00C359AA" w14:paraId="2BFCB17B" w14:textId="082D15B3">
            <w:pPr>
              <w:pStyle w:val="ListParagraph"/>
              <w:numPr>
                <w:ilvl w:val="0"/>
                <w:numId w:val="9"/>
              </w:numPr>
              <w:spacing w:before="60" w:after="120"/>
              <w:ind w:right="57"/>
              <w:jc w:val="both"/>
              <w:rPr>
                <w:lang w:val="en-US"/>
              </w:rPr>
            </w:pPr>
            <w:r w:rsidRPr="653863BF">
              <w:rPr>
                <w:lang w:val="en-US"/>
              </w:rPr>
              <w:t xml:space="preserve">Kai </w:t>
            </w:r>
            <w:r w:rsidRPr="00C279F4">
              <w:t>Klientas turi tiesioginę sutartį su Amber Grid, t.</w:t>
            </w:r>
            <w:r>
              <w:t xml:space="preserve"> </w:t>
            </w:r>
            <w:r w:rsidRPr="00C279F4">
              <w:t xml:space="preserve">y. prašymo formoje pasirenkama </w:t>
            </w:r>
            <w:r w:rsidRPr="00C279F4">
              <w:rPr>
                <w:b/>
                <w:bCs/>
                <w:i/>
                <w:iCs/>
              </w:rPr>
              <w:t>Rangos ir (ar) paslaugų sutartis su „Amber Grid“</w:t>
            </w:r>
            <w:r w:rsidRPr="00C279F4">
              <w:t xml:space="preserve"> opcija ir iš išskleidžiamojo sąrašo pasirenkamas konkretus sutarties numeris – tada darbų pabaiga užpildoma automatiškai, nurodant sutarties galiojimo pabaigą (kuris nustatomas pagal dokumentų valdymo sistemoje nurodytą maksimalų sutarties galiojimo terminą) ir šis laukas yra neaktyvus (angl.</w:t>
            </w:r>
            <w:r w:rsidRPr="653863BF">
              <w:rPr>
                <w:lang w:val="en-US"/>
              </w:rPr>
              <w:t xml:space="preserve"> „</w:t>
            </w:r>
            <w:proofErr w:type="gramStart"/>
            <w:r w:rsidRPr="653863BF">
              <w:rPr>
                <w:lang w:val="en-US"/>
              </w:rPr>
              <w:t>greyed</w:t>
            </w:r>
            <w:proofErr w:type="gramEnd"/>
            <w:r w:rsidRPr="653863BF">
              <w:rPr>
                <w:lang w:val="en-US"/>
              </w:rPr>
              <w:t xml:space="preserve"> out“). </w:t>
            </w:r>
            <w:r w:rsidRPr="00C279F4">
              <w:t>Šalia Klientas mato pranešimą, kuriame yra paaiškinimas dėl automatiškai užsipildžiusio lauko.</w:t>
            </w:r>
            <w:r w:rsidRPr="653863BF">
              <w:rPr>
                <w:lang w:val="en-US"/>
              </w:rPr>
              <w:t xml:space="preserve"> </w:t>
            </w:r>
          </w:p>
          <w:p w:rsidRPr="00CD55A4" w:rsidR="00C359AA" w:rsidP="00D019A2" w:rsidRDefault="00C359AA" w14:paraId="6AB2BD77" w14:textId="5A27FB00">
            <w:pPr>
              <w:pStyle w:val="ListParagraph"/>
              <w:numPr>
                <w:ilvl w:val="0"/>
                <w:numId w:val="27"/>
              </w:numPr>
              <w:spacing w:before="60" w:after="120"/>
              <w:ind w:right="57"/>
              <w:jc w:val="both"/>
            </w:pPr>
            <w:r>
              <w:t>Kai Klientas prašymo formoje pasirenka</w:t>
            </w:r>
            <w:r w:rsidRPr="0B606D00">
              <w:rPr>
                <w:b/>
                <w:bCs/>
                <w:i/>
                <w:iCs/>
              </w:rPr>
              <w:t xml:space="preserve"> Subrangos sutartis darbams „Amber Grid“ objektuose vykdyti</w:t>
            </w:r>
            <w:r>
              <w:t xml:space="preserve"> opciją bei konkretų sutarties numerį –  tada minimali galima pasirinkti darbų pabaigos data prašymo pildymo lauke yra </w:t>
            </w:r>
            <w:r w:rsidRPr="0B606D00">
              <w:rPr>
                <w:lang w:val="en-US"/>
              </w:rPr>
              <w:t>3</w:t>
            </w:r>
            <w:r>
              <w:t xml:space="preserve">0 kalendorinių dienų nuo prašymo formoje užpildytos darbų </w:t>
            </w:r>
            <w:r>
              <w:lastRenderedPageBreak/>
              <w:t>pradžios. Tuo pačiu formoje negalima pasirinkti vėlesnės darbų pabaigos datos, negu numatyta dokumentų valdymo sistemoje maksimali sutarties galiojimo termino pabaiga. Maksimalus sutarties galiojimo terminas turi būti automatiškai paimamas iš dokumentų valdymo sistemos, tačiau nėra matomas pildančiam asmeniui. Pradėjus pildyti darbų pabaigos datą, būtų matomas pranešimas, nurodantis ne trumpesnį nei 30 kalendorinių dienų terminą nuo prašymo formoje užpildytos darbų pradžios. Tais atvejais, kai Klientas bando nurodyti datą, kuri yra po maksimalaus sutarties galiojimo termino, pateikiamas pranešimas, kad pasirinktas per ilgas darbų pabaigos terminas ir neleidžiama išsaugoti tol, kol nebus pasirinkta data, pagal visus numatytus ribojimus</w:t>
            </w:r>
            <w:r w:rsidRPr="00CD55A4">
              <w:t xml:space="preserve">. </w:t>
            </w:r>
          </w:p>
          <w:p w:rsidRPr="00D47BBF" w:rsidR="00C359AA" w:rsidP="00D019A2" w:rsidRDefault="00C359AA" w14:paraId="5F875CEF" w14:textId="774403D6">
            <w:pPr>
              <w:pStyle w:val="ListParagraph"/>
              <w:numPr>
                <w:ilvl w:val="0"/>
                <w:numId w:val="27"/>
              </w:numPr>
              <w:spacing w:before="60" w:after="120"/>
              <w:ind w:right="57"/>
              <w:jc w:val="both"/>
              <w:rPr>
                <w:color w:val="2F5496" w:themeColor="accent1" w:themeShade="BF"/>
              </w:rPr>
            </w:pPr>
            <w:r w:rsidRPr="004D77CA">
              <w:rPr>
                <w:rFonts w:cstheme="minorHAnsi"/>
              </w:rPr>
              <w:t>Kai Klientas prašymo formoje pasirenka</w:t>
            </w:r>
            <w:r w:rsidRPr="004D77CA">
              <w:rPr>
                <w:rFonts w:cstheme="minorHAnsi"/>
                <w:b/>
                <w:bCs/>
                <w:i/>
                <w:iCs/>
              </w:rPr>
              <w:t xml:space="preserve"> Be sutarties su „Amber Grid</w:t>
            </w:r>
            <w:r w:rsidRPr="00A23864">
              <w:rPr>
                <w:rFonts w:cstheme="minorHAnsi"/>
              </w:rPr>
              <w:t>“</w:t>
            </w:r>
            <w:r w:rsidRPr="004D77CA">
              <w:rPr>
                <w:rFonts w:cstheme="minorHAnsi"/>
              </w:rPr>
              <w:t xml:space="preserve"> opciją</w:t>
            </w:r>
            <w:r>
              <w:rPr>
                <w:rFonts w:cstheme="minorHAnsi"/>
              </w:rPr>
              <w:t xml:space="preserve">, tada minimali galima pasirinkti darbų pabaigos </w:t>
            </w:r>
            <w:r w:rsidRPr="002641E3">
              <w:rPr>
                <w:rFonts w:cstheme="minorHAnsi"/>
              </w:rPr>
              <w:t xml:space="preserve">data yra </w:t>
            </w:r>
            <w:r>
              <w:rPr>
                <w:rFonts w:cstheme="minorHAnsi"/>
              </w:rPr>
              <w:t xml:space="preserve">30 </w:t>
            </w:r>
            <w:r w:rsidRPr="004D77CA">
              <w:rPr>
                <w:rFonts w:cstheme="minorHAnsi"/>
              </w:rPr>
              <w:t xml:space="preserve">kalendorinių dienų nuo </w:t>
            </w:r>
            <w:r>
              <w:rPr>
                <w:rFonts w:cstheme="minorHAnsi"/>
              </w:rPr>
              <w:t>prašymo formoje užpildytos</w:t>
            </w:r>
            <w:r w:rsidRPr="004D77CA">
              <w:rPr>
                <w:rFonts w:cstheme="minorHAnsi"/>
              </w:rPr>
              <w:t xml:space="preserve"> darb</w:t>
            </w:r>
            <w:r>
              <w:rPr>
                <w:rFonts w:cstheme="minorHAnsi"/>
              </w:rPr>
              <w:t>ų</w:t>
            </w:r>
            <w:r w:rsidRPr="004D77CA">
              <w:rPr>
                <w:rFonts w:cstheme="minorHAnsi"/>
              </w:rPr>
              <w:t xml:space="preserve"> prad</w:t>
            </w:r>
            <w:r>
              <w:rPr>
                <w:rFonts w:cstheme="minorHAnsi"/>
              </w:rPr>
              <w:t>ž</w:t>
            </w:r>
            <w:r w:rsidRPr="004D77CA">
              <w:rPr>
                <w:rFonts w:cstheme="minorHAnsi"/>
              </w:rPr>
              <w:t>ios.</w:t>
            </w:r>
            <w:r>
              <w:rPr>
                <w:rFonts w:cstheme="minorHAnsi"/>
              </w:rPr>
              <w:t xml:space="preserve"> Maksimalus darbų pabaigos terminas yra 90 kalendorinės dienos </w:t>
            </w:r>
            <w:r w:rsidRPr="008B58F2">
              <w:rPr>
                <w:rFonts w:cstheme="minorHAnsi"/>
              </w:rPr>
              <w:t xml:space="preserve">nuo </w:t>
            </w:r>
            <w:r>
              <w:rPr>
                <w:rFonts w:cstheme="minorHAnsi"/>
              </w:rPr>
              <w:t>prašymo formoje užpildytos</w:t>
            </w:r>
            <w:r w:rsidRPr="008B58F2">
              <w:rPr>
                <w:rFonts w:cstheme="minorHAnsi"/>
              </w:rPr>
              <w:t xml:space="preserve"> darb</w:t>
            </w:r>
            <w:r>
              <w:rPr>
                <w:rFonts w:cstheme="minorHAnsi"/>
              </w:rPr>
              <w:t>ų</w:t>
            </w:r>
            <w:r w:rsidRPr="008B58F2">
              <w:rPr>
                <w:rFonts w:cstheme="minorHAnsi"/>
              </w:rPr>
              <w:t xml:space="preserve"> prad</w:t>
            </w:r>
            <w:r>
              <w:rPr>
                <w:rFonts w:cstheme="minorHAnsi"/>
              </w:rPr>
              <w:t>ž</w:t>
            </w:r>
            <w:r w:rsidRPr="008B58F2">
              <w:rPr>
                <w:rFonts w:cstheme="minorHAnsi"/>
              </w:rPr>
              <w:t>ios.</w:t>
            </w:r>
            <w:r>
              <w:rPr>
                <w:rFonts w:cstheme="minorHAnsi"/>
              </w:rPr>
              <w:t xml:space="preserve"> Tokie patys terminai taikomi ir Trečiosios šalies (Klientas be paskyros) atveju, kai pildomas prašymas be registracijos.</w:t>
            </w:r>
          </w:p>
        </w:tc>
      </w:tr>
      <w:tr w:rsidR="00C359AA" w:rsidTr="00BB1DD9" w14:paraId="2FE7697C" w14:textId="77777777">
        <w:trPr>
          <w:gridAfter w:val="1"/>
          <w:wAfter w:w="6" w:type="dxa"/>
          <w:trHeight w:val="673"/>
        </w:trPr>
        <w:tc>
          <w:tcPr>
            <w:tcW w:w="4907" w:type="dxa"/>
            <w:shd w:val="clear" w:color="auto" w:fill="auto"/>
            <w:vAlign w:val="center"/>
          </w:tcPr>
          <w:p w:rsidRPr="00225286" w:rsidR="00C359AA" w:rsidP="00C359AA" w:rsidRDefault="00C359AA" w14:paraId="170CB4F1" w14:textId="72DDEDAF">
            <w:pPr>
              <w:jc w:val="both"/>
            </w:pPr>
            <w:r>
              <w:lastRenderedPageBreak/>
              <w:t>Aš, kaip Sutikimą rengiantis specialistas, noriu turėti galimybę matyti kokius darbus atlikti nusimatė prašymo formoje Klientas, kad žinoti kokius Derintojus reikės įtraukti į sutikimo išdavimo procesą.</w:t>
            </w:r>
          </w:p>
        </w:tc>
        <w:tc>
          <w:tcPr>
            <w:tcW w:w="1842" w:type="dxa"/>
            <w:shd w:val="clear" w:color="auto" w:fill="auto"/>
            <w:vAlign w:val="center"/>
          </w:tcPr>
          <w:p w:rsidR="00C359AA" w:rsidP="00C359AA" w:rsidRDefault="00C359AA" w14:paraId="5D8639BF" w14:textId="46F4455D">
            <w:pPr>
              <w:jc w:val="center"/>
              <w:rPr>
                <w:rFonts w:cstheme="minorHAnsi"/>
                <w:b/>
                <w:bCs/>
              </w:rPr>
            </w:pPr>
            <w:r>
              <w:rPr>
                <w:b/>
                <w:bCs/>
              </w:rPr>
              <w:t>Prašymo formos klausimynas</w:t>
            </w:r>
          </w:p>
        </w:tc>
        <w:tc>
          <w:tcPr>
            <w:tcW w:w="7480" w:type="dxa"/>
            <w:shd w:val="clear" w:color="auto" w:fill="auto"/>
          </w:tcPr>
          <w:p w:rsidR="00C359AA" w:rsidP="00C359AA" w:rsidRDefault="00C359AA" w14:paraId="277EC02A" w14:textId="77777777">
            <w:pPr>
              <w:spacing w:before="60" w:after="60"/>
              <w:ind w:right="57"/>
              <w:jc w:val="both"/>
            </w:pPr>
            <w:r>
              <w:t xml:space="preserve">Pildant prašymą sutikimui gauti, Klientas privalo užpildyti </w:t>
            </w:r>
            <w:r w:rsidRPr="00CD68DC">
              <w:rPr>
                <w:b/>
                <w:bCs/>
                <w:i/>
                <w:iCs/>
              </w:rPr>
              <w:t>Trumpas darbų aprašymas</w:t>
            </w:r>
            <w:r>
              <w:t xml:space="preserve"> pildymo lauką. Šis pildymo laukas yra teksto tipo laukas.</w:t>
            </w:r>
          </w:p>
          <w:p w:rsidR="00C359AA" w:rsidP="00C359AA" w:rsidRDefault="00C359AA" w14:paraId="01623712" w14:textId="6D11291D">
            <w:pPr>
              <w:spacing w:before="60" w:after="60"/>
              <w:ind w:right="57"/>
              <w:jc w:val="both"/>
            </w:pPr>
            <w:r>
              <w:t xml:space="preserve">Reikalavimas  užpildyti </w:t>
            </w:r>
            <w:r w:rsidRPr="006B7C3B">
              <w:rPr>
                <w:b/>
                <w:bCs/>
                <w:i/>
                <w:iCs/>
              </w:rPr>
              <w:t>Trumpas darbų aprašymas</w:t>
            </w:r>
            <w:r>
              <w:t xml:space="preserve"> pildymo lauką galioja visiems Klientams, nepriklausomai nuo jų pasirinkto </w:t>
            </w:r>
            <w:r w:rsidRPr="00CD68DC">
              <w:rPr>
                <w:b/>
                <w:bCs/>
                <w:i/>
                <w:iCs/>
              </w:rPr>
              <w:t>Darbų atlikimo pagrindo</w:t>
            </w:r>
            <w:r>
              <w:t>.</w:t>
            </w:r>
          </w:p>
        </w:tc>
      </w:tr>
      <w:tr w:rsidR="00C359AA" w:rsidTr="00B94CF5" w14:paraId="5DAA127E" w14:textId="77777777">
        <w:trPr>
          <w:gridAfter w:val="1"/>
          <w:wAfter w:w="6" w:type="dxa"/>
          <w:trHeight w:val="673"/>
        </w:trPr>
        <w:tc>
          <w:tcPr>
            <w:tcW w:w="4907" w:type="dxa"/>
            <w:shd w:val="clear" w:color="auto" w:fill="auto"/>
            <w:vAlign w:val="center"/>
          </w:tcPr>
          <w:p w:rsidRPr="00644876" w:rsidR="00C359AA" w:rsidP="00C359AA" w:rsidRDefault="00C359AA" w14:paraId="5DFFACD8" w14:textId="17F51D2E">
            <w:pPr>
              <w:jc w:val="both"/>
            </w:pPr>
            <w:r w:rsidRPr="00225286">
              <w:t xml:space="preserve">Aš, </w:t>
            </w:r>
            <w:r w:rsidRPr="00120995">
              <w:t xml:space="preserve">kaip Sutikimą rengiantis specialistas, noriu </w:t>
            </w:r>
            <w:r>
              <w:t>jog Klientas nurodytų</w:t>
            </w:r>
            <w:r w:rsidRPr="0020147E">
              <w:t xml:space="preserve"> </w:t>
            </w:r>
            <w:r>
              <w:t>numatomų atlikti darbų klasę</w:t>
            </w:r>
            <w:r w:rsidRPr="0020147E">
              <w:t>,</w:t>
            </w:r>
            <w:r w:rsidRPr="00120995">
              <w:t xml:space="preserve"> kad </w:t>
            </w:r>
            <w:r>
              <w:t>galima būtų automatizuotai priskirti nagrinėti prašymą atitinkamam skyriui.</w:t>
            </w:r>
          </w:p>
        </w:tc>
        <w:tc>
          <w:tcPr>
            <w:tcW w:w="1842" w:type="dxa"/>
            <w:shd w:val="clear" w:color="auto" w:fill="auto"/>
            <w:vAlign w:val="center"/>
          </w:tcPr>
          <w:p w:rsidRPr="00C11136" w:rsidR="00C359AA" w:rsidP="00C359AA" w:rsidRDefault="00C359AA" w14:paraId="3496B129" w14:textId="4E45B77D">
            <w:pPr>
              <w:jc w:val="center"/>
              <w:rPr>
                <w:rFonts w:cstheme="minorHAnsi"/>
                <w:b/>
                <w:bCs/>
              </w:rPr>
            </w:pPr>
            <w:r>
              <w:rPr>
                <w:rFonts w:cstheme="minorHAnsi"/>
                <w:b/>
                <w:bCs/>
              </w:rPr>
              <w:t>Prašymo formos klausimynas</w:t>
            </w:r>
          </w:p>
        </w:tc>
        <w:tc>
          <w:tcPr>
            <w:tcW w:w="7480" w:type="dxa"/>
            <w:shd w:val="clear" w:color="auto" w:fill="auto"/>
            <w:vAlign w:val="center"/>
          </w:tcPr>
          <w:p w:rsidRPr="00C43BF5" w:rsidR="00C359AA" w:rsidP="00C359AA" w:rsidRDefault="00C359AA" w14:paraId="74B87BC4" w14:textId="40E4B03D">
            <w:pPr>
              <w:spacing w:before="60" w:after="60"/>
              <w:ind w:right="57"/>
              <w:jc w:val="both"/>
            </w:pPr>
            <w:r>
              <w:t>Prašymo formoje Klientui būtina pasirinkti darbų klasę iš išskleidžiamo sąrašo. Galima pasirinkti tik vieną iš sąraše numatytų darbų klasę.</w:t>
            </w:r>
          </w:p>
          <w:p w:rsidR="00C359AA" w:rsidP="00C359AA" w:rsidRDefault="00C359AA" w14:paraId="7442A4B2" w14:textId="3446853B">
            <w:pPr>
              <w:spacing w:before="60" w:after="60"/>
              <w:ind w:right="57"/>
              <w:jc w:val="both"/>
              <w:rPr>
                <w:rFonts w:cstheme="minorHAnsi"/>
              </w:rPr>
            </w:pPr>
            <w:r>
              <w:rPr>
                <w:rFonts w:cstheme="minorHAnsi"/>
              </w:rPr>
              <w:t xml:space="preserve">Klientui užpildžius prašymo formą, pagal jo pasirinktą </w:t>
            </w:r>
            <w:r w:rsidRPr="0018238D" w:rsidR="0018238D">
              <w:rPr>
                <w:rFonts w:cstheme="minorHAnsi"/>
                <w:b/>
                <w:bCs/>
                <w:i/>
                <w:iCs/>
              </w:rPr>
              <w:t>D</w:t>
            </w:r>
            <w:r w:rsidRPr="0018238D">
              <w:rPr>
                <w:rFonts w:cstheme="minorHAnsi"/>
                <w:b/>
                <w:bCs/>
                <w:i/>
                <w:iCs/>
              </w:rPr>
              <w:t>arbų klasę</w:t>
            </w:r>
            <w:r>
              <w:rPr>
                <w:rFonts w:cstheme="minorHAnsi"/>
              </w:rPr>
              <w:t xml:space="preserve"> prašymas priskiriamas nagrinėti numatytam </w:t>
            </w:r>
            <w:r w:rsidRPr="001C14A4">
              <w:rPr>
                <w:rFonts w:cstheme="minorHAnsi"/>
                <w:i/>
                <w:iCs/>
              </w:rPr>
              <w:t>Atsakingam skyriui</w:t>
            </w:r>
            <w:r>
              <w:rPr>
                <w:rFonts w:cstheme="minorHAnsi"/>
              </w:rPr>
              <w:t xml:space="preserve">. </w:t>
            </w:r>
          </w:p>
          <w:p w:rsidR="00C359AA" w:rsidP="00C359AA" w:rsidRDefault="00C359AA" w14:paraId="1D892014" w14:textId="5A090995">
            <w:pPr>
              <w:spacing w:before="60" w:after="60"/>
              <w:ind w:right="57"/>
              <w:jc w:val="both"/>
              <w:rPr>
                <w:rFonts w:cstheme="minorHAnsi"/>
              </w:rPr>
            </w:pPr>
            <w:r>
              <w:rPr>
                <w:rFonts w:cstheme="minorHAnsi"/>
              </w:rPr>
              <w:t xml:space="preserve">Klientui pateikiamas tik </w:t>
            </w:r>
            <w:r w:rsidRPr="00AD64DC">
              <w:rPr>
                <w:rFonts w:cstheme="minorHAnsi"/>
                <w:b/>
                <w:bCs/>
                <w:i/>
                <w:iCs/>
              </w:rPr>
              <w:t>Darbų klasė</w:t>
            </w:r>
            <w:r>
              <w:rPr>
                <w:rFonts w:cstheme="minorHAnsi"/>
              </w:rPr>
              <w:t xml:space="preserve"> sąrašas, nėra matoma informacija apie priskirtus </w:t>
            </w:r>
            <w:r w:rsidRPr="007B3226">
              <w:rPr>
                <w:rFonts w:cstheme="minorHAnsi"/>
                <w:i/>
                <w:iCs/>
              </w:rPr>
              <w:t>Atsakingus skyrius</w:t>
            </w:r>
            <w:r>
              <w:rPr>
                <w:rFonts w:cstheme="minorHAnsi"/>
              </w:rPr>
              <w:t xml:space="preserve"> konkrečiai darbų klasei.</w:t>
            </w:r>
          </w:p>
          <w:p w:rsidR="00C359AA" w:rsidP="00C359AA" w:rsidRDefault="00C359AA" w14:paraId="257516E0" w14:textId="050F802E">
            <w:pPr>
              <w:spacing w:before="60" w:after="120"/>
              <w:ind w:right="57"/>
              <w:jc w:val="both"/>
              <w:rPr>
                <w:rFonts w:cstheme="minorHAnsi"/>
              </w:rPr>
            </w:pPr>
            <w:r w:rsidRPr="008C23DF">
              <w:rPr>
                <w:rFonts w:cstheme="minorHAnsi"/>
                <w:b/>
                <w:bCs/>
                <w:i/>
                <w:iCs/>
              </w:rPr>
              <w:t>Darbų klasės</w:t>
            </w:r>
            <w:r>
              <w:rPr>
                <w:rFonts w:cstheme="minorHAnsi"/>
              </w:rPr>
              <w:t xml:space="preserve"> ir pagal jas numatyti už prašymo rengimą </w:t>
            </w:r>
            <w:r w:rsidRPr="001C14A4">
              <w:rPr>
                <w:rFonts w:cstheme="minorHAnsi"/>
                <w:i/>
                <w:iCs/>
              </w:rPr>
              <w:t>Atsakingas skyri</w:t>
            </w:r>
            <w:r>
              <w:rPr>
                <w:rFonts w:cstheme="minorHAnsi"/>
                <w:i/>
                <w:iCs/>
              </w:rPr>
              <w:t>ai</w:t>
            </w:r>
            <w:r>
              <w:rPr>
                <w:rFonts w:cstheme="minorHAnsi"/>
              </w:rPr>
              <w:t xml:space="preserve"> pateikti lentelėje:</w:t>
            </w:r>
          </w:p>
          <w:tbl>
            <w:tblPr>
              <w:tblStyle w:val="TableGrid"/>
              <w:tblW w:w="7143" w:type="dxa"/>
              <w:tblLayout w:type="fixed"/>
              <w:tblLook w:val="04A0" w:firstRow="1" w:lastRow="0" w:firstColumn="1" w:lastColumn="0" w:noHBand="0" w:noVBand="1"/>
            </w:tblPr>
            <w:tblGrid>
              <w:gridCol w:w="5726"/>
              <w:gridCol w:w="1417"/>
            </w:tblGrid>
            <w:tr w:rsidRPr="00816730" w:rsidR="00C359AA" w:rsidTr="0B606D00" w14:paraId="7EBC6144" w14:textId="77777777">
              <w:tc>
                <w:tcPr>
                  <w:tcW w:w="5726" w:type="dxa"/>
                </w:tcPr>
                <w:p w:rsidRPr="00816730" w:rsidR="00C359AA" w:rsidP="00880276" w:rsidRDefault="00C359AA" w14:paraId="61058455" w14:textId="55986E56">
                  <w:pPr>
                    <w:framePr w:hSpace="180" w:wrap="around" w:hAnchor="text" w:vAnchor="text" w:y="1"/>
                    <w:spacing w:before="60" w:after="60"/>
                    <w:suppressOverlap/>
                    <w:jc w:val="both"/>
                    <w:rPr>
                      <w:rFonts w:cstheme="minorHAnsi"/>
                      <w:sz w:val="20"/>
                      <w:szCs w:val="20"/>
                    </w:rPr>
                  </w:pPr>
                  <w:r w:rsidRPr="00816730">
                    <w:rPr>
                      <w:b/>
                      <w:bCs/>
                      <w:sz w:val="20"/>
                      <w:szCs w:val="20"/>
                    </w:rPr>
                    <w:lastRenderedPageBreak/>
                    <w:t>Darbų klasė</w:t>
                  </w:r>
                </w:p>
              </w:tc>
              <w:tc>
                <w:tcPr>
                  <w:tcW w:w="1417" w:type="dxa"/>
                  <w:vAlign w:val="center"/>
                </w:tcPr>
                <w:p w:rsidRPr="00816730" w:rsidR="00C359AA" w:rsidP="00880276" w:rsidRDefault="00C359AA" w14:paraId="2BB2A04D" w14:textId="48A9ABF9">
                  <w:pPr>
                    <w:framePr w:hSpace="180" w:wrap="around" w:hAnchor="text" w:vAnchor="text" w:y="1"/>
                    <w:spacing w:before="60" w:after="60"/>
                    <w:suppressOverlap/>
                    <w:jc w:val="center"/>
                    <w:rPr>
                      <w:rFonts w:cstheme="minorHAnsi"/>
                      <w:sz w:val="20"/>
                      <w:szCs w:val="20"/>
                    </w:rPr>
                  </w:pPr>
                  <w:r w:rsidRPr="00816730">
                    <w:rPr>
                      <w:b/>
                      <w:bCs/>
                      <w:sz w:val="20"/>
                      <w:szCs w:val="20"/>
                    </w:rPr>
                    <w:t>Atsakingas skyrius</w:t>
                  </w:r>
                </w:p>
              </w:tc>
            </w:tr>
            <w:tr w:rsidRPr="00816730" w:rsidR="00C359AA" w:rsidTr="0B606D00" w14:paraId="0ADCC110" w14:textId="77777777">
              <w:tc>
                <w:tcPr>
                  <w:tcW w:w="5726" w:type="dxa"/>
                </w:tcPr>
                <w:p w:rsidRPr="00816730" w:rsidR="00C359AA" w:rsidP="00880276" w:rsidRDefault="00C359AA" w14:paraId="1BEC6FDB" w14:textId="30373FDB">
                  <w:pPr>
                    <w:framePr w:hSpace="180" w:wrap="around" w:hAnchor="text" w:vAnchor="text" w:y="1"/>
                    <w:spacing w:before="60" w:after="60"/>
                    <w:suppressOverlap/>
                    <w:jc w:val="both"/>
                    <w:rPr>
                      <w:sz w:val="20"/>
                      <w:szCs w:val="20"/>
                    </w:rPr>
                  </w:pPr>
                  <w:r w:rsidRPr="0B606D00">
                    <w:rPr>
                      <w:rFonts w:ascii="Calibri" w:hAnsi="Calibri" w:eastAsia="Times New Roman" w:cs="Calibri"/>
                      <w:color w:val="000000" w:themeColor="text1"/>
                      <w:sz w:val="20"/>
                      <w:szCs w:val="20"/>
                      <w:lang w:eastAsia="lt-LT"/>
                    </w:rPr>
                    <w:t xml:space="preserve">Darbai susiję su esančiomis ar būsimomis AB „Amber Grid“ elektros/ automatikos/ </w:t>
                  </w:r>
                  <w:proofErr w:type="spellStart"/>
                  <w:r w:rsidRPr="0B606D00">
                    <w:rPr>
                      <w:rFonts w:ascii="Calibri" w:hAnsi="Calibri" w:eastAsia="Times New Roman" w:cs="Calibri"/>
                      <w:color w:val="000000" w:themeColor="text1"/>
                      <w:sz w:val="20"/>
                      <w:szCs w:val="20"/>
                      <w:lang w:eastAsia="lt-LT"/>
                    </w:rPr>
                    <w:t>telemetrijos</w:t>
                  </w:r>
                  <w:proofErr w:type="spellEnd"/>
                  <w:r w:rsidRPr="0B606D00">
                    <w:rPr>
                      <w:rFonts w:ascii="Calibri" w:hAnsi="Calibri" w:eastAsia="Times New Roman" w:cs="Calibri"/>
                      <w:color w:val="000000" w:themeColor="text1"/>
                      <w:sz w:val="20"/>
                      <w:szCs w:val="20"/>
                      <w:lang w:eastAsia="lt-LT"/>
                    </w:rPr>
                    <w:t>/ signalizacijos/ vaizdo stebėjimo sistemomis</w:t>
                  </w:r>
                </w:p>
              </w:tc>
              <w:tc>
                <w:tcPr>
                  <w:tcW w:w="1417" w:type="dxa"/>
                  <w:vAlign w:val="center"/>
                </w:tcPr>
                <w:p w:rsidRPr="00816730" w:rsidR="00C359AA" w:rsidP="00880276" w:rsidRDefault="00C359AA" w14:paraId="588BEBAA" w14:textId="52998A93">
                  <w:pPr>
                    <w:framePr w:hSpace="180" w:wrap="around" w:hAnchor="text" w:vAnchor="text" w:y="1"/>
                    <w:spacing w:before="60" w:after="60"/>
                    <w:suppressOverlap/>
                    <w:jc w:val="center"/>
                    <w:rPr>
                      <w:rFonts w:cstheme="minorHAnsi"/>
                      <w:sz w:val="20"/>
                      <w:szCs w:val="20"/>
                    </w:rPr>
                  </w:pPr>
                  <w:r w:rsidRPr="00816730">
                    <w:rPr>
                      <w:sz w:val="20"/>
                      <w:szCs w:val="20"/>
                    </w:rPr>
                    <w:t>EAS</w:t>
                  </w:r>
                </w:p>
              </w:tc>
            </w:tr>
            <w:tr w:rsidRPr="00816730" w:rsidR="00C359AA" w:rsidTr="0B606D00" w14:paraId="54A7B7B9" w14:textId="77777777">
              <w:tc>
                <w:tcPr>
                  <w:tcW w:w="5726" w:type="dxa"/>
                </w:tcPr>
                <w:p w:rsidRPr="00816730" w:rsidR="00C359AA" w:rsidP="00880276" w:rsidRDefault="00C359AA" w14:paraId="51E7304B" w14:textId="6B36AA0C">
                  <w:pPr>
                    <w:framePr w:hSpace="180" w:wrap="around" w:hAnchor="text" w:vAnchor="text" w:y="1"/>
                    <w:spacing w:before="60" w:after="60"/>
                    <w:suppressOverlap/>
                    <w:jc w:val="both"/>
                    <w:rPr>
                      <w:rFonts w:cstheme="minorHAnsi"/>
                      <w:sz w:val="20"/>
                      <w:szCs w:val="20"/>
                    </w:rPr>
                  </w:pPr>
                  <w:r w:rsidRPr="00816730">
                    <w:rPr>
                      <w:sz w:val="20"/>
                      <w:szCs w:val="20"/>
                    </w:rPr>
                    <w:t>Darbai dujų kompresorių stotyje ir jų apsaugos zonoje.</w:t>
                  </w:r>
                </w:p>
              </w:tc>
              <w:tc>
                <w:tcPr>
                  <w:tcW w:w="1417" w:type="dxa"/>
                  <w:vAlign w:val="center"/>
                </w:tcPr>
                <w:p w:rsidRPr="00816730" w:rsidR="00C359AA" w:rsidP="00880276" w:rsidRDefault="00C359AA" w14:paraId="2D3490E7" w14:textId="52999089">
                  <w:pPr>
                    <w:framePr w:hSpace="180" w:wrap="around" w:hAnchor="text" w:vAnchor="text" w:y="1"/>
                    <w:spacing w:before="60" w:after="60"/>
                    <w:suppressOverlap/>
                    <w:jc w:val="center"/>
                    <w:rPr>
                      <w:rFonts w:cstheme="minorHAnsi"/>
                      <w:sz w:val="20"/>
                      <w:szCs w:val="20"/>
                    </w:rPr>
                  </w:pPr>
                  <w:r w:rsidRPr="00816730">
                    <w:rPr>
                      <w:sz w:val="20"/>
                      <w:szCs w:val="20"/>
                    </w:rPr>
                    <w:t>DKS</w:t>
                  </w:r>
                </w:p>
              </w:tc>
            </w:tr>
            <w:tr w:rsidRPr="00816730" w:rsidR="00C359AA" w:rsidTr="0B606D00" w14:paraId="0C9EA700" w14:textId="77777777">
              <w:tc>
                <w:tcPr>
                  <w:tcW w:w="5726" w:type="dxa"/>
                </w:tcPr>
                <w:p w:rsidRPr="00816730" w:rsidR="00C359AA" w:rsidP="00880276" w:rsidRDefault="00C359AA" w14:paraId="41400AD3" w14:textId="684AB940">
                  <w:pPr>
                    <w:framePr w:hSpace="180" w:wrap="around" w:hAnchor="text" w:vAnchor="text" w:y="1"/>
                    <w:spacing w:before="60" w:after="60"/>
                    <w:suppressOverlap/>
                    <w:jc w:val="both"/>
                    <w:rPr>
                      <w:rFonts w:cstheme="minorHAnsi"/>
                      <w:sz w:val="20"/>
                      <w:szCs w:val="20"/>
                    </w:rPr>
                  </w:pPr>
                  <w:r w:rsidRPr="00816730">
                    <w:rPr>
                      <w:sz w:val="20"/>
                      <w:szCs w:val="20"/>
                    </w:rPr>
                    <w:t>Darbai dujų skirstymo, dujų apskaitos, DSRM stotyse ir jų apsaugos zonoje</w:t>
                  </w:r>
                </w:p>
              </w:tc>
              <w:tc>
                <w:tcPr>
                  <w:tcW w:w="1417" w:type="dxa"/>
                  <w:vAlign w:val="center"/>
                </w:tcPr>
                <w:p w:rsidRPr="00816730" w:rsidR="00C359AA" w:rsidP="00880276" w:rsidRDefault="00C359AA" w14:paraId="50EC1997" w14:textId="739A0AE7">
                  <w:pPr>
                    <w:framePr w:hSpace="180" w:wrap="around" w:hAnchor="text" w:vAnchor="text" w:y="1"/>
                    <w:spacing w:before="60" w:after="60"/>
                    <w:suppressOverlap/>
                    <w:jc w:val="center"/>
                    <w:rPr>
                      <w:sz w:val="20"/>
                      <w:szCs w:val="20"/>
                    </w:rPr>
                  </w:pPr>
                  <w:r w:rsidRPr="0B1E0E4F">
                    <w:rPr>
                      <w:sz w:val="20"/>
                      <w:szCs w:val="20"/>
                    </w:rPr>
                    <w:t>T</w:t>
                  </w:r>
                  <w:r w:rsidRPr="00816730">
                    <w:rPr>
                      <w:sz w:val="20"/>
                      <w:szCs w:val="20"/>
                    </w:rPr>
                    <w:t>S</w:t>
                  </w:r>
                  <w:r>
                    <w:rPr>
                      <w:sz w:val="20"/>
                      <w:szCs w:val="20"/>
                    </w:rPr>
                    <w:t xml:space="preserve"> (</w:t>
                  </w:r>
                  <w:r>
                    <w:t>IPG)</w:t>
                  </w:r>
                </w:p>
              </w:tc>
            </w:tr>
            <w:tr w:rsidRPr="00816730" w:rsidR="00C359AA" w:rsidTr="0B606D00" w14:paraId="3EF48923" w14:textId="77777777">
              <w:tc>
                <w:tcPr>
                  <w:tcW w:w="5726" w:type="dxa"/>
                </w:tcPr>
                <w:p w:rsidRPr="00816730" w:rsidR="00C359AA" w:rsidP="00880276" w:rsidRDefault="00C359AA" w14:paraId="3D79691E" w14:textId="6921DD28">
                  <w:pPr>
                    <w:framePr w:hSpace="180" w:wrap="around" w:hAnchor="text" w:vAnchor="text" w:y="1"/>
                    <w:spacing w:before="60" w:after="60"/>
                    <w:suppressOverlap/>
                    <w:jc w:val="both"/>
                    <w:rPr>
                      <w:rFonts w:cstheme="minorHAnsi"/>
                      <w:sz w:val="20"/>
                      <w:szCs w:val="20"/>
                    </w:rPr>
                  </w:pPr>
                  <w:r w:rsidRPr="00816730">
                    <w:rPr>
                      <w:sz w:val="20"/>
                      <w:szCs w:val="20"/>
                    </w:rPr>
                    <w:t>Darbai MD, įtaisų aikštelėse ir jų apsaugos zonoje</w:t>
                  </w:r>
                </w:p>
              </w:tc>
              <w:tc>
                <w:tcPr>
                  <w:tcW w:w="1417" w:type="dxa"/>
                  <w:vAlign w:val="center"/>
                </w:tcPr>
                <w:p w:rsidRPr="00816730" w:rsidR="00C359AA" w:rsidP="00880276" w:rsidRDefault="00C359AA" w14:paraId="75C26DA0" w14:textId="058AC63A">
                  <w:pPr>
                    <w:framePr w:hSpace="180" w:wrap="around" w:hAnchor="text" w:vAnchor="text" w:y="1"/>
                    <w:spacing w:before="60" w:after="60"/>
                    <w:suppressOverlap/>
                    <w:jc w:val="center"/>
                    <w:rPr>
                      <w:sz w:val="20"/>
                      <w:szCs w:val="20"/>
                    </w:rPr>
                  </w:pPr>
                  <w:r w:rsidRPr="0B1E0E4F">
                    <w:rPr>
                      <w:sz w:val="20"/>
                      <w:szCs w:val="20"/>
                    </w:rPr>
                    <w:t>T</w:t>
                  </w:r>
                  <w:r w:rsidRPr="00816730">
                    <w:rPr>
                      <w:sz w:val="20"/>
                      <w:szCs w:val="20"/>
                    </w:rPr>
                    <w:t>S</w:t>
                  </w:r>
                  <w:r>
                    <w:rPr>
                      <w:sz w:val="20"/>
                      <w:szCs w:val="20"/>
                    </w:rPr>
                    <w:t xml:space="preserve"> (</w:t>
                  </w:r>
                  <w:r>
                    <w:t>DPG)</w:t>
                  </w:r>
                </w:p>
              </w:tc>
            </w:tr>
            <w:tr w:rsidRPr="00816730" w:rsidR="00C359AA" w:rsidTr="0B606D00" w14:paraId="30058A8E" w14:textId="77777777">
              <w:tc>
                <w:tcPr>
                  <w:tcW w:w="5726" w:type="dxa"/>
                </w:tcPr>
                <w:p w:rsidRPr="00816730" w:rsidR="00C359AA" w:rsidP="00880276" w:rsidRDefault="00C359AA" w14:paraId="463DE0DA" w14:textId="56259D92">
                  <w:pPr>
                    <w:framePr w:hSpace="180" w:wrap="around" w:hAnchor="text" w:vAnchor="text" w:y="1"/>
                    <w:spacing w:before="60" w:after="60"/>
                    <w:suppressOverlap/>
                    <w:jc w:val="both"/>
                    <w:rPr>
                      <w:sz w:val="20"/>
                      <w:szCs w:val="20"/>
                    </w:rPr>
                  </w:pPr>
                  <w:r w:rsidRPr="00816730">
                    <w:rPr>
                      <w:sz w:val="20"/>
                      <w:szCs w:val="20"/>
                    </w:rPr>
                    <w:t>Trečiųjų šalių darbai MD apsaugos zonoje neturint sutarties su AB „Amber Grid“ (</w:t>
                  </w:r>
                  <w:r w:rsidRPr="0B1E0E4F">
                    <w:rPr>
                      <w:rFonts w:ascii="Calibri" w:hAnsi="Calibri" w:eastAsia="Times New Roman" w:cs="Calibri"/>
                      <w:color w:val="000000" w:themeColor="text1"/>
                      <w:sz w:val="20"/>
                      <w:szCs w:val="20"/>
                      <w:lang w:eastAsia="lt-LT"/>
                    </w:rPr>
                    <w:t>pvz.: melioracija, vandentiekis, TELIA/ESO tinklai</w:t>
                  </w:r>
                  <w:r w:rsidRPr="00816730">
                    <w:rPr>
                      <w:sz w:val="20"/>
                      <w:szCs w:val="20"/>
                    </w:rPr>
                    <w:t>)</w:t>
                  </w:r>
                </w:p>
              </w:tc>
              <w:tc>
                <w:tcPr>
                  <w:tcW w:w="1417" w:type="dxa"/>
                  <w:vAlign w:val="center"/>
                </w:tcPr>
                <w:p w:rsidRPr="00816730" w:rsidR="00C359AA" w:rsidP="00880276" w:rsidRDefault="00C359AA" w14:paraId="4EE7DC91" w14:textId="64B3C432">
                  <w:pPr>
                    <w:framePr w:hSpace="180" w:wrap="around" w:hAnchor="text" w:vAnchor="text" w:y="1"/>
                    <w:spacing w:before="60" w:after="60"/>
                    <w:suppressOverlap/>
                    <w:jc w:val="center"/>
                    <w:rPr>
                      <w:sz w:val="20"/>
                      <w:szCs w:val="20"/>
                    </w:rPr>
                  </w:pPr>
                  <w:r w:rsidRPr="0B1E0E4F">
                    <w:rPr>
                      <w:sz w:val="20"/>
                      <w:szCs w:val="20"/>
                    </w:rPr>
                    <w:t>T</w:t>
                  </w:r>
                  <w:r w:rsidRPr="00816730">
                    <w:rPr>
                      <w:sz w:val="20"/>
                      <w:szCs w:val="20"/>
                    </w:rPr>
                    <w:t>S</w:t>
                  </w:r>
                  <w:r>
                    <w:rPr>
                      <w:sz w:val="20"/>
                      <w:szCs w:val="20"/>
                    </w:rPr>
                    <w:t xml:space="preserve"> (</w:t>
                  </w:r>
                  <w:r>
                    <w:t>DPG)</w:t>
                  </w:r>
                </w:p>
              </w:tc>
            </w:tr>
            <w:tr w:rsidRPr="00816730" w:rsidR="00C359AA" w:rsidTr="0B606D00" w14:paraId="696DD959" w14:textId="77777777">
              <w:tc>
                <w:tcPr>
                  <w:tcW w:w="5726" w:type="dxa"/>
                </w:tcPr>
                <w:p w:rsidRPr="00816730" w:rsidR="00C359AA" w:rsidP="00880276" w:rsidRDefault="00C359AA" w14:paraId="5FA1484B" w14:textId="34FED882">
                  <w:pPr>
                    <w:framePr w:hSpace="180" w:wrap="around" w:hAnchor="text" w:vAnchor="text" w:y="1"/>
                    <w:spacing w:before="60" w:after="60"/>
                    <w:suppressOverlap/>
                    <w:jc w:val="both"/>
                    <w:rPr>
                      <w:rFonts w:cstheme="minorHAnsi"/>
                      <w:sz w:val="20"/>
                      <w:szCs w:val="20"/>
                    </w:rPr>
                  </w:pPr>
                  <w:r w:rsidRPr="00816730">
                    <w:rPr>
                      <w:sz w:val="20"/>
                      <w:szCs w:val="20"/>
                    </w:rPr>
                    <w:t>Pastatų ir teritorijos techninis aptarnavimas ir priežiūra ir kiti darbai.</w:t>
                  </w:r>
                </w:p>
              </w:tc>
              <w:tc>
                <w:tcPr>
                  <w:tcW w:w="1417" w:type="dxa"/>
                  <w:vAlign w:val="center"/>
                </w:tcPr>
                <w:p w:rsidRPr="00816730" w:rsidR="00C359AA" w:rsidP="00880276" w:rsidRDefault="00C359AA" w14:paraId="495F55DD" w14:textId="271EC970">
                  <w:pPr>
                    <w:framePr w:hSpace="180" w:wrap="around" w:hAnchor="text" w:vAnchor="text" w:y="1"/>
                    <w:spacing w:before="60" w:after="60"/>
                    <w:suppressOverlap/>
                    <w:jc w:val="center"/>
                    <w:rPr>
                      <w:rFonts w:cstheme="minorHAnsi"/>
                      <w:sz w:val="20"/>
                      <w:szCs w:val="20"/>
                    </w:rPr>
                  </w:pPr>
                  <w:r w:rsidRPr="00816730">
                    <w:rPr>
                      <w:sz w:val="20"/>
                      <w:szCs w:val="20"/>
                    </w:rPr>
                    <w:t>TVS</w:t>
                  </w:r>
                </w:p>
              </w:tc>
            </w:tr>
            <w:tr w:rsidRPr="00816730" w:rsidR="00C359AA" w:rsidTr="0B606D00" w14:paraId="2012A3BC" w14:textId="77777777">
              <w:tc>
                <w:tcPr>
                  <w:tcW w:w="5726" w:type="dxa"/>
                </w:tcPr>
                <w:p w:rsidRPr="00816730" w:rsidR="00C359AA" w:rsidP="00880276" w:rsidRDefault="00C359AA" w14:paraId="7570374B" w14:textId="79D4466C">
                  <w:pPr>
                    <w:framePr w:hSpace="180" w:wrap="around" w:hAnchor="text" w:vAnchor="text" w:y="1"/>
                    <w:spacing w:before="60" w:after="60"/>
                    <w:suppressOverlap/>
                    <w:jc w:val="both"/>
                    <w:rPr>
                      <w:rFonts w:cstheme="minorHAnsi"/>
                      <w:sz w:val="20"/>
                      <w:szCs w:val="20"/>
                    </w:rPr>
                  </w:pPr>
                  <w:r w:rsidRPr="00816730">
                    <w:rPr>
                      <w:rFonts w:ascii="Calibri" w:hAnsi="Calibri" w:eastAsia="Times New Roman" w:cs="Calibri"/>
                      <w:color w:val="000000"/>
                      <w:sz w:val="20"/>
                      <w:szCs w:val="20"/>
                      <w:lang w:eastAsia="lt-LT"/>
                    </w:rPr>
                    <w:t>Katodinė apsauga</w:t>
                  </w:r>
                </w:p>
              </w:tc>
              <w:tc>
                <w:tcPr>
                  <w:tcW w:w="1417" w:type="dxa"/>
                  <w:vAlign w:val="center"/>
                </w:tcPr>
                <w:p w:rsidRPr="00816730" w:rsidR="00C359AA" w:rsidP="00880276" w:rsidRDefault="00C359AA" w14:paraId="6D0626FD" w14:textId="1FBC10A1">
                  <w:pPr>
                    <w:framePr w:hSpace="180" w:wrap="around" w:hAnchor="text" w:vAnchor="text" w:y="1"/>
                    <w:spacing w:before="60" w:after="60"/>
                    <w:suppressOverlap/>
                    <w:jc w:val="center"/>
                    <w:rPr>
                      <w:rFonts w:cstheme="minorHAnsi"/>
                      <w:sz w:val="20"/>
                      <w:szCs w:val="20"/>
                    </w:rPr>
                  </w:pPr>
                  <w:r w:rsidRPr="00816730">
                    <w:rPr>
                      <w:sz w:val="20"/>
                      <w:szCs w:val="20"/>
                    </w:rPr>
                    <w:t>TVS</w:t>
                  </w:r>
                </w:p>
              </w:tc>
            </w:tr>
          </w:tbl>
          <w:p w:rsidRPr="001F3036" w:rsidR="00C359AA" w:rsidP="00C359AA" w:rsidRDefault="00C359AA" w14:paraId="141751CE" w14:textId="1CEC50E6">
            <w:pPr>
              <w:spacing w:before="120" w:after="120"/>
              <w:ind w:right="57"/>
              <w:jc w:val="both"/>
            </w:pPr>
            <w:r>
              <w:rPr>
                <w:rFonts w:cstheme="minorHAnsi"/>
              </w:rPr>
              <w:t xml:space="preserve">Priklausomai nuo Kliento pasirinktos </w:t>
            </w:r>
            <w:r w:rsidRPr="00F24B47">
              <w:rPr>
                <w:rFonts w:cstheme="minorHAnsi"/>
                <w:b/>
                <w:bCs/>
                <w:i/>
                <w:iCs/>
              </w:rPr>
              <w:t>Darbų klasės</w:t>
            </w:r>
            <w:r>
              <w:rPr>
                <w:rFonts w:cstheme="minorHAnsi"/>
              </w:rPr>
              <w:t xml:space="preserve"> turi būti automatiškai</w:t>
            </w:r>
            <w:r w:rsidRPr="00F24B47">
              <w:rPr>
                <w:i/>
                <w:iCs/>
              </w:rPr>
              <w:t xml:space="preserve"> Atsakingam skyriui</w:t>
            </w:r>
            <w:r>
              <w:rPr>
                <w:rFonts w:cstheme="minorHAnsi"/>
              </w:rPr>
              <w:t xml:space="preserve"> s</w:t>
            </w:r>
            <w:r w:rsidRPr="00F24B47">
              <w:rPr>
                <w:rFonts w:cstheme="minorHAnsi"/>
              </w:rPr>
              <w:t>uformuojam</w:t>
            </w:r>
            <w:r w:rsidRPr="001F3036">
              <w:t xml:space="preserve">os su sutikimo išdavimu susijusios užduotys, </w:t>
            </w:r>
            <w:r>
              <w:t xml:space="preserve">kurios </w:t>
            </w:r>
            <w:r w:rsidRPr="001F3036">
              <w:t xml:space="preserve">aprašytos žemiau esančiose </w:t>
            </w:r>
            <w:r w:rsidRPr="007C40CC">
              <w:rPr>
                <w:i/>
                <w:iCs/>
                <w:lang w:val="en-US"/>
              </w:rPr>
              <w:t>User stories</w:t>
            </w:r>
            <w:r w:rsidRPr="001F3036">
              <w:t>.</w:t>
            </w:r>
          </w:p>
        </w:tc>
      </w:tr>
      <w:tr w:rsidR="00C359AA" w:rsidTr="006054BF" w14:paraId="1EACD702" w14:textId="77777777">
        <w:trPr>
          <w:gridAfter w:val="1"/>
          <w:wAfter w:w="6" w:type="dxa"/>
          <w:trHeight w:val="678"/>
        </w:trPr>
        <w:tc>
          <w:tcPr>
            <w:tcW w:w="4907" w:type="dxa"/>
            <w:shd w:val="clear" w:color="auto" w:fill="auto"/>
            <w:vAlign w:val="center"/>
          </w:tcPr>
          <w:p w:rsidRPr="00644876" w:rsidR="00C359AA" w:rsidP="00C359AA" w:rsidRDefault="00C359AA" w14:paraId="5A8CCBED" w14:textId="683C3880">
            <w:pPr>
              <w:jc w:val="both"/>
            </w:pPr>
            <w:r w:rsidRPr="00B853F6">
              <w:lastRenderedPageBreak/>
              <w:t>Aš, kaip Sistemos savininkas, Sistemos ekspertas ar IT administratorius, galiu atnaujinti</w:t>
            </w:r>
            <w:r w:rsidRPr="00B853F6">
              <w:rPr>
                <w:i/>
                <w:iCs/>
              </w:rPr>
              <w:t xml:space="preserve"> </w:t>
            </w:r>
            <w:r>
              <w:rPr>
                <w:i/>
                <w:iCs/>
              </w:rPr>
              <w:t>Darbų matricą</w:t>
            </w:r>
            <w:r w:rsidRPr="00B853F6">
              <w:rPr>
                <w:i/>
                <w:iCs/>
              </w:rPr>
              <w:t xml:space="preserve"> </w:t>
            </w:r>
            <w:r w:rsidRPr="00B853F6">
              <w:t xml:space="preserve">tam, kad </w:t>
            </w:r>
            <w:r>
              <w:t xml:space="preserve">Klientai pildydami prašymą galėtų pasirinkti tinkamas reikšmes bei užpildytas Kliento prašymas iš karto būtų priskirtas teisingam </w:t>
            </w:r>
            <w:r w:rsidRPr="0091658F">
              <w:rPr>
                <w:i/>
                <w:iCs/>
              </w:rPr>
              <w:t>Atsakingam skyriui</w:t>
            </w:r>
            <w:r w:rsidRPr="00B853F6">
              <w:t>.</w:t>
            </w:r>
          </w:p>
        </w:tc>
        <w:tc>
          <w:tcPr>
            <w:tcW w:w="1842" w:type="dxa"/>
            <w:shd w:val="clear" w:color="auto" w:fill="auto"/>
            <w:vAlign w:val="center"/>
          </w:tcPr>
          <w:p w:rsidRPr="00C11136" w:rsidR="00C359AA" w:rsidP="00C359AA" w:rsidRDefault="00C359AA" w14:paraId="66782C38" w14:textId="1C6250E2">
            <w:pPr>
              <w:jc w:val="center"/>
              <w:rPr>
                <w:rFonts w:cstheme="minorHAnsi"/>
                <w:b/>
                <w:bCs/>
              </w:rPr>
            </w:pPr>
            <w:r>
              <w:rPr>
                <w:rFonts w:cstheme="minorHAnsi"/>
                <w:b/>
                <w:bCs/>
              </w:rPr>
              <w:t>Darbų matricos atnaujinimas</w:t>
            </w:r>
          </w:p>
        </w:tc>
        <w:tc>
          <w:tcPr>
            <w:tcW w:w="7480" w:type="dxa"/>
            <w:shd w:val="clear" w:color="auto" w:fill="auto"/>
            <w:vAlign w:val="center"/>
          </w:tcPr>
          <w:p w:rsidRPr="00B853F6" w:rsidR="00C359AA" w:rsidP="00C359AA" w:rsidRDefault="00C359AA" w14:paraId="17796104" w14:textId="717263CF">
            <w:pPr>
              <w:spacing w:before="60" w:after="120"/>
              <w:ind w:right="57"/>
              <w:jc w:val="both"/>
            </w:pPr>
            <w:r w:rsidRPr="00B853F6">
              <w:t>Sistemos savininkas, Sistemos ekspertas ar IT administratorius turi galimybę savarankiškai atnaujinti</w:t>
            </w:r>
            <w:r w:rsidRPr="00B853F6">
              <w:rPr>
                <w:i/>
                <w:iCs/>
              </w:rPr>
              <w:t xml:space="preserve"> </w:t>
            </w:r>
            <w:r>
              <w:rPr>
                <w:b/>
                <w:bCs/>
                <w:i/>
                <w:iCs/>
              </w:rPr>
              <w:t xml:space="preserve">Darbų klasė, Darbų kategorija </w:t>
            </w:r>
            <w:r w:rsidRPr="0091658F">
              <w:t>bei</w:t>
            </w:r>
            <w:r>
              <w:rPr>
                <w:b/>
                <w:bCs/>
                <w:i/>
                <w:iCs/>
              </w:rPr>
              <w:t xml:space="preserve"> Darbai </w:t>
            </w:r>
            <w:r w:rsidRPr="0091658F">
              <w:t xml:space="preserve">sąrašus </w:t>
            </w:r>
            <w:r>
              <w:t xml:space="preserve">bei keisti prie jų nurodytą </w:t>
            </w:r>
            <w:r w:rsidRPr="006054BF">
              <w:rPr>
                <w:i/>
                <w:iCs/>
              </w:rPr>
              <w:t>Atsakingą skyrių</w:t>
            </w:r>
            <w:r>
              <w:t xml:space="preserve"> </w:t>
            </w:r>
            <w:r>
              <w:rPr>
                <w:b/>
                <w:bCs/>
                <w:i/>
                <w:iCs/>
              </w:rPr>
              <w:t>(Darbų matricos dalis)</w:t>
            </w:r>
            <w:r w:rsidRPr="00B853F6">
              <w:t>:</w:t>
            </w:r>
          </w:p>
          <w:p w:rsidRPr="00294323" w:rsidR="00C359AA" w:rsidP="00D019A2" w:rsidRDefault="00C359AA" w14:paraId="0D38BAF2" w14:textId="3CB97123">
            <w:pPr>
              <w:pStyle w:val="ListParagraph"/>
              <w:numPr>
                <w:ilvl w:val="0"/>
                <w:numId w:val="53"/>
              </w:numPr>
              <w:spacing w:before="60" w:after="120"/>
              <w:ind w:left="714" w:right="57" w:hanging="357"/>
              <w:jc w:val="both"/>
              <w:rPr>
                <w:rFonts w:cstheme="minorHAnsi"/>
              </w:rPr>
            </w:pPr>
            <w:r w:rsidRPr="00B853F6">
              <w:t>Papildyti nauju įrašu</w:t>
            </w:r>
            <w:r>
              <w:t xml:space="preserve"> (turi būti galimybė neišsaugoti pakeitimus, jei persigalvojama įtraukti naują įrašą).</w:t>
            </w:r>
          </w:p>
          <w:p w:rsidRPr="00294323" w:rsidR="00C359AA" w:rsidP="00D019A2" w:rsidRDefault="00C359AA" w14:paraId="2CE4E4EF" w14:textId="05365AE5">
            <w:pPr>
              <w:pStyle w:val="ListParagraph"/>
              <w:numPr>
                <w:ilvl w:val="0"/>
                <w:numId w:val="53"/>
              </w:numPr>
              <w:spacing w:before="60" w:after="120"/>
              <w:ind w:left="714" w:right="57" w:hanging="357"/>
              <w:jc w:val="both"/>
              <w:rPr>
                <w:rFonts w:cstheme="minorHAnsi"/>
              </w:rPr>
            </w:pPr>
            <w:r>
              <w:t>Pakoreguoti esamą įrašą (turi būti galimybė neišsaugoti pakeitimus).</w:t>
            </w:r>
          </w:p>
          <w:p w:rsidR="00C359AA" w:rsidP="00D019A2" w:rsidRDefault="00C359AA" w14:paraId="5D0CF1CC" w14:textId="77777777">
            <w:pPr>
              <w:pStyle w:val="ListParagraph"/>
              <w:numPr>
                <w:ilvl w:val="0"/>
                <w:numId w:val="53"/>
              </w:numPr>
              <w:spacing w:before="60" w:after="120"/>
              <w:ind w:left="714" w:right="57" w:hanging="357"/>
              <w:jc w:val="both"/>
              <w:rPr>
                <w:rFonts w:cstheme="minorHAnsi"/>
              </w:rPr>
            </w:pPr>
            <w:r w:rsidRPr="00B853F6">
              <w:rPr>
                <w:rFonts w:cstheme="minorHAnsi"/>
              </w:rPr>
              <w:t xml:space="preserve">Ištrinti esamą </w:t>
            </w:r>
            <w:r>
              <w:rPr>
                <w:rFonts w:cstheme="minorHAnsi"/>
              </w:rPr>
              <w:t>įrašą</w:t>
            </w:r>
            <w:r w:rsidRPr="00B853F6">
              <w:rPr>
                <w:rFonts w:cstheme="minorHAnsi"/>
              </w:rPr>
              <w:t xml:space="preserve">. </w:t>
            </w:r>
          </w:p>
          <w:p w:rsidRPr="006A08CB" w:rsidR="00C359AA" w:rsidP="00C359AA" w:rsidRDefault="00C359AA" w14:paraId="2B455A7A" w14:textId="27E8BD22">
            <w:pPr>
              <w:spacing w:before="60" w:after="120"/>
              <w:ind w:right="57"/>
              <w:jc w:val="both"/>
              <w:rPr>
                <w:rFonts w:cstheme="minorHAnsi"/>
              </w:rPr>
            </w:pPr>
            <w:r>
              <w:rPr>
                <w:rFonts w:cstheme="minorHAnsi"/>
              </w:rPr>
              <w:t xml:space="preserve">Atlikti pokyčiai neturi daryti įtakos iš anksčiau pateiktiems prašymams ar sutikimams darbams, t. y. jei atnaujinamas konkretaus darbo pavadinimas, tai iš anksčiau prašymuose bei sutikimuose to paties atnaujinto darbo pavadinimas </w:t>
            </w:r>
            <w:r>
              <w:rPr>
                <w:rFonts w:cstheme="minorHAnsi"/>
              </w:rPr>
              <w:lastRenderedPageBreak/>
              <w:t>neturi keistis. Arba ištrynus Darbų kategoriją, darbą ar visą darbų klasę – jie neturi būti ištrinti jau registruotuose prašymuose ar sutikimuose.</w:t>
            </w:r>
          </w:p>
        </w:tc>
      </w:tr>
      <w:tr w:rsidR="00C359AA" w:rsidTr="00B94CF5" w14:paraId="598C6944" w14:textId="77777777">
        <w:trPr>
          <w:gridAfter w:val="1"/>
          <w:wAfter w:w="6" w:type="dxa"/>
          <w:trHeight w:val="955"/>
        </w:trPr>
        <w:tc>
          <w:tcPr>
            <w:tcW w:w="4907" w:type="dxa"/>
            <w:shd w:val="clear" w:color="auto" w:fill="auto"/>
            <w:vAlign w:val="center"/>
          </w:tcPr>
          <w:p w:rsidR="00C359AA" w:rsidP="00C359AA" w:rsidRDefault="00C359AA" w14:paraId="33A03E42" w14:textId="45D983A9">
            <w:pPr>
              <w:jc w:val="both"/>
            </w:pPr>
            <w:r w:rsidRPr="00644876">
              <w:lastRenderedPageBreak/>
              <w:t xml:space="preserve">Aš, kaip </w:t>
            </w:r>
            <w:r>
              <w:t>Sutikimą rengiantis specialistas</w:t>
            </w:r>
            <w:r w:rsidRPr="00644876">
              <w:t xml:space="preserve">, noriu turėti galimybę </w:t>
            </w:r>
            <w:r>
              <w:t>matyti kokius darbus atlikti nusimatė prašymo formoje Klientas, kad žinoti kokius Derintojus reikės įtraukti į sutikimo išdavimo procesą.</w:t>
            </w:r>
          </w:p>
        </w:tc>
        <w:tc>
          <w:tcPr>
            <w:tcW w:w="1842" w:type="dxa"/>
            <w:shd w:val="clear" w:color="auto" w:fill="auto"/>
            <w:vAlign w:val="center"/>
          </w:tcPr>
          <w:p w:rsidRPr="00C11136" w:rsidR="00C359AA" w:rsidP="00C359AA" w:rsidRDefault="00C359AA" w14:paraId="2581423E" w14:textId="2FE9FD7A">
            <w:pPr>
              <w:jc w:val="center"/>
              <w:rPr>
                <w:rFonts w:cstheme="minorHAnsi"/>
                <w:b/>
                <w:bCs/>
              </w:rPr>
            </w:pPr>
            <w:r w:rsidRPr="00C11136">
              <w:rPr>
                <w:rFonts w:cstheme="minorHAnsi"/>
                <w:b/>
                <w:bCs/>
              </w:rPr>
              <w:t>Prašymo formos klausimynas</w:t>
            </w:r>
          </w:p>
        </w:tc>
        <w:tc>
          <w:tcPr>
            <w:tcW w:w="7480" w:type="dxa"/>
            <w:shd w:val="clear" w:color="auto" w:fill="auto"/>
          </w:tcPr>
          <w:p w:rsidR="00C359AA" w:rsidP="00C359AA" w:rsidRDefault="00C359AA" w14:paraId="60EFB2F8" w14:textId="12B4E6BE">
            <w:pPr>
              <w:spacing w:before="60" w:after="120"/>
              <w:jc w:val="both"/>
              <w:rPr>
                <w:rFonts w:cstheme="minorHAnsi"/>
              </w:rPr>
            </w:pPr>
            <w:r>
              <w:rPr>
                <w:rFonts w:cstheme="minorHAnsi"/>
              </w:rPr>
              <w:t xml:space="preserve">Prašymo formoje, pasirinkus </w:t>
            </w:r>
            <w:r w:rsidRPr="00D241FE">
              <w:rPr>
                <w:rFonts w:cstheme="minorHAnsi"/>
                <w:b/>
                <w:bCs/>
                <w:i/>
                <w:iCs/>
              </w:rPr>
              <w:t>Darbų klasę</w:t>
            </w:r>
            <w:r>
              <w:rPr>
                <w:rFonts w:cstheme="minorHAnsi"/>
              </w:rPr>
              <w:t>, Klientas iš klasifikatoriaus privalo pasirinkti:</w:t>
            </w:r>
          </w:p>
          <w:p w:rsidR="00C359AA" w:rsidP="00D019A2" w:rsidRDefault="00C359AA" w14:paraId="74EEE753" w14:textId="1E64DD1E">
            <w:pPr>
              <w:pStyle w:val="ListParagraph"/>
              <w:numPr>
                <w:ilvl w:val="0"/>
                <w:numId w:val="57"/>
              </w:numPr>
              <w:spacing w:before="60" w:after="120"/>
              <w:jc w:val="both"/>
              <w:rPr>
                <w:rFonts w:cstheme="minorHAnsi"/>
              </w:rPr>
            </w:pPr>
            <w:r>
              <w:rPr>
                <w:rFonts w:cstheme="minorHAnsi"/>
              </w:rPr>
              <w:t xml:space="preserve">Jei numatyta – konkrečią </w:t>
            </w:r>
            <w:r w:rsidRPr="00D241FE">
              <w:rPr>
                <w:rFonts w:cstheme="minorHAnsi"/>
                <w:b/>
                <w:bCs/>
                <w:i/>
                <w:iCs/>
              </w:rPr>
              <w:t>Darbų kategoriją</w:t>
            </w:r>
            <w:r>
              <w:rPr>
                <w:rFonts w:cstheme="minorHAnsi"/>
              </w:rPr>
              <w:t>;</w:t>
            </w:r>
          </w:p>
          <w:p w:rsidRPr="007B5DF2" w:rsidR="00C359AA" w:rsidP="00D019A2" w:rsidRDefault="00C359AA" w14:paraId="6347ACCD" w14:textId="16F7ACE2">
            <w:pPr>
              <w:pStyle w:val="ListParagraph"/>
              <w:numPr>
                <w:ilvl w:val="0"/>
                <w:numId w:val="57"/>
              </w:numPr>
              <w:spacing w:before="60" w:after="120"/>
              <w:jc w:val="both"/>
              <w:rPr>
                <w:rFonts w:cstheme="minorHAnsi"/>
              </w:rPr>
            </w:pPr>
            <w:r>
              <w:rPr>
                <w:rFonts w:cstheme="minorHAnsi"/>
              </w:rPr>
              <w:t xml:space="preserve">Visais atvejais – bent vieną darbą iš pateikiamo </w:t>
            </w:r>
            <w:r w:rsidRPr="00CF4B4C">
              <w:rPr>
                <w:rFonts w:cstheme="minorHAnsi"/>
                <w:b/>
                <w:bCs/>
                <w:i/>
                <w:iCs/>
              </w:rPr>
              <w:t>Darbai</w:t>
            </w:r>
            <w:r>
              <w:rPr>
                <w:rFonts w:cstheme="minorHAnsi"/>
              </w:rPr>
              <w:t xml:space="preserve"> sąrašo</w:t>
            </w:r>
            <w:r w:rsidRPr="00BE011F">
              <w:rPr>
                <w:rFonts w:cstheme="minorHAnsi"/>
              </w:rPr>
              <w:t xml:space="preserve">. </w:t>
            </w:r>
          </w:p>
          <w:p w:rsidRPr="00BE011F" w:rsidR="00C359AA" w:rsidP="00C359AA" w:rsidRDefault="00C359AA" w14:paraId="6AD71D50" w14:textId="1F60E541">
            <w:pPr>
              <w:spacing w:before="60" w:after="120"/>
              <w:jc w:val="both"/>
              <w:rPr>
                <w:rFonts w:cstheme="minorHAnsi"/>
              </w:rPr>
            </w:pPr>
            <w:r w:rsidRPr="00BE011F">
              <w:rPr>
                <w:rFonts w:cstheme="minorHAnsi"/>
              </w:rPr>
              <w:t>Šis reikalavimas galioja visiems Klientams, nepriklausomai nuo jų tipo ar darbų atlikimo pagrindo.</w:t>
            </w:r>
          </w:p>
        </w:tc>
      </w:tr>
      <w:tr w:rsidR="00C359AA" w:rsidTr="00B94CF5" w14:paraId="6DE2F493" w14:textId="77777777">
        <w:trPr>
          <w:gridAfter w:val="1"/>
          <w:wAfter w:w="6" w:type="dxa"/>
          <w:trHeight w:val="955"/>
        </w:trPr>
        <w:tc>
          <w:tcPr>
            <w:tcW w:w="4907" w:type="dxa"/>
            <w:shd w:val="clear" w:color="auto" w:fill="auto"/>
          </w:tcPr>
          <w:p w:rsidRPr="00FB71AE" w:rsidR="00C359AA" w:rsidP="00C359AA" w:rsidRDefault="00C359AA" w14:paraId="4C2C8D2D" w14:textId="3780FA66">
            <w:pPr>
              <w:jc w:val="both"/>
            </w:pPr>
            <w:r w:rsidRPr="00A17918">
              <w:t xml:space="preserve">Aš, kaip </w:t>
            </w:r>
            <w:r>
              <w:t>S</w:t>
            </w:r>
            <w:r w:rsidRPr="0B606D00">
              <w:t xml:space="preserve">augos </w:t>
            </w:r>
            <w:r>
              <w:t>darbe</w:t>
            </w:r>
            <w:r w:rsidRPr="152C62B2" w:rsidDel="001B58E1">
              <w:t xml:space="preserve"> </w:t>
            </w:r>
            <w:r w:rsidRPr="00814AD3">
              <w:t>specialistas</w:t>
            </w:r>
            <w:r w:rsidRPr="00A17918">
              <w:t xml:space="preserve">, noriu turėti galimybę matyti </w:t>
            </w:r>
            <w:r w:rsidRPr="00F15A6D">
              <w:t>kur</w:t>
            </w:r>
            <w:r>
              <w:t xml:space="preserve"> (vieta)</w:t>
            </w:r>
            <w:r w:rsidRPr="00F15A6D">
              <w:t xml:space="preserve"> Klientas</w:t>
            </w:r>
            <w:r w:rsidRPr="00814AD3">
              <w:t xml:space="preserve"> numatė </w:t>
            </w:r>
            <w:r w:rsidRPr="00F15A6D">
              <w:t>atli</w:t>
            </w:r>
            <w:r w:rsidRPr="00814AD3">
              <w:t>kt</w:t>
            </w:r>
            <w:r w:rsidRPr="00F15A6D">
              <w:t>i</w:t>
            </w:r>
            <w:r w:rsidRPr="00814AD3">
              <w:t xml:space="preserve"> darbus</w:t>
            </w:r>
            <w:r w:rsidRPr="00F15A6D">
              <w:t xml:space="preserve"> prašymo formoje,</w:t>
            </w:r>
            <w:r>
              <w:t xml:space="preserve"> kad planuoti kontrolės funkcijos poreikį</w:t>
            </w:r>
            <w:r w:rsidRPr="00A17918">
              <w:t>.</w:t>
            </w:r>
          </w:p>
        </w:tc>
        <w:tc>
          <w:tcPr>
            <w:tcW w:w="1842" w:type="dxa"/>
            <w:shd w:val="clear" w:color="auto" w:fill="auto"/>
            <w:vAlign w:val="center"/>
          </w:tcPr>
          <w:p w:rsidRPr="00C11136" w:rsidR="00C359AA" w:rsidP="00C359AA" w:rsidRDefault="00C359AA" w14:paraId="6430D1DC" w14:textId="781DFB46">
            <w:pPr>
              <w:jc w:val="center"/>
              <w:rPr>
                <w:rFonts w:cstheme="minorHAnsi"/>
                <w:b/>
                <w:bCs/>
              </w:rPr>
            </w:pPr>
            <w:r>
              <w:rPr>
                <w:rFonts w:cstheme="minorHAnsi"/>
                <w:b/>
                <w:bCs/>
              </w:rPr>
              <w:t>Prašymo formos klausimynas</w:t>
            </w:r>
          </w:p>
        </w:tc>
        <w:tc>
          <w:tcPr>
            <w:tcW w:w="7480" w:type="dxa"/>
            <w:shd w:val="clear" w:color="auto" w:fill="auto"/>
            <w:vAlign w:val="center"/>
          </w:tcPr>
          <w:p w:rsidR="00C359AA" w:rsidP="00C359AA" w:rsidRDefault="00C359AA" w14:paraId="244E6909" w14:textId="1FBFB98C">
            <w:pPr>
              <w:spacing w:before="60" w:after="120"/>
              <w:jc w:val="both"/>
              <w:rPr>
                <w:rFonts w:cstheme="minorHAnsi"/>
              </w:rPr>
            </w:pPr>
            <w:r w:rsidRPr="00824066">
              <w:rPr>
                <w:rFonts w:cstheme="minorHAnsi"/>
              </w:rPr>
              <w:t>Prašymo formoje Klientas turi užpildyti darbų atlikimo vietą</w:t>
            </w:r>
            <w:r w:rsidRPr="00C43BF5">
              <w:rPr>
                <w:rFonts w:cstheme="minorHAnsi"/>
              </w:rPr>
              <w:t xml:space="preserve">. </w:t>
            </w:r>
          </w:p>
          <w:p w:rsidRPr="00824066" w:rsidR="00C359AA" w:rsidP="00C359AA" w:rsidRDefault="00C359AA" w14:paraId="2DC88053" w14:textId="334B6ECD">
            <w:pPr>
              <w:spacing w:before="60" w:after="120"/>
              <w:jc w:val="center"/>
              <w:rPr>
                <w:rFonts w:cstheme="minorHAnsi"/>
              </w:rPr>
            </w:pPr>
            <w:r>
              <w:rPr>
                <w:noProof/>
              </w:rPr>
              <w:drawing>
                <wp:inline distT="0" distB="0" distL="0" distR="0" wp14:anchorId="7F859835" wp14:editId="7AB5FD24">
                  <wp:extent cx="1943100" cy="29527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13">
                            <a:extLst>
                              <a:ext uri="{28A0092B-C50C-407E-A947-70E740481C1C}">
                                <a14:useLocalDpi xmlns:a14="http://schemas.microsoft.com/office/drawing/2010/main" val="0"/>
                              </a:ext>
                            </a:extLst>
                          </a:blip>
                          <a:stretch>
                            <a:fillRect/>
                          </a:stretch>
                        </pic:blipFill>
                        <pic:spPr>
                          <a:xfrm>
                            <a:off x="0" y="0"/>
                            <a:ext cx="1943100" cy="295275"/>
                          </a:xfrm>
                          <a:prstGeom prst="rect">
                            <a:avLst/>
                          </a:prstGeom>
                        </pic:spPr>
                      </pic:pic>
                    </a:graphicData>
                  </a:graphic>
                </wp:inline>
              </w:drawing>
            </w:r>
          </w:p>
          <w:p w:rsidR="00C359AA" w:rsidP="00C359AA" w:rsidRDefault="001F40B0" w14:paraId="028F44D5" w14:textId="7456051B">
            <w:pPr>
              <w:spacing w:before="60" w:after="120"/>
              <w:jc w:val="both"/>
              <w:rPr>
                <w:rFonts w:cstheme="minorHAnsi"/>
                <w:color w:val="7030A0"/>
              </w:rPr>
            </w:pPr>
            <w:r>
              <w:rPr>
                <w:noProof/>
              </w:rPr>
              <w:drawing>
                <wp:inline distT="0" distB="0" distL="0" distR="0" wp14:anchorId="573E9ADF" wp14:editId="15043C82">
                  <wp:extent cx="4500000" cy="1593336"/>
                  <wp:effectExtent l="0" t="0" r="0" b="6985"/>
                  <wp:docPr id="85786940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500000" cy="1593336"/>
                          </a:xfrm>
                          <a:prstGeom prst="rect">
                            <a:avLst/>
                          </a:prstGeom>
                          <a:noFill/>
                          <a:ln>
                            <a:noFill/>
                          </a:ln>
                        </pic:spPr>
                      </pic:pic>
                    </a:graphicData>
                  </a:graphic>
                </wp:inline>
              </w:drawing>
            </w:r>
          </w:p>
          <w:p w:rsidR="00C359AA" w:rsidP="00C359AA" w:rsidRDefault="00C359AA" w14:paraId="1B70C54A" w14:textId="77777777">
            <w:pPr>
              <w:spacing w:before="60" w:after="120"/>
              <w:jc w:val="both"/>
              <w:rPr>
                <w:rFonts w:cstheme="minorHAnsi"/>
                <w:color w:val="7030A0"/>
              </w:rPr>
            </w:pPr>
          </w:p>
          <w:p w:rsidR="00C359AA" w:rsidP="00C359AA" w:rsidRDefault="00C359AA" w14:paraId="20527162" w14:textId="541A87A0">
            <w:pPr>
              <w:spacing w:before="60" w:after="120"/>
              <w:jc w:val="both"/>
              <w:rPr>
                <w:rFonts w:cstheme="minorHAnsi"/>
                <w:color w:val="7030A0"/>
              </w:rPr>
            </w:pPr>
          </w:p>
          <w:p w:rsidRPr="007D3C53" w:rsidR="00C359AA" w:rsidP="00C359AA" w:rsidRDefault="00C359AA" w14:paraId="29DBB4B0" w14:textId="7C4AA196">
            <w:pPr>
              <w:spacing w:before="60" w:after="120"/>
              <w:jc w:val="both"/>
              <w:rPr>
                <w:rFonts w:cstheme="minorHAnsi"/>
              </w:rPr>
            </w:pPr>
            <w:r w:rsidRPr="007D3C53">
              <w:rPr>
                <w:rFonts w:cstheme="minorHAnsi"/>
              </w:rPr>
              <w:t>Pildant prašymo formą, klausime „Darbų atlikimo vieta“ Klientas turi galimybę:</w:t>
            </w:r>
          </w:p>
          <w:p w:rsidRPr="007D3C53" w:rsidR="00C359AA" w:rsidP="00D019A2" w:rsidRDefault="00C359AA" w14:paraId="4E1BE1C9" w14:textId="6E93DE10">
            <w:pPr>
              <w:pStyle w:val="ListParagraph"/>
              <w:numPr>
                <w:ilvl w:val="0"/>
                <w:numId w:val="58"/>
              </w:numPr>
              <w:spacing w:before="60" w:after="120"/>
              <w:jc w:val="both"/>
              <w:rPr>
                <w:rFonts w:cstheme="minorHAnsi"/>
              </w:rPr>
            </w:pPr>
            <w:r w:rsidRPr="007D3C53">
              <w:rPr>
                <w:rFonts w:cstheme="minorHAnsi"/>
              </w:rPr>
              <w:t>Pasirinkti konkretų objektą, iš pateikiamo „</w:t>
            </w:r>
            <w:r w:rsidRPr="007D3C53">
              <w:rPr>
                <w:rFonts w:cstheme="minorHAnsi"/>
                <w:b/>
                <w:bCs/>
                <w:i/>
                <w:iCs/>
              </w:rPr>
              <w:t>Objektai</w:t>
            </w:r>
            <w:r w:rsidRPr="007D3C53">
              <w:rPr>
                <w:rFonts w:cstheme="minorHAnsi"/>
              </w:rPr>
              <w:t>“ išskleidžiamojo sąrašo. Pasirenkamų iš sąrašo objektų skaičius nėra ribojamas.</w:t>
            </w:r>
          </w:p>
          <w:p w:rsidRPr="007D3C53" w:rsidR="00C359AA" w:rsidP="00D019A2" w:rsidRDefault="00C359AA" w14:paraId="02A18DA0" w14:textId="2A848D3D">
            <w:pPr>
              <w:pStyle w:val="ListParagraph"/>
              <w:numPr>
                <w:ilvl w:val="0"/>
                <w:numId w:val="58"/>
              </w:numPr>
              <w:spacing w:before="60" w:after="120"/>
              <w:jc w:val="both"/>
              <w:rPr>
                <w:rFonts w:cstheme="minorHAnsi"/>
              </w:rPr>
            </w:pPr>
            <w:r w:rsidRPr="007D3C53">
              <w:rPr>
                <w:rFonts w:cstheme="minorHAnsi"/>
              </w:rPr>
              <w:lastRenderedPageBreak/>
              <w:t>Jei Klientas neranda tinkamo pasirinkimo „</w:t>
            </w:r>
            <w:r w:rsidRPr="007D3C53">
              <w:rPr>
                <w:rFonts w:cstheme="minorHAnsi"/>
                <w:b/>
                <w:bCs/>
                <w:i/>
                <w:iCs/>
              </w:rPr>
              <w:t>Objektai</w:t>
            </w:r>
            <w:r w:rsidRPr="007D3C53">
              <w:rPr>
                <w:rFonts w:cstheme="minorHAnsi"/>
              </w:rPr>
              <w:t>“ išskleidžiamajame sąraše, arba darbus vykdys ir kitur, tada Klientas gali pildyti darbų vietą kitu būdu:</w:t>
            </w:r>
          </w:p>
          <w:p w:rsidRPr="007D3C53" w:rsidR="00C359AA" w:rsidP="00D019A2" w:rsidRDefault="00C359AA" w14:paraId="558A9771" w14:textId="008D096F">
            <w:pPr>
              <w:pStyle w:val="ListParagraph"/>
              <w:numPr>
                <w:ilvl w:val="1"/>
                <w:numId w:val="58"/>
              </w:numPr>
              <w:spacing w:before="60" w:after="120"/>
              <w:jc w:val="both"/>
              <w:rPr>
                <w:rFonts w:cstheme="minorHAnsi"/>
              </w:rPr>
            </w:pPr>
            <w:r w:rsidRPr="007D3C53">
              <w:rPr>
                <w:rFonts w:cstheme="minorHAnsi"/>
              </w:rPr>
              <w:t>Pirmiausia nurodant darbų vietos pavadinimą (tarkim, žemės sklypas Nr. „skaičiai“ arba čiaupų aikštelės pavadinimas ir čiaupo Nr. Šis laukas pildomas ranka.</w:t>
            </w:r>
          </w:p>
          <w:p w:rsidR="00C359AA" w:rsidP="00D019A2" w:rsidRDefault="00C359AA" w14:paraId="49C9A2B4" w14:textId="77777777">
            <w:pPr>
              <w:pStyle w:val="ListParagraph"/>
              <w:numPr>
                <w:ilvl w:val="1"/>
                <w:numId w:val="58"/>
              </w:numPr>
              <w:spacing w:before="60" w:after="120"/>
              <w:jc w:val="both"/>
              <w:rPr>
                <w:rFonts w:cstheme="minorHAnsi"/>
              </w:rPr>
            </w:pPr>
            <w:r w:rsidRPr="007D3C53">
              <w:rPr>
                <w:rFonts w:cstheme="minorHAnsi"/>
              </w:rPr>
              <w:t>Antra, privalo nurodyti darbų vietą. Čia galima įrašyti tik koordinates. Jei Klientas nežino koordinačių, gali pasinaudoti žemiau pateikiamu žemėlapiu, ten nurodo</w:t>
            </w:r>
            <w:r>
              <w:rPr>
                <w:rFonts w:cstheme="minorHAnsi"/>
              </w:rPr>
              <w:t>:</w:t>
            </w:r>
          </w:p>
          <w:p w:rsidR="00C359AA" w:rsidP="00D019A2" w:rsidRDefault="00C359AA" w14:paraId="065FC5E1" w14:textId="0951F866">
            <w:pPr>
              <w:pStyle w:val="ListParagraph"/>
              <w:numPr>
                <w:ilvl w:val="2"/>
                <w:numId w:val="58"/>
              </w:numPr>
              <w:spacing w:before="60" w:after="120"/>
              <w:jc w:val="both"/>
              <w:rPr>
                <w:rFonts w:cstheme="minorHAnsi"/>
              </w:rPr>
            </w:pPr>
            <w:r>
              <w:rPr>
                <w:rFonts w:cstheme="minorHAnsi"/>
              </w:rPr>
              <w:t>T</w:t>
            </w:r>
            <w:r w:rsidRPr="007D3C53">
              <w:rPr>
                <w:rFonts w:cstheme="minorHAnsi"/>
              </w:rPr>
              <w:t>ikslią (-</w:t>
            </w:r>
            <w:proofErr w:type="spellStart"/>
            <w:r w:rsidRPr="007D3C53">
              <w:rPr>
                <w:rFonts w:cstheme="minorHAnsi"/>
              </w:rPr>
              <w:t>ias</w:t>
            </w:r>
            <w:proofErr w:type="spellEnd"/>
            <w:r w:rsidRPr="007D3C53">
              <w:rPr>
                <w:rFonts w:cstheme="minorHAnsi"/>
              </w:rPr>
              <w:t>) darbo vietą (-</w:t>
            </w:r>
            <w:proofErr w:type="spellStart"/>
            <w:r w:rsidRPr="007D3C53">
              <w:rPr>
                <w:rFonts w:cstheme="minorHAnsi"/>
              </w:rPr>
              <w:t>as</w:t>
            </w:r>
            <w:proofErr w:type="spellEnd"/>
            <w:r w:rsidRPr="007D3C53">
              <w:rPr>
                <w:rFonts w:cstheme="minorHAnsi"/>
              </w:rPr>
              <w:t>)</w:t>
            </w:r>
            <w:r>
              <w:rPr>
                <w:rFonts w:cstheme="minorHAnsi"/>
              </w:rPr>
              <w:t>.</w:t>
            </w:r>
          </w:p>
          <w:p w:rsidR="00C359AA" w:rsidP="00D019A2" w:rsidRDefault="00C359AA" w14:paraId="5155C95C" w14:textId="447111FA">
            <w:pPr>
              <w:pStyle w:val="ListParagraph"/>
              <w:numPr>
                <w:ilvl w:val="2"/>
                <w:numId w:val="58"/>
              </w:numPr>
              <w:spacing w:before="60" w:after="120"/>
              <w:jc w:val="both"/>
              <w:rPr>
                <w:rFonts w:cstheme="minorHAnsi"/>
              </w:rPr>
            </w:pPr>
            <w:r>
              <w:rPr>
                <w:rFonts w:cstheme="minorHAnsi"/>
              </w:rPr>
              <w:t>A</w:t>
            </w:r>
            <w:r w:rsidRPr="007D3C53">
              <w:rPr>
                <w:rFonts w:cstheme="minorHAnsi"/>
              </w:rPr>
              <w:t xml:space="preserve">rba </w:t>
            </w:r>
            <w:r>
              <w:rPr>
                <w:rFonts w:cstheme="minorHAnsi"/>
              </w:rPr>
              <w:t xml:space="preserve">gali </w:t>
            </w:r>
            <w:r w:rsidRPr="007D3C53">
              <w:rPr>
                <w:rFonts w:cstheme="minorHAnsi"/>
              </w:rPr>
              <w:t>apibrėžti galimą darbų vietos ribą (pvz., sklypą)</w:t>
            </w:r>
          </w:p>
          <w:p w:rsidR="00C359AA" w:rsidP="00D019A2" w:rsidRDefault="00C359AA" w14:paraId="09E5BDB7" w14:textId="77777777">
            <w:pPr>
              <w:pStyle w:val="ListParagraph"/>
              <w:numPr>
                <w:ilvl w:val="2"/>
                <w:numId w:val="58"/>
              </w:numPr>
              <w:spacing w:before="60" w:after="120"/>
              <w:jc w:val="both"/>
              <w:rPr>
                <w:rFonts w:cstheme="minorHAnsi"/>
              </w:rPr>
            </w:pPr>
            <w:r>
              <w:rPr>
                <w:rFonts w:cstheme="minorHAnsi"/>
              </w:rPr>
              <w:t>A</w:t>
            </w:r>
            <w:r w:rsidRPr="007D3C53">
              <w:rPr>
                <w:rFonts w:cstheme="minorHAnsi"/>
              </w:rPr>
              <w:t>rba pažymėti atkarpą (nuo iki, pvz., tam tikrą vamzdyno dalį)</w:t>
            </w:r>
            <w:r>
              <w:rPr>
                <w:rFonts w:cstheme="minorHAnsi"/>
              </w:rPr>
              <w:t>.</w:t>
            </w:r>
          </w:p>
          <w:p w:rsidRPr="007D3C53" w:rsidR="00C359AA" w:rsidP="00D019A2" w:rsidRDefault="00C359AA" w14:paraId="0FE27312" w14:textId="48C2F4FF">
            <w:pPr>
              <w:pStyle w:val="ListParagraph"/>
              <w:numPr>
                <w:ilvl w:val="2"/>
                <w:numId w:val="58"/>
              </w:numPr>
              <w:spacing w:before="60" w:after="120"/>
              <w:jc w:val="both"/>
              <w:rPr>
                <w:rFonts w:cstheme="minorHAnsi"/>
              </w:rPr>
            </w:pPr>
            <w:r>
              <w:rPr>
                <w:rFonts w:cstheme="minorHAnsi"/>
              </w:rPr>
              <w:t>Nepriklausomai nuo to, ar buvo pažymėtas konkretus taškinis objektas, ar atkarpa, sklypo kontūras - Klientas gali</w:t>
            </w:r>
            <w:r w:rsidRPr="007D3C53">
              <w:rPr>
                <w:rFonts w:cstheme="minorHAnsi"/>
              </w:rPr>
              <w:t xml:space="preserve"> </w:t>
            </w:r>
            <w:r>
              <w:rPr>
                <w:rFonts w:cstheme="minorHAnsi"/>
              </w:rPr>
              <w:t>žemėlapyje matyti jų</w:t>
            </w:r>
            <w:r w:rsidRPr="007D3C53">
              <w:rPr>
                <w:rFonts w:cstheme="minorHAnsi"/>
              </w:rPr>
              <w:t xml:space="preserve"> koordinates</w:t>
            </w:r>
            <w:r>
              <w:rPr>
                <w:rFonts w:cstheme="minorHAnsi"/>
              </w:rPr>
              <w:t>, jas</w:t>
            </w:r>
            <w:r w:rsidRPr="007D3C53">
              <w:rPr>
                <w:rFonts w:cstheme="minorHAnsi"/>
              </w:rPr>
              <w:t xml:space="preserve"> nukopijuoti ir įklijuoti į „Vieta“ pildymo lauką.</w:t>
            </w:r>
          </w:p>
          <w:p w:rsidRPr="00D47BBF" w:rsidR="00C359AA" w:rsidP="00C359AA" w:rsidRDefault="00C359AA" w14:paraId="3FEFCEF2" w14:textId="147572F4">
            <w:pPr>
              <w:spacing w:before="60" w:after="120"/>
              <w:jc w:val="both"/>
              <w:rPr>
                <w:rFonts w:cstheme="minorHAnsi"/>
                <w:color w:val="7030A0"/>
              </w:rPr>
            </w:pPr>
            <w:r w:rsidRPr="007D3C53">
              <w:rPr>
                <w:rFonts w:cstheme="minorHAnsi"/>
              </w:rPr>
              <w:t xml:space="preserve">Klientas gali pildyti tiek papildomų darbų vietų, kiek reikia, nėra apribojamo. Tačiau visoms papildomoms darbų vietoms, turi galioti tie patys reikalavimai, t. y. įrašyti darbo vietos pavadinimą bei pateikti vietą koordinatėmis </w:t>
            </w:r>
            <w:r w:rsidRPr="00830BEC">
              <w:rPr>
                <w:rFonts w:cstheme="minorHAnsi"/>
              </w:rPr>
              <w:t>LKS</w:t>
            </w:r>
            <w:r w:rsidRPr="007D3C53">
              <w:rPr>
                <w:rFonts w:cstheme="minorHAnsi"/>
              </w:rPr>
              <w:t xml:space="preserve"> formatu. </w:t>
            </w:r>
          </w:p>
        </w:tc>
      </w:tr>
      <w:tr w:rsidR="00361B2D" w:rsidTr="00A41710" w14:paraId="07B51C43" w14:textId="77777777">
        <w:trPr>
          <w:gridAfter w:val="1"/>
          <w:wAfter w:w="6" w:type="dxa"/>
          <w:trHeight w:val="554"/>
        </w:trPr>
        <w:tc>
          <w:tcPr>
            <w:tcW w:w="4907" w:type="dxa"/>
            <w:shd w:val="clear" w:color="auto" w:fill="auto"/>
            <w:vAlign w:val="center"/>
          </w:tcPr>
          <w:p w:rsidR="00361B2D" w:rsidP="00361B2D" w:rsidRDefault="00361B2D" w14:paraId="5AFD5D45" w14:textId="7B8D6928">
            <w:pPr>
              <w:jc w:val="both"/>
            </w:pPr>
            <w:r w:rsidRPr="00B853F6">
              <w:lastRenderedPageBreak/>
              <w:t>Aš, kaip Sistemos savininkas, Sistemos ekspertas ar IT administratorius, galiu atnaujinti</w:t>
            </w:r>
            <w:r w:rsidRPr="00B853F6">
              <w:rPr>
                <w:i/>
                <w:iCs/>
              </w:rPr>
              <w:t xml:space="preserve"> </w:t>
            </w:r>
            <w:r w:rsidR="00951A43">
              <w:rPr>
                <w:i/>
                <w:iCs/>
              </w:rPr>
              <w:t>Objektai</w:t>
            </w:r>
            <w:r w:rsidRPr="00B853F6">
              <w:rPr>
                <w:i/>
                <w:iCs/>
              </w:rPr>
              <w:t xml:space="preserve"> </w:t>
            </w:r>
            <w:r w:rsidR="00951A43">
              <w:rPr>
                <w:i/>
                <w:iCs/>
              </w:rPr>
              <w:t>s</w:t>
            </w:r>
            <w:r w:rsidR="003B435F">
              <w:rPr>
                <w:i/>
                <w:iCs/>
              </w:rPr>
              <w:t xml:space="preserve">ąrašą </w:t>
            </w:r>
            <w:r w:rsidRPr="00B853F6">
              <w:t xml:space="preserve">tam, kad </w:t>
            </w:r>
            <w:r>
              <w:t xml:space="preserve">Klientai pildydami prašymą galėtų pasirinkti tinkamas reikšmes bei užpildytas Kliento prašymas būtų priskirtas teisingam </w:t>
            </w:r>
            <w:r w:rsidRPr="0091658F">
              <w:rPr>
                <w:i/>
                <w:iCs/>
              </w:rPr>
              <w:t>Atsakingam skyriui</w:t>
            </w:r>
            <w:r w:rsidR="00EE0EBD">
              <w:rPr>
                <w:i/>
                <w:iCs/>
              </w:rPr>
              <w:t xml:space="preserve"> </w:t>
            </w:r>
            <w:r w:rsidR="00A41710">
              <w:t>nagrinėti</w:t>
            </w:r>
            <w:r w:rsidRPr="00B853F6">
              <w:t>.</w:t>
            </w:r>
          </w:p>
        </w:tc>
        <w:tc>
          <w:tcPr>
            <w:tcW w:w="1842" w:type="dxa"/>
            <w:shd w:val="clear" w:color="auto" w:fill="auto"/>
            <w:vAlign w:val="center"/>
          </w:tcPr>
          <w:p w:rsidRPr="00C11136" w:rsidR="00361B2D" w:rsidP="00361B2D" w:rsidRDefault="004F4206" w14:paraId="44F00CF0" w14:textId="44FE6065">
            <w:pPr>
              <w:jc w:val="center"/>
              <w:rPr>
                <w:rFonts w:cstheme="minorHAnsi"/>
                <w:b/>
                <w:bCs/>
              </w:rPr>
            </w:pPr>
            <w:r>
              <w:rPr>
                <w:rFonts w:cstheme="minorHAnsi"/>
                <w:b/>
                <w:bCs/>
              </w:rPr>
              <w:t>Objektai klasifikatoriaus atnaujinimas</w:t>
            </w:r>
          </w:p>
        </w:tc>
        <w:tc>
          <w:tcPr>
            <w:tcW w:w="7480" w:type="dxa"/>
            <w:shd w:val="clear" w:color="auto" w:fill="auto"/>
            <w:vAlign w:val="center"/>
          </w:tcPr>
          <w:p w:rsidRPr="00B853F6" w:rsidR="00361B2D" w:rsidP="00361B2D" w:rsidRDefault="00361B2D" w14:paraId="03D806C9" w14:textId="2AED9C44">
            <w:pPr>
              <w:spacing w:before="60" w:after="120"/>
              <w:ind w:right="57"/>
              <w:jc w:val="both"/>
            </w:pPr>
            <w:r w:rsidRPr="00B853F6">
              <w:t>Sistemos savininkas, Sistemos ekspertas ar IT administratorius turi galimybę savarankiškai atnaujinti</w:t>
            </w:r>
            <w:r w:rsidRPr="00B853F6">
              <w:rPr>
                <w:i/>
                <w:iCs/>
              </w:rPr>
              <w:t xml:space="preserve"> </w:t>
            </w:r>
            <w:r w:rsidR="00A41710">
              <w:rPr>
                <w:b/>
                <w:bCs/>
                <w:i/>
                <w:iCs/>
              </w:rPr>
              <w:t>Objektai</w:t>
            </w:r>
            <w:r w:rsidRPr="00B853F6">
              <w:t>:</w:t>
            </w:r>
          </w:p>
          <w:p w:rsidRPr="00294323" w:rsidR="00361B2D" w:rsidP="00D019A2" w:rsidRDefault="00361B2D" w14:paraId="1189036C" w14:textId="77777777">
            <w:pPr>
              <w:pStyle w:val="ListParagraph"/>
              <w:numPr>
                <w:ilvl w:val="0"/>
                <w:numId w:val="53"/>
              </w:numPr>
              <w:spacing w:before="60" w:after="120"/>
              <w:ind w:left="714" w:right="57" w:hanging="357"/>
              <w:jc w:val="both"/>
              <w:rPr>
                <w:rFonts w:cstheme="minorHAnsi"/>
              </w:rPr>
            </w:pPr>
            <w:r w:rsidRPr="00B853F6">
              <w:t>Papildyti nauju įrašu</w:t>
            </w:r>
            <w:r>
              <w:t xml:space="preserve"> (turi būti galimybė neišsaugoti pakeitimus, jei persigalvojama įtraukti naują įrašą).</w:t>
            </w:r>
          </w:p>
          <w:p w:rsidRPr="00294323" w:rsidR="00361B2D" w:rsidP="00D019A2" w:rsidRDefault="00361B2D" w14:paraId="5054F4C4" w14:textId="77777777">
            <w:pPr>
              <w:pStyle w:val="ListParagraph"/>
              <w:numPr>
                <w:ilvl w:val="0"/>
                <w:numId w:val="53"/>
              </w:numPr>
              <w:spacing w:before="60" w:after="120"/>
              <w:ind w:left="714" w:right="57" w:hanging="357"/>
              <w:jc w:val="both"/>
              <w:rPr>
                <w:rFonts w:cstheme="minorHAnsi"/>
              </w:rPr>
            </w:pPr>
            <w:r>
              <w:t>Pakoreguoti esamą įrašą (turi būti galimybė neišsaugoti pakeitimus).</w:t>
            </w:r>
          </w:p>
          <w:p w:rsidR="00361B2D" w:rsidP="00D019A2" w:rsidRDefault="00361B2D" w14:paraId="663ED553" w14:textId="77777777">
            <w:pPr>
              <w:pStyle w:val="ListParagraph"/>
              <w:numPr>
                <w:ilvl w:val="0"/>
                <w:numId w:val="53"/>
              </w:numPr>
              <w:spacing w:before="60" w:after="120"/>
              <w:ind w:left="714" w:right="57" w:hanging="357"/>
              <w:jc w:val="both"/>
              <w:rPr>
                <w:rFonts w:cstheme="minorHAnsi"/>
              </w:rPr>
            </w:pPr>
            <w:r w:rsidRPr="00B853F6">
              <w:rPr>
                <w:rFonts w:cstheme="minorHAnsi"/>
              </w:rPr>
              <w:t xml:space="preserve">Ištrinti esamą </w:t>
            </w:r>
            <w:r>
              <w:rPr>
                <w:rFonts w:cstheme="minorHAnsi"/>
              </w:rPr>
              <w:t>įrašą</w:t>
            </w:r>
            <w:r w:rsidRPr="00B853F6">
              <w:rPr>
                <w:rFonts w:cstheme="minorHAnsi"/>
              </w:rPr>
              <w:t xml:space="preserve">. </w:t>
            </w:r>
          </w:p>
          <w:p w:rsidR="00361B2D" w:rsidP="00361B2D" w:rsidRDefault="00361B2D" w14:paraId="482D2A1B" w14:textId="3847CECD">
            <w:pPr>
              <w:spacing w:before="60" w:after="120"/>
              <w:jc w:val="both"/>
            </w:pPr>
            <w:r>
              <w:rPr>
                <w:rFonts w:cstheme="minorHAnsi"/>
              </w:rPr>
              <w:t xml:space="preserve">Atlikti </w:t>
            </w:r>
            <w:r w:rsidR="009F0ED7">
              <w:rPr>
                <w:b/>
                <w:bCs/>
                <w:i/>
                <w:iCs/>
              </w:rPr>
              <w:t>Objektai</w:t>
            </w:r>
            <w:r w:rsidR="009F0ED7">
              <w:rPr>
                <w:rFonts w:cstheme="minorHAnsi"/>
              </w:rPr>
              <w:t xml:space="preserve"> </w:t>
            </w:r>
            <w:r w:rsidR="00D27F3F">
              <w:rPr>
                <w:rFonts w:cstheme="minorHAnsi"/>
              </w:rPr>
              <w:t xml:space="preserve">sąrašo </w:t>
            </w:r>
            <w:r>
              <w:rPr>
                <w:rFonts w:cstheme="minorHAnsi"/>
              </w:rPr>
              <w:t xml:space="preserve">pokyčiai neturi daryti įtakos iš anksčiau pateiktiems prašymams ar sutikimams darbams, t. y. jei atnaujinamas konkretaus </w:t>
            </w:r>
            <w:r w:rsidR="00466E69">
              <w:rPr>
                <w:rFonts w:cstheme="minorHAnsi"/>
              </w:rPr>
              <w:t>objekto</w:t>
            </w:r>
            <w:r>
              <w:rPr>
                <w:rFonts w:cstheme="minorHAnsi"/>
              </w:rPr>
              <w:t xml:space="preserve"> pavadinimas, tai iš anksčiau prašymuose bei sutikimuose to paties atnaujinto </w:t>
            </w:r>
            <w:r w:rsidR="00CB288A">
              <w:rPr>
                <w:rFonts w:cstheme="minorHAnsi"/>
              </w:rPr>
              <w:lastRenderedPageBreak/>
              <w:t>objekto</w:t>
            </w:r>
            <w:r>
              <w:rPr>
                <w:rFonts w:cstheme="minorHAnsi"/>
              </w:rPr>
              <w:t xml:space="preserve"> pavadinimas neturi keistis. Arba ištrynus </w:t>
            </w:r>
            <w:r w:rsidR="00D314CC">
              <w:rPr>
                <w:rFonts w:cstheme="minorHAnsi"/>
              </w:rPr>
              <w:t>objekt</w:t>
            </w:r>
            <w:r>
              <w:rPr>
                <w:rFonts w:cstheme="minorHAnsi"/>
              </w:rPr>
              <w:t>ą</w:t>
            </w:r>
            <w:r w:rsidR="0067322E">
              <w:rPr>
                <w:rFonts w:cstheme="minorHAnsi"/>
              </w:rPr>
              <w:t xml:space="preserve"> </w:t>
            </w:r>
            <w:r>
              <w:rPr>
                <w:rFonts w:cstheme="minorHAnsi"/>
              </w:rPr>
              <w:t xml:space="preserve">– </w:t>
            </w:r>
            <w:r w:rsidR="0067322E">
              <w:rPr>
                <w:rFonts w:cstheme="minorHAnsi"/>
              </w:rPr>
              <w:t>ištrintas objektas</w:t>
            </w:r>
            <w:r>
              <w:rPr>
                <w:rFonts w:cstheme="minorHAnsi"/>
              </w:rPr>
              <w:t xml:space="preserve"> neturi būti </w:t>
            </w:r>
            <w:r w:rsidR="0067322E">
              <w:rPr>
                <w:rFonts w:cstheme="minorHAnsi"/>
              </w:rPr>
              <w:t>pašalintas</w:t>
            </w:r>
            <w:r>
              <w:rPr>
                <w:rFonts w:cstheme="minorHAnsi"/>
              </w:rPr>
              <w:t xml:space="preserve"> jau registruotuose prašymuose ar sutikimuose.</w:t>
            </w:r>
          </w:p>
        </w:tc>
      </w:tr>
      <w:tr w:rsidR="00C359AA" w:rsidTr="00E50354" w14:paraId="0605718E" w14:textId="77777777">
        <w:trPr>
          <w:gridAfter w:val="1"/>
          <w:wAfter w:w="6" w:type="dxa"/>
          <w:trHeight w:val="554"/>
        </w:trPr>
        <w:tc>
          <w:tcPr>
            <w:tcW w:w="4907" w:type="dxa"/>
            <w:shd w:val="clear" w:color="auto" w:fill="auto"/>
          </w:tcPr>
          <w:p w:rsidR="00C359AA" w:rsidP="00C359AA" w:rsidRDefault="00C359AA" w14:paraId="5734B0CA" w14:textId="30394E7B">
            <w:pPr>
              <w:jc w:val="both"/>
            </w:pPr>
            <w:r>
              <w:lastRenderedPageBreak/>
              <w:t>Aš, kaip Sutikimą rengiantis specialistas, noriu, kad Klientas prašyme pateiktų Atsakingą už darbų vykdymą asmenį ir jo kontaktus, kad kilus klausimų, galėčiau greičiau gauti atsakymus ir išduoti sutikimą darbams vykdyti.</w:t>
            </w:r>
          </w:p>
        </w:tc>
        <w:tc>
          <w:tcPr>
            <w:tcW w:w="1842" w:type="dxa"/>
            <w:shd w:val="clear" w:color="auto" w:fill="auto"/>
            <w:vAlign w:val="center"/>
          </w:tcPr>
          <w:p w:rsidRPr="00C11136" w:rsidR="00C359AA" w:rsidP="00C359AA" w:rsidRDefault="00C359AA" w14:paraId="1B6F10A6" w14:textId="73E04D59">
            <w:pPr>
              <w:jc w:val="center"/>
              <w:rPr>
                <w:rFonts w:cstheme="minorHAnsi"/>
                <w:b/>
                <w:bCs/>
              </w:rPr>
            </w:pPr>
            <w:r w:rsidRPr="00C11136">
              <w:rPr>
                <w:rFonts w:cstheme="minorHAnsi"/>
                <w:b/>
                <w:bCs/>
              </w:rPr>
              <w:t>Prašymo formos klausimynas</w:t>
            </w:r>
          </w:p>
        </w:tc>
        <w:tc>
          <w:tcPr>
            <w:tcW w:w="7480" w:type="dxa"/>
            <w:shd w:val="clear" w:color="auto" w:fill="auto"/>
            <w:vAlign w:val="center"/>
          </w:tcPr>
          <w:p w:rsidR="00C359AA" w:rsidP="00C359AA" w:rsidRDefault="00C359AA" w14:paraId="7EBB4B41" w14:textId="6622F855">
            <w:pPr>
              <w:spacing w:before="60" w:after="120"/>
              <w:jc w:val="both"/>
            </w:pPr>
            <w:r>
              <w:t xml:space="preserve">Visais atvejais, prašymo formoje Klientas privalo pateikti </w:t>
            </w:r>
            <w:r w:rsidRPr="00830BEC">
              <w:rPr>
                <w:b/>
                <w:bCs/>
                <w:i/>
                <w:iCs/>
              </w:rPr>
              <w:t>Atsakingą už darbų vykdymą asmenį</w:t>
            </w:r>
            <w:r>
              <w:t xml:space="preserve"> ir jo kontaktinę informaciją:</w:t>
            </w:r>
          </w:p>
          <w:p w:rsidR="00C359AA" w:rsidP="00D019A2" w:rsidRDefault="00C359AA" w14:paraId="1165029C" w14:textId="28888E85">
            <w:pPr>
              <w:pStyle w:val="ListParagraph"/>
              <w:numPr>
                <w:ilvl w:val="0"/>
                <w:numId w:val="8"/>
              </w:numPr>
              <w:spacing w:before="60" w:after="60"/>
              <w:contextualSpacing w:val="0"/>
              <w:jc w:val="both"/>
            </w:pPr>
            <w:r>
              <w:t>Nepriklausomai nuo to, ar prašymą pildo registruotas ar neregistruotas Klientas negalima nurodyti daugiau nei vieno Atsakingo už darbus asmens.</w:t>
            </w:r>
          </w:p>
          <w:p w:rsidR="00C359AA" w:rsidP="00D019A2" w:rsidRDefault="00C359AA" w14:paraId="336CFD1B" w14:textId="51988B37">
            <w:pPr>
              <w:pStyle w:val="ListParagraph"/>
              <w:numPr>
                <w:ilvl w:val="0"/>
                <w:numId w:val="8"/>
              </w:numPr>
              <w:spacing w:before="60" w:after="60"/>
              <w:contextualSpacing w:val="0"/>
              <w:jc w:val="both"/>
            </w:pPr>
            <w:r>
              <w:t>Kai šią informaciją pildo prie paskyros prisijungęs naudotojas, yra galimybė atsakingą asmenį:</w:t>
            </w:r>
          </w:p>
          <w:p w:rsidR="00C359AA" w:rsidP="00D019A2" w:rsidRDefault="00C359AA" w14:paraId="2A0B0B9E" w14:textId="1871B057">
            <w:pPr>
              <w:pStyle w:val="ListParagraph"/>
              <w:numPr>
                <w:ilvl w:val="1"/>
                <w:numId w:val="8"/>
              </w:numPr>
              <w:spacing w:before="60" w:after="60"/>
              <w:contextualSpacing w:val="0"/>
              <w:jc w:val="both"/>
            </w:pPr>
            <w:r>
              <w:t xml:space="preserve">Pasirinkti iš </w:t>
            </w:r>
            <w:r w:rsidRPr="00830BEC">
              <w:rPr>
                <w:b/>
                <w:bCs/>
                <w:i/>
                <w:iCs/>
              </w:rPr>
              <w:t>Darbuotojų sąrašo</w:t>
            </w:r>
            <w:r>
              <w:t>. Pasirinkus konkretų darbuotoją, automatiškai užpildomi jo kontaktiniai duomenys.</w:t>
            </w:r>
          </w:p>
          <w:p w:rsidR="00C359AA" w:rsidP="00D019A2" w:rsidRDefault="00C359AA" w14:paraId="52F5770E" w14:textId="6292974B">
            <w:pPr>
              <w:pStyle w:val="ListParagraph"/>
              <w:numPr>
                <w:ilvl w:val="1"/>
                <w:numId w:val="8"/>
              </w:numPr>
              <w:spacing w:after="120"/>
              <w:contextualSpacing w:val="0"/>
              <w:jc w:val="both"/>
            </w:pPr>
            <w:r>
              <w:t>Jei Atsakingas už darbus asmuo dar nėra įtrauktas į</w:t>
            </w:r>
            <w:r w:rsidRPr="00830BEC">
              <w:rPr>
                <w:b/>
                <w:bCs/>
              </w:rPr>
              <w:t xml:space="preserve"> </w:t>
            </w:r>
            <w:r w:rsidRPr="00830BEC">
              <w:rPr>
                <w:b/>
                <w:bCs/>
                <w:i/>
                <w:iCs/>
              </w:rPr>
              <w:t>Darbuotojų sąrašą</w:t>
            </w:r>
            <w:r>
              <w:t xml:space="preserve">, tada Klientas privalo papildyti </w:t>
            </w:r>
            <w:r w:rsidRPr="00830BEC">
              <w:rPr>
                <w:b/>
                <w:bCs/>
                <w:i/>
                <w:iCs/>
              </w:rPr>
              <w:t>Darbuotojų sąrašą</w:t>
            </w:r>
            <w:r>
              <w:t xml:space="preserve"> ir negali toliau pildyti prašymo formos tol, kol negaus patvirtinimo, kad naujai įtrauktas darbuotojas gali vykdyti darbus (Prevencijos skyriaus patikros rezultatai).</w:t>
            </w:r>
          </w:p>
          <w:p w:rsidRPr="008F637A" w:rsidR="00C359AA" w:rsidP="00D019A2" w:rsidRDefault="00C359AA" w14:paraId="0EDE6CED" w14:textId="370E1A41">
            <w:pPr>
              <w:pStyle w:val="ListParagraph"/>
              <w:numPr>
                <w:ilvl w:val="0"/>
                <w:numId w:val="8"/>
              </w:numPr>
              <w:spacing w:before="60" w:after="120"/>
              <w:contextualSpacing w:val="0"/>
              <w:jc w:val="both"/>
            </w:pPr>
            <w:r>
              <w:t xml:space="preserve">Tais atvejais, kai pildo neprisijungęs naudotojas arba neturintis paskyros Klientas – tada </w:t>
            </w:r>
            <w:r w:rsidRPr="008D0BA6">
              <w:rPr>
                <w:b/>
                <w:bCs/>
                <w:i/>
                <w:iCs/>
              </w:rPr>
              <w:t>Atsakingas už darbų vykdymą asmuo</w:t>
            </w:r>
            <w:r>
              <w:t xml:space="preserve"> ir jo kontaktai pildomi ranka.</w:t>
            </w:r>
          </w:p>
        </w:tc>
      </w:tr>
      <w:tr w:rsidR="0077510E" w:rsidTr="00B94CF5" w14:paraId="685A16AA" w14:textId="77777777">
        <w:trPr>
          <w:gridAfter w:val="1"/>
          <w:wAfter w:w="6" w:type="dxa"/>
          <w:trHeight w:val="558"/>
        </w:trPr>
        <w:tc>
          <w:tcPr>
            <w:tcW w:w="4907" w:type="dxa"/>
            <w:shd w:val="clear" w:color="auto" w:fill="auto"/>
            <w:vAlign w:val="center"/>
          </w:tcPr>
          <w:p w:rsidR="0077510E" w:rsidP="0077510E" w:rsidRDefault="0077510E" w14:paraId="0F50B415" w14:textId="65227501">
            <w:pPr>
              <w:jc w:val="both"/>
            </w:pPr>
            <w:r>
              <w:t>Aš, kaip Saugos darbe specialistas, noriu, kad Klientas prašyme pateiktų darbus atlinksiančius asmenis ir jų kontaktus, kad kilus klausimų dėl kvalifikacijos patikros, galėčiau greičiau gauti atsakymus ir pateikti išvadą dėl kvalifikacijos vykdyti darbus tinkamumo.</w:t>
            </w:r>
          </w:p>
        </w:tc>
        <w:tc>
          <w:tcPr>
            <w:tcW w:w="1842" w:type="dxa"/>
            <w:shd w:val="clear" w:color="auto" w:fill="auto"/>
            <w:vAlign w:val="center"/>
          </w:tcPr>
          <w:p w:rsidR="0077510E" w:rsidP="0077510E" w:rsidRDefault="0077510E" w14:paraId="261939F6" w14:textId="75EFA371">
            <w:pPr>
              <w:jc w:val="center"/>
              <w:rPr>
                <w:rFonts w:cstheme="minorHAnsi"/>
                <w:b/>
                <w:bCs/>
              </w:rPr>
            </w:pPr>
            <w:r w:rsidRPr="00C11136">
              <w:rPr>
                <w:rFonts w:cstheme="minorHAnsi"/>
                <w:b/>
                <w:bCs/>
              </w:rPr>
              <w:t>Prašymo formos klausimynas</w:t>
            </w:r>
          </w:p>
        </w:tc>
        <w:tc>
          <w:tcPr>
            <w:tcW w:w="7480" w:type="dxa"/>
            <w:shd w:val="clear" w:color="auto" w:fill="auto"/>
            <w:vAlign w:val="center"/>
          </w:tcPr>
          <w:p w:rsidR="0077510E" w:rsidP="0077510E" w:rsidRDefault="0077510E" w14:paraId="06C36AD0" w14:textId="77777777">
            <w:r>
              <w:t>Tais atvejais, kai pildo neprisijungęs naudotojas arba neturintis paskyros Klientas – tada darbuotojų sąrašas pildomas ranka:</w:t>
            </w:r>
          </w:p>
          <w:p w:rsidRPr="001F40B0" w:rsidR="0077510E" w:rsidP="00D019A2" w:rsidRDefault="0077510E" w14:paraId="11E56E27" w14:textId="77777777">
            <w:pPr>
              <w:pStyle w:val="ListParagraph"/>
              <w:numPr>
                <w:ilvl w:val="0"/>
                <w:numId w:val="8"/>
              </w:numPr>
              <w:spacing w:before="60" w:after="120"/>
              <w:contextualSpacing w:val="0"/>
              <w:jc w:val="both"/>
            </w:pPr>
            <w:r w:rsidRPr="001F40B0">
              <w:t>Prašymo formoje pildant darbuotojų sąrašą, jie gali būti įrašomi po vieną, arba įtraukiami ir didesnėmis grupėmis (</w:t>
            </w:r>
            <w:proofErr w:type="spellStart"/>
            <w:r w:rsidRPr="001F40B0">
              <w:t>bulk</w:t>
            </w:r>
            <w:proofErr w:type="spellEnd"/>
            <w:r w:rsidRPr="001F40B0">
              <w:t xml:space="preserve"> </w:t>
            </w:r>
            <w:proofErr w:type="spellStart"/>
            <w:r w:rsidRPr="001F40B0">
              <w:t>import</w:t>
            </w:r>
            <w:proofErr w:type="spellEnd"/>
            <w:r w:rsidRPr="001F40B0">
              <w:t>), tačiau turi būti numatytas konkretus darbuotojų sąrašo pildymo formatas, kurio Klientas privalo laikytis.</w:t>
            </w:r>
          </w:p>
          <w:p w:rsidRPr="00CA25C4" w:rsidR="0077510E" w:rsidP="00D019A2" w:rsidRDefault="0077510E" w14:paraId="29BF97AD" w14:textId="77777777">
            <w:pPr>
              <w:pStyle w:val="ListParagraph"/>
              <w:numPr>
                <w:ilvl w:val="0"/>
                <w:numId w:val="8"/>
              </w:numPr>
              <w:spacing w:before="60" w:after="120"/>
              <w:contextualSpacing w:val="0"/>
              <w:jc w:val="both"/>
            </w:pPr>
            <w:r w:rsidRPr="5641CB1E">
              <w:t>Esant poreikiui, galima pašalinti vieną ar daugiau darbuotojų. Įrašo ištrynimas turi būti atliekamas vieno mygtuko paspaudimu. Visos korekcijos galimos atlikti iki prašymo pateikimo momento, t.</w:t>
            </w:r>
            <w:r>
              <w:t xml:space="preserve"> </w:t>
            </w:r>
            <w:r w:rsidRPr="5641CB1E">
              <w:t>y. iki mygtuko „</w:t>
            </w:r>
            <w:r w:rsidRPr="00514E55">
              <w:rPr>
                <w:i/>
                <w:iCs/>
              </w:rPr>
              <w:t>Pateikti</w:t>
            </w:r>
            <w:r w:rsidRPr="5641CB1E">
              <w:t>“ paspaudimo.</w:t>
            </w:r>
          </w:p>
          <w:p w:rsidRPr="00362D4E" w:rsidR="0077510E" w:rsidP="00D019A2" w:rsidRDefault="0077510E" w14:paraId="362A8298" w14:textId="77777777">
            <w:pPr>
              <w:pStyle w:val="ListParagraph"/>
              <w:numPr>
                <w:ilvl w:val="0"/>
                <w:numId w:val="8"/>
              </w:numPr>
              <w:spacing w:before="60" w:after="120"/>
              <w:contextualSpacing w:val="0"/>
              <w:jc w:val="both"/>
            </w:pPr>
            <w:r w:rsidRPr="00CA25C4">
              <w:rPr>
                <w:rFonts w:cstheme="minorHAnsi"/>
              </w:rPr>
              <w:lastRenderedPageBreak/>
              <w:t>Neturi</w:t>
            </w:r>
            <w:r w:rsidRPr="00E4356C">
              <w:rPr>
                <w:rFonts w:cstheme="minorHAnsi"/>
              </w:rPr>
              <w:t xml:space="preserve"> galimybės prisegti failo su galutiniu darbuotojų sąrašu</w:t>
            </w:r>
            <w:r>
              <w:rPr>
                <w:rFonts w:cstheme="minorHAnsi"/>
              </w:rPr>
              <w:t>, sąrašas turi būti formuojamas pačioje prašymo pildymo formoje</w:t>
            </w:r>
            <w:r w:rsidRPr="00E4356C">
              <w:rPr>
                <w:rFonts w:cstheme="minorHAnsi"/>
              </w:rPr>
              <w:t>.</w:t>
            </w:r>
          </w:p>
          <w:p w:rsidRPr="00792EA7" w:rsidR="0077510E" w:rsidP="0077510E" w:rsidRDefault="0077510E" w14:paraId="30D14BEA" w14:textId="17E0C448">
            <w:pPr>
              <w:spacing w:before="60" w:after="120"/>
              <w:ind w:right="57"/>
              <w:jc w:val="both"/>
              <w:rPr>
                <w:rFonts w:cstheme="minorHAnsi"/>
              </w:rPr>
            </w:pPr>
            <w:r>
              <w:t>Klientui užpildžius darbuotojų sąrašą, yra suformuojamos darbuotojų patikros ir kvalifikacijos patikros užduotys numatytiems proceso dalyviams (Prevencijos skyriui bei Darbuotojų saugos ir aplinkosaugos skyriui).</w:t>
            </w:r>
          </w:p>
        </w:tc>
      </w:tr>
      <w:tr w:rsidR="00C359AA" w:rsidTr="00271E40" w14:paraId="2A72D042" w14:textId="77777777">
        <w:trPr>
          <w:gridAfter w:val="1"/>
          <w:wAfter w:w="6" w:type="dxa"/>
          <w:trHeight w:val="955"/>
        </w:trPr>
        <w:tc>
          <w:tcPr>
            <w:tcW w:w="4907" w:type="dxa"/>
            <w:shd w:val="clear" w:color="auto" w:fill="auto"/>
            <w:vAlign w:val="center"/>
          </w:tcPr>
          <w:p w:rsidR="00C359AA" w:rsidP="00C359AA" w:rsidRDefault="00C359AA" w14:paraId="15053809" w14:textId="4E1D1AFE">
            <w:pPr>
              <w:jc w:val="both"/>
            </w:pPr>
            <w:r>
              <w:lastRenderedPageBreak/>
              <w:t>Aš, kaip Klientas, noriu prisegti kvalifikaciją patvirtinančius dokumentus, tai padaryti pačioje prašymo formoje, kad nepamirščiau to padaryti bei nereiktų dokumentų siųsti atskiru laišku.</w:t>
            </w:r>
          </w:p>
        </w:tc>
        <w:tc>
          <w:tcPr>
            <w:tcW w:w="1842" w:type="dxa"/>
            <w:shd w:val="clear" w:color="auto" w:fill="auto"/>
            <w:vAlign w:val="center"/>
          </w:tcPr>
          <w:p w:rsidR="00C359AA" w:rsidP="00C359AA" w:rsidRDefault="00C359AA" w14:paraId="04435EFB" w14:textId="7FCCAA37">
            <w:pPr>
              <w:jc w:val="center"/>
              <w:rPr>
                <w:rFonts w:cstheme="minorHAnsi"/>
                <w:b/>
                <w:bCs/>
              </w:rPr>
            </w:pPr>
            <w:r>
              <w:rPr>
                <w:rFonts w:cstheme="minorHAnsi"/>
                <w:b/>
                <w:bCs/>
              </w:rPr>
              <w:t>Prašymo formos klausimynas</w:t>
            </w:r>
          </w:p>
        </w:tc>
        <w:tc>
          <w:tcPr>
            <w:tcW w:w="7480" w:type="dxa"/>
            <w:shd w:val="clear" w:color="auto" w:fill="auto"/>
          </w:tcPr>
          <w:p w:rsidR="00C359AA" w:rsidP="00C359AA" w:rsidRDefault="00C359AA" w14:paraId="255FAD76" w14:textId="04A7E89B">
            <w:pPr>
              <w:spacing w:before="60" w:after="120"/>
              <w:ind w:right="57"/>
              <w:jc w:val="both"/>
            </w:pPr>
            <w:r w:rsidRPr="78981ACA">
              <w:t>Kai prašymo formoje pasirenkamas darbų atlikimo pagrindas yra</w:t>
            </w:r>
            <w:r w:rsidRPr="78981ACA">
              <w:rPr>
                <w:b/>
                <w:i/>
              </w:rPr>
              <w:t xml:space="preserve"> Be sutarties su „Amber Grid</w:t>
            </w:r>
            <w:r w:rsidRPr="78981ACA">
              <w:t>“, tai Klient</w:t>
            </w:r>
            <w:r>
              <w:t xml:space="preserve">ui pateikiami pildyti šie </w:t>
            </w:r>
            <w:r w:rsidRPr="78981ACA">
              <w:t>papildomus lauk</w:t>
            </w:r>
            <w:r>
              <w:t>ai</w:t>
            </w:r>
            <w:r w:rsidRPr="78981ACA">
              <w:t xml:space="preserve">, kuriuose </w:t>
            </w:r>
            <w:r>
              <w:t>yra galimybė</w:t>
            </w:r>
            <w:r w:rsidRPr="78981ACA">
              <w:t xml:space="preserve"> prisegti failus (galimas tik PDF formatas):</w:t>
            </w:r>
          </w:p>
          <w:p w:rsidR="00C359AA" w:rsidP="00D019A2" w:rsidRDefault="00C359AA" w14:paraId="33EF1CD2" w14:textId="5EC8FF28">
            <w:pPr>
              <w:pStyle w:val="ListParagraph"/>
              <w:numPr>
                <w:ilvl w:val="0"/>
                <w:numId w:val="49"/>
              </w:numPr>
              <w:spacing w:before="60" w:after="120"/>
              <w:ind w:right="57"/>
              <w:jc w:val="both"/>
              <w:rPr>
                <w:rFonts w:cstheme="minorHAnsi"/>
              </w:rPr>
            </w:pPr>
            <w:r w:rsidRPr="008D46C7">
              <w:rPr>
                <w:rFonts w:cstheme="minorHAnsi"/>
              </w:rPr>
              <w:t>Įmonės atestato kopija</w:t>
            </w:r>
            <w:r>
              <w:rPr>
                <w:rFonts w:cstheme="minorHAnsi"/>
              </w:rPr>
              <w:t>.</w:t>
            </w:r>
            <w:r w:rsidR="00CE2904">
              <w:rPr>
                <w:rFonts w:cstheme="minorHAnsi"/>
              </w:rPr>
              <w:t xml:space="preserve"> Jei Klientas pasirinko, kad pildo </w:t>
            </w:r>
            <w:r w:rsidRPr="000A2671" w:rsidR="00CE2904">
              <w:rPr>
                <w:rFonts w:cstheme="minorHAnsi"/>
                <w:b/>
                <w:bCs/>
                <w:i/>
                <w:iCs/>
              </w:rPr>
              <w:t>kaip Fizinis asmuo</w:t>
            </w:r>
            <w:r w:rsidR="00CE2904">
              <w:rPr>
                <w:rFonts w:cstheme="minorHAnsi"/>
              </w:rPr>
              <w:t>, tada jam nėra matomas šis klau</w:t>
            </w:r>
            <w:r w:rsidR="000A2671">
              <w:rPr>
                <w:rFonts w:cstheme="minorHAnsi"/>
              </w:rPr>
              <w:t>simas.</w:t>
            </w:r>
          </w:p>
          <w:p w:rsidRPr="00F22023" w:rsidR="00C359AA" w:rsidP="00C359AA" w:rsidRDefault="00C359AA" w14:paraId="5838E335" w14:textId="54A9E4AB">
            <w:pPr>
              <w:spacing w:before="60" w:after="120"/>
              <w:ind w:right="57"/>
              <w:jc w:val="center"/>
              <w:rPr>
                <w:rFonts w:cstheme="minorHAnsi"/>
              </w:rPr>
            </w:pPr>
            <w:r>
              <w:rPr>
                <w:noProof/>
              </w:rPr>
              <w:drawing>
                <wp:inline distT="0" distB="0" distL="0" distR="0" wp14:anchorId="41D55F30" wp14:editId="31B17E9E">
                  <wp:extent cx="1936850" cy="476274"/>
                  <wp:effectExtent l="0" t="0" r="635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936850" cy="476274"/>
                          </a:xfrm>
                          <a:prstGeom prst="rect">
                            <a:avLst/>
                          </a:prstGeom>
                        </pic:spPr>
                      </pic:pic>
                    </a:graphicData>
                  </a:graphic>
                </wp:inline>
              </w:drawing>
            </w:r>
          </w:p>
          <w:p w:rsidR="00C359AA" w:rsidP="00D019A2" w:rsidRDefault="00C359AA" w14:paraId="72C43A78" w14:textId="0D793A3C">
            <w:pPr>
              <w:pStyle w:val="ListParagraph"/>
              <w:numPr>
                <w:ilvl w:val="0"/>
                <w:numId w:val="49"/>
              </w:numPr>
              <w:spacing w:before="60" w:after="120"/>
              <w:ind w:right="57"/>
              <w:rPr>
                <w:rFonts w:cstheme="minorHAnsi"/>
              </w:rPr>
            </w:pPr>
            <w:r>
              <w:rPr>
                <w:rFonts w:cstheme="minorHAnsi"/>
              </w:rPr>
              <w:t>Kvalifikaciją patvirtinantys dokumentai.</w:t>
            </w:r>
          </w:p>
          <w:p w:rsidRPr="00F22023" w:rsidR="00C359AA" w:rsidP="00C359AA" w:rsidRDefault="00C359AA" w14:paraId="279F6F05" w14:textId="492A40E5">
            <w:pPr>
              <w:spacing w:before="60" w:after="120"/>
              <w:ind w:right="57"/>
              <w:jc w:val="center"/>
              <w:rPr>
                <w:rFonts w:cstheme="minorHAnsi"/>
              </w:rPr>
            </w:pPr>
            <w:r>
              <w:rPr>
                <w:noProof/>
              </w:rPr>
              <w:drawing>
                <wp:inline distT="0" distB="0" distL="0" distR="0" wp14:anchorId="60309BC5" wp14:editId="43D4B1A1">
                  <wp:extent cx="2311519" cy="438173"/>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2311519" cy="438173"/>
                          </a:xfrm>
                          <a:prstGeom prst="rect">
                            <a:avLst/>
                          </a:prstGeom>
                        </pic:spPr>
                      </pic:pic>
                    </a:graphicData>
                  </a:graphic>
                </wp:inline>
              </w:drawing>
            </w:r>
          </w:p>
        </w:tc>
      </w:tr>
      <w:tr w:rsidR="00C359AA" w:rsidTr="00B94CF5" w14:paraId="07ACF351" w14:textId="77777777">
        <w:trPr>
          <w:gridAfter w:val="1"/>
          <w:wAfter w:w="6" w:type="dxa"/>
          <w:trHeight w:val="955"/>
        </w:trPr>
        <w:tc>
          <w:tcPr>
            <w:tcW w:w="4907" w:type="dxa"/>
            <w:shd w:val="clear" w:color="auto" w:fill="auto"/>
            <w:vAlign w:val="center"/>
          </w:tcPr>
          <w:p w:rsidR="00C359AA" w:rsidP="00C359AA" w:rsidRDefault="00C359AA" w14:paraId="74D06C21" w14:textId="63EA716D">
            <w:pPr>
              <w:jc w:val="both"/>
            </w:pPr>
            <w:r>
              <w:t>Aš, kaip Klientas, noriu turėti galimybę peržiūrėti užpildytą prašymo formą, prieš pateikiant prašymą, kad galėčiau patikrinti ar teisingai supildžiau duomenis.</w:t>
            </w:r>
          </w:p>
        </w:tc>
        <w:tc>
          <w:tcPr>
            <w:tcW w:w="1842" w:type="dxa"/>
            <w:shd w:val="clear" w:color="auto" w:fill="auto"/>
            <w:vAlign w:val="center"/>
          </w:tcPr>
          <w:p w:rsidR="00C359AA" w:rsidP="00C359AA" w:rsidRDefault="00C359AA" w14:paraId="7AD1178F" w14:textId="545F9A7A">
            <w:pPr>
              <w:jc w:val="center"/>
              <w:rPr>
                <w:rFonts w:cstheme="minorHAnsi"/>
                <w:b/>
                <w:bCs/>
              </w:rPr>
            </w:pPr>
            <w:r>
              <w:rPr>
                <w:rFonts w:cstheme="minorHAnsi"/>
                <w:b/>
                <w:bCs/>
              </w:rPr>
              <w:t>Prašymo formos klausimynas</w:t>
            </w:r>
          </w:p>
        </w:tc>
        <w:tc>
          <w:tcPr>
            <w:tcW w:w="7480" w:type="dxa"/>
            <w:shd w:val="clear" w:color="auto" w:fill="auto"/>
            <w:vAlign w:val="center"/>
          </w:tcPr>
          <w:p w:rsidR="00C359AA" w:rsidP="00C359AA" w:rsidRDefault="00C359AA" w14:paraId="07338EE4" w14:textId="4713287E">
            <w:pPr>
              <w:spacing w:before="60" w:after="120"/>
              <w:ind w:right="57"/>
              <w:jc w:val="both"/>
              <w:rPr>
                <w:rFonts w:cstheme="minorHAnsi"/>
              </w:rPr>
            </w:pPr>
            <w:r>
              <w:rPr>
                <w:rFonts w:cstheme="minorHAnsi"/>
              </w:rPr>
              <w:t>Prašymo peržiūros mygtukas „</w:t>
            </w:r>
            <w:r w:rsidRPr="00E366F3">
              <w:rPr>
                <w:rFonts w:cstheme="minorHAnsi"/>
                <w:b/>
                <w:bCs/>
                <w:i/>
                <w:iCs/>
              </w:rPr>
              <w:t>Peržiūrėti</w:t>
            </w:r>
            <w:r>
              <w:rPr>
                <w:rFonts w:cstheme="minorHAnsi"/>
              </w:rPr>
              <w:t>“ aktyvuojasi tik tada, kai Klientas prašyme pažymi, kad susipažino su prašymo nagrinėjimo terminais.</w:t>
            </w:r>
          </w:p>
          <w:p w:rsidRPr="00792EA7" w:rsidR="00C359AA" w:rsidP="00C359AA" w:rsidRDefault="00C359AA" w14:paraId="2137261A" w14:textId="5E2FD698">
            <w:pPr>
              <w:spacing w:before="60" w:after="120"/>
              <w:ind w:right="57"/>
              <w:jc w:val="both"/>
              <w:rPr>
                <w:rFonts w:cstheme="minorHAnsi"/>
              </w:rPr>
            </w:pPr>
            <w:r>
              <w:rPr>
                <w:rFonts w:cstheme="minorHAnsi"/>
              </w:rPr>
              <w:t>Naudojant p</w:t>
            </w:r>
            <w:r w:rsidRPr="00792EA7">
              <w:rPr>
                <w:rFonts w:cstheme="minorHAnsi"/>
              </w:rPr>
              <w:t>rašymo peržiūros funkcij</w:t>
            </w:r>
            <w:r>
              <w:rPr>
                <w:rFonts w:cstheme="minorHAnsi"/>
              </w:rPr>
              <w:t>ą</w:t>
            </w:r>
            <w:r w:rsidRPr="00792EA7">
              <w:rPr>
                <w:rFonts w:cstheme="minorHAnsi"/>
              </w:rPr>
              <w:t xml:space="preserve"> </w:t>
            </w:r>
            <w:r>
              <w:rPr>
                <w:rFonts w:cstheme="minorHAnsi"/>
              </w:rPr>
              <w:t>yra</w:t>
            </w:r>
            <w:r w:rsidRPr="00792EA7">
              <w:rPr>
                <w:rFonts w:cstheme="minorHAnsi"/>
              </w:rPr>
              <w:t xml:space="preserve"> galimybe grįžti į prašymo pildymo aplinką ir redaguoti duomenis, jei to reikia.</w:t>
            </w:r>
          </w:p>
          <w:p w:rsidR="00C359AA" w:rsidP="00C359AA" w:rsidRDefault="00C359AA" w14:paraId="559ED6A9" w14:textId="77777777">
            <w:pPr>
              <w:spacing w:before="60" w:after="120"/>
              <w:ind w:right="57"/>
              <w:jc w:val="both"/>
              <w:rPr>
                <w:rFonts w:cstheme="minorHAnsi"/>
              </w:rPr>
            </w:pPr>
            <w:r>
              <w:rPr>
                <w:rFonts w:cstheme="minorHAnsi"/>
              </w:rPr>
              <w:t>P</w:t>
            </w:r>
            <w:r w:rsidRPr="00792EA7">
              <w:rPr>
                <w:rFonts w:cstheme="minorHAnsi"/>
              </w:rPr>
              <w:t xml:space="preserve">eržiūros funkcija yra </w:t>
            </w:r>
            <w:r w:rsidRPr="00E969B4">
              <w:rPr>
                <w:rFonts w:cstheme="minorHAnsi"/>
              </w:rPr>
              <w:t>naudojama</w:t>
            </w:r>
            <w:r w:rsidRPr="00D15666">
              <w:rPr>
                <w:rFonts w:cstheme="minorHAnsi"/>
              </w:rPr>
              <w:t xml:space="preserve"> </w:t>
            </w:r>
            <w:r w:rsidRPr="00792EA7">
              <w:rPr>
                <w:rFonts w:cstheme="minorHAnsi"/>
              </w:rPr>
              <w:t>pasirinktinai</w:t>
            </w:r>
            <w:r>
              <w:rPr>
                <w:rFonts w:cstheme="minorHAnsi"/>
              </w:rPr>
              <w:t>, išlaikant galimybę</w:t>
            </w:r>
            <w:r w:rsidRPr="00792EA7">
              <w:rPr>
                <w:rFonts w:cstheme="minorHAnsi"/>
              </w:rPr>
              <w:t xml:space="preserve"> teikti užpildytą prašymą</w:t>
            </w:r>
            <w:r>
              <w:rPr>
                <w:rFonts w:cstheme="minorHAnsi"/>
              </w:rPr>
              <w:t xml:space="preserve"> be peržiūros</w:t>
            </w:r>
            <w:r w:rsidRPr="00792EA7">
              <w:rPr>
                <w:rFonts w:cstheme="minorHAnsi"/>
              </w:rPr>
              <w:t>.</w:t>
            </w:r>
          </w:p>
          <w:p w:rsidR="00C359AA" w:rsidP="00C359AA" w:rsidRDefault="00C359AA" w14:paraId="4281C69B" w14:textId="37BF4F35">
            <w:pPr>
              <w:spacing w:before="60" w:after="120"/>
              <w:ind w:right="57"/>
              <w:jc w:val="center"/>
              <w:rPr>
                <w:rFonts w:cstheme="minorHAnsi"/>
              </w:rPr>
            </w:pPr>
            <w:r>
              <w:rPr>
                <w:noProof/>
              </w:rPr>
              <w:lastRenderedPageBreak/>
              <w:drawing>
                <wp:inline distT="0" distB="0" distL="0" distR="0" wp14:anchorId="47DB9007" wp14:editId="4EACCE3B">
                  <wp:extent cx="3381375" cy="2351733"/>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388666" cy="2356804"/>
                          </a:xfrm>
                          <a:prstGeom prst="rect">
                            <a:avLst/>
                          </a:prstGeom>
                          <a:noFill/>
                          <a:ln>
                            <a:noFill/>
                          </a:ln>
                        </pic:spPr>
                      </pic:pic>
                    </a:graphicData>
                  </a:graphic>
                </wp:inline>
              </w:drawing>
            </w:r>
          </w:p>
        </w:tc>
      </w:tr>
      <w:tr w:rsidR="00C359AA" w:rsidTr="00B94CF5" w14:paraId="2D5C28A2" w14:textId="77777777">
        <w:trPr>
          <w:gridAfter w:val="1"/>
          <w:wAfter w:w="6" w:type="dxa"/>
          <w:trHeight w:val="955"/>
        </w:trPr>
        <w:tc>
          <w:tcPr>
            <w:tcW w:w="4907" w:type="dxa"/>
            <w:shd w:val="clear" w:color="auto" w:fill="auto"/>
            <w:vAlign w:val="center"/>
          </w:tcPr>
          <w:p w:rsidR="00C359AA" w:rsidP="00C359AA" w:rsidRDefault="00C359AA" w14:paraId="5D74F492" w14:textId="7E88FBD1">
            <w:pPr>
              <w:jc w:val="both"/>
            </w:pPr>
            <w:r>
              <w:lastRenderedPageBreak/>
              <w:t>Aš, kaip Klientas, noriu kad užregistruotas prašymas turėtų unikalų numerį, kad esant poreikiui lengvai galėčiau surasti, reikiamą prašymą esant klausimų iš Sutikimą rengiančio specialisto.</w:t>
            </w:r>
          </w:p>
        </w:tc>
        <w:tc>
          <w:tcPr>
            <w:tcW w:w="1842" w:type="dxa"/>
            <w:shd w:val="clear" w:color="auto" w:fill="auto"/>
            <w:vAlign w:val="center"/>
          </w:tcPr>
          <w:p w:rsidRPr="00A54B26" w:rsidR="00C359AA" w:rsidP="00C359AA" w:rsidRDefault="00C359AA" w14:paraId="6AD76F5C" w14:textId="279B0904">
            <w:pPr>
              <w:jc w:val="center"/>
              <w:rPr>
                <w:rFonts w:cstheme="minorHAnsi"/>
                <w:b/>
                <w:bCs/>
              </w:rPr>
            </w:pPr>
            <w:r w:rsidRPr="00A54B26">
              <w:rPr>
                <w:rFonts w:cstheme="minorHAnsi"/>
                <w:b/>
                <w:bCs/>
              </w:rPr>
              <w:t>Naudotojo paskyra/Prašymų (užduočių) registras</w:t>
            </w:r>
          </w:p>
        </w:tc>
        <w:tc>
          <w:tcPr>
            <w:tcW w:w="7480" w:type="dxa"/>
            <w:shd w:val="clear" w:color="auto" w:fill="auto"/>
            <w:vAlign w:val="center"/>
          </w:tcPr>
          <w:p w:rsidRPr="00D47BBF" w:rsidR="00C359AA" w:rsidP="00C359AA" w:rsidRDefault="00C359AA" w14:paraId="3AA25A3A" w14:textId="77777777">
            <w:pPr>
              <w:spacing w:before="120" w:after="120"/>
              <w:jc w:val="both"/>
              <w:rPr>
                <w:rFonts w:cstheme="minorHAnsi"/>
              </w:rPr>
            </w:pPr>
            <w:r w:rsidRPr="00D47BBF">
              <w:rPr>
                <w:rFonts w:cstheme="minorHAnsi"/>
              </w:rPr>
              <w:t>Kiekvienas Kliento prašymas turi unikalų identifikacinį numerį (angl. ID), kurį sudaro:</w:t>
            </w:r>
          </w:p>
          <w:p w:rsidRPr="00D47BBF" w:rsidR="00C359AA" w:rsidP="00D019A2" w:rsidRDefault="00C359AA" w14:paraId="016C3977" w14:textId="4931F8CC">
            <w:pPr>
              <w:pStyle w:val="ListParagraph"/>
              <w:numPr>
                <w:ilvl w:val="0"/>
                <w:numId w:val="28"/>
              </w:numPr>
              <w:spacing w:before="120" w:after="120"/>
              <w:jc w:val="both"/>
              <w:rPr>
                <w:rFonts w:cstheme="minorHAnsi"/>
              </w:rPr>
            </w:pPr>
            <w:r>
              <w:rPr>
                <w:rFonts w:cstheme="minorHAnsi"/>
              </w:rPr>
              <w:t>Dvi</w:t>
            </w:r>
            <w:r w:rsidRPr="00D47BBF">
              <w:rPr>
                <w:rFonts w:cstheme="minorHAnsi"/>
              </w:rPr>
              <w:t xml:space="preserve"> </w:t>
            </w:r>
            <w:r>
              <w:rPr>
                <w:rFonts w:cstheme="minorHAnsi"/>
              </w:rPr>
              <w:t>raidės:</w:t>
            </w:r>
            <w:r w:rsidRPr="00D47BBF">
              <w:rPr>
                <w:rFonts w:cstheme="minorHAnsi"/>
              </w:rPr>
              <w:t xml:space="preserve"> PN – jei tai prašymas, SN – jei išduotas sutikimas.</w:t>
            </w:r>
          </w:p>
          <w:p w:rsidRPr="00D47BBF" w:rsidR="00C359AA" w:rsidP="00D019A2" w:rsidRDefault="00C359AA" w14:paraId="2FE54E44" w14:textId="5201CF96">
            <w:pPr>
              <w:pStyle w:val="ListParagraph"/>
              <w:numPr>
                <w:ilvl w:val="0"/>
                <w:numId w:val="28"/>
              </w:numPr>
              <w:spacing w:before="120" w:after="120"/>
              <w:jc w:val="both"/>
              <w:rPr>
                <w:rFonts w:cstheme="minorHAnsi"/>
              </w:rPr>
            </w:pPr>
            <w:r w:rsidRPr="00D47BBF">
              <w:rPr>
                <w:rFonts w:cstheme="minorHAnsi"/>
              </w:rPr>
              <w:t>Einamieji metai (</w:t>
            </w:r>
            <w:r w:rsidRPr="00D47BBF">
              <w:rPr>
                <w:rFonts w:cstheme="minorHAnsi"/>
                <w:lang w:val="en-US"/>
              </w:rPr>
              <w:t>202</w:t>
            </w:r>
            <w:r>
              <w:rPr>
                <w:rFonts w:cstheme="minorHAnsi"/>
                <w:lang w:val="en-US"/>
              </w:rPr>
              <w:t>5</w:t>
            </w:r>
            <w:r w:rsidRPr="00D47BBF">
              <w:rPr>
                <w:rFonts w:cstheme="minorHAnsi"/>
                <w:lang w:val="en-US"/>
              </w:rPr>
              <w:t>, 202</w:t>
            </w:r>
            <w:r>
              <w:rPr>
                <w:rFonts w:cstheme="minorHAnsi"/>
                <w:lang w:val="en-US"/>
              </w:rPr>
              <w:t>6</w:t>
            </w:r>
            <w:r w:rsidRPr="00D47BBF">
              <w:rPr>
                <w:rFonts w:cstheme="minorHAnsi"/>
                <w:lang w:val="en-US"/>
              </w:rPr>
              <w:t xml:space="preserve"> </w:t>
            </w:r>
            <w:r w:rsidRPr="00D47BBF">
              <w:rPr>
                <w:rFonts w:cstheme="minorHAnsi"/>
              </w:rPr>
              <w:t>ir</w:t>
            </w:r>
            <w:r w:rsidRPr="00D47BBF">
              <w:rPr>
                <w:rFonts w:cstheme="minorHAnsi"/>
                <w:lang w:val="en-US"/>
              </w:rPr>
              <w:t xml:space="preserve"> t.t.).</w:t>
            </w:r>
          </w:p>
          <w:p w:rsidRPr="00D47BBF" w:rsidR="00C359AA" w:rsidP="00D019A2" w:rsidRDefault="00C359AA" w14:paraId="0AF85DD9" w14:textId="77777777">
            <w:pPr>
              <w:pStyle w:val="ListParagraph"/>
              <w:numPr>
                <w:ilvl w:val="0"/>
                <w:numId w:val="28"/>
              </w:numPr>
              <w:spacing w:before="120" w:after="120"/>
              <w:jc w:val="both"/>
              <w:rPr>
                <w:rFonts w:cstheme="minorHAnsi"/>
              </w:rPr>
            </w:pPr>
            <w:r w:rsidRPr="00D47BBF">
              <w:rPr>
                <w:rFonts w:cstheme="minorHAnsi"/>
              </w:rPr>
              <w:t>Brūkšnys „-“ ir keturių skaičių seka (</w:t>
            </w:r>
            <w:r w:rsidRPr="00D47BBF">
              <w:rPr>
                <w:rFonts w:cstheme="minorHAnsi"/>
                <w:lang w:val="en-US"/>
              </w:rPr>
              <w:t>0001, 0002, 0003</w:t>
            </w:r>
            <w:r w:rsidRPr="00D47BBF">
              <w:rPr>
                <w:rFonts w:cstheme="minorHAnsi"/>
              </w:rPr>
              <w:t xml:space="preserve"> ir t.t.). </w:t>
            </w:r>
          </w:p>
          <w:p w:rsidRPr="00D47BBF" w:rsidR="00C359AA" w:rsidP="00C359AA" w:rsidRDefault="00C359AA" w14:paraId="75351652" w14:textId="31BB3231">
            <w:pPr>
              <w:spacing w:before="120" w:after="120"/>
              <w:jc w:val="both"/>
            </w:pPr>
            <w:r w:rsidRPr="5641CB1E">
              <w:t>Pasikeitus einamiesiems metams, po brūkšnio „-“, skaičių seka pradedama generuoti iš naujo, t.</w:t>
            </w:r>
            <w:r w:rsidR="00D00137">
              <w:t xml:space="preserve"> </w:t>
            </w:r>
            <w:r w:rsidRPr="5641CB1E">
              <w:t>y. nuo 0001 ir toliau tęsiama (0002, 0003 ir t.t.), iki kitų metų pradžios, kai vėl skaičiavimas turės prasidėti nuo pradžių.</w:t>
            </w:r>
          </w:p>
          <w:p w:rsidRPr="00D47BBF" w:rsidR="00C359AA" w:rsidP="00C359AA" w:rsidRDefault="00C359AA" w14:paraId="65D812F5" w14:textId="6FB456B5">
            <w:pPr>
              <w:spacing w:before="120" w:after="120"/>
              <w:jc w:val="both"/>
              <w:rPr>
                <w:rFonts w:cstheme="minorHAnsi"/>
              </w:rPr>
            </w:pPr>
            <w:r w:rsidRPr="00D47BBF">
              <w:rPr>
                <w:rFonts w:cstheme="minorHAnsi"/>
              </w:rPr>
              <w:t>Prašymo ir sutikimo ID turi skirtis tik raidžių kombinacija, o naudojama skaičių kombinacija turi būti identiška, jei prašymo ID yra</w:t>
            </w:r>
            <w:r w:rsidRPr="00D47BBF">
              <w:rPr>
                <w:rFonts w:cstheme="minorHAnsi"/>
                <w:i/>
                <w:iCs/>
              </w:rPr>
              <w:t xml:space="preserve"> PN</w:t>
            </w:r>
            <w:r w:rsidRPr="00D47BBF">
              <w:rPr>
                <w:rFonts w:cstheme="minorHAnsi"/>
                <w:i/>
                <w:iCs/>
                <w:lang w:val="en-US"/>
              </w:rPr>
              <w:t>202</w:t>
            </w:r>
            <w:r>
              <w:rPr>
                <w:rFonts w:cstheme="minorHAnsi"/>
                <w:i/>
                <w:iCs/>
                <w:lang w:val="en-US"/>
              </w:rPr>
              <w:t>5</w:t>
            </w:r>
            <w:r w:rsidRPr="00D47BBF">
              <w:rPr>
                <w:rFonts w:cstheme="minorHAnsi"/>
                <w:i/>
                <w:iCs/>
                <w:lang w:val="en-US"/>
              </w:rPr>
              <w:t>-0011</w:t>
            </w:r>
            <w:r w:rsidRPr="00D47BBF">
              <w:rPr>
                <w:rFonts w:cstheme="minorHAnsi"/>
                <w:lang w:val="en-US"/>
              </w:rPr>
              <w:t xml:space="preserve">, tai </w:t>
            </w:r>
            <w:r w:rsidRPr="00D47BBF">
              <w:rPr>
                <w:rFonts w:cstheme="minorHAnsi"/>
              </w:rPr>
              <w:t>sutikimo</w:t>
            </w:r>
            <w:r w:rsidRPr="00D47BBF">
              <w:rPr>
                <w:rFonts w:cstheme="minorHAnsi"/>
                <w:lang w:val="en-US"/>
              </w:rPr>
              <w:t xml:space="preserve"> ID </w:t>
            </w:r>
            <w:r w:rsidRPr="00D47BBF">
              <w:rPr>
                <w:rFonts w:cstheme="minorHAnsi"/>
              </w:rPr>
              <w:t>turi būti atitinkamai suformuotas kaip</w:t>
            </w:r>
            <w:r w:rsidRPr="00D47BBF">
              <w:rPr>
                <w:rFonts w:cstheme="minorHAnsi"/>
                <w:i/>
                <w:iCs/>
              </w:rPr>
              <w:t xml:space="preserve"> SN</w:t>
            </w:r>
            <w:r w:rsidRPr="00D47BBF">
              <w:rPr>
                <w:rFonts w:cstheme="minorHAnsi"/>
                <w:i/>
                <w:iCs/>
                <w:lang w:val="en-US"/>
              </w:rPr>
              <w:t>202</w:t>
            </w:r>
            <w:r>
              <w:rPr>
                <w:rFonts w:cstheme="minorHAnsi"/>
                <w:i/>
                <w:iCs/>
                <w:lang w:val="en-US"/>
              </w:rPr>
              <w:t>5</w:t>
            </w:r>
            <w:r w:rsidRPr="00D47BBF">
              <w:rPr>
                <w:rFonts w:cstheme="minorHAnsi"/>
                <w:i/>
                <w:iCs/>
                <w:lang w:val="en-US"/>
              </w:rPr>
              <w:t>-0011.</w:t>
            </w:r>
          </w:p>
        </w:tc>
      </w:tr>
      <w:tr w:rsidR="00C359AA" w:rsidTr="00B94CF5" w14:paraId="7F42AE3B" w14:textId="77777777">
        <w:trPr>
          <w:gridAfter w:val="1"/>
          <w:wAfter w:w="6" w:type="dxa"/>
          <w:trHeight w:val="955"/>
        </w:trPr>
        <w:tc>
          <w:tcPr>
            <w:tcW w:w="4907" w:type="dxa"/>
            <w:shd w:val="clear" w:color="auto" w:fill="auto"/>
            <w:vAlign w:val="center"/>
          </w:tcPr>
          <w:p w:rsidRPr="00E26C32" w:rsidR="00C359AA" w:rsidP="00C359AA" w:rsidRDefault="00C359AA" w14:paraId="6B7275A8" w14:textId="46328400">
            <w:pPr>
              <w:jc w:val="both"/>
            </w:pPr>
            <w:r w:rsidRPr="00E26C32">
              <w:t xml:space="preserve">Aš, kaip Klientas, noriu gauti </w:t>
            </w:r>
            <w:r>
              <w:t>informaciją</w:t>
            </w:r>
            <w:r w:rsidRPr="00E26C32">
              <w:t xml:space="preserve">, kad </w:t>
            </w:r>
            <w:r>
              <w:t>mano prašymas yra užregistruotas</w:t>
            </w:r>
            <w:r w:rsidRPr="00E26C32">
              <w:t xml:space="preserve">, kad galėčiau </w:t>
            </w:r>
            <w:r>
              <w:t>būti tikras, kad prašymas bus nagrinėjamas</w:t>
            </w:r>
            <w:r w:rsidRPr="00E26C32">
              <w:t>.</w:t>
            </w:r>
          </w:p>
        </w:tc>
        <w:tc>
          <w:tcPr>
            <w:tcW w:w="1842" w:type="dxa"/>
            <w:shd w:val="clear" w:color="auto" w:fill="auto"/>
            <w:vAlign w:val="center"/>
          </w:tcPr>
          <w:p w:rsidR="00C359AA" w:rsidP="00C359AA" w:rsidRDefault="00C359AA" w14:paraId="21188E8B" w14:textId="150BE85E">
            <w:pPr>
              <w:jc w:val="center"/>
              <w:rPr>
                <w:rFonts w:cstheme="minorHAnsi"/>
                <w:b/>
                <w:bCs/>
              </w:rPr>
            </w:pPr>
            <w:r>
              <w:rPr>
                <w:rFonts w:cstheme="minorHAnsi"/>
                <w:b/>
                <w:bCs/>
              </w:rPr>
              <w:t>Automatiniai pranešimai</w:t>
            </w:r>
          </w:p>
        </w:tc>
        <w:tc>
          <w:tcPr>
            <w:tcW w:w="7480" w:type="dxa"/>
            <w:shd w:val="clear" w:color="auto" w:fill="auto"/>
            <w:vAlign w:val="center"/>
          </w:tcPr>
          <w:p w:rsidR="00C359AA" w:rsidP="00C359AA" w:rsidRDefault="00C359AA" w14:paraId="1F0AFD00" w14:textId="4D72227C">
            <w:pPr>
              <w:spacing w:before="60" w:after="120"/>
              <w:ind w:right="57"/>
              <w:jc w:val="both"/>
            </w:pPr>
            <w:r>
              <w:t>Klientui užregistravus prašymą:</w:t>
            </w:r>
          </w:p>
          <w:p w:rsidR="00C359AA" w:rsidP="00D019A2" w:rsidRDefault="00C359AA" w14:paraId="06A5B0A5" w14:textId="39D34E63">
            <w:pPr>
              <w:pStyle w:val="ListParagraph"/>
              <w:numPr>
                <w:ilvl w:val="0"/>
                <w:numId w:val="14"/>
              </w:numPr>
              <w:spacing w:before="60" w:after="120"/>
              <w:ind w:right="57"/>
              <w:contextualSpacing w:val="0"/>
              <w:jc w:val="both"/>
            </w:pPr>
            <w:r>
              <w:t xml:space="preserve">Klientas mato tekstą, kad prašymas sėkmingai pateiktas bei jam bus atsiųstas el. paštu registracijos patvirtinimas ir po 3 (trijų) </w:t>
            </w:r>
            <w:r w:rsidRPr="00D47BBF">
              <w:t>sekundžių</w:t>
            </w:r>
            <w:r>
              <w:t>:</w:t>
            </w:r>
          </w:p>
          <w:p w:rsidR="00C359AA" w:rsidP="00D019A2" w:rsidRDefault="00C359AA" w14:paraId="54F9BD49" w14:textId="77777777">
            <w:pPr>
              <w:pStyle w:val="ListParagraph"/>
              <w:numPr>
                <w:ilvl w:val="1"/>
                <w:numId w:val="14"/>
              </w:numPr>
              <w:spacing w:before="60" w:after="60"/>
              <w:ind w:left="1434" w:right="57" w:hanging="357"/>
              <w:contextualSpacing w:val="0"/>
              <w:jc w:val="both"/>
            </w:pPr>
            <w:r>
              <w:lastRenderedPageBreak/>
              <w:t>Jei Klientas prisijungęs prie paskyros, jis automatiškai nukreipiamas į registruotų prašymų skiltį;</w:t>
            </w:r>
          </w:p>
          <w:p w:rsidR="00C359AA" w:rsidP="00D019A2" w:rsidRDefault="00C359AA" w14:paraId="61ED6366" w14:textId="403BE62A">
            <w:pPr>
              <w:pStyle w:val="ListParagraph"/>
              <w:numPr>
                <w:ilvl w:val="1"/>
                <w:numId w:val="14"/>
              </w:numPr>
              <w:spacing w:before="60" w:after="120"/>
              <w:ind w:right="57"/>
              <w:contextualSpacing w:val="0"/>
              <w:jc w:val="both"/>
            </w:pPr>
            <w:r>
              <w:t>Jei Klientas neturi paskyros – jis grąžinamas į pradinį savitarnos puslapį.</w:t>
            </w:r>
          </w:p>
          <w:p w:rsidR="00C359AA" w:rsidP="00D019A2" w:rsidRDefault="00C359AA" w14:paraId="606CD39C" w14:textId="5B5FAFA2">
            <w:pPr>
              <w:pStyle w:val="ListParagraph"/>
              <w:numPr>
                <w:ilvl w:val="0"/>
                <w:numId w:val="14"/>
              </w:numPr>
              <w:spacing w:before="60" w:after="120"/>
              <w:ind w:right="57"/>
              <w:contextualSpacing w:val="0"/>
              <w:jc w:val="both"/>
            </w:pPr>
            <w:r>
              <w:t>Klientui (su paskyra ar be paskyros) išsiunčiamas prašymo registracijos patvirtinimo laiškas.</w:t>
            </w:r>
          </w:p>
          <w:p w:rsidR="00C359AA" w:rsidP="00C359AA" w:rsidRDefault="00C359AA" w14:paraId="4B1633A5" w14:textId="3CB75498">
            <w:pPr>
              <w:spacing w:before="60" w:after="120"/>
              <w:ind w:right="57"/>
              <w:jc w:val="both"/>
            </w:pPr>
            <w:r>
              <w:t>Klientas gauta el. laišką, kaip patvirtinimą, kad jo prašymas yra užregistruotas ir bus perduotas nagrinėti. Laiške būtinai turi būti nurodytas unikalus prašymo registracijos numeris, standartinis pranešimo tekstas, kuriame turi būti numatyta ir per kiek laiko planuojama išduoti sutikimą (prašymo nagrinėjimo terminas).</w:t>
            </w:r>
          </w:p>
          <w:p w:rsidR="00C359AA" w:rsidP="00C359AA" w:rsidRDefault="00C359AA" w14:paraId="3871B12D" w14:textId="5FE6F06B">
            <w:pPr>
              <w:spacing w:before="60" w:after="120"/>
              <w:ind w:right="57"/>
              <w:jc w:val="both"/>
            </w:pPr>
            <w:r>
              <w:t>Tais atvejais, kai Klientas turi paskyrą, laiške pateikiama interaktyvi nuoroda į užregistruotą prašymą. Paspaudus šią nuorodą, jei Klientas nėra šiuo metu prisijungęs prie paskyros, yra prašoma prisijungti prie paskyros ir po prisijungimo veiksmo – iškart nukreipiama į užregistruoto prašymo kortelę. Klientas neprivalo naudoti interaktyvią nuorodą, norint peržiūrėti prašymą, nes gali tai padaryti prisijungęs prie savo paskyros per savitarnos puslapį.</w:t>
            </w:r>
          </w:p>
          <w:p w:rsidRPr="00546687" w:rsidR="00C359AA" w:rsidP="00C359AA" w:rsidRDefault="00C359AA" w14:paraId="46211C2C" w14:textId="5D11088C">
            <w:pPr>
              <w:spacing w:before="60" w:after="120"/>
              <w:ind w:right="57"/>
              <w:jc w:val="both"/>
            </w:pPr>
            <w:r w:rsidRPr="5641CB1E">
              <w:t>Tais atvejais, kai Klientas neturi paskyros, jam išsiųstame el. laiške irgi būtų pateikiama interaktyvi nuoroda, kurios pagalba galima stebėti savo užpildyto prašymo būklę, t.</w:t>
            </w:r>
            <w:r w:rsidR="00C7506E">
              <w:t xml:space="preserve"> </w:t>
            </w:r>
            <w:r w:rsidRPr="5641CB1E">
              <w:t xml:space="preserve">y. kaskart aktyvavus tą nuorodą būtų prašoma autentifikacijos per tą patį mob. telefoną ir el. paštą, kuriuos Klientas pateikė pildydamas prašymo formą. Klientas jokių keitimų atlikti negalėtų, tačiau visas būsenas bei pastabas, jei tokios yra – matytų. </w:t>
            </w:r>
          </w:p>
        </w:tc>
      </w:tr>
      <w:tr w:rsidR="00C359AA" w:rsidTr="00A205D8" w14:paraId="76A9856D" w14:textId="77777777">
        <w:trPr>
          <w:gridAfter w:val="1"/>
          <w:wAfter w:w="6" w:type="dxa"/>
          <w:trHeight w:val="955"/>
        </w:trPr>
        <w:tc>
          <w:tcPr>
            <w:tcW w:w="4907" w:type="dxa"/>
            <w:shd w:val="clear" w:color="auto" w:fill="auto"/>
            <w:vAlign w:val="center"/>
          </w:tcPr>
          <w:p w:rsidRPr="00B81005" w:rsidR="00C359AA" w:rsidP="00C359AA" w:rsidRDefault="00C359AA" w14:paraId="3521B0EE" w14:textId="01B59EAC">
            <w:pPr>
              <w:jc w:val="both"/>
              <w:rPr>
                <w:rFonts w:cstheme="minorHAnsi"/>
              </w:rPr>
            </w:pPr>
            <w:r w:rsidRPr="00B81005">
              <w:rPr>
                <w:rFonts w:cstheme="minorHAnsi"/>
              </w:rPr>
              <w:lastRenderedPageBreak/>
              <w:t xml:space="preserve">Aš, kaip Klientas, noriu matyti </w:t>
            </w:r>
            <w:r>
              <w:rPr>
                <w:rFonts w:cstheme="minorHAnsi"/>
              </w:rPr>
              <w:t>prašymo būsenos</w:t>
            </w:r>
            <w:r w:rsidRPr="00B81005">
              <w:rPr>
                <w:rFonts w:cstheme="minorHAnsi"/>
              </w:rPr>
              <w:t xml:space="preserve"> skalę, kad matyčiau </w:t>
            </w:r>
            <w:r>
              <w:rPr>
                <w:rFonts w:cstheme="minorHAnsi"/>
              </w:rPr>
              <w:t xml:space="preserve">sutikimo išdavimo </w:t>
            </w:r>
            <w:r w:rsidRPr="00B81005">
              <w:rPr>
                <w:rFonts w:cstheme="minorHAnsi"/>
              </w:rPr>
              <w:t xml:space="preserve">proceso eigą. </w:t>
            </w:r>
          </w:p>
        </w:tc>
        <w:tc>
          <w:tcPr>
            <w:tcW w:w="1842" w:type="dxa"/>
            <w:shd w:val="clear" w:color="auto" w:fill="auto"/>
            <w:vAlign w:val="center"/>
          </w:tcPr>
          <w:p w:rsidRPr="00B81005" w:rsidR="00C359AA" w:rsidP="00C359AA" w:rsidRDefault="00C359AA" w14:paraId="688D7D24" w14:textId="2F94D326">
            <w:pPr>
              <w:jc w:val="center"/>
              <w:rPr>
                <w:rFonts w:cstheme="minorHAnsi"/>
                <w:b/>
                <w:bCs/>
              </w:rPr>
            </w:pPr>
            <w:r w:rsidRPr="00B81005">
              <w:rPr>
                <w:rFonts w:cstheme="minorHAnsi"/>
                <w:b/>
                <w:bCs/>
              </w:rPr>
              <w:t>Naudotojo paskyra</w:t>
            </w:r>
            <w:r>
              <w:rPr>
                <w:rFonts w:cstheme="minorHAnsi"/>
                <w:b/>
                <w:bCs/>
              </w:rPr>
              <w:t xml:space="preserve"> </w:t>
            </w:r>
            <w:r w:rsidRPr="00B81005">
              <w:rPr>
                <w:rFonts w:cstheme="minorHAnsi"/>
                <w:b/>
                <w:bCs/>
              </w:rPr>
              <w:t>/</w:t>
            </w:r>
            <w:r>
              <w:rPr>
                <w:rFonts w:cstheme="minorHAnsi"/>
                <w:b/>
                <w:bCs/>
              </w:rPr>
              <w:t xml:space="preserve"> </w:t>
            </w:r>
            <w:r w:rsidRPr="00B81005">
              <w:rPr>
                <w:rFonts w:cstheme="minorHAnsi"/>
                <w:b/>
                <w:bCs/>
              </w:rPr>
              <w:t>Interaktyvi nuoroda</w:t>
            </w:r>
          </w:p>
        </w:tc>
        <w:tc>
          <w:tcPr>
            <w:tcW w:w="7480" w:type="dxa"/>
            <w:shd w:val="clear" w:color="auto" w:fill="auto"/>
            <w:vAlign w:val="center"/>
          </w:tcPr>
          <w:p w:rsidR="00C359AA" w:rsidP="00C359AA" w:rsidRDefault="00C359AA" w14:paraId="1107E9D1" w14:textId="11A88C84">
            <w:pPr>
              <w:spacing w:before="60" w:after="120"/>
              <w:ind w:right="57"/>
              <w:jc w:val="both"/>
              <w:rPr>
                <w:rFonts w:cstheme="minorHAnsi"/>
                <w:bCs/>
              </w:rPr>
            </w:pPr>
            <w:r>
              <w:rPr>
                <w:rFonts w:cstheme="minorHAnsi"/>
                <w:bCs/>
              </w:rPr>
              <w:t>Klientai, turintys paskyrą gali matyti savo prašymo būseną prisijungę prie paskyros, „</w:t>
            </w:r>
            <w:r w:rsidRPr="00DC536C">
              <w:rPr>
                <w:rFonts w:cstheme="minorHAnsi"/>
                <w:b/>
                <w:i/>
                <w:iCs/>
              </w:rPr>
              <w:t>Pateikti prašymai</w:t>
            </w:r>
            <w:r>
              <w:rPr>
                <w:rFonts w:cstheme="minorHAnsi"/>
                <w:bCs/>
              </w:rPr>
              <w:t>“ skiltyje.</w:t>
            </w:r>
          </w:p>
          <w:p w:rsidRPr="00D47BBF" w:rsidR="00C359AA" w:rsidP="00C359AA" w:rsidRDefault="00C359AA" w14:paraId="221E6C7B" w14:textId="6C3A5035">
            <w:pPr>
              <w:spacing w:before="60" w:after="120"/>
              <w:ind w:right="57"/>
              <w:jc w:val="both"/>
            </w:pPr>
            <w:r>
              <w:t xml:space="preserve">Jei Klientas neturi paskyros, bet pildant prašymą buvo patvirtintas registruotojo kontaktinių duomenų teisingumas (el. pašto ir mob. telefono numeris) – būtų sukurta el. nuoroda, per kurią galima stebėti savo užpildyto prašymo vykdymo eigą. Interaktyvi nuoroda turi būti išsiųsta į Kliento el. paštą, iš karto po prašymo pateikimo ir kaskart ją aktyvavus būtų prašoma Kliento autentifikuotis, naudojant </w:t>
            </w:r>
            <w:r>
              <w:lastRenderedPageBreak/>
              <w:t xml:space="preserve">prašyme pateiktus prašymą pateikusio asmens mob. telefono numerį ir el. paštą. Klientas jokių keitimų atlikti negalėtų, tačiau prašymo būsenas bei pastabas, jei tokios yra – matytų, kaip ir visą kitą prašyme pateiktą informaciją. </w:t>
            </w:r>
          </w:p>
          <w:p w:rsidRPr="007E0F6C" w:rsidR="00C359AA" w:rsidP="00C359AA" w:rsidRDefault="00C359AA" w14:paraId="04347ED5" w14:textId="0B5552F2">
            <w:pPr>
              <w:spacing w:before="60" w:after="120"/>
              <w:ind w:right="57"/>
              <w:jc w:val="both"/>
            </w:pPr>
            <w:r w:rsidRPr="007E0F6C">
              <w:t xml:space="preserve">Interaktyvi nuoroda galioja nuo prašymo pateikimo ir ne ilgiau nei </w:t>
            </w:r>
            <w:r w:rsidRPr="007E0F6C">
              <w:rPr>
                <w:lang w:val="en-US"/>
              </w:rPr>
              <w:t>1 (</w:t>
            </w:r>
            <w:r w:rsidRPr="007E0F6C">
              <w:t>vieną) mėnesį:</w:t>
            </w:r>
          </w:p>
          <w:p w:rsidRPr="007E0F6C" w:rsidR="00C359AA" w:rsidP="00D019A2" w:rsidRDefault="00C359AA" w14:paraId="6CF2642E" w14:textId="635BB9BF">
            <w:pPr>
              <w:pStyle w:val="ListParagraph"/>
              <w:numPr>
                <w:ilvl w:val="0"/>
                <w:numId w:val="6"/>
              </w:numPr>
              <w:spacing w:before="60" w:after="120"/>
              <w:ind w:right="57"/>
              <w:contextualSpacing w:val="0"/>
              <w:jc w:val="both"/>
            </w:pPr>
            <w:r w:rsidRPr="007E0F6C">
              <w:t>Nuo prašymo atmetimo momento (jei nebus išduodamas sutikimas).</w:t>
            </w:r>
          </w:p>
          <w:p w:rsidRPr="007E0F6C" w:rsidR="00C359AA" w:rsidP="00D019A2" w:rsidRDefault="00C359AA" w14:paraId="1F59DE89" w14:textId="05578FDD">
            <w:pPr>
              <w:pStyle w:val="ListParagraph"/>
              <w:numPr>
                <w:ilvl w:val="0"/>
                <w:numId w:val="6"/>
              </w:numPr>
              <w:spacing w:before="60" w:after="120"/>
              <w:ind w:right="57"/>
              <w:contextualSpacing w:val="0"/>
              <w:jc w:val="both"/>
            </w:pPr>
            <w:r w:rsidRPr="007E0F6C">
              <w:t>Kai prašymo būsena pa</w:t>
            </w:r>
            <w:r>
              <w:t>si</w:t>
            </w:r>
            <w:r w:rsidRPr="007E0F6C">
              <w:t>keičia į „</w:t>
            </w:r>
            <w:r w:rsidRPr="005443F3">
              <w:rPr>
                <w:b/>
                <w:bCs/>
                <w:i/>
                <w:iCs/>
              </w:rPr>
              <w:t>Numatomi darbai nėra apsaugos zonoje</w:t>
            </w:r>
            <w:r w:rsidRPr="007E0F6C">
              <w:t>“.</w:t>
            </w:r>
          </w:p>
          <w:p w:rsidRPr="007E0F6C" w:rsidR="00C359AA" w:rsidP="00D019A2" w:rsidRDefault="00C359AA" w14:paraId="7CEC4FFD" w14:textId="24BF703A">
            <w:pPr>
              <w:pStyle w:val="ListParagraph"/>
              <w:numPr>
                <w:ilvl w:val="0"/>
                <w:numId w:val="6"/>
              </w:numPr>
              <w:spacing w:before="60" w:after="120"/>
              <w:ind w:right="57"/>
              <w:contextualSpacing w:val="0"/>
              <w:jc w:val="both"/>
            </w:pPr>
            <w:r w:rsidRPr="007E0F6C">
              <w:t xml:space="preserve">Nuo išduoto sutikimo </w:t>
            </w:r>
            <w:r>
              <w:t>būsenos pakeitimo į „</w:t>
            </w:r>
            <w:r w:rsidRPr="00133B1F">
              <w:rPr>
                <w:b/>
                <w:bCs/>
                <w:i/>
                <w:iCs/>
              </w:rPr>
              <w:t>Pasibaigęs galiojimas</w:t>
            </w:r>
            <w:r>
              <w:t>“</w:t>
            </w:r>
            <w:r w:rsidRPr="007E0F6C">
              <w:t>.</w:t>
            </w:r>
          </w:p>
          <w:p w:rsidRPr="00A80629" w:rsidR="00C359AA" w:rsidP="00C359AA" w:rsidRDefault="00C359AA" w14:paraId="168C5215" w14:textId="6CDFFE22">
            <w:pPr>
              <w:spacing w:before="60" w:after="120"/>
              <w:ind w:right="57"/>
              <w:jc w:val="both"/>
            </w:pPr>
            <w:r w:rsidRPr="00D47BBF">
              <w:t>Žemiau lentelėje yra pateikiam</w:t>
            </w:r>
            <w:r>
              <w:t>os</w:t>
            </w:r>
            <w:r w:rsidRPr="00D47BBF">
              <w:t xml:space="preserve"> Klientui atvaizduojamų prašymo vykdymo eigos būsenos:</w:t>
            </w:r>
          </w:p>
          <w:tbl>
            <w:tblPr>
              <w:tblStyle w:val="TableGrid"/>
              <w:tblW w:w="6927" w:type="dxa"/>
              <w:tblInd w:w="163" w:type="dxa"/>
              <w:tblLayout w:type="fixed"/>
              <w:tblLook w:val="04A0" w:firstRow="1" w:lastRow="0" w:firstColumn="1" w:lastColumn="0" w:noHBand="0" w:noVBand="1"/>
            </w:tblPr>
            <w:tblGrid>
              <w:gridCol w:w="4224"/>
              <w:gridCol w:w="2703"/>
            </w:tblGrid>
            <w:tr w:rsidR="00C359AA" w:rsidTr="0B606D00" w14:paraId="6B1D80A8" w14:textId="77777777">
              <w:trPr>
                <w:trHeight w:val="1042"/>
              </w:trPr>
              <w:tc>
                <w:tcPr>
                  <w:tcW w:w="4224" w:type="dxa"/>
                  <w:tcBorders>
                    <w:top w:val="single" w:color="auto" w:sz="4" w:space="0"/>
                    <w:left w:val="single" w:color="auto" w:sz="4" w:space="0"/>
                    <w:bottom w:val="single" w:color="auto" w:sz="4" w:space="0"/>
                    <w:right w:val="single" w:color="auto" w:sz="4" w:space="0"/>
                  </w:tcBorders>
                  <w:vAlign w:val="center"/>
                  <w:hideMark/>
                </w:tcPr>
                <w:p w:rsidR="00C359AA" w:rsidP="00880276" w:rsidRDefault="00C359AA" w14:paraId="1FB13030" w14:textId="77777777">
                  <w:pPr>
                    <w:pStyle w:val="ListParagraph"/>
                    <w:framePr w:hSpace="180" w:wrap="around" w:hAnchor="text" w:vAnchor="text" w:y="1"/>
                    <w:ind w:left="0"/>
                    <w:suppressOverlap/>
                    <w:jc w:val="center"/>
                    <w:rPr>
                      <w:rFonts w:cstheme="minorHAnsi"/>
                      <w:b/>
                      <w:sz w:val="28"/>
                      <w:szCs w:val="28"/>
                    </w:rPr>
                  </w:pPr>
                  <w:r w:rsidRPr="003F4CBB">
                    <w:rPr>
                      <w:rFonts w:cstheme="minorHAnsi"/>
                      <w:b/>
                      <w:sz w:val="28"/>
                      <w:szCs w:val="28"/>
                    </w:rPr>
                    <w:t xml:space="preserve">SUTIKIMO IŠDAVIMO </w:t>
                  </w:r>
                  <w:r>
                    <w:rPr>
                      <w:rFonts w:cstheme="minorHAnsi"/>
                      <w:b/>
                      <w:sz w:val="28"/>
                      <w:szCs w:val="28"/>
                    </w:rPr>
                    <w:t>PROCESO ETAPAS</w:t>
                  </w:r>
                </w:p>
              </w:tc>
              <w:tc>
                <w:tcPr>
                  <w:tcW w:w="2703" w:type="dxa"/>
                  <w:tcBorders>
                    <w:top w:val="single" w:color="auto" w:sz="4" w:space="0"/>
                    <w:left w:val="single" w:color="auto" w:sz="4" w:space="0"/>
                    <w:bottom w:val="single" w:color="auto" w:sz="4" w:space="0"/>
                    <w:right w:val="single" w:color="auto" w:sz="4" w:space="0"/>
                  </w:tcBorders>
                  <w:shd w:val="clear" w:color="auto" w:fill="993366"/>
                  <w:vAlign w:val="center"/>
                  <w:hideMark/>
                </w:tcPr>
                <w:p w:rsidR="00C359AA" w:rsidP="00880276" w:rsidRDefault="00C359AA" w14:paraId="6B926AF1" w14:textId="77777777">
                  <w:pPr>
                    <w:pStyle w:val="ListParagraph"/>
                    <w:framePr w:hSpace="180" w:wrap="around" w:hAnchor="text" w:vAnchor="text" w:y="1"/>
                    <w:ind w:left="0"/>
                    <w:suppressOverlap/>
                    <w:jc w:val="center"/>
                    <w:rPr>
                      <w:rFonts w:cstheme="minorHAnsi"/>
                      <w:b/>
                      <w:color w:val="FFFFFF" w:themeColor="background1"/>
                      <w:sz w:val="28"/>
                      <w:szCs w:val="28"/>
                    </w:rPr>
                  </w:pPr>
                  <w:r>
                    <w:rPr>
                      <w:rFonts w:cstheme="minorHAnsi"/>
                      <w:b/>
                      <w:color w:val="FFFFFF" w:themeColor="background1"/>
                      <w:sz w:val="28"/>
                      <w:szCs w:val="28"/>
                    </w:rPr>
                    <w:t>Prašymo būsenos atvaizdavimas Klientui</w:t>
                  </w:r>
                </w:p>
              </w:tc>
            </w:tr>
            <w:tr w:rsidR="00C359AA" w:rsidTr="0B606D00" w14:paraId="71EFFE17" w14:textId="77777777">
              <w:trPr>
                <w:trHeight w:val="551"/>
              </w:trPr>
              <w:tc>
                <w:tcPr>
                  <w:tcW w:w="4224" w:type="dxa"/>
                  <w:tcBorders>
                    <w:top w:val="single" w:color="auto" w:sz="4" w:space="0"/>
                    <w:left w:val="single" w:color="auto" w:sz="4" w:space="0"/>
                    <w:bottom w:val="single" w:color="auto" w:sz="4" w:space="0"/>
                    <w:right w:val="single" w:color="auto" w:sz="4" w:space="0"/>
                  </w:tcBorders>
                  <w:vAlign w:val="center"/>
                  <w:hideMark/>
                </w:tcPr>
                <w:p w:rsidR="00C359AA" w:rsidP="00880276" w:rsidRDefault="00C359AA" w14:paraId="65DD9674" w14:textId="77777777">
                  <w:pPr>
                    <w:pStyle w:val="ListParagraph"/>
                    <w:framePr w:hSpace="180" w:wrap="around" w:hAnchor="text" w:vAnchor="text" w:y="1"/>
                    <w:ind w:left="0"/>
                    <w:suppressOverlap/>
                    <w:jc w:val="both"/>
                    <w:rPr>
                      <w:rFonts w:cstheme="minorHAnsi"/>
                      <w:b/>
                    </w:rPr>
                  </w:pPr>
                  <w:r>
                    <w:rPr>
                      <w:rFonts w:cstheme="minorHAnsi"/>
                      <w:bCs/>
                    </w:rPr>
                    <w:t>Kliento užpildytas prašymas yra išsaugotas sistemoje ir jam priskirtas unikalus ID.</w:t>
                  </w:r>
                </w:p>
              </w:tc>
              <w:tc>
                <w:tcPr>
                  <w:tcW w:w="2703" w:type="dxa"/>
                  <w:tcBorders>
                    <w:top w:val="single" w:color="auto" w:sz="4" w:space="0"/>
                    <w:left w:val="single" w:color="auto" w:sz="4" w:space="0"/>
                    <w:bottom w:val="single" w:color="auto" w:sz="4" w:space="0"/>
                    <w:right w:val="single" w:color="auto" w:sz="4" w:space="0"/>
                  </w:tcBorders>
                  <w:vAlign w:val="center"/>
                  <w:hideMark/>
                </w:tcPr>
                <w:p w:rsidR="00C359AA" w:rsidP="00880276" w:rsidRDefault="00C359AA" w14:paraId="00E1CFDD" w14:textId="77777777">
                  <w:pPr>
                    <w:pStyle w:val="ListParagraph"/>
                    <w:framePr w:hSpace="180" w:wrap="around" w:hAnchor="text" w:vAnchor="text" w:y="1"/>
                    <w:ind w:left="0"/>
                    <w:suppressOverlap/>
                    <w:jc w:val="center"/>
                    <w:rPr>
                      <w:rFonts w:cstheme="minorHAnsi"/>
                      <w:b/>
                      <w:i/>
                      <w:iCs/>
                    </w:rPr>
                  </w:pPr>
                  <w:r>
                    <w:rPr>
                      <w:rFonts w:cstheme="minorHAnsi"/>
                      <w:b/>
                      <w:i/>
                      <w:iCs/>
                    </w:rPr>
                    <w:t>Pateiktas</w:t>
                  </w:r>
                </w:p>
              </w:tc>
            </w:tr>
            <w:tr w:rsidR="005E6EB7" w:rsidTr="001F40B0" w14:paraId="24C908ED" w14:textId="77777777">
              <w:trPr>
                <w:trHeight w:val="551"/>
              </w:trPr>
              <w:tc>
                <w:tcPr>
                  <w:tcW w:w="4224" w:type="dxa"/>
                  <w:tcBorders>
                    <w:top w:val="single" w:color="auto" w:sz="4" w:space="0"/>
                    <w:left w:val="single" w:color="auto" w:sz="4" w:space="0"/>
                    <w:bottom w:val="single" w:color="auto" w:sz="4" w:space="0"/>
                    <w:right w:val="single" w:color="auto" w:sz="4" w:space="0"/>
                  </w:tcBorders>
                </w:tcPr>
                <w:p w:rsidR="005E6EB7" w:rsidP="00880276" w:rsidRDefault="005E6EB7" w14:paraId="3191E13B" w14:textId="6847C67F">
                  <w:pPr>
                    <w:pStyle w:val="ListParagraph"/>
                    <w:framePr w:hSpace="180" w:wrap="around" w:hAnchor="text" w:vAnchor="text" w:y="1"/>
                    <w:ind w:left="0"/>
                    <w:suppressOverlap/>
                    <w:jc w:val="both"/>
                    <w:rPr>
                      <w:rFonts w:cstheme="minorHAnsi"/>
                      <w:bCs/>
                    </w:rPr>
                  </w:pPr>
                  <w:r>
                    <w:rPr>
                      <w:rFonts w:cstheme="minorHAnsi"/>
                      <w:bCs/>
                    </w:rPr>
                    <w:t>Prašymui nagrinėti priskiriamas Sutikimą rengiantis specialistas (prašymo vykdytojas).</w:t>
                  </w:r>
                </w:p>
              </w:tc>
              <w:tc>
                <w:tcPr>
                  <w:tcW w:w="2703" w:type="dxa"/>
                  <w:tcBorders>
                    <w:top w:val="single" w:color="auto" w:sz="4" w:space="0"/>
                    <w:left w:val="single" w:color="auto" w:sz="4" w:space="0"/>
                    <w:bottom w:val="single" w:color="auto" w:sz="4" w:space="0"/>
                    <w:right w:val="single" w:color="auto" w:sz="4" w:space="0"/>
                  </w:tcBorders>
                  <w:vAlign w:val="center"/>
                </w:tcPr>
                <w:p w:rsidR="005E6EB7" w:rsidP="00880276" w:rsidRDefault="005E6EB7" w14:paraId="447A5984" w14:textId="2496D632">
                  <w:pPr>
                    <w:pStyle w:val="ListParagraph"/>
                    <w:framePr w:hSpace="180" w:wrap="around" w:hAnchor="text" w:vAnchor="text" w:y="1"/>
                    <w:ind w:left="0"/>
                    <w:suppressOverlap/>
                    <w:jc w:val="center"/>
                    <w:rPr>
                      <w:rFonts w:cstheme="minorHAnsi"/>
                      <w:b/>
                      <w:i/>
                      <w:iCs/>
                    </w:rPr>
                  </w:pPr>
                  <w:r>
                    <w:rPr>
                      <w:rFonts w:cstheme="minorHAnsi"/>
                      <w:b/>
                      <w:i/>
                      <w:iCs/>
                    </w:rPr>
                    <w:t>Vykdomas</w:t>
                  </w:r>
                </w:p>
              </w:tc>
            </w:tr>
            <w:tr w:rsidR="00C359AA" w:rsidTr="0B606D00" w14:paraId="00845552" w14:textId="77777777">
              <w:trPr>
                <w:trHeight w:val="545"/>
              </w:trPr>
              <w:tc>
                <w:tcPr>
                  <w:tcW w:w="4224" w:type="dxa"/>
                  <w:tcBorders>
                    <w:top w:val="single" w:color="auto" w:sz="4" w:space="0"/>
                    <w:left w:val="single" w:color="auto" w:sz="4" w:space="0"/>
                    <w:bottom w:val="single" w:color="auto" w:sz="4" w:space="0"/>
                    <w:right w:val="single" w:color="auto" w:sz="4" w:space="0"/>
                  </w:tcBorders>
                  <w:hideMark/>
                </w:tcPr>
                <w:p w:rsidR="00C359AA" w:rsidP="00880276" w:rsidRDefault="00C359AA" w14:paraId="1EF3AA06" w14:textId="11640D7B">
                  <w:pPr>
                    <w:pStyle w:val="ListParagraph"/>
                    <w:framePr w:hSpace="180" w:wrap="around" w:hAnchor="text" w:vAnchor="text" w:y="1"/>
                    <w:ind w:left="0"/>
                    <w:suppressOverlap/>
                    <w:jc w:val="both"/>
                  </w:pPr>
                  <w:r w:rsidRPr="0B606D00">
                    <w:t xml:space="preserve">Kai Darbuotojų saugos </w:t>
                  </w:r>
                  <w:r w:rsidRPr="0B1E0E4F">
                    <w:t xml:space="preserve">ir aplinkosaugos </w:t>
                  </w:r>
                  <w:r w:rsidRPr="0B606D00">
                    <w:t>skyriui suformuojama kvalifikacijos tikrinimo užduotis.</w:t>
                  </w:r>
                </w:p>
              </w:tc>
              <w:tc>
                <w:tcPr>
                  <w:tcW w:w="2703" w:type="dxa"/>
                  <w:tcBorders>
                    <w:top w:val="single" w:color="auto" w:sz="4" w:space="0"/>
                    <w:left w:val="single" w:color="auto" w:sz="4" w:space="0"/>
                    <w:bottom w:val="single" w:color="auto" w:sz="4" w:space="0"/>
                    <w:right w:val="single" w:color="auto" w:sz="4" w:space="0"/>
                  </w:tcBorders>
                  <w:vAlign w:val="center"/>
                  <w:hideMark/>
                </w:tcPr>
                <w:p w:rsidR="00C359AA" w:rsidP="00880276" w:rsidRDefault="00C359AA" w14:paraId="04CE7C54" w14:textId="77777777">
                  <w:pPr>
                    <w:pStyle w:val="ListParagraph"/>
                    <w:framePr w:hSpace="180" w:wrap="around" w:hAnchor="text" w:vAnchor="text" w:y="1"/>
                    <w:ind w:left="0"/>
                    <w:suppressOverlap/>
                    <w:jc w:val="center"/>
                    <w:rPr>
                      <w:rFonts w:cstheme="minorHAnsi"/>
                      <w:b/>
                      <w:i/>
                      <w:iCs/>
                    </w:rPr>
                  </w:pPr>
                  <w:r>
                    <w:rPr>
                      <w:rFonts w:cstheme="minorHAnsi"/>
                      <w:b/>
                      <w:i/>
                      <w:iCs/>
                    </w:rPr>
                    <w:t>Pateiktas</w:t>
                  </w:r>
                </w:p>
              </w:tc>
            </w:tr>
            <w:tr w:rsidR="00C359AA" w:rsidTr="0B606D00" w14:paraId="7BC14BE2" w14:textId="77777777">
              <w:trPr>
                <w:trHeight w:val="551"/>
              </w:trPr>
              <w:tc>
                <w:tcPr>
                  <w:tcW w:w="4224" w:type="dxa"/>
                  <w:tcBorders>
                    <w:top w:val="single" w:color="auto" w:sz="4" w:space="0"/>
                    <w:left w:val="single" w:color="auto" w:sz="4" w:space="0"/>
                    <w:bottom w:val="single" w:color="auto" w:sz="4" w:space="0"/>
                    <w:right w:val="single" w:color="auto" w:sz="4" w:space="0"/>
                  </w:tcBorders>
                  <w:hideMark/>
                </w:tcPr>
                <w:p w:rsidR="00C359AA" w:rsidP="00880276" w:rsidRDefault="00C359AA" w14:paraId="1FCACED5" w14:textId="77777777">
                  <w:pPr>
                    <w:pStyle w:val="ListParagraph"/>
                    <w:framePr w:hSpace="180" w:wrap="around" w:hAnchor="text" w:vAnchor="text" w:y="1"/>
                    <w:ind w:left="0"/>
                    <w:suppressOverlap/>
                    <w:jc w:val="both"/>
                    <w:rPr>
                      <w:rFonts w:cstheme="minorHAnsi"/>
                      <w:bCs/>
                    </w:rPr>
                  </w:pPr>
                  <w:r>
                    <w:rPr>
                      <w:rFonts w:cstheme="minorHAnsi"/>
                      <w:bCs/>
                    </w:rPr>
                    <w:t>Kai prašyme numatytiems vykdyti darbams sutikimo išduoti nereikia.</w:t>
                  </w:r>
                </w:p>
              </w:tc>
              <w:tc>
                <w:tcPr>
                  <w:tcW w:w="2703" w:type="dxa"/>
                  <w:tcBorders>
                    <w:top w:val="single" w:color="auto" w:sz="4" w:space="0"/>
                    <w:left w:val="single" w:color="auto" w:sz="4" w:space="0"/>
                    <w:bottom w:val="single" w:color="auto" w:sz="4" w:space="0"/>
                    <w:right w:val="single" w:color="auto" w:sz="4" w:space="0"/>
                  </w:tcBorders>
                  <w:vAlign w:val="center"/>
                  <w:hideMark/>
                </w:tcPr>
                <w:p w:rsidR="00C359AA" w:rsidP="00880276" w:rsidRDefault="00C359AA" w14:paraId="426D7228" w14:textId="77777777">
                  <w:pPr>
                    <w:pStyle w:val="ListParagraph"/>
                    <w:framePr w:hSpace="180" w:wrap="around" w:hAnchor="text" w:vAnchor="text" w:y="1"/>
                    <w:ind w:left="0"/>
                    <w:suppressOverlap/>
                    <w:jc w:val="center"/>
                    <w:rPr>
                      <w:rFonts w:cstheme="minorHAnsi"/>
                      <w:b/>
                      <w:i/>
                      <w:iCs/>
                    </w:rPr>
                  </w:pPr>
                  <w:r>
                    <w:rPr>
                      <w:rFonts w:cstheme="minorHAnsi"/>
                      <w:b/>
                      <w:i/>
                      <w:iCs/>
                    </w:rPr>
                    <w:t>Numatomi darbai nėra apsaugos zonoje</w:t>
                  </w:r>
                </w:p>
              </w:tc>
            </w:tr>
            <w:tr w:rsidR="00D204D6" w:rsidTr="0B606D00" w14:paraId="233C479A" w14:textId="77777777">
              <w:trPr>
                <w:trHeight w:val="551"/>
              </w:trPr>
              <w:tc>
                <w:tcPr>
                  <w:tcW w:w="4224" w:type="dxa"/>
                  <w:tcBorders>
                    <w:top w:val="single" w:color="auto" w:sz="4" w:space="0"/>
                    <w:left w:val="single" w:color="auto" w:sz="4" w:space="0"/>
                    <w:bottom w:val="single" w:color="auto" w:sz="4" w:space="0"/>
                    <w:right w:val="single" w:color="auto" w:sz="4" w:space="0"/>
                  </w:tcBorders>
                </w:tcPr>
                <w:p w:rsidRPr="001F40B0" w:rsidR="00D204D6" w:rsidP="00880276" w:rsidRDefault="00D204D6" w14:paraId="530F94E6" w14:textId="53AA8C8F">
                  <w:pPr>
                    <w:pStyle w:val="ListParagraph"/>
                    <w:framePr w:hSpace="180" w:wrap="around" w:hAnchor="text" w:vAnchor="text" w:y="1"/>
                    <w:ind w:left="0"/>
                    <w:suppressOverlap/>
                    <w:jc w:val="both"/>
                    <w:rPr>
                      <w:rFonts w:cstheme="minorHAnsi"/>
                      <w:bCs/>
                    </w:rPr>
                  </w:pPr>
                  <w:r w:rsidRPr="001F40B0">
                    <w:t xml:space="preserve">Kai Prevencijos skyriui suformuojama </w:t>
                  </w:r>
                  <w:r w:rsidRPr="001F40B0">
                    <w:rPr>
                      <w:b/>
                      <w:bCs/>
                      <w:i/>
                      <w:iCs/>
                    </w:rPr>
                    <w:t>Saugos patikra</w:t>
                  </w:r>
                  <w:r w:rsidRPr="001F40B0">
                    <w:t xml:space="preserve"> užduotis.</w:t>
                  </w:r>
                </w:p>
              </w:tc>
              <w:tc>
                <w:tcPr>
                  <w:tcW w:w="2703" w:type="dxa"/>
                  <w:tcBorders>
                    <w:top w:val="single" w:color="auto" w:sz="4" w:space="0"/>
                    <w:left w:val="single" w:color="auto" w:sz="4" w:space="0"/>
                    <w:bottom w:val="single" w:color="auto" w:sz="4" w:space="0"/>
                    <w:right w:val="single" w:color="auto" w:sz="4" w:space="0"/>
                  </w:tcBorders>
                  <w:vAlign w:val="center"/>
                </w:tcPr>
                <w:p w:rsidRPr="001F40B0" w:rsidR="00D204D6" w:rsidP="00880276" w:rsidRDefault="00D204D6" w14:paraId="17D00AD5" w14:textId="50DF347F">
                  <w:pPr>
                    <w:pStyle w:val="ListParagraph"/>
                    <w:framePr w:hSpace="180" w:wrap="around" w:hAnchor="text" w:vAnchor="text" w:y="1"/>
                    <w:ind w:left="0"/>
                    <w:suppressOverlap/>
                    <w:jc w:val="center"/>
                    <w:rPr>
                      <w:rFonts w:cstheme="minorHAnsi"/>
                      <w:b/>
                      <w:i/>
                      <w:iCs/>
                    </w:rPr>
                  </w:pPr>
                  <w:r w:rsidRPr="001F40B0">
                    <w:rPr>
                      <w:b/>
                      <w:i/>
                      <w:iCs/>
                    </w:rPr>
                    <w:t>Vykdomas</w:t>
                  </w:r>
                </w:p>
              </w:tc>
            </w:tr>
            <w:tr w:rsidR="00D204D6" w:rsidTr="0B606D00" w14:paraId="119720C9" w14:textId="77777777">
              <w:trPr>
                <w:trHeight w:val="551"/>
              </w:trPr>
              <w:tc>
                <w:tcPr>
                  <w:tcW w:w="4224" w:type="dxa"/>
                  <w:tcBorders>
                    <w:top w:val="single" w:color="auto" w:sz="4" w:space="0"/>
                    <w:left w:val="single" w:color="auto" w:sz="4" w:space="0"/>
                    <w:bottom w:val="single" w:color="auto" w:sz="4" w:space="0"/>
                    <w:right w:val="single" w:color="auto" w:sz="4" w:space="0"/>
                  </w:tcBorders>
                </w:tcPr>
                <w:p w:rsidR="00D204D6" w:rsidP="00880276" w:rsidRDefault="00D204D6" w14:paraId="159A8B85" w14:textId="1DEDD138">
                  <w:pPr>
                    <w:pStyle w:val="ListParagraph"/>
                    <w:framePr w:hSpace="180" w:wrap="around" w:hAnchor="text" w:vAnchor="text" w:y="1"/>
                    <w:ind w:left="0"/>
                    <w:suppressOverlap/>
                    <w:jc w:val="both"/>
                    <w:rPr>
                      <w:rFonts w:cstheme="minorHAnsi"/>
                      <w:bCs/>
                    </w:rPr>
                  </w:pPr>
                  <w:r>
                    <w:t xml:space="preserve">Kai Darbuotojų saugos ir aplinkosaugos skyriui suformuojama </w:t>
                  </w:r>
                  <w:r>
                    <w:rPr>
                      <w:b/>
                      <w:bCs/>
                      <w:i/>
                      <w:iCs/>
                    </w:rPr>
                    <w:t>Kvalifikacijos patikra</w:t>
                  </w:r>
                  <w:r>
                    <w:t xml:space="preserve"> užduotis.</w:t>
                  </w:r>
                </w:p>
              </w:tc>
              <w:tc>
                <w:tcPr>
                  <w:tcW w:w="2703" w:type="dxa"/>
                  <w:tcBorders>
                    <w:top w:val="single" w:color="auto" w:sz="4" w:space="0"/>
                    <w:left w:val="single" w:color="auto" w:sz="4" w:space="0"/>
                    <w:bottom w:val="single" w:color="auto" w:sz="4" w:space="0"/>
                    <w:right w:val="single" w:color="auto" w:sz="4" w:space="0"/>
                  </w:tcBorders>
                  <w:vAlign w:val="center"/>
                </w:tcPr>
                <w:p w:rsidR="00D204D6" w:rsidP="00880276" w:rsidRDefault="00D204D6" w14:paraId="64E71ED8" w14:textId="47800618">
                  <w:pPr>
                    <w:pStyle w:val="ListParagraph"/>
                    <w:framePr w:hSpace="180" w:wrap="around" w:hAnchor="text" w:vAnchor="text" w:y="1"/>
                    <w:ind w:left="0"/>
                    <w:suppressOverlap/>
                    <w:jc w:val="center"/>
                    <w:rPr>
                      <w:rFonts w:cstheme="minorHAnsi"/>
                      <w:b/>
                      <w:i/>
                      <w:iCs/>
                    </w:rPr>
                  </w:pPr>
                  <w:r>
                    <w:rPr>
                      <w:b/>
                      <w:i/>
                      <w:iCs/>
                    </w:rPr>
                    <w:t>Vykdomas</w:t>
                  </w:r>
                </w:p>
              </w:tc>
            </w:tr>
            <w:tr w:rsidR="002C4876" w:rsidTr="002C4876" w14:paraId="0640F903" w14:textId="77777777">
              <w:trPr>
                <w:trHeight w:val="652"/>
              </w:trPr>
              <w:tc>
                <w:tcPr>
                  <w:tcW w:w="4224" w:type="dxa"/>
                  <w:tcBorders>
                    <w:top w:val="single" w:color="auto" w:sz="4" w:space="0"/>
                    <w:left w:val="single" w:color="auto" w:sz="4" w:space="0"/>
                    <w:bottom w:val="single" w:color="auto" w:sz="4" w:space="0"/>
                    <w:right w:val="single" w:color="auto" w:sz="4" w:space="0"/>
                  </w:tcBorders>
                </w:tcPr>
                <w:p w:rsidRPr="001F40B0" w:rsidR="002C4876" w:rsidP="00880276" w:rsidRDefault="002C4876" w14:paraId="418917C2" w14:textId="37B405E7">
                  <w:pPr>
                    <w:pStyle w:val="ListParagraph"/>
                    <w:framePr w:hSpace="180" w:wrap="around" w:hAnchor="text" w:vAnchor="text" w:y="1"/>
                    <w:ind w:left="0"/>
                    <w:suppressOverlap/>
                    <w:jc w:val="both"/>
                  </w:pPr>
                  <w:r w:rsidRPr="001F40B0">
                    <w:rPr>
                      <w:bCs/>
                    </w:rPr>
                    <w:lastRenderedPageBreak/>
                    <w:t xml:space="preserve">Kai Prevencijos skyriaus specialistas atliko </w:t>
                  </w:r>
                  <w:r w:rsidRPr="001F40B0">
                    <w:rPr>
                      <w:b/>
                      <w:bCs/>
                      <w:i/>
                      <w:iCs/>
                    </w:rPr>
                    <w:t>Saugos patikra</w:t>
                  </w:r>
                  <w:r w:rsidRPr="001F40B0">
                    <w:rPr>
                      <w:bCs/>
                    </w:rPr>
                    <w:t xml:space="preserve"> užduotį.</w:t>
                  </w:r>
                </w:p>
              </w:tc>
              <w:tc>
                <w:tcPr>
                  <w:tcW w:w="2703" w:type="dxa"/>
                  <w:tcBorders>
                    <w:top w:val="single" w:color="auto" w:sz="4" w:space="0"/>
                    <w:left w:val="single" w:color="auto" w:sz="4" w:space="0"/>
                    <w:bottom w:val="single" w:color="auto" w:sz="4" w:space="0"/>
                    <w:right w:val="single" w:color="auto" w:sz="4" w:space="0"/>
                  </w:tcBorders>
                  <w:vAlign w:val="center"/>
                </w:tcPr>
                <w:p w:rsidRPr="002C4876" w:rsidR="002C4876" w:rsidP="00880276" w:rsidRDefault="002C4876" w14:paraId="07F96915" w14:textId="4C8ECF7C">
                  <w:pPr>
                    <w:pStyle w:val="ListParagraph"/>
                    <w:framePr w:hSpace="180" w:wrap="around" w:hAnchor="text" w:vAnchor="text" w:y="1"/>
                    <w:ind w:left="0"/>
                    <w:suppressOverlap/>
                    <w:jc w:val="center"/>
                    <w:rPr>
                      <w:rFonts w:cstheme="minorHAnsi"/>
                      <w:bCs/>
                      <w:i/>
                      <w:iCs/>
                    </w:rPr>
                  </w:pPr>
                  <w:r w:rsidRPr="001F40B0">
                    <w:rPr>
                      <w:b/>
                      <w:i/>
                    </w:rPr>
                    <w:t xml:space="preserve">Lieka Vykdomas </w:t>
                  </w:r>
                  <w:r w:rsidRPr="001F40B0">
                    <w:rPr>
                      <w:i/>
                    </w:rPr>
                    <w:t xml:space="preserve">arba </w:t>
                  </w:r>
                  <w:r w:rsidRPr="001F40B0">
                    <w:rPr>
                      <w:b/>
                      <w:i/>
                    </w:rPr>
                    <w:t>Atmestas</w:t>
                  </w:r>
                </w:p>
              </w:tc>
            </w:tr>
            <w:tr w:rsidR="00FF344C" w:rsidTr="00FF344C" w14:paraId="6417C6D9" w14:textId="77777777">
              <w:trPr>
                <w:trHeight w:val="794"/>
              </w:trPr>
              <w:tc>
                <w:tcPr>
                  <w:tcW w:w="4224" w:type="dxa"/>
                  <w:tcBorders>
                    <w:top w:val="single" w:color="auto" w:sz="4" w:space="0"/>
                    <w:left w:val="single" w:color="auto" w:sz="4" w:space="0"/>
                    <w:bottom w:val="single" w:color="auto" w:sz="4" w:space="0"/>
                    <w:right w:val="single" w:color="auto" w:sz="4" w:space="0"/>
                  </w:tcBorders>
                </w:tcPr>
                <w:p w:rsidRPr="0B606D00" w:rsidR="00FF344C" w:rsidP="00880276" w:rsidRDefault="00FF344C" w14:paraId="7E65E42B" w14:textId="71B1B764">
                  <w:pPr>
                    <w:pStyle w:val="ListParagraph"/>
                    <w:framePr w:hSpace="180" w:wrap="around" w:hAnchor="text" w:vAnchor="text" w:y="1"/>
                    <w:ind w:left="0"/>
                    <w:suppressOverlap/>
                    <w:jc w:val="both"/>
                  </w:pPr>
                  <w:r>
                    <w:rPr>
                      <w:bCs/>
                    </w:rPr>
                    <w:t xml:space="preserve">Kai Darbuotojų saugos skyriaus specialistas atliko </w:t>
                  </w:r>
                  <w:r>
                    <w:rPr>
                      <w:b/>
                      <w:bCs/>
                      <w:i/>
                      <w:iCs/>
                    </w:rPr>
                    <w:t>Kvalifikacijos patikra</w:t>
                  </w:r>
                  <w:r>
                    <w:rPr>
                      <w:bCs/>
                    </w:rPr>
                    <w:t xml:space="preserve"> užduotį.</w:t>
                  </w:r>
                </w:p>
              </w:tc>
              <w:tc>
                <w:tcPr>
                  <w:tcW w:w="2703" w:type="dxa"/>
                  <w:tcBorders>
                    <w:top w:val="single" w:color="auto" w:sz="4" w:space="0"/>
                    <w:left w:val="single" w:color="auto" w:sz="4" w:space="0"/>
                    <w:bottom w:val="single" w:color="auto" w:sz="4" w:space="0"/>
                    <w:right w:val="single" w:color="auto" w:sz="4" w:space="0"/>
                  </w:tcBorders>
                  <w:vAlign w:val="center"/>
                </w:tcPr>
                <w:p w:rsidR="00FF344C" w:rsidP="00880276" w:rsidRDefault="00FF344C" w14:paraId="25EF302C" w14:textId="28FD4BFB">
                  <w:pPr>
                    <w:pStyle w:val="ListParagraph"/>
                    <w:framePr w:hSpace="180" w:wrap="around" w:hAnchor="text" w:vAnchor="text" w:y="1"/>
                    <w:ind w:left="0"/>
                    <w:suppressOverlap/>
                    <w:jc w:val="center"/>
                    <w:rPr>
                      <w:rFonts w:cstheme="minorHAnsi"/>
                      <w:b/>
                      <w:i/>
                      <w:iCs/>
                    </w:rPr>
                  </w:pPr>
                  <w:r>
                    <w:rPr>
                      <w:b/>
                      <w:i/>
                    </w:rPr>
                    <w:t xml:space="preserve">Lieka Vykdomas </w:t>
                  </w:r>
                  <w:r>
                    <w:rPr>
                      <w:i/>
                    </w:rPr>
                    <w:t xml:space="preserve">arba </w:t>
                  </w:r>
                  <w:r>
                    <w:rPr>
                      <w:b/>
                      <w:i/>
                    </w:rPr>
                    <w:t>Atmestas</w:t>
                  </w:r>
                </w:p>
              </w:tc>
            </w:tr>
            <w:tr w:rsidR="00BB731F" w:rsidTr="00FF344C" w14:paraId="0A008EDA" w14:textId="77777777">
              <w:trPr>
                <w:trHeight w:val="794"/>
              </w:trPr>
              <w:tc>
                <w:tcPr>
                  <w:tcW w:w="4224" w:type="dxa"/>
                  <w:tcBorders>
                    <w:top w:val="single" w:color="auto" w:sz="4" w:space="0"/>
                    <w:left w:val="single" w:color="auto" w:sz="4" w:space="0"/>
                    <w:bottom w:val="single" w:color="auto" w:sz="4" w:space="0"/>
                    <w:right w:val="single" w:color="auto" w:sz="4" w:space="0"/>
                  </w:tcBorders>
                </w:tcPr>
                <w:p w:rsidRPr="001F40B0" w:rsidR="00BB731F" w:rsidP="00880276" w:rsidRDefault="00BB731F" w14:paraId="6F67F082" w14:textId="3CC34AE7">
                  <w:pPr>
                    <w:pStyle w:val="ListParagraph"/>
                    <w:framePr w:hSpace="180" w:wrap="around" w:hAnchor="text" w:vAnchor="text" w:y="1"/>
                    <w:ind w:left="0"/>
                    <w:suppressOverlap/>
                    <w:jc w:val="both"/>
                  </w:pPr>
                  <w:r w:rsidRPr="001F40B0">
                    <w:t xml:space="preserve">Kai Sutikimą rengiantis specialistas atmeta prašymą, o Prevencijos skyriaus specialistas dar neatliko </w:t>
                  </w:r>
                  <w:r w:rsidRPr="001F40B0">
                    <w:rPr>
                      <w:b/>
                      <w:bCs/>
                      <w:i/>
                      <w:iCs/>
                    </w:rPr>
                    <w:t>Saugos patikra</w:t>
                  </w:r>
                  <w:r w:rsidRPr="001F40B0">
                    <w:rPr>
                      <w:bCs/>
                    </w:rPr>
                    <w:t xml:space="preserve"> </w:t>
                  </w:r>
                  <w:r w:rsidRPr="001F40B0">
                    <w:t>užduoties.</w:t>
                  </w:r>
                </w:p>
              </w:tc>
              <w:tc>
                <w:tcPr>
                  <w:tcW w:w="2703" w:type="dxa"/>
                  <w:tcBorders>
                    <w:top w:val="single" w:color="auto" w:sz="4" w:space="0"/>
                    <w:left w:val="single" w:color="auto" w:sz="4" w:space="0"/>
                    <w:bottom w:val="single" w:color="auto" w:sz="4" w:space="0"/>
                    <w:right w:val="single" w:color="auto" w:sz="4" w:space="0"/>
                  </w:tcBorders>
                  <w:vAlign w:val="center"/>
                </w:tcPr>
                <w:p w:rsidRPr="001F40B0" w:rsidR="00BB731F" w:rsidP="00880276" w:rsidRDefault="00BB731F" w14:paraId="018297A7" w14:textId="4B6DB20A">
                  <w:pPr>
                    <w:pStyle w:val="ListParagraph"/>
                    <w:framePr w:hSpace="180" w:wrap="around" w:hAnchor="text" w:vAnchor="text" w:y="1"/>
                    <w:ind w:left="0"/>
                    <w:suppressOverlap/>
                    <w:jc w:val="center"/>
                    <w:rPr>
                      <w:rFonts w:cstheme="minorHAnsi"/>
                      <w:b/>
                      <w:i/>
                      <w:iCs/>
                    </w:rPr>
                  </w:pPr>
                  <w:r w:rsidRPr="001F40B0">
                    <w:rPr>
                      <w:rFonts w:cstheme="minorHAnsi"/>
                      <w:b/>
                      <w:i/>
                      <w:iCs/>
                    </w:rPr>
                    <w:t>Atmestas</w:t>
                  </w:r>
                </w:p>
              </w:tc>
            </w:tr>
            <w:tr w:rsidR="00BB731F" w:rsidTr="00BB731F" w14:paraId="0FF2FC58" w14:textId="77777777">
              <w:trPr>
                <w:trHeight w:val="794"/>
              </w:trPr>
              <w:tc>
                <w:tcPr>
                  <w:tcW w:w="4224" w:type="dxa"/>
                  <w:tcBorders>
                    <w:top w:val="single" w:color="auto" w:sz="4" w:space="0"/>
                    <w:left w:val="single" w:color="auto" w:sz="4" w:space="0"/>
                    <w:bottom w:val="single" w:color="auto" w:sz="4" w:space="0"/>
                    <w:right w:val="single" w:color="auto" w:sz="4" w:space="0"/>
                  </w:tcBorders>
                  <w:hideMark/>
                </w:tcPr>
                <w:p w:rsidR="00BB731F" w:rsidP="00880276" w:rsidRDefault="00BB731F" w14:paraId="059DAC47" w14:textId="5894A373">
                  <w:pPr>
                    <w:pStyle w:val="ListParagraph"/>
                    <w:framePr w:hSpace="180" w:wrap="around" w:hAnchor="text" w:vAnchor="text" w:y="1"/>
                    <w:ind w:left="0"/>
                    <w:suppressOverlap/>
                    <w:jc w:val="both"/>
                  </w:pPr>
                  <w:r>
                    <w:t xml:space="preserve">Kai Sutikimą rengiantis specialistas atmeta prašymą, o Saugos darbe specialistas dar neatliko </w:t>
                  </w:r>
                  <w:r>
                    <w:rPr>
                      <w:b/>
                      <w:bCs/>
                      <w:i/>
                      <w:iCs/>
                    </w:rPr>
                    <w:t>Kvalifikacijos patikra</w:t>
                  </w:r>
                  <w:r>
                    <w:t xml:space="preserve"> užduoties</w:t>
                  </w:r>
                  <w:r>
                    <w:rPr>
                      <w:bCs/>
                    </w:rPr>
                    <w:t>.</w:t>
                  </w:r>
                </w:p>
              </w:tc>
              <w:tc>
                <w:tcPr>
                  <w:tcW w:w="2703" w:type="dxa"/>
                  <w:tcBorders>
                    <w:top w:val="single" w:color="auto" w:sz="4" w:space="0"/>
                    <w:left w:val="single" w:color="auto" w:sz="4" w:space="0"/>
                    <w:bottom w:val="single" w:color="auto" w:sz="4" w:space="0"/>
                    <w:right w:val="single" w:color="auto" w:sz="4" w:space="0"/>
                  </w:tcBorders>
                  <w:vAlign w:val="center"/>
                  <w:hideMark/>
                </w:tcPr>
                <w:p w:rsidR="00BB731F" w:rsidP="00880276" w:rsidRDefault="00BB731F" w14:paraId="0CE6DE83" w14:textId="77777777">
                  <w:pPr>
                    <w:pStyle w:val="ListParagraph"/>
                    <w:framePr w:hSpace="180" w:wrap="around" w:hAnchor="text" w:vAnchor="text" w:y="1"/>
                    <w:ind w:left="0"/>
                    <w:suppressOverlap/>
                    <w:jc w:val="center"/>
                    <w:rPr>
                      <w:rFonts w:cstheme="minorHAnsi"/>
                      <w:b/>
                      <w:i/>
                    </w:rPr>
                  </w:pPr>
                  <w:r>
                    <w:rPr>
                      <w:rFonts w:cstheme="minorHAnsi"/>
                      <w:b/>
                      <w:i/>
                      <w:iCs/>
                    </w:rPr>
                    <w:t>Atmestas</w:t>
                  </w:r>
                </w:p>
              </w:tc>
            </w:tr>
            <w:tr w:rsidR="00C359AA" w:rsidTr="0B606D00" w14:paraId="6D25BE87" w14:textId="77777777">
              <w:trPr>
                <w:trHeight w:val="551"/>
              </w:trPr>
              <w:tc>
                <w:tcPr>
                  <w:tcW w:w="4224" w:type="dxa"/>
                  <w:tcBorders>
                    <w:top w:val="single" w:color="auto" w:sz="4" w:space="0"/>
                    <w:left w:val="single" w:color="auto" w:sz="4" w:space="0"/>
                    <w:bottom w:val="single" w:color="auto" w:sz="4" w:space="0"/>
                    <w:right w:val="single" w:color="auto" w:sz="4" w:space="0"/>
                  </w:tcBorders>
                  <w:hideMark/>
                </w:tcPr>
                <w:p w:rsidR="00C359AA" w:rsidP="00880276" w:rsidRDefault="00C359AA" w14:paraId="77C76AA5" w14:textId="77777777">
                  <w:pPr>
                    <w:pStyle w:val="ListParagraph"/>
                    <w:framePr w:hSpace="180" w:wrap="around" w:hAnchor="text" w:vAnchor="text" w:y="1"/>
                    <w:ind w:left="0"/>
                    <w:suppressOverlap/>
                    <w:jc w:val="both"/>
                    <w:rPr>
                      <w:rFonts w:cstheme="minorHAnsi"/>
                      <w:bCs/>
                    </w:rPr>
                  </w:pPr>
                  <w:r>
                    <w:rPr>
                      <w:rFonts w:cstheme="minorHAnsi"/>
                      <w:bCs/>
                    </w:rPr>
                    <w:t>Kai negalima koreguoti duomenų, kurių reikia sutikimui išduoti.</w:t>
                  </w:r>
                </w:p>
              </w:tc>
              <w:tc>
                <w:tcPr>
                  <w:tcW w:w="2703" w:type="dxa"/>
                  <w:tcBorders>
                    <w:top w:val="single" w:color="auto" w:sz="4" w:space="0"/>
                    <w:left w:val="single" w:color="auto" w:sz="4" w:space="0"/>
                    <w:bottom w:val="single" w:color="auto" w:sz="4" w:space="0"/>
                    <w:right w:val="single" w:color="auto" w:sz="4" w:space="0"/>
                  </w:tcBorders>
                  <w:vAlign w:val="center"/>
                  <w:hideMark/>
                </w:tcPr>
                <w:p w:rsidR="00C359AA" w:rsidP="00880276" w:rsidRDefault="00C359AA" w14:paraId="3853425D" w14:textId="77777777">
                  <w:pPr>
                    <w:pStyle w:val="ListParagraph"/>
                    <w:framePr w:hSpace="180" w:wrap="around" w:hAnchor="text" w:vAnchor="text" w:y="1"/>
                    <w:ind w:left="0"/>
                    <w:suppressOverlap/>
                    <w:jc w:val="center"/>
                    <w:rPr>
                      <w:rFonts w:cstheme="minorHAnsi"/>
                      <w:b/>
                      <w:i/>
                      <w:iCs/>
                    </w:rPr>
                  </w:pPr>
                  <w:r>
                    <w:rPr>
                      <w:rFonts w:cstheme="minorHAnsi"/>
                      <w:b/>
                      <w:i/>
                      <w:iCs/>
                    </w:rPr>
                    <w:t>Atmestas</w:t>
                  </w:r>
                </w:p>
              </w:tc>
            </w:tr>
            <w:tr w:rsidR="00C359AA" w:rsidTr="0B606D00" w14:paraId="555F7FAD" w14:textId="77777777">
              <w:trPr>
                <w:trHeight w:val="536"/>
              </w:trPr>
              <w:tc>
                <w:tcPr>
                  <w:tcW w:w="4224" w:type="dxa"/>
                  <w:tcBorders>
                    <w:top w:val="single" w:color="auto" w:sz="4" w:space="0"/>
                    <w:left w:val="single" w:color="auto" w:sz="4" w:space="0"/>
                    <w:bottom w:val="single" w:color="auto" w:sz="4" w:space="0"/>
                    <w:right w:val="single" w:color="auto" w:sz="4" w:space="0"/>
                  </w:tcBorders>
                  <w:hideMark/>
                </w:tcPr>
                <w:p w:rsidR="00C359AA" w:rsidP="00880276" w:rsidRDefault="00C359AA" w14:paraId="5C0B2B97" w14:textId="77777777">
                  <w:pPr>
                    <w:pStyle w:val="ListParagraph"/>
                    <w:framePr w:hSpace="180" w:wrap="around" w:hAnchor="text" w:vAnchor="text" w:y="1"/>
                    <w:ind w:left="0"/>
                    <w:suppressOverlap/>
                    <w:jc w:val="both"/>
                    <w:rPr>
                      <w:rFonts w:cstheme="minorHAnsi"/>
                      <w:bCs/>
                    </w:rPr>
                  </w:pPr>
                  <w:r>
                    <w:rPr>
                      <w:rFonts w:cstheme="minorHAnsi"/>
                      <w:bCs/>
                    </w:rPr>
                    <w:t>Kai Klientas turi patikslinti ar papildyti informaciją.</w:t>
                  </w:r>
                </w:p>
              </w:tc>
              <w:tc>
                <w:tcPr>
                  <w:tcW w:w="2703" w:type="dxa"/>
                  <w:tcBorders>
                    <w:top w:val="single" w:color="auto" w:sz="4" w:space="0"/>
                    <w:left w:val="single" w:color="auto" w:sz="4" w:space="0"/>
                    <w:bottom w:val="single" w:color="auto" w:sz="4" w:space="0"/>
                    <w:right w:val="single" w:color="auto" w:sz="4" w:space="0"/>
                  </w:tcBorders>
                  <w:vAlign w:val="center"/>
                  <w:hideMark/>
                </w:tcPr>
                <w:p w:rsidR="00C359AA" w:rsidP="00880276" w:rsidRDefault="00C359AA" w14:paraId="33942516" w14:textId="77777777">
                  <w:pPr>
                    <w:pStyle w:val="ListParagraph"/>
                    <w:framePr w:hSpace="180" w:wrap="around" w:hAnchor="text" w:vAnchor="text" w:y="1"/>
                    <w:ind w:left="0"/>
                    <w:suppressOverlap/>
                    <w:jc w:val="center"/>
                    <w:rPr>
                      <w:rFonts w:cstheme="minorHAnsi"/>
                      <w:b/>
                      <w:i/>
                      <w:iCs/>
                    </w:rPr>
                  </w:pPr>
                  <w:r>
                    <w:rPr>
                      <w:rFonts w:cstheme="minorHAnsi"/>
                      <w:b/>
                      <w:i/>
                      <w:iCs/>
                    </w:rPr>
                    <w:t>Laukiama informacijos iš Kliento</w:t>
                  </w:r>
                </w:p>
              </w:tc>
            </w:tr>
            <w:tr w:rsidR="00C359AA" w:rsidTr="0B606D00" w14:paraId="0153C71C" w14:textId="77777777">
              <w:trPr>
                <w:trHeight w:val="551"/>
              </w:trPr>
              <w:tc>
                <w:tcPr>
                  <w:tcW w:w="4224" w:type="dxa"/>
                  <w:tcBorders>
                    <w:top w:val="single" w:color="auto" w:sz="4" w:space="0"/>
                    <w:left w:val="single" w:color="auto" w:sz="4" w:space="0"/>
                    <w:bottom w:val="single" w:color="auto" w:sz="4" w:space="0"/>
                    <w:right w:val="single" w:color="auto" w:sz="4" w:space="0"/>
                  </w:tcBorders>
                  <w:hideMark/>
                </w:tcPr>
                <w:p w:rsidR="00C359AA" w:rsidP="00880276" w:rsidRDefault="00C359AA" w14:paraId="4BB20303" w14:textId="77777777">
                  <w:pPr>
                    <w:pStyle w:val="ListParagraph"/>
                    <w:framePr w:hSpace="180" w:wrap="around" w:hAnchor="text" w:vAnchor="text" w:y="1"/>
                    <w:ind w:left="0"/>
                    <w:suppressOverlap/>
                    <w:jc w:val="both"/>
                    <w:rPr>
                      <w:rFonts w:cstheme="minorHAnsi"/>
                      <w:bCs/>
                    </w:rPr>
                  </w:pPr>
                  <w:r>
                    <w:rPr>
                      <w:rFonts w:cstheme="minorHAnsi"/>
                      <w:bCs/>
                    </w:rPr>
                    <w:t>Kai Klientas atsako į prašymą papildyti informaciją.</w:t>
                  </w:r>
                </w:p>
              </w:tc>
              <w:tc>
                <w:tcPr>
                  <w:tcW w:w="2703" w:type="dxa"/>
                  <w:tcBorders>
                    <w:top w:val="single" w:color="auto" w:sz="4" w:space="0"/>
                    <w:left w:val="single" w:color="auto" w:sz="4" w:space="0"/>
                    <w:bottom w:val="single" w:color="auto" w:sz="4" w:space="0"/>
                    <w:right w:val="single" w:color="auto" w:sz="4" w:space="0"/>
                  </w:tcBorders>
                  <w:vAlign w:val="center"/>
                  <w:hideMark/>
                </w:tcPr>
                <w:p w:rsidR="00C359AA" w:rsidP="00880276" w:rsidRDefault="00C359AA" w14:paraId="072A6AE7" w14:textId="77777777">
                  <w:pPr>
                    <w:pStyle w:val="ListParagraph"/>
                    <w:framePr w:hSpace="180" w:wrap="around" w:hAnchor="text" w:vAnchor="text" w:y="1"/>
                    <w:ind w:left="0"/>
                    <w:suppressOverlap/>
                    <w:jc w:val="center"/>
                    <w:rPr>
                      <w:rFonts w:cstheme="minorHAnsi"/>
                      <w:b/>
                      <w:i/>
                      <w:iCs/>
                    </w:rPr>
                  </w:pPr>
                  <w:r>
                    <w:rPr>
                      <w:rFonts w:cstheme="minorHAnsi"/>
                      <w:b/>
                      <w:i/>
                      <w:iCs/>
                    </w:rPr>
                    <w:t>Papildyta informacija iš Kliento</w:t>
                  </w:r>
                </w:p>
              </w:tc>
            </w:tr>
            <w:tr w:rsidR="00C359AA" w:rsidTr="0B606D00" w14:paraId="3552EED1" w14:textId="77777777">
              <w:trPr>
                <w:trHeight w:val="536"/>
              </w:trPr>
              <w:tc>
                <w:tcPr>
                  <w:tcW w:w="4224" w:type="dxa"/>
                  <w:tcBorders>
                    <w:top w:val="single" w:color="auto" w:sz="4" w:space="0"/>
                    <w:left w:val="single" w:color="auto" w:sz="4" w:space="0"/>
                    <w:bottom w:val="single" w:color="auto" w:sz="4" w:space="0"/>
                    <w:right w:val="single" w:color="auto" w:sz="4" w:space="0"/>
                  </w:tcBorders>
                </w:tcPr>
                <w:p w:rsidRPr="00180531" w:rsidR="00C359AA" w:rsidP="00880276" w:rsidRDefault="00C359AA" w14:paraId="060A3094" w14:textId="77777777">
                  <w:pPr>
                    <w:pStyle w:val="ListParagraph"/>
                    <w:framePr w:hSpace="180" w:wrap="around" w:hAnchor="text" w:vAnchor="text" w:y="1"/>
                    <w:ind w:left="0"/>
                    <w:suppressOverlap/>
                    <w:jc w:val="both"/>
                    <w:rPr>
                      <w:rFonts w:cstheme="minorHAnsi"/>
                      <w:bCs/>
                    </w:rPr>
                  </w:pPr>
                  <w:r w:rsidRPr="00D81AA0">
                    <w:rPr>
                      <w:rFonts w:cstheme="minorHAnsi"/>
                      <w:bCs/>
                    </w:rPr>
                    <w:t>Kai Klientas neatsako per nustatytą terminą į prašymą patikslinti informaciją.</w:t>
                  </w:r>
                </w:p>
              </w:tc>
              <w:tc>
                <w:tcPr>
                  <w:tcW w:w="2703" w:type="dxa"/>
                  <w:tcBorders>
                    <w:top w:val="single" w:color="auto" w:sz="4" w:space="0"/>
                    <w:left w:val="single" w:color="auto" w:sz="4" w:space="0"/>
                    <w:bottom w:val="single" w:color="auto" w:sz="4" w:space="0"/>
                    <w:right w:val="single" w:color="auto" w:sz="4" w:space="0"/>
                  </w:tcBorders>
                  <w:vAlign w:val="center"/>
                </w:tcPr>
                <w:p w:rsidR="00C359AA" w:rsidP="00880276" w:rsidRDefault="00C359AA" w14:paraId="4FF6421B" w14:textId="77777777">
                  <w:pPr>
                    <w:pStyle w:val="ListParagraph"/>
                    <w:framePr w:hSpace="180" w:wrap="around" w:hAnchor="text" w:vAnchor="text" w:y="1"/>
                    <w:ind w:left="0"/>
                    <w:suppressOverlap/>
                    <w:jc w:val="center"/>
                    <w:rPr>
                      <w:rFonts w:cstheme="minorHAnsi"/>
                      <w:b/>
                      <w:i/>
                      <w:iCs/>
                    </w:rPr>
                  </w:pPr>
                  <w:r w:rsidRPr="00B56CA2">
                    <w:rPr>
                      <w:rFonts w:cstheme="minorHAnsi"/>
                      <w:b/>
                      <w:i/>
                      <w:iCs/>
                    </w:rPr>
                    <w:t>Atmestas</w:t>
                  </w:r>
                </w:p>
              </w:tc>
            </w:tr>
            <w:tr w:rsidR="00C359AA" w:rsidTr="0B606D00" w14:paraId="5375F6FB" w14:textId="77777777">
              <w:trPr>
                <w:trHeight w:val="275"/>
              </w:trPr>
              <w:tc>
                <w:tcPr>
                  <w:tcW w:w="4224" w:type="dxa"/>
                  <w:tcBorders>
                    <w:top w:val="single" w:color="auto" w:sz="4" w:space="0"/>
                    <w:left w:val="single" w:color="auto" w:sz="4" w:space="0"/>
                    <w:bottom w:val="single" w:color="auto" w:sz="4" w:space="0"/>
                    <w:right w:val="single" w:color="auto" w:sz="4" w:space="0"/>
                  </w:tcBorders>
                  <w:hideMark/>
                </w:tcPr>
                <w:p w:rsidR="00C359AA" w:rsidP="00880276" w:rsidRDefault="00C359AA" w14:paraId="49A09CD2" w14:textId="77777777">
                  <w:pPr>
                    <w:pStyle w:val="ListParagraph"/>
                    <w:framePr w:hSpace="180" w:wrap="around" w:hAnchor="text" w:vAnchor="text" w:y="1"/>
                    <w:ind w:left="0"/>
                    <w:suppressOverlap/>
                    <w:jc w:val="both"/>
                    <w:rPr>
                      <w:rFonts w:cstheme="minorHAnsi"/>
                      <w:bCs/>
                    </w:rPr>
                  </w:pPr>
                  <w:r>
                    <w:rPr>
                      <w:rFonts w:cstheme="minorHAnsi"/>
                      <w:bCs/>
                    </w:rPr>
                    <w:t>Kai prašymas siunčiamas derinti.</w:t>
                  </w:r>
                </w:p>
              </w:tc>
              <w:tc>
                <w:tcPr>
                  <w:tcW w:w="2703" w:type="dxa"/>
                  <w:tcBorders>
                    <w:top w:val="single" w:color="auto" w:sz="4" w:space="0"/>
                    <w:left w:val="single" w:color="auto" w:sz="4" w:space="0"/>
                    <w:bottom w:val="single" w:color="auto" w:sz="4" w:space="0"/>
                    <w:right w:val="single" w:color="auto" w:sz="4" w:space="0"/>
                  </w:tcBorders>
                  <w:vAlign w:val="center"/>
                  <w:hideMark/>
                </w:tcPr>
                <w:p w:rsidR="00C359AA" w:rsidP="00880276" w:rsidRDefault="00C359AA" w14:paraId="31ACF669" w14:textId="0A9F2DE0">
                  <w:pPr>
                    <w:pStyle w:val="ListParagraph"/>
                    <w:framePr w:hSpace="180" w:wrap="around" w:hAnchor="text" w:vAnchor="text" w:y="1"/>
                    <w:ind w:left="0"/>
                    <w:suppressOverlap/>
                    <w:jc w:val="center"/>
                    <w:rPr>
                      <w:rFonts w:cstheme="minorHAnsi"/>
                      <w:b/>
                      <w:i/>
                      <w:iCs/>
                    </w:rPr>
                  </w:pPr>
                  <w:r>
                    <w:rPr>
                      <w:rFonts w:cstheme="minorHAnsi"/>
                      <w:b/>
                      <w:i/>
                      <w:iCs/>
                    </w:rPr>
                    <w:t>Derinimas</w:t>
                  </w:r>
                </w:p>
              </w:tc>
            </w:tr>
            <w:tr w:rsidR="00C359AA" w:rsidTr="0B606D00" w14:paraId="29441843" w14:textId="77777777">
              <w:trPr>
                <w:trHeight w:val="260"/>
              </w:trPr>
              <w:tc>
                <w:tcPr>
                  <w:tcW w:w="4224" w:type="dxa"/>
                  <w:tcBorders>
                    <w:top w:val="single" w:color="auto" w:sz="4" w:space="0"/>
                    <w:left w:val="single" w:color="auto" w:sz="4" w:space="0"/>
                    <w:bottom w:val="single" w:color="auto" w:sz="4" w:space="0"/>
                    <w:right w:val="single" w:color="auto" w:sz="4" w:space="0"/>
                  </w:tcBorders>
                </w:tcPr>
                <w:p w:rsidR="00C359AA" w:rsidP="00880276" w:rsidRDefault="00C359AA" w14:paraId="2B1B38FA" w14:textId="469FF0A9">
                  <w:pPr>
                    <w:pStyle w:val="ListParagraph"/>
                    <w:framePr w:hSpace="180" w:wrap="around" w:hAnchor="text" w:vAnchor="text" w:y="1"/>
                    <w:ind w:left="0"/>
                    <w:suppressOverlap/>
                    <w:jc w:val="both"/>
                    <w:rPr>
                      <w:rFonts w:cstheme="minorHAnsi"/>
                      <w:bCs/>
                    </w:rPr>
                  </w:pPr>
                  <w:r>
                    <w:rPr>
                      <w:rFonts w:cstheme="minorHAnsi"/>
                      <w:bCs/>
                    </w:rPr>
                    <w:t>Kai visi numatyti Derintojai atmeta derinimo užduotį.</w:t>
                  </w:r>
                </w:p>
              </w:tc>
              <w:tc>
                <w:tcPr>
                  <w:tcW w:w="2703" w:type="dxa"/>
                  <w:tcBorders>
                    <w:top w:val="single" w:color="auto" w:sz="4" w:space="0"/>
                    <w:left w:val="single" w:color="auto" w:sz="4" w:space="0"/>
                    <w:bottom w:val="single" w:color="auto" w:sz="4" w:space="0"/>
                    <w:right w:val="single" w:color="auto" w:sz="4" w:space="0"/>
                  </w:tcBorders>
                  <w:vAlign w:val="center"/>
                </w:tcPr>
                <w:p w:rsidR="00C359AA" w:rsidP="00880276" w:rsidRDefault="00C359AA" w14:paraId="4E658FA2" w14:textId="3EA812EF">
                  <w:pPr>
                    <w:pStyle w:val="ListParagraph"/>
                    <w:framePr w:hSpace="180" w:wrap="around" w:hAnchor="text" w:vAnchor="text" w:y="1"/>
                    <w:ind w:left="0"/>
                    <w:suppressOverlap/>
                    <w:jc w:val="center"/>
                    <w:rPr>
                      <w:b/>
                      <w:i/>
                    </w:rPr>
                  </w:pPr>
                  <w:r>
                    <w:rPr>
                      <w:b/>
                      <w:i/>
                    </w:rPr>
                    <w:t>Derinimas</w:t>
                  </w:r>
                </w:p>
              </w:tc>
            </w:tr>
            <w:tr w:rsidR="00C359AA" w:rsidTr="0B606D00" w14:paraId="37CBB684" w14:textId="77777777">
              <w:trPr>
                <w:trHeight w:val="260"/>
              </w:trPr>
              <w:tc>
                <w:tcPr>
                  <w:tcW w:w="4224" w:type="dxa"/>
                  <w:tcBorders>
                    <w:top w:val="single" w:color="auto" w:sz="4" w:space="0"/>
                    <w:left w:val="single" w:color="auto" w:sz="4" w:space="0"/>
                    <w:bottom w:val="single" w:color="auto" w:sz="4" w:space="0"/>
                    <w:right w:val="single" w:color="auto" w:sz="4" w:space="0"/>
                  </w:tcBorders>
                </w:tcPr>
                <w:p w:rsidR="00C359AA" w:rsidP="00880276" w:rsidRDefault="00C359AA" w14:paraId="1633063B" w14:textId="7CFDDDFA">
                  <w:pPr>
                    <w:pStyle w:val="ListParagraph"/>
                    <w:framePr w:hSpace="180" w:wrap="around" w:hAnchor="text" w:vAnchor="text" w:y="1"/>
                    <w:ind w:left="0"/>
                    <w:suppressOverlap/>
                    <w:jc w:val="both"/>
                    <w:rPr>
                      <w:rFonts w:cstheme="minorHAnsi"/>
                      <w:bCs/>
                    </w:rPr>
                  </w:pPr>
                  <w:r>
                    <w:rPr>
                      <w:rFonts w:cstheme="minorHAnsi"/>
                      <w:bCs/>
                    </w:rPr>
                    <w:t>Kai Sutikimą rengiantis specialistas nutraukia derinimo procesą.</w:t>
                  </w:r>
                </w:p>
              </w:tc>
              <w:tc>
                <w:tcPr>
                  <w:tcW w:w="2703" w:type="dxa"/>
                  <w:tcBorders>
                    <w:top w:val="single" w:color="auto" w:sz="4" w:space="0"/>
                    <w:left w:val="single" w:color="auto" w:sz="4" w:space="0"/>
                    <w:bottom w:val="single" w:color="auto" w:sz="4" w:space="0"/>
                    <w:right w:val="single" w:color="auto" w:sz="4" w:space="0"/>
                  </w:tcBorders>
                  <w:vAlign w:val="center"/>
                </w:tcPr>
                <w:p w:rsidR="00C359AA" w:rsidP="00880276" w:rsidRDefault="00C359AA" w14:paraId="3E82B7A3" w14:textId="354551F1">
                  <w:pPr>
                    <w:pStyle w:val="ListParagraph"/>
                    <w:framePr w:hSpace="180" w:wrap="around" w:hAnchor="text" w:vAnchor="text" w:y="1"/>
                    <w:ind w:left="0"/>
                    <w:suppressOverlap/>
                    <w:jc w:val="center"/>
                    <w:rPr>
                      <w:b/>
                      <w:i/>
                    </w:rPr>
                  </w:pPr>
                  <w:r>
                    <w:rPr>
                      <w:b/>
                      <w:i/>
                    </w:rPr>
                    <w:t>Derinimas</w:t>
                  </w:r>
                </w:p>
              </w:tc>
            </w:tr>
            <w:tr w:rsidR="00C359AA" w:rsidTr="0B606D00" w14:paraId="0AB867B6" w14:textId="77777777">
              <w:trPr>
                <w:trHeight w:val="260"/>
              </w:trPr>
              <w:tc>
                <w:tcPr>
                  <w:tcW w:w="4224" w:type="dxa"/>
                  <w:tcBorders>
                    <w:top w:val="single" w:color="auto" w:sz="4" w:space="0"/>
                    <w:left w:val="single" w:color="auto" w:sz="4" w:space="0"/>
                    <w:bottom w:val="single" w:color="auto" w:sz="4" w:space="0"/>
                    <w:right w:val="single" w:color="auto" w:sz="4" w:space="0"/>
                  </w:tcBorders>
                  <w:hideMark/>
                </w:tcPr>
                <w:p w:rsidR="00C359AA" w:rsidP="00880276" w:rsidRDefault="00C359AA" w14:paraId="6F90D70B" w14:textId="7AFE0ED5">
                  <w:pPr>
                    <w:pStyle w:val="ListParagraph"/>
                    <w:framePr w:hSpace="180" w:wrap="around" w:hAnchor="text" w:vAnchor="text" w:y="1"/>
                    <w:ind w:left="0"/>
                    <w:suppressOverlap/>
                    <w:jc w:val="both"/>
                    <w:rPr>
                      <w:rFonts w:cstheme="minorHAnsi"/>
                      <w:bCs/>
                    </w:rPr>
                  </w:pPr>
                  <w:r>
                    <w:rPr>
                      <w:rFonts w:cstheme="minorHAnsi"/>
                      <w:bCs/>
                    </w:rPr>
                    <w:t>Kai prašymas siunčiamas tvirtinti.</w:t>
                  </w:r>
                </w:p>
              </w:tc>
              <w:tc>
                <w:tcPr>
                  <w:tcW w:w="2703" w:type="dxa"/>
                  <w:tcBorders>
                    <w:top w:val="single" w:color="auto" w:sz="4" w:space="0"/>
                    <w:left w:val="single" w:color="auto" w:sz="4" w:space="0"/>
                    <w:bottom w:val="single" w:color="auto" w:sz="4" w:space="0"/>
                    <w:right w:val="single" w:color="auto" w:sz="4" w:space="0"/>
                  </w:tcBorders>
                  <w:vAlign w:val="center"/>
                  <w:hideMark/>
                </w:tcPr>
                <w:p w:rsidR="00C359AA" w:rsidP="00880276" w:rsidRDefault="00C359AA" w14:paraId="2296B55D" w14:textId="31C1070F">
                  <w:pPr>
                    <w:pStyle w:val="ListParagraph"/>
                    <w:framePr w:hSpace="180" w:wrap="around" w:hAnchor="text" w:vAnchor="text" w:y="1"/>
                    <w:ind w:left="0"/>
                    <w:suppressOverlap/>
                    <w:jc w:val="center"/>
                    <w:rPr>
                      <w:rFonts w:cstheme="minorHAnsi"/>
                      <w:b/>
                      <w:i/>
                      <w:iCs/>
                    </w:rPr>
                  </w:pPr>
                  <w:r>
                    <w:rPr>
                      <w:rFonts w:cstheme="minorHAnsi"/>
                      <w:b/>
                      <w:i/>
                      <w:iCs/>
                    </w:rPr>
                    <w:t>Tvirtinimas</w:t>
                  </w:r>
                </w:p>
              </w:tc>
            </w:tr>
            <w:tr w:rsidR="00C359AA" w:rsidTr="0B606D00" w14:paraId="65A9A1A9" w14:textId="77777777">
              <w:trPr>
                <w:trHeight w:val="260"/>
              </w:trPr>
              <w:tc>
                <w:tcPr>
                  <w:tcW w:w="4224" w:type="dxa"/>
                  <w:tcBorders>
                    <w:top w:val="single" w:color="auto" w:sz="4" w:space="0"/>
                    <w:left w:val="single" w:color="auto" w:sz="4" w:space="0"/>
                    <w:bottom w:val="single" w:color="auto" w:sz="4" w:space="0"/>
                    <w:right w:val="single" w:color="auto" w:sz="4" w:space="0"/>
                  </w:tcBorders>
                </w:tcPr>
                <w:p w:rsidR="00C359AA" w:rsidP="00880276" w:rsidRDefault="00C359AA" w14:paraId="4FD70C60" w14:textId="212D8D4F">
                  <w:pPr>
                    <w:pStyle w:val="ListParagraph"/>
                    <w:framePr w:hSpace="180" w:wrap="around" w:hAnchor="text" w:vAnchor="text" w:y="1"/>
                    <w:ind w:left="0"/>
                    <w:suppressOverlap/>
                    <w:jc w:val="both"/>
                    <w:rPr>
                      <w:rFonts w:cstheme="minorHAnsi"/>
                      <w:bCs/>
                    </w:rPr>
                  </w:pPr>
                  <w:r>
                    <w:rPr>
                      <w:rFonts w:cstheme="minorHAnsi"/>
                      <w:bCs/>
                    </w:rPr>
                    <w:t>Kai Sutikimą rengiantis specialistas nutraukia tvirtinimo procesą.</w:t>
                  </w:r>
                </w:p>
              </w:tc>
              <w:tc>
                <w:tcPr>
                  <w:tcW w:w="2703" w:type="dxa"/>
                  <w:tcBorders>
                    <w:top w:val="single" w:color="auto" w:sz="4" w:space="0"/>
                    <w:left w:val="single" w:color="auto" w:sz="4" w:space="0"/>
                    <w:bottom w:val="single" w:color="auto" w:sz="4" w:space="0"/>
                    <w:right w:val="single" w:color="auto" w:sz="4" w:space="0"/>
                  </w:tcBorders>
                  <w:vAlign w:val="center"/>
                </w:tcPr>
                <w:p w:rsidR="00C359AA" w:rsidP="00880276" w:rsidRDefault="00C359AA" w14:paraId="0802920D" w14:textId="7D68CFD1">
                  <w:pPr>
                    <w:pStyle w:val="ListParagraph"/>
                    <w:framePr w:hSpace="180" w:wrap="around" w:hAnchor="text" w:vAnchor="text" w:y="1"/>
                    <w:ind w:left="0"/>
                    <w:suppressOverlap/>
                    <w:jc w:val="center"/>
                    <w:rPr>
                      <w:b/>
                      <w:i/>
                    </w:rPr>
                  </w:pPr>
                  <w:r>
                    <w:rPr>
                      <w:b/>
                      <w:i/>
                    </w:rPr>
                    <w:t>Tvirtinimas</w:t>
                  </w:r>
                </w:p>
              </w:tc>
            </w:tr>
            <w:tr w:rsidR="00C359AA" w:rsidTr="0B606D00" w14:paraId="790AF23C" w14:textId="77777777">
              <w:trPr>
                <w:trHeight w:val="260"/>
              </w:trPr>
              <w:tc>
                <w:tcPr>
                  <w:tcW w:w="4224" w:type="dxa"/>
                  <w:tcBorders>
                    <w:top w:val="single" w:color="auto" w:sz="4" w:space="0"/>
                    <w:left w:val="single" w:color="auto" w:sz="4" w:space="0"/>
                    <w:bottom w:val="single" w:color="auto" w:sz="4" w:space="0"/>
                    <w:right w:val="single" w:color="auto" w:sz="4" w:space="0"/>
                  </w:tcBorders>
                </w:tcPr>
                <w:p w:rsidR="00C359AA" w:rsidP="00880276" w:rsidRDefault="00C359AA" w14:paraId="5F6F6A10" w14:textId="77777777">
                  <w:pPr>
                    <w:pStyle w:val="ListParagraph"/>
                    <w:framePr w:hSpace="180" w:wrap="around" w:hAnchor="text" w:vAnchor="text" w:y="1"/>
                    <w:ind w:left="0"/>
                    <w:suppressOverlap/>
                    <w:jc w:val="both"/>
                    <w:rPr>
                      <w:rFonts w:cstheme="minorHAnsi"/>
                      <w:bCs/>
                    </w:rPr>
                  </w:pPr>
                  <w:r>
                    <w:rPr>
                      <w:rFonts w:cstheme="minorHAnsi"/>
                      <w:bCs/>
                    </w:rPr>
                    <w:t>Kai prašymo pagrindu yra išduotas sutikimas.</w:t>
                  </w:r>
                </w:p>
              </w:tc>
              <w:tc>
                <w:tcPr>
                  <w:tcW w:w="2703" w:type="dxa"/>
                  <w:tcBorders>
                    <w:top w:val="single" w:color="auto" w:sz="4" w:space="0"/>
                    <w:left w:val="single" w:color="auto" w:sz="4" w:space="0"/>
                    <w:bottom w:val="single" w:color="auto" w:sz="4" w:space="0"/>
                    <w:right w:val="single" w:color="auto" w:sz="4" w:space="0"/>
                  </w:tcBorders>
                  <w:vAlign w:val="center"/>
                </w:tcPr>
                <w:p w:rsidR="00C359AA" w:rsidP="00880276" w:rsidRDefault="00C359AA" w14:paraId="5044C373" w14:textId="77777777">
                  <w:pPr>
                    <w:pStyle w:val="ListParagraph"/>
                    <w:framePr w:hSpace="180" w:wrap="around" w:hAnchor="text" w:vAnchor="text" w:y="1"/>
                    <w:ind w:left="0"/>
                    <w:suppressOverlap/>
                    <w:jc w:val="center"/>
                    <w:rPr>
                      <w:rFonts w:cstheme="minorHAnsi"/>
                      <w:b/>
                      <w:i/>
                      <w:iCs/>
                    </w:rPr>
                  </w:pPr>
                  <w:r>
                    <w:rPr>
                      <w:rFonts w:cstheme="minorHAnsi"/>
                      <w:b/>
                      <w:i/>
                      <w:iCs/>
                    </w:rPr>
                    <w:t>Sutikimas išduotas</w:t>
                  </w:r>
                </w:p>
              </w:tc>
            </w:tr>
          </w:tbl>
          <w:p w:rsidR="00126774" w:rsidP="00C359AA" w:rsidRDefault="00126774" w14:paraId="216D0BD2" w14:textId="77777777">
            <w:pPr>
              <w:jc w:val="both"/>
              <w:rPr>
                <w:rFonts w:cstheme="minorHAnsi"/>
                <w:bCs/>
              </w:rPr>
            </w:pPr>
          </w:p>
          <w:p w:rsidRPr="00D47BBF" w:rsidR="00C359AA" w:rsidP="00C359AA" w:rsidRDefault="00C359AA" w14:paraId="1706B063" w14:textId="157720B8">
            <w:pPr>
              <w:jc w:val="both"/>
              <w:rPr>
                <w:rFonts w:cstheme="minorHAnsi"/>
                <w:bCs/>
              </w:rPr>
            </w:pPr>
          </w:p>
        </w:tc>
      </w:tr>
      <w:tr w:rsidR="00C359AA" w:rsidTr="00B94CF5" w14:paraId="095265EA" w14:textId="77777777">
        <w:trPr>
          <w:gridAfter w:val="1"/>
          <w:wAfter w:w="6" w:type="dxa"/>
          <w:trHeight w:val="395"/>
        </w:trPr>
        <w:tc>
          <w:tcPr>
            <w:tcW w:w="4907" w:type="dxa"/>
            <w:shd w:val="clear" w:color="auto" w:fill="auto"/>
            <w:vAlign w:val="center"/>
          </w:tcPr>
          <w:p w:rsidRPr="00D76139" w:rsidR="00C359AA" w:rsidP="00C359AA" w:rsidRDefault="00C359AA" w14:paraId="452AC480" w14:textId="40BD0B49">
            <w:pPr>
              <w:jc w:val="both"/>
              <w:rPr>
                <w:rFonts w:cstheme="minorHAnsi"/>
              </w:rPr>
            </w:pPr>
            <w:r w:rsidRPr="00D76139">
              <w:rPr>
                <w:rFonts w:cstheme="minorHAnsi"/>
              </w:rPr>
              <w:lastRenderedPageBreak/>
              <w:t>Aš, kaip Klientas, noriu gauti tik aktualią informaciją apie mano užpildytą prašymą, kad galėčiau tinkamai sekti prašymo būklę.</w:t>
            </w:r>
          </w:p>
        </w:tc>
        <w:tc>
          <w:tcPr>
            <w:tcW w:w="1842" w:type="dxa"/>
            <w:shd w:val="clear" w:color="auto" w:fill="auto"/>
            <w:vAlign w:val="center"/>
          </w:tcPr>
          <w:p w:rsidRPr="00D76139" w:rsidR="00C359AA" w:rsidP="00C359AA" w:rsidRDefault="00C359AA" w14:paraId="14C12C15" w14:textId="7698565C">
            <w:pPr>
              <w:jc w:val="center"/>
              <w:rPr>
                <w:rFonts w:cstheme="minorHAnsi"/>
                <w:b/>
                <w:bCs/>
              </w:rPr>
            </w:pPr>
            <w:r w:rsidRPr="00D76139">
              <w:rPr>
                <w:rFonts w:cstheme="minorHAnsi"/>
                <w:b/>
                <w:bCs/>
              </w:rPr>
              <w:t>Automatiniai pranešimai</w:t>
            </w:r>
          </w:p>
        </w:tc>
        <w:tc>
          <w:tcPr>
            <w:tcW w:w="7480" w:type="dxa"/>
            <w:shd w:val="clear" w:color="auto" w:fill="auto"/>
            <w:vAlign w:val="center"/>
          </w:tcPr>
          <w:p w:rsidRPr="00D76139" w:rsidR="00C359AA" w:rsidP="00C359AA" w:rsidRDefault="00C359AA" w14:paraId="1872F9A7" w14:textId="7CE2B33A">
            <w:pPr>
              <w:spacing w:before="60" w:after="120"/>
              <w:ind w:right="57"/>
              <w:jc w:val="both"/>
              <w:rPr>
                <w:rFonts w:cstheme="minorHAnsi"/>
                <w:bCs/>
              </w:rPr>
            </w:pPr>
            <w:r w:rsidRPr="00D76139">
              <w:rPr>
                <w:rFonts w:cstheme="minorHAnsi"/>
                <w:bCs/>
              </w:rPr>
              <w:t>Klientas gauna automatinius pranešimus į el. paštą, tik kai:</w:t>
            </w:r>
          </w:p>
          <w:p w:rsidRPr="00D76139" w:rsidR="00C359AA" w:rsidP="00D019A2" w:rsidRDefault="00C359AA" w14:paraId="388B8818" w14:textId="48E48761">
            <w:pPr>
              <w:pStyle w:val="ListParagraph"/>
              <w:numPr>
                <w:ilvl w:val="0"/>
                <w:numId w:val="2"/>
              </w:numPr>
              <w:spacing w:before="60" w:after="60"/>
              <w:ind w:right="57"/>
              <w:contextualSpacing w:val="0"/>
              <w:jc w:val="both"/>
              <w:rPr>
                <w:rFonts w:cstheme="minorHAnsi"/>
                <w:bCs/>
              </w:rPr>
            </w:pPr>
            <w:r w:rsidRPr="00D76139">
              <w:rPr>
                <w:rFonts w:cstheme="minorHAnsi"/>
                <w:bCs/>
              </w:rPr>
              <w:t>Prašymas yra užregistruojamas (registracijos patvirtinimo el. laiškas);</w:t>
            </w:r>
          </w:p>
          <w:p w:rsidRPr="00D76139" w:rsidR="00C359AA" w:rsidP="00D019A2" w:rsidRDefault="00C359AA" w14:paraId="51158C3A" w14:textId="49C1E654">
            <w:pPr>
              <w:pStyle w:val="ListParagraph"/>
              <w:numPr>
                <w:ilvl w:val="0"/>
                <w:numId w:val="2"/>
              </w:numPr>
              <w:spacing w:before="60" w:after="60"/>
              <w:ind w:right="57"/>
              <w:contextualSpacing w:val="0"/>
              <w:jc w:val="both"/>
              <w:rPr>
                <w:rFonts w:cstheme="minorHAnsi"/>
                <w:bCs/>
              </w:rPr>
            </w:pPr>
            <w:r w:rsidRPr="00D76139">
              <w:rPr>
                <w:rFonts w:cstheme="minorHAnsi"/>
                <w:bCs/>
              </w:rPr>
              <w:t xml:space="preserve">Jei Sutikimo rengėjas pakeičia </w:t>
            </w:r>
            <w:r w:rsidRPr="003B22F9">
              <w:rPr>
                <w:rFonts w:cstheme="minorHAnsi"/>
                <w:b/>
                <w:i/>
                <w:iCs/>
              </w:rPr>
              <w:t>Darbų klasė</w:t>
            </w:r>
            <w:r w:rsidRPr="00D76139">
              <w:rPr>
                <w:rFonts w:cstheme="minorHAnsi"/>
                <w:bCs/>
              </w:rPr>
              <w:t xml:space="preserve"> sąrašo parametrą (keitimo atveju);</w:t>
            </w:r>
          </w:p>
          <w:p w:rsidRPr="00D76139" w:rsidR="00C359AA" w:rsidP="00D019A2" w:rsidRDefault="00C359AA" w14:paraId="0389897F" w14:textId="0B0570BC">
            <w:pPr>
              <w:pStyle w:val="ListParagraph"/>
              <w:numPr>
                <w:ilvl w:val="0"/>
                <w:numId w:val="2"/>
              </w:numPr>
              <w:spacing w:before="60" w:after="60"/>
              <w:ind w:right="57"/>
              <w:jc w:val="both"/>
            </w:pPr>
            <w:r w:rsidRPr="2AB9B5A3">
              <w:t xml:space="preserve">Jei Klientas turi patikslinti ar papildyti informaciją, pirminis pranešimas ir automatiniai priminimai, kurie plačiau aprašomi žemiau esančiuose </w:t>
            </w:r>
            <w:r w:rsidRPr="00D47BBF">
              <w:rPr>
                <w:i/>
                <w:lang w:val="en-US"/>
              </w:rPr>
              <w:t>User stories</w:t>
            </w:r>
            <w:r w:rsidRPr="2AB9B5A3">
              <w:t>;</w:t>
            </w:r>
          </w:p>
          <w:p w:rsidR="00C359AA" w:rsidP="00D019A2" w:rsidRDefault="00C359AA" w14:paraId="615506C9" w14:textId="706F2634">
            <w:pPr>
              <w:pStyle w:val="ListParagraph"/>
              <w:numPr>
                <w:ilvl w:val="0"/>
                <w:numId w:val="2"/>
              </w:numPr>
              <w:spacing w:before="60" w:after="60"/>
              <w:ind w:right="57"/>
              <w:contextualSpacing w:val="0"/>
              <w:jc w:val="both"/>
              <w:rPr>
                <w:rFonts w:cstheme="minorHAnsi"/>
                <w:bCs/>
              </w:rPr>
            </w:pPr>
            <w:r w:rsidRPr="00D76139">
              <w:rPr>
                <w:rFonts w:cstheme="minorHAnsi"/>
                <w:bCs/>
              </w:rPr>
              <w:t>Jei sutikimo nereikia, prašyme numatytiems vykdyti darbams;</w:t>
            </w:r>
          </w:p>
          <w:p w:rsidRPr="00D76139" w:rsidR="00C359AA" w:rsidP="00D019A2" w:rsidRDefault="00C359AA" w14:paraId="5E43939F" w14:textId="6107E8A3">
            <w:pPr>
              <w:pStyle w:val="ListParagraph"/>
              <w:numPr>
                <w:ilvl w:val="0"/>
                <w:numId w:val="2"/>
              </w:numPr>
              <w:spacing w:before="60" w:after="60"/>
              <w:ind w:right="57"/>
              <w:jc w:val="both"/>
            </w:pPr>
            <w:r w:rsidRPr="2AB9B5A3">
              <w:t xml:space="preserve">Kai prašymas yra atmetamas Sutikimą rengiančio specialisto arba </w:t>
            </w:r>
            <w:r>
              <w:t>Saugos darbe</w:t>
            </w:r>
            <w:r w:rsidRPr="2AB9B5A3">
              <w:t xml:space="preserve"> specialisto;</w:t>
            </w:r>
          </w:p>
          <w:p w:rsidRPr="00D76139" w:rsidR="00C359AA" w:rsidP="00D019A2" w:rsidRDefault="00C359AA" w14:paraId="21657950" w14:textId="0E2F5A98">
            <w:pPr>
              <w:pStyle w:val="ListParagraph"/>
              <w:numPr>
                <w:ilvl w:val="0"/>
                <w:numId w:val="2"/>
              </w:numPr>
              <w:spacing w:before="60" w:after="60"/>
              <w:ind w:right="57"/>
              <w:contextualSpacing w:val="0"/>
              <w:jc w:val="both"/>
              <w:rPr>
                <w:rFonts w:cstheme="minorHAnsi"/>
                <w:bCs/>
              </w:rPr>
            </w:pPr>
            <w:r w:rsidRPr="2AB9B5A3">
              <w:t xml:space="preserve">Kai prašymas yra </w:t>
            </w:r>
            <w:r>
              <w:t>tvirtin</w:t>
            </w:r>
            <w:r w:rsidRPr="2AB9B5A3">
              <w:t>imo proceso žingsnyje;</w:t>
            </w:r>
          </w:p>
          <w:p w:rsidRPr="00D76139" w:rsidR="00C359AA" w:rsidP="00D019A2" w:rsidRDefault="00C359AA" w14:paraId="51C4E357" w14:textId="2DDCD493">
            <w:pPr>
              <w:pStyle w:val="ListParagraph"/>
              <w:numPr>
                <w:ilvl w:val="0"/>
                <w:numId w:val="2"/>
              </w:numPr>
              <w:spacing w:before="60" w:after="120"/>
              <w:ind w:left="714" w:right="57" w:hanging="357"/>
              <w:contextualSpacing w:val="0"/>
              <w:jc w:val="both"/>
              <w:rPr>
                <w:rFonts w:cstheme="minorHAnsi"/>
                <w:bCs/>
              </w:rPr>
            </w:pPr>
            <w:r w:rsidRPr="00D76139">
              <w:rPr>
                <w:rFonts w:cstheme="minorHAnsi"/>
                <w:bCs/>
              </w:rPr>
              <w:t>Kai prašymo pagrindu yra išduotas sutikimas.</w:t>
            </w:r>
          </w:p>
        </w:tc>
      </w:tr>
      <w:tr w:rsidR="00C359AA" w:rsidTr="00CA7F93" w14:paraId="57DEE88C" w14:textId="77777777">
        <w:trPr>
          <w:gridAfter w:val="1"/>
          <w:wAfter w:w="6" w:type="dxa"/>
          <w:trHeight w:val="678"/>
        </w:trPr>
        <w:tc>
          <w:tcPr>
            <w:tcW w:w="4907" w:type="dxa"/>
            <w:shd w:val="clear" w:color="auto" w:fill="auto"/>
            <w:vAlign w:val="center"/>
          </w:tcPr>
          <w:p w:rsidRPr="00814AD3" w:rsidR="00C359AA" w:rsidP="00C359AA" w:rsidRDefault="00C359AA" w14:paraId="6386C62F" w14:textId="3A41551D">
            <w:pPr>
              <w:jc w:val="both"/>
              <w:rPr>
                <w:rFonts w:cstheme="minorHAnsi"/>
              </w:rPr>
            </w:pPr>
            <w:r w:rsidRPr="002876D5">
              <w:rPr>
                <w:rFonts w:cstheme="minorHAnsi"/>
              </w:rPr>
              <w:t>Aš, kaip Klientas</w:t>
            </w:r>
            <w:r w:rsidRPr="002876D5">
              <w:rPr>
                <w:rFonts w:cstheme="minorHAnsi"/>
                <w:b/>
                <w:bCs/>
              </w:rPr>
              <w:t>,</w:t>
            </w:r>
            <w:r w:rsidRPr="002876D5">
              <w:rPr>
                <w:rFonts w:cstheme="minorHAnsi"/>
              </w:rPr>
              <w:t xml:space="preserve"> </w:t>
            </w:r>
            <w:r w:rsidRPr="002876D5">
              <w:t xml:space="preserve">noriu </w:t>
            </w:r>
            <w:r w:rsidRPr="00814AD3">
              <w:t xml:space="preserve">matyti </w:t>
            </w:r>
            <w:r w:rsidRPr="002876D5">
              <w:t xml:space="preserve">informaciją, kad mano registruotas prašymas nebus vykdomas, nes numatyti atlikti darbai bus vykdomi ne apsaugos zonoje. </w:t>
            </w:r>
          </w:p>
        </w:tc>
        <w:tc>
          <w:tcPr>
            <w:tcW w:w="1842" w:type="dxa"/>
            <w:shd w:val="clear" w:color="auto" w:fill="auto"/>
            <w:vAlign w:val="center"/>
          </w:tcPr>
          <w:p w:rsidRPr="00814AD3" w:rsidR="00C359AA" w:rsidP="00C359AA" w:rsidRDefault="00C359AA" w14:paraId="446DE366" w14:textId="58925EB8">
            <w:pPr>
              <w:jc w:val="center"/>
              <w:rPr>
                <w:rFonts w:cstheme="minorHAnsi"/>
                <w:b/>
              </w:rPr>
            </w:pPr>
            <w:r>
              <w:rPr>
                <w:rFonts w:cstheme="minorHAnsi"/>
                <w:b/>
                <w:bCs/>
              </w:rPr>
              <w:t>Naudotojo paskyra /</w:t>
            </w:r>
            <w:r>
              <w:rPr>
                <w:rFonts w:cstheme="minorHAnsi"/>
                <w:b/>
              </w:rPr>
              <w:t xml:space="preserve"> Interaktyvi nuoroda</w:t>
            </w:r>
          </w:p>
        </w:tc>
        <w:tc>
          <w:tcPr>
            <w:tcW w:w="7480" w:type="dxa"/>
            <w:shd w:val="clear" w:color="auto" w:fill="auto"/>
            <w:vAlign w:val="center"/>
          </w:tcPr>
          <w:p w:rsidRPr="00D47BBF" w:rsidR="00C359AA" w:rsidP="00C359AA" w:rsidRDefault="00C359AA" w14:paraId="46B9903A" w14:textId="362590E1">
            <w:pPr>
              <w:spacing w:before="60" w:after="120"/>
              <w:ind w:right="57"/>
              <w:jc w:val="both"/>
              <w:rPr>
                <w:rFonts w:cstheme="minorHAnsi"/>
                <w:bCs/>
              </w:rPr>
            </w:pPr>
            <w:r>
              <w:rPr>
                <w:rFonts w:cstheme="minorHAnsi"/>
                <w:bCs/>
              </w:rPr>
              <w:t>Tam, kad pažymėti, jog susitikimas nebus išduodamas dėl to, kad darbai bus vykdomi ne apsaugos zonoje turi būti naudojama „</w:t>
            </w:r>
            <w:r>
              <w:rPr>
                <w:rFonts w:cstheme="minorHAnsi"/>
                <w:b/>
                <w:i/>
                <w:iCs/>
              </w:rPr>
              <w:t>Numatomi darbai nėra apsaugos zonoje</w:t>
            </w:r>
            <w:r>
              <w:rPr>
                <w:rFonts w:cstheme="minorHAnsi"/>
                <w:bCs/>
              </w:rPr>
              <w:t xml:space="preserve">“ būsena. </w:t>
            </w:r>
            <w:r>
              <w:t xml:space="preserve">Sutikimą rengiančiam specialistui </w:t>
            </w:r>
            <w:r w:rsidRPr="00CA7F93">
              <w:rPr>
                <w:b/>
                <w:bCs/>
                <w:i/>
                <w:iCs/>
              </w:rPr>
              <w:t>Darbų viet</w:t>
            </w:r>
            <w:r>
              <w:rPr>
                <w:b/>
                <w:bCs/>
                <w:i/>
                <w:iCs/>
              </w:rPr>
              <w:t xml:space="preserve">a </w:t>
            </w:r>
            <w:r>
              <w:t xml:space="preserve">pildymo lauke pasirinkus </w:t>
            </w:r>
            <w:r>
              <w:rPr>
                <w:rFonts w:cstheme="minorHAnsi"/>
                <w:bCs/>
              </w:rPr>
              <w:t>„</w:t>
            </w:r>
            <w:r>
              <w:rPr>
                <w:rFonts w:cstheme="minorHAnsi"/>
                <w:b/>
                <w:i/>
                <w:iCs/>
              </w:rPr>
              <w:t>Numatomi darbai nėra apsaugos zonoje</w:t>
            </w:r>
            <w:r>
              <w:rPr>
                <w:rFonts w:cstheme="minorHAnsi"/>
                <w:bCs/>
              </w:rPr>
              <w:t xml:space="preserve">“ opciją, </w:t>
            </w:r>
            <w:r w:rsidRPr="006D0E51">
              <w:rPr>
                <w:rFonts w:cstheme="minorHAnsi"/>
                <w:bCs/>
              </w:rPr>
              <w:t xml:space="preserve">prašymo būsena </w:t>
            </w:r>
            <w:r>
              <w:rPr>
                <w:rFonts w:cstheme="minorHAnsi"/>
                <w:bCs/>
              </w:rPr>
              <w:t xml:space="preserve">turi </w:t>
            </w:r>
            <w:r w:rsidRPr="006D0E51">
              <w:rPr>
                <w:rFonts w:cstheme="minorHAnsi"/>
                <w:bCs/>
              </w:rPr>
              <w:t>automatiškai pasikei</w:t>
            </w:r>
            <w:r>
              <w:rPr>
                <w:rFonts w:cstheme="minorHAnsi"/>
                <w:bCs/>
              </w:rPr>
              <w:t>sti</w:t>
            </w:r>
            <w:r w:rsidRPr="006D0E51">
              <w:rPr>
                <w:rFonts w:cstheme="minorHAnsi"/>
                <w:bCs/>
              </w:rPr>
              <w:t xml:space="preserve"> į </w:t>
            </w:r>
            <w:r>
              <w:t>„</w:t>
            </w:r>
            <w:r>
              <w:rPr>
                <w:rFonts w:cstheme="minorHAnsi"/>
                <w:b/>
                <w:i/>
                <w:iCs/>
              </w:rPr>
              <w:t>Numatomi darbai nėra apsaugos zonoje</w:t>
            </w:r>
            <w:r>
              <w:t>“.</w:t>
            </w:r>
          </w:p>
        </w:tc>
      </w:tr>
      <w:tr w:rsidR="00C359AA" w:rsidTr="00B07C82" w14:paraId="22AA4C89" w14:textId="77777777">
        <w:trPr>
          <w:gridAfter w:val="1"/>
          <w:wAfter w:w="6" w:type="dxa"/>
          <w:trHeight w:val="955"/>
        </w:trPr>
        <w:tc>
          <w:tcPr>
            <w:tcW w:w="4907" w:type="dxa"/>
            <w:shd w:val="clear" w:color="auto" w:fill="auto"/>
            <w:vAlign w:val="center"/>
          </w:tcPr>
          <w:p w:rsidRPr="002876D5" w:rsidR="00C359AA" w:rsidP="00C359AA" w:rsidRDefault="00C359AA" w14:paraId="23C25981" w14:textId="0248B11C">
            <w:pPr>
              <w:jc w:val="both"/>
              <w:rPr>
                <w:rFonts w:cstheme="minorHAnsi"/>
              </w:rPr>
            </w:pPr>
            <w:r w:rsidRPr="00814AD3">
              <w:rPr>
                <w:rFonts w:cstheme="minorHAnsi"/>
              </w:rPr>
              <w:t>Aš, kaip Klientas</w:t>
            </w:r>
            <w:r w:rsidRPr="00814AD3">
              <w:rPr>
                <w:rFonts w:cstheme="minorHAnsi"/>
                <w:b/>
                <w:bCs/>
              </w:rPr>
              <w:t>,</w:t>
            </w:r>
            <w:r w:rsidRPr="00814AD3">
              <w:rPr>
                <w:rFonts w:cstheme="minorHAnsi"/>
              </w:rPr>
              <w:t xml:space="preserve"> </w:t>
            </w:r>
            <w:r w:rsidRPr="00814AD3">
              <w:t xml:space="preserve">noriu gauti informaciją, kad mano registruotas prašymas nebus vykdomas, nes numatyti atlikti darbai bus vykdomi ne apsaugos zonoje. </w:t>
            </w:r>
          </w:p>
        </w:tc>
        <w:tc>
          <w:tcPr>
            <w:tcW w:w="1842" w:type="dxa"/>
            <w:shd w:val="clear" w:color="auto" w:fill="auto"/>
            <w:vAlign w:val="center"/>
          </w:tcPr>
          <w:p w:rsidR="00C359AA" w:rsidP="00C359AA" w:rsidRDefault="00C359AA" w14:paraId="71F07264" w14:textId="011A73A9">
            <w:pPr>
              <w:jc w:val="center"/>
              <w:rPr>
                <w:rFonts w:cstheme="minorHAnsi"/>
                <w:b/>
                <w:bCs/>
              </w:rPr>
            </w:pPr>
            <w:r w:rsidRPr="00814AD3">
              <w:rPr>
                <w:rFonts w:cstheme="minorHAnsi"/>
                <w:b/>
                <w:bCs/>
              </w:rPr>
              <w:t>Automatiniai pranešimai</w:t>
            </w:r>
          </w:p>
        </w:tc>
        <w:tc>
          <w:tcPr>
            <w:tcW w:w="7480" w:type="dxa"/>
            <w:shd w:val="clear" w:color="auto" w:fill="auto"/>
            <w:vAlign w:val="center"/>
          </w:tcPr>
          <w:p w:rsidRPr="00D47BBF" w:rsidR="00C359AA" w:rsidP="00C359AA" w:rsidRDefault="00C359AA" w14:paraId="30615FF0" w14:textId="25A7116E">
            <w:pPr>
              <w:spacing w:before="60" w:after="120"/>
              <w:ind w:right="57"/>
              <w:jc w:val="both"/>
            </w:pPr>
            <w:r>
              <w:t xml:space="preserve">Kai Sutikimą rengiantis specialistas </w:t>
            </w:r>
            <w:r w:rsidRPr="00CA7F93">
              <w:rPr>
                <w:b/>
                <w:bCs/>
                <w:i/>
                <w:iCs/>
              </w:rPr>
              <w:t>Darbų viet</w:t>
            </w:r>
            <w:r>
              <w:rPr>
                <w:b/>
                <w:bCs/>
                <w:i/>
                <w:iCs/>
              </w:rPr>
              <w:t xml:space="preserve">a </w:t>
            </w:r>
            <w:r>
              <w:t xml:space="preserve">pildymo lauke pasirinka </w:t>
            </w:r>
            <w:r>
              <w:rPr>
                <w:rFonts w:cstheme="minorHAnsi"/>
                <w:bCs/>
              </w:rPr>
              <w:t>„</w:t>
            </w:r>
            <w:r>
              <w:rPr>
                <w:rFonts w:cstheme="minorHAnsi"/>
                <w:b/>
                <w:i/>
                <w:iCs/>
              </w:rPr>
              <w:t>Numatomi darbai nėra apsaugos zonoje</w:t>
            </w:r>
            <w:r>
              <w:rPr>
                <w:rFonts w:cstheme="minorHAnsi"/>
                <w:bCs/>
              </w:rPr>
              <w:t xml:space="preserve">“ opciją ir </w:t>
            </w:r>
            <w:r w:rsidRPr="006D0E51">
              <w:rPr>
                <w:rFonts w:cstheme="minorHAnsi"/>
                <w:bCs/>
              </w:rPr>
              <w:t>prašymo būsena automatiškai pasikei</w:t>
            </w:r>
            <w:r>
              <w:rPr>
                <w:rFonts w:cstheme="minorHAnsi"/>
                <w:bCs/>
              </w:rPr>
              <w:t>čia</w:t>
            </w:r>
            <w:r w:rsidRPr="006D0E51">
              <w:rPr>
                <w:rFonts w:cstheme="minorHAnsi"/>
                <w:bCs/>
              </w:rPr>
              <w:t xml:space="preserve"> į </w:t>
            </w:r>
            <w:r>
              <w:t>„</w:t>
            </w:r>
            <w:r>
              <w:rPr>
                <w:rFonts w:cstheme="minorHAnsi"/>
                <w:b/>
                <w:i/>
                <w:iCs/>
              </w:rPr>
              <w:t>Numatomi darbai nėra apsaugos zonoje</w:t>
            </w:r>
            <w:r>
              <w:t>“, tada Klientas gauna el. laišką iš Sutikimą rengiančio specialisto skyriaus bendrinės el. pašto dėžutės, kuriame yra pateikiamas standartinis atsakymo tekstas apie tai, kad prašymas (prašymo ID) nebus įgyvendintas, nes prašyme numatyti atlikti darbai nepatenka į apsaugos zoną.</w:t>
            </w:r>
          </w:p>
        </w:tc>
      </w:tr>
      <w:tr w:rsidR="00C359AA" w:rsidTr="00754F6C" w14:paraId="61B8FD9B" w14:textId="77777777">
        <w:trPr>
          <w:gridAfter w:val="1"/>
          <w:wAfter w:w="6" w:type="dxa"/>
          <w:trHeight w:val="955"/>
        </w:trPr>
        <w:tc>
          <w:tcPr>
            <w:tcW w:w="4907" w:type="dxa"/>
            <w:shd w:val="clear" w:color="auto" w:fill="auto"/>
            <w:vAlign w:val="center"/>
          </w:tcPr>
          <w:p w:rsidRPr="00AE0911" w:rsidR="00C359AA" w:rsidP="00C359AA" w:rsidRDefault="00C359AA" w14:paraId="656D3107" w14:textId="35DAA2AE">
            <w:pPr>
              <w:jc w:val="both"/>
              <w:rPr>
                <w:rFonts w:cstheme="minorHAnsi"/>
              </w:rPr>
            </w:pPr>
            <w:r w:rsidRPr="00AE0911">
              <w:rPr>
                <w:rFonts w:cstheme="minorHAnsi"/>
              </w:rPr>
              <w:t>Aš, kaip Klientas</w:t>
            </w:r>
            <w:r w:rsidRPr="00AE0911">
              <w:rPr>
                <w:rFonts w:cstheme="minorHAnsi"/>
                <w:b/>
                <w:bCs/>
              </w:rPr>
              <w:t>,</w:t>
            </w:r>
            <w:r w:rsidRPr="00AE0911">
              <w:rPr>
                <w:rFonts w:cstheme="minorHAnsi"/>
              </w:rPr>
              <w:t xml:space="preserve"> </w:t>
            </w:r>
            <w:r w:rsidRPr="00AE0911">
              <w:t>noriu gauti informaciją, kad turiu pateikti papildomą (arba turiu patikslinti) informaciją tam, kad mano registruotas prašymas galėtų būti įvykdytas.</w:t>
            </w:r>
          </w:p>
        </w:tc>
        <w:tc>
          <w:tcPr>
            <w:tcW w:w="1842" w:type="dxa"/>
            <w:shd w:val="clear" w:color="auto" w:fill="auto"/>
            <w:vAlign w:val="center"/>
          </w:tcPr>
          <w:p w:rsidRPr="00AE0911" w:rsidR="00C359AA" w:rsidP="00C359AA" w:rsidRDefault="00C359AA" w14:paraId="28FEC1EB" w14:textId="29752D12">
            <w:pPr>
              <w:jc w:val="center"/>
              <w:rPr>
                <w:rFonts w:cstheme="minorHAnsi"/>
                <w:b/>
                <w:bCs/>
              </w:rPr>
            </w:pPr>
            <w:r w:rsidRPr="00AE0911">
              <w:rPr>
                <w:rFonts w:cstheme="minorHAnsi"/>
                <w:b/>
                <w:bCs/>
              </w:rPr>
              <w:t>Automatiniai pranešimai</w:t>
            </w:r>
          </w:p>
        </w:tc>
        <w:tc>
          <w:tcPr>
            <w:tcW w:w="7480" w:type="dxa"/>
            <w:shd w:val="clear" w:color="auto" w:fill="auto"/>
            <w:vAlign w:val="center"/>
          </w:tcPr>
          <w:p w:rsidRPr="00D47BBF" w:rsidR="00C359AA" w:rsidP="00C359AA" w:rsidRDefault="00C359AA" w14:paraId="05F46C16" w14:textId="48453AE3">
            <w:pPr>
              <w:spacing w:before="60" w:after="120"/>
              <w:ind w:right="57"/>
              <w:jc w:val="both"/>
              <w:rPr>
                <w:b/>
              </w:rPr>
            </w:pPr>
            <w:r>
              <w:t>Kai Sutikimą rengiantis specialistas arba Saugos darbe specialistas pateikia užklausą Klientui ir prašymo būsena automatiškai pasikeičia į „</w:t>
            </w:r>
            <w:r w:rsidRPr="00D47BBF">
              <w:rPr>
                <w:rFonts w:cstheme="minorHAnsi"/>
                <w:b/>
                <w:i/>
                <w:iCs/>
              </w:rPr>
              <w:t>Laukiama informacijos iš Kliento</w:t>
            </w:r>
            <w:r>
              <w:t>“ – Klientui išsiunčiamas el. laišku pranešimas, dėl duomenų patikslinimo poreikio, kuriame nurodoma:</w:t>
            </w:r>
          </w:p>
          <w:p w:rsidR="00C359AA" w:rsidP="00D019A2" w:rsidRDefault="00C359AA" w14:paraId="5505B786" w14:textId="7E6BCF1C">
            <w:pPr>
              <w:pStyle w:val="ListParagraph"/>
              <w:numPr>
                <w:ilvl w:val="0"/>
                <w:numId w:val="21"/>
              </w:numPr>
              <w:spacing w:before="60" w:after="60"/>
              <w:ind w:left="714" w:right="57" w:hanging="357"/>
              <w:contextualSpacing w:val="0"/>
              <w:jc w:val="both"/>
            </w:pPr>
            <w:r>
              <w:lastRenderedPageBreak/>
              <w:t>Kokiam prašymui reikia pateikti papildomą ar patikslintą informaciją (prašymo ID ir interaktyvi nuoroda į prašymą);</w:t>
            </w:r>
          </w:p>
          <w:p w:rsidR="00C359AA" w:rsidP="00D019A2" w:rsidRDefault="00C359AA" w14:paraId="35AB128B" w14:textId="77777777">
            <w:pPr>
              <w:pStyle w:val="ListParagraph"/>
              <w:numPr>
                <w:ilvl w:val="0"/>
                <w:numId w:val="21"/>
              </w:numPr>
              <w:spacing w:before="60" w:after="60"/>
              <w:ind w:left="714" w:right="57" w:hanging="357"/>
              <w:contextualSpacing w:val="0"/>
              <w:jc w:val="both"/>
            </w:pPr>
            <w:r>
              <w:t>Standartinis tekstas apie būtinybę patikslinti informaciją;</w:t>
            </w:r>
          </w:p>
          <w:p w:rsidR="00C359AA" w:rsidP="00D019A2" w:rsidRDefault="00C359AA" w14:paraId="3B66BB72" w14:textId="165DA90D">
            <w:pPr>
              <w:pStyle w:val="ListParagraph"/>
              <w:numPr>
                <w:ilvl w:val="0"/>
                <w:numId w:val="21"/>
              </w:numPr>
              <w:spacing w:before="60" w:after="60"/>
              <w:ind w:left="714" w:right="57" w:hanging="357"/>
              <w:contextualSpacing w:val="0"/>
              <w:jc w:val="both"/>
            </w:pPr>
            <w:r>
              <w:t>Konkretus tikslinimo poreikis (tekstas iš pastabų lauko);</w:t>
            </w:r>
          </w:p>
          <w:p w:rsidR="00C359AA" w:rsidP="00D019A2" w:rsidRDefault="00C359AA" w14:paraId="7B2353E4" w14:textId="51858E36">
            <w:pPr>
              <w:pStyle w:val="ListParagraph"/>
              <w:numPr>
                <w:ilvl w:val="0"/>
                <w:numId w:val="21"/>
              </w:numPr>
              <w:spacing w:before="60" w:after="120"/>
              <w:ind w:right="57"/>
              <w:contextualSpacing w:val="0"/>
              <w:jc w:val="both"/>
            </w:pPr>
            <w:r>
              <w:t>Kokiu būdu pateikti atsakymą, automatinis tekstas, kuris el. laiške įrašomas priklausomai nuo to, ar:</w:t>
            </w:r>
          </w:p>
          <w:p w:rsidR="00C359AA" w:rsidP="00D019A2" w:rsidRDefault="00C359AA" w14:paraId="1556436C" w14:textId="44A1AA7E">
            <w:pPr>
              <w:pStyle w:val="ListParagraph"/>
              <w:numPr>
                <w:ilvl w:val="1"/>
                <w:numId w:val="21"/>
              </w:numPr>
              <w:ind w:left="1434" w:right="57" w:hanging="357"/>
              <w:jc w:val="both"/>
            </w:pPr>
            <w:r>
              <w:t>Klientas turi paskyrą – tada turi atlikti patikslinimą pačiame prašyme, prisijungus prie paskyros;</w:t>
            </w:r>
          </w:p>
          <w:p w:rsidR="00C359AA" w:rsidP="00D019A2" w:rsidRDefault="00C359AA" w14:paraId="296547CC" w14:textId="4803FE74">
            <w:pPr>
              <w:pStyle w:val="ListParagraph"/>
              <w:numPr>
                <w:ilvl w:val="1"/>
                <w:numId w:val="21"/>
              </w:numPr>
              <w:ind w:left="1434" w:right="57" w:hanging="357"/>
              <w:contextualSpacing w:val="0"/>
              <w:jc w:val="both"/>
            </w:pPr>
            <w:r>
              <w:t>Klientas yra Trečioji šalis (neturi paskyros) – tada turi atsakyti į šį atsiųstą el. laišką.</w:t>
            </w:r>
          </w:p>
          <w:p w:rsidR="00C359AA" w:rsidP="00D019A2" w:rsidRDefault="00C359AA" w14:paraId="45CF4D32" w14:textId="6267038C">
            <w:pPr>
              <w:pStyle w:val="ListParagraph"/>
              <w:numPr>
                <w:ilvl w:val="0"/>
                <w:numId w:val="21"/>
              </w:numPr>
              <w:spacing w:before="60" w:after="120"/>
              <w:ind w:right="57"/>
              <w:jc w:val="both"/>
            </w:pPr>
            <w:r>
              <w:t>Per kiek laiko privaloma pateikti arba atlikti informacijos patikslinimą – 5 d. d. terminas nuo šio pranešimo gavimo imtinai;</w:t>
            </w:r>
          </w:p>
          <w:p w:rsidRPr="00D47BBF" w:rsidR="00C359AA" w:rsidP="00D019A2" w:rsidRDefault="00C359AA" w14:paraId="50622F2F" w14:textId="1FB0FE7F">
            <w:pPr>
              <w:pStyle w:val="ListParagraph"/>
              <w:numPr>
                <w:ilvl w:val="0"/>
                <w:numId w:val="21"/>
              </w:numPr>
              <w:spacing w:before="60" w:after="120"/>
              <w:ind w:right="57"/>
              <w:jc w:val="both"/>
            </w:pPr>
            <w:r w:rsidRPr="00027A17">
              <w:t xml:space="preserve">Nepriklausomai nuo to, ar Klientas turi paskyrą, ar ne el. </w:t>
            </w:r>
            <w:r>
              <w:t>laiške</w:t>
            </w:r>
            <w:r w:rsidRPr="00027A17">
              <w:t xml:space="preserve"> yra nurodoma, kad prašymas bus </w:t>
            </w:r>
            <w:r>
              <w:t>automatiškai uždarytas kaip „</w:t>
            </w:r>
            <w:r w:rsidRPr="00D47BBF">
              <w:rPr>
                <w:b/>
                <w:bCs/>
                <w:i/>
                <w:iCs/>
              </w:rPr>
              <w:t>Atmestas</w:t>
            </w:r>
            <w:r>
              <w:t>“</w:t>
            </w:r>
            <w:r w:rsidRPr="00027A17">
              <w:t xml:space="preserve">, jei Klientas nepateiks atsakymo į užklausą per nurodytą </w:t>
            </w:r>
            <w:r w:rsidRPr="00A21260">
              <w:t>5</w:t>
            </w:r>
            <w:r w:rsidRPr="00027A17">
              <w:t xml:space="preserve"> d. d.</w:t>
            </w:r>
            <w:r>
              <w:t xml:space="preserve"> </w:t>
            </w:r>
            <w:r w:rsidRPr="00027A17">
              <w:t>terminą</w:t>
            </w:r>
            <w:r>
              <w:t>,</w:t>
            </w:r>
            <w:r w:rsidRPr="00027A17">
              <w:t xml:space="preserve"> </w:t>
            </w:r>
            <w:r>
              <w:t xml:space="preserve">kuris </w:t>
            </w:r>
            <w:r w:rsidRPr="00027A17">
              <w:t>skaičiuoja</w:t>
            </w:r>
            <w:r>
              <w:t>mas</w:t>
            </w:r>
            <w:r w:rsidRPr="00027A17">
              <w:t xml:space="preserve"> nuo šio laiško gavimo</w:t>
            </w:r>
            <w:r>
              <w:t xml:space="preserve">. Taip pat nurodoma, kad atmetus prašymą Klientui </w:t>
            </w:r>
            <w:r w:rsidRPr="00027A17">
              <w:t>norint vykdyti darbus reikės užpildyti naują prašymą</w:t>
            </w:r>
            <w:r>
              <w:t xml:space="preserve"> sutikimui gauti</w:t>
            </w:r>
            <w:r w:rsidRPr="00027A17">
              <w:t>.</w:t>
            </w:r>
          </w:p>
        </w:tc>
      </w:tr>
      <w:tr w:rsidR="00C359AA" w:rsidTr="00B94CF5" w14:paraId="0AE18E83" w14:textId="77777777">
        <w:trPr>
          <w:gridAfter w:val="1"/>
          <w:wAfter w:w="6" w:type="dxa"/>
          <w:trHeight w:val="696"/>
        </w:trPr>
        <w:tc>
          <w:tcPr>
            <w:tcW w:w="4907" w:type="dxa"/>
            <w:shd w:val="clear" w:color="auto" w:fill="auto"/>
            <w:vAlign w:val="center"/>
          </w:tcPr>
          <w:p w:rsidRPr="00814AD3" w:rsidR="00C359AA" w:rsidP="00C359AA" w:rsidRDefault="00C359AA" w14:paraId="4F2C042D" w14:textId="377B1FBE">
            <w:pPr>
              <w:jc w:val="both"/>
              <w:rPr>
                <w:rFonts w:cstheme="minorHAnsi"/>
              </w:rPr>
            </w:pPr>
            <w:r>
              <w:rPr>
                <w:rFonts w:cstheme="minorHAnsi"/>
              </w:rPr>
              <w:lastRenderedPageBreak/>
              <w:t>Aš, kaip Klientas, noriu gauti priminimą, kad dar nepateikiau atsakymo į Sutikimą rengiančio specialisto ar Saugos specialisto pateiktą užklausą, kad atsakyčiau per numatytą terminą ir man nereiktų registruoti naujo prašymo.</w:t>
            </w:r>
          </w:p>
        </w:tc>
        <w:tc>
          <w:tcPr>
            <w:tcW w:w="1842" w:type="dxa"/>
            <w:shd w:val="clear" w:color="auto" w:fill="auto"/>
            <w:vAlign w:val="center"/>
          </w:tcPr>
          <w:p w:rsidRPr="00D47BBF" w:rsidR="00C359AA" w:rsidP="00C359AA" w:rsidRDefault="00C359AA" w14:paraId="66A91CAB" w14:textId="0383930D">
            <w:pPr>
              <w:jc w:val="center"/>
              <w:rPr>
                <w:rFonts w:cstheme="minorHAnsi"/>
                <w:b/>
                <w:bCs/>
                <w:lang w:val="en-US"/>
              </w:rPr>
            </w:pPr>
            <w:r w:rsidRPr="00814AD3">
              <w:rPr>
                <w:rFonts w:cstheme="minorHAnsi"/>
                <w:b/>
                <w:bCs/>
              </w:rPr>
              <w:t>Automatiniai pranešimai</w:t>
            </w:r>
          </w:p>
        </w:tc>
        <w:tc>
          <w:tcPr>
            <w:tcW w:w="7480" w:type="dxa"/>
            <w:shd w:val="clear" w:color="auto" w:fill="auto"/>
          </w:tcPr>
          <w:p w:rsidR="00C359AA" w:rsidP="00C359AA" w:rsidRDefault="00C359AA" w14:paraId="690BD204" w14:textId="37C74C7E">
            <w:pPr>
              <w:spacing w:before="60" w:after="120"/>
              <w:ind w:right="57"/>
              <w:jc w:val="both"/>
            </w:pPr>
            <w:r w:rsidRPr="0B1E0E4F">
              <w:t xml:space="preserve">Jei praėjus </w:t>
            </w:r>
            <w:r>
              <w:t>3</w:t>
            </w:r>
            <w:r w:rsidRPr="0B1E0E4F">
              <w:t xml:space="preserve"> d. d., po pranešimo dėl poreikio duomenims tikslinti Klientui išsiuntimo, prašymo būsena automatiškai arba rankiniu būdu nepakeičiama į „</w:t>
            </w:r>
            <w:r w:rsidRPr="0B1E0E4F">
              <w:rPr>
                <w:b/>
                <w:i/>
              </w:rPr>
              <w:t>Papildyta informacija iš Kliento</w:t>
            </w:r>
            <w:r w:rsidRPr="0B1E0E4F">
              <w:t>“, tada turi būti automatiškai išsiunčiamas priminimas Klientui apie poreikį tikslinti prašymo duomenis, atkartojant bazinę pradinio pranešimo informaciją (prašymo ID, ko trūksta, kaip pateikti atsakymą ir iki kada atsakyti, kad prašymas nebūtų uždarytas kaip „</w:t>
            </w:r>
            <w:r w:rsidRPr="0B1E0E4F">
              <w:rPr>
                <w:b/>
                <w:i/>
              </w:rPr>
              <w:t>Atmestas</w:t>
            </w:r>
            <w:r w:rsidRPr="0B1E0E4F">
              <w:t>“).</w:t>
            </w:r>
          </w:p>
          <w:p w:rsidRPr="0023049B" w:rsidR="00C359AA" w:rsidP="00C359AA" w:rsidRDefault="00C359AA" w14:paraId="00BDC2A9" w14:textId="4F06D246">
            <w:pPr>
              <w:spacing w:before="60" w:after="120"/>
              <w:ind w:right="57"/>
              <w:jc w:val="both"/>
              <w:rPr>
                <w:rFonts w:cstheme="minorHAnsi"/>
              </w:rPr>
            </w:pPr>
            <w:r>
              <w:rPr>
                <w:rFonts w:cstheme="minorHAnsi"/>
              </w:rPr>
              <w:t>Jei, likus 1 d. d. iki automatinio prašymo atmetimo, dėl informacijos trūkumo išduoti sutikimą, prašymo būsena automatiškai arba rankiniu būdu nepakeičiama į „</w:t>
            </w:r>
            <w:r>
              <w:rPr>
                <w:rFonts w:cstheme="minorHAnsi"/>
                <w:b/>
                <w:i/>
                <w:iCs/>
              </w:rPr>
              <w:t>Papildyta informacija iš Kliento</w:t>
            </w:r>
            <w:r>
              <w:rPr>
                <w:rFonts w:cstheme="minorHAnsi"/>
              </w:rPr>
              <w:t xml:space="preserve">“, tada turi būti automatiškai išsiunčiamas papildomas priminimas Klientui apie poreikį tikslinti prašymo duomenis, atkartojant bazinę pradinio pranešimo informaciją (prašymo ID, ko trūksta, kaip </w:t>
            </w:r>
            <w:r>
              <w:rPr>
                <w:rFonts w:cstheme="minorHAnsi"/>
              </w:rPr>
              <w:lastRenderedPageBreak/>
              <w:t>pateikti atsakymą ir iki kada atsakyti, kad prašymas nebūtų uždarytas kaip „</w:t>
            </w:r>
            <w:r w:rsidRPr="0044517B">
              <w:rPr>
                <w:rFonts w:cstheme="minorHAnsi"/>
                <w:b/>
                <w:bCs/>
                <w:i/>
                <w:iCs/>
              </w:rPr>
              <w:t>Atmestas</w:t>
            </w:r>
            <w:r>
              <w:rPr>
                <w:rFonts w:cstheme="minorHAnsi"/>
              </w:rPr>
              <w:t>“).</w:t>
            </w:r>
          </w:p>
        </w:tc>
      </w:tr>
      <w:tr w:rsidR="00C359AA" w:rsidTr="004C3DEC" w14:paraId="36923944" w14:textId="77777777">
        <w:trPr>
          <w:gridAfter w:val="1"/>
          <w:wAfter w:w="6" w:type="dxa"/>
          <w:trHeight w:val="696"/>
        </w:trPr>
        <w:tc>
          <w:tcPr>
            <w:tcW w:w="4907" w:type="dxa"/>
            <w:shd w:val="clear" w:color="auto" w:fill="auto"/>
            <w:vAlign w:val="center"/>
          </w:tcPr>
          <w:p w:rsidR="00C359AA" w:rsidP="00C359AA" w:rsidRDefault="00C359AA" w14:paraId="5F261C10" w14:textId="5D483DF3">
            <w:pPr>
              <w:jc w:val="both"/>
            </w:pPr>
            <w:r w:rsidRPr="00814AD3">
              <w:rPr>
                <w:rFonts w:cstheme="minorHAnsi"/>
              </w:rPr>
              <w:lastRenderedPageBreak/>
              <w:t>Aš, kaip Klientas</w:t>
            </w:r>
            <w:r w:rsidRPr="00814AD3">
              <w:rPr>
                <w:rFonts w:cstheme="minorHAnsi"/>
                <w:b/>
                <w:bCs/>
              </w:rPr>
              <w:t>,</w:t>
            </w:r>
            <w:r w:rsidRPr="00814AD3">
              <w:rPr>
                <w:rFonts w:cstheme="minorHAnsi"/>
              </w:rPr>
              <w:t xml:space="preserve"> </w:t>
            </w:r>
            <w:r w:rsidRPr="00814AD3">
              <w:t>noriu matyti informaciją, kad turiu pateikti papildomą (arba turiu patikslinti) informaciją tam, kad mano registruotas prašymas galėtų būti įvykdytas.</w:t>
            </w:r>
          </w:p>
        </w:tc>
        <w:tc>
          <w:tcPr>
            <w:tcW w:w="1842" w:type="dxa"/>
            <w:shd w:val="clear" w:color="auto" w:fill="auto"/>
            <w:vAlign w:val="center"/>
          </w:tcPr>
          <w:p w:rsidR="00C359AA" w:rsidP="00C359AA" w:rsidRDefault="00C359AA" w14:paraId="540F80DB" w14:textId="15102F12">
            <w:pPr>
              <w:jc w:val="center"/>
              <w:rPr>
                <w:rFonts w:cstheme="minorHAnsi"/>
                <w:b/>
                <w:bCs/>
              </w:rPr>
            </w:pPr>
            <w:r>
              <w:rPr>
                <w:rFonts w:cstheme="minorHAnsi"/>
                <w:b/>
                <w:bCs/>
              </w:rPr>
              <w:t xml:space="preserve">Naudotojo paskyra / </w:t>
            </w:r>
            <w:r>
              <w:rPr>
                <w:rFonts w:cstheme="minorHAnsi"/>
                <w:b/>
              </w:rPr>
              <w:t>Interaktyvi nuoroda</w:t>
            </w:r>
          </w:p>
        </w:tc>
        <w:tc>
          <w:tcPr>
            <w:tcW w:w="7480" w:type="dxa"/>
            <w:shd w:val="clear" w:color="auto" w:fill="auto"/>
            <w:vAlign w:val="center"/>
          </w:tcPr>
          <w:p w:rsidRPr="00865297" w:rsidR="00C359AA" w:rsidP="00C359AA" w:rsidRDefault="00C359AA" w14:paraId="65D7548E" w14:textId="090B841B">
            <w:pPr>
              <w:spacing w:before="60" w:after="120"/>
              <w:ind w:right="57"/>
              <w:jc w:val="both"/>
            </w:pPr>
            <w:bookmarkStart w:name="_Hlk195440034" w:id="3"/>
            <w:r w:rsidRPr="00D47BBF">
              <w:rPr>
                <w:rFonts w:cstheme="minorHAnsi"/>
              </w:rPr>
              <w:t>K</w:t>
            </w:r>
            <w:r w:rsidRPr="0023049B">
              <w:rPr>
                <w:rFonts w:cstheme="minorHAnsi"/>
              </w:rPr>
              <w:t>ai Sutikim</w:t>
            </w:r>
            <w:r>
              <w:rPr>
                <w:rFonts w:cstheme="minorHAnsi"/>
              </w:rPr>
              <w:t>ą</w:t>
            </w:r>
            <w:r w:rsidRPr="0023049B">
              <w:rPr>
                <w:rFonts w:cstheme="minorHAnsi"/>
              </w:rPr>
              <w:t xml:space="preserve"> rengiantis specialistas</w:t>
            </w:r>
            <w:r>
              <w:rPr>
                <w:rFonts w:cstheme="minorHAnsi"/>
              </w:rPr>
              <w:t xml:space="preserve"> arba S</w:t>
            </w:r>
            <w:r w:rsidRPr="0023049B">
              <w:rPr>
                <w:rFonts w:cstheme="minorHAnsi"/>
              </w:rPr>
              <w:t xml:space="preserve">augos </w:t>
            </w:r>
            <w:r>
              <w:rPr>
                <w:rFonts w:cstheme="minorHAnsi"/>
              </w:rPr>
              <w:t xml:space="preserve">darbe </w:t>
            </w:r>
            <w:r w:rsidRPr="0023049B">
              <w:rPr>
                <w:rFonts w:cstheme="minorHAnsi"/>
              </w:rPr>
              <w:t xml:space="preserve">specialistas pateikia </w:t>
            </w:r>
            <w:r>
              <w:rPr>
                <w:rFonts w:cstheme="minorHAnsi"/>
              </w:rPr>
              <w:t xml:space="preserve">užklausą Klientui ir </w:t>
            </w:r>
            <w:r w:rsidRPr="0023049B">
              <w:rPr>
                <w:rFonts w:cstheme="minorHAnsi"/>
              </w:rPr>
              <w:t>prašymo būsen</w:t>
            </w:r>
            <w:r>
              <w:rPr>
                <w:rFonts w:cstheme="minorHAnsi"/>
              </w:rPr>
              <w:t>a</w:t>
            </w:r>
            <w:r w:rsidRPr="0023049B">
              <w:rPr>
                <w:rFonts w:cstheme="minorHAnsi"/>
              </w:rPr>
              <w:t xml:space="preserve"> </w:t>
            </w:r>
            <w:r>
              <w:rPr>
                <w:rFonts w:cstheme="minorHAnsi"/>
              </w:rPr>
              <w:t>pasikeičia į</w:t>
            </w:r>
            <w:r>
              <w:t xml:space="preserve"> „</w:t>
            </w:r>
            <w:r w:rsidRPr="001F21EB">
              <w:rPr>
                <w:rFonts w:cstheme="minorHAnsi"/>
                <w:b/>
                <w:i/>
                <w:iCs/>
              </w:rPr>
              <w:t>Laukiama informacijos iš Kliento</w:t>
            </w:r>
            <w:r>
              <w:t>“</w:t>
            </w:r>
            <w:r w:rsidRPr="0023049B">
              <w:rPr>
                <w:rFonts w:cstheme="minorHAnsi"/>
              </w:rPr>
              <w:t>, tada Klientas</w:t>
            </w:r>
            <w:r>
              <w:rPr>
                <w:rFonts w:cstheme="minorHAnsi"/>
              </w:rPr>
              <w:t xml:space="preserve"> gali</w:t>
            </w:r>
            <w:r w:rsidRPr="0023049B">
              <w:rPr>
                <w:rFonts w:cstheme="minorHAnsi"/>
              </w:rPr>
              <w:t>:</w:t>
            </w:r>
          </w:p>
          <w:p w:rsidR="00C359AA" w:rsidP="00D019A2" w:rsidRDefault="00C359AA" w14:paraId="6A0E0E01" w14:textId="1EC039F6">
            <w:pPr>
              <w:pStyle w:val="ListParagraph"/>
              <w:numPr>
                <w:ilvl w:val="0"/>
                <w:numId w:val="30"/>
              </w:numPr>
              <w:spacing w:before="60" w:after="120"/>
              <w:ind w:right="57"/>
              <w:contextualSpacing w:val="0"/>
              <w:jc w:val="both"/>
              <w:rPr>
                <w:rFonts w:cstheme="minorHAnsi"/>
              </w:rPr>
            </w:pPr>
            <w:r>
              <w:rPr>
                <w:rFonts w:cstheme="minorHAnsi"/>
              </w:rPr>
              <w:t>Jei</w:t>
            </w:r>
            <w:r w:rsidRPr="00D47BBF">
              <w:rPr>
                <w:rFonts w:cstheme="minorHAnsi"/>
              </w:rPr>
              <w:t xml:space="preserve"> turi paskyrą – </w:t>
            </w:r>
            <w:r>
              <w:rPr>
                <w:rFonts w:cstheme="minorHAnsi"/>
              </w:rPr>
              <w:t xml:space="preserve">prisijungus prie paskyros </w:t>
            </w:r>
            <w:bookmarkEnd w:id="3"/>
            <w:r>
              <w:rPr>
                <w:rFonts w:cstheme="minorHAnsi"/>
              </w:rPr>
              <w:t xml:space="preserve">matyti atitinkamą prašymo būseną, peržiūrėti </w:t>
            </w:r>
            <w:r w:rsidRPr="00D47BBF">
              <w:rPr>
                <w:rFonts w:cstheme="minorHAnsi"/>
              </w:rPr>
              <w:t>p</w:t>
            </w:r>
            <w:r>
              <w:rPr>
                <w:rFonts w:cstheme="minorHAnsi"/>
              </w:rPr>
              <w:t>rašymą ir jame pateiktas pastabas. Jei yra suteikta galimybė koreguoti trūkstamus duomenis, tada Klientas atlieka keitimus prisijungus prie paskyros. Atlikus korekciją, patvirtina, kad pabaigė naujinti prašymą ir galima pateikti atsakymą.</w:t>
            </w:r>
          </w:p>
          <w:p w:rsidRPr="00D47BBF" w:rsidR="00C359AA" w:rsidP="00D019A2" w:rsidRDefault="00C359AA" w14:paraId="71CF3E34" w14:textId="7AB2928A">
            <w:pPr>
              <w:pStyle w:val="ListParagraph"/>
              <w:numPr>
                <w:ilvl w:val="0"/>
                <w:numId w:val="30"/>
              </w:numPr>
              <w:spacing w:before="60" w:after="120"/>
              <w:ind w:right="57"/>
              <w:contextualSpacing w:val="0"/>
              <w:jc w:val="both"/>
            </w:pPr>
            <w:r>
              <w:rPr>
                <w:rFonts w:cstheme="minorHAnsi"/>
              </w:rPr>
              <w:t xml:space="preserve">Kai Klientas neturi paskyros, tada atitinkama prašymo būsena bei pateiktos pastabos yra įtraukiamos į el. laišką, tačiau papildomai stebėti prašymą Klientas gali per interaktyvią nuorodą, atlikęs autentifikaciją. Kadangi Klientai, neturintys paskyros negali koreguoti prašymo, visus numatytus patikslinimus pateikia atsakant į šį gautą el. laišką. </w:t>
            </w:r>
          </w:p>
        </w:tc>
      </w:tr>
      <w:tr w:rsidR="00C359AA" w:rsidTr="00D02215" w14:paraId="335780D7" w14:textId="77777777">
        <w:trPr>
          <w:gridAfter w:val="1"/>
          <w:wAfter w:w="6" w:type="dxa"/>
          <w:trHeight w:val="955"/>
        </w:trPr>
        <w:tc>
          <w:tcPr>
            <w:tcW w:w="4907" w:type="dxa"/>
            <w:shd w:val="clear" w:color="auto" w:fill="auto"/>
            <w:vAlign w:val="center"/>
          </w:tcPr>
          <w:p w:rsidR="00C359AA" w:rsidP="00C359AA" w:rsidRDefault="00C359AA" w14:paraId="6F75571C" w14:textId="222C0B0D">
            <w:pPr>
              <w:jc w:val="both"/>
            </w:pPr>
            <w:r>
              <w:t>Aš, kaip Klientas, prie registruoto prašymo, noriu matyti ar Sutikimą rengiantis specialistas arba Saugos darbe specialistas pateikė pastabų, kad galėčiau žinoti kokių papildomų veiksmų turiu imtis, norint gauti sutikimą darbams vykdyti.</w:t>
            </w:r>
          </w:p>
        </w:tc>
        <w:tc>
          <w:tcPr>
            <w:tcW w:w="1842" w:type="dxa"/>
            <w:shd w:val="clear" w:color="auto" w:fill="auto"/>
            <w:vAlign w:val="center"/>
          </w:tcPr>
          <w:p w:rsidR="00C359AA" w:rsidP="00C359AA" w:rsidRDefault="00C359AA" w14:paraId="039BB8EC" w14:textId="23F44A7C">
            <w:pPr>
              <w:jc w:val="center"/>
              <w:rPr>
                <w:rFonts w:cstheme="minorHAnsi"/>
                <w:b/>
                <w:bCs/>
              </w:rPr>
            </w:pPr>
            <w:r>
              <w:rPr>
                <w:rFonts w:cstheme="minorHAnsi"/>
                <w:b/>
                <w:bCs/>
              </w:rPr>
              <w:t>Naudotojo paskyra / Interaktyvi nuoroda</w:t>
            </w:r>
          </w:p>
        </w:tc>
        <w:tc>
          <w:tcPr>
            <w:tcW w:w="7480" w:type="dxa"/>
            <w:shd w:val="clear" w:color="auto" w:fill="auto"/>
            <w:vAlign w:val="center"/>
          </w:tcPr>
          <w:p w:rsidRPr="00865297" w:rsidR="00C359AA" w:rsidP="00C359AA" w:rsidRDefault="00C359AA" w14:paraId="60AAE65E" w14:textId="7A0C99A6">
            <w:pPr>
              <w:spacing w:before="60" w:after="120"/>
              <w:jc w:val="both"/>
            </w:pPr>
            <w:r w:rsidRPr="00C4716E">
              <w:rPr>
                <w:rFonts w:cstheme="minorHAnsi"/>
              </w:rPr>
              <w:t>K</w:t>
            </w:r>
            <w:r w:rsidRPr="0023049B">
              <w:rPr>
                <w:rFonts w:cstheme="minorHAnsi"/>
              </w:rPr>
              <w:t>ai Sutikimo rengiantis specialistas</w:t>
            </w:r>
            <w:r>
              <w:rPr>
                <w:rFonts w:cstheme="minorHAnsi"/>
              </w:rPr>
              <w:t xml:space="preserve"> arba S</w:t>
            </w:r>
            <w:r w:rsidRPr="0023049B">
              <w:rPr>
                <w:rFonts w:cstheme="minorHAnsi"/>
              </w:rPr>
              <w:t xml:space="preserve">augos </w:t>
            </w:r>
            <w:r>
              <w:rPr>
                <w:rFonts w:cstheme="minorHAnsi"/>
              </w:rPr>
              <w:t xml:space="preserve">darbe </w:t>
            </w:r>
            <w:r w:rsidRPr="0023049B">
              <w:rPr>
                <w:rFonts w:cstheme="minorHAnsi"/>
              </w:rPr>
              <w:t xml:space="preserve">specialistas pateikia </w:t>
            </w:r>
            <w:r>
              <w:rPr>
                <w:rFonts w:cstheme="minorHAnsi"/>
              </w:rPr>
              <w:t xml:space="preserve"> užklausą Klientui ir </w:t>
            </w:r>
            <w:r w:rsidRPr="0023049B">
              <w:rPr>
                <w:rFonts w:cstheme="minorHAnsi"/>
              </w:rPr>
              <w:t>prašymo būsen</w:t>
            </w:r>
            <w:r>
              <w:rPr>
                <w:rFonts w:cstheme="minorHAnsi"/>
              </w:rPr>
              <w:t>a pasikeičia į</w:t>
            </w:r>
            <w:r w:rsidRPr="0023049B">
              <w:rPr>
                <w:rFonts w:cstheme="minorHAnsi"/>
              </w:rPr>
              <w:t xml:space="preserve"> </w:t>
            </w:r>
            <w:r>
              <w:t>„</w:t>
            </w:r>
            <w:r>
              <w:rPr>
                <w:rFonts w:cstheme="minorHAnsi"/>
                <w:b/>
                <w:i/>
                <w:iCs/>
              </w:rPr>
              <w:t>Laukiama informacijos iš Kliento</w:t>
            </w:r>
            <w:r>
              <w:t>“</w:t>
            </w:r>
            <w:r w:rsidRPr="0023049B">
              <w:rPr>
                <w:rFonts w:cstheme="minorHAnsi"/>
              </w:rPr>
              <w:t>, tada Klientas gavęs el. laišką dėl duomenų patikslinimo poreikio gali:</w:t>
            </w:r>
          </w:p>
          <w:p w:rsidR="00C359AA" w:rsidP="00D019A2" w:rsidRDefault="00C359AA" w14:paraId="17549E5C" w14:textId="39BF406A">
            <w:pPr>
              <w:pStyle w:val="ListParagraph"/>
              <w:numPr>
                <w:ilvl w:val="0"/>
                <w:numId w:val="30"/>
              </w:numPr>
              <w:spacing w:before="60" w:after="120"/>
              <w:ind w:right="57"/>
              <w:contextualSpacing w:val="0"/>
              <w:jc w:val="both"/>
              <w:rPr>
                <w:rFonts w:cstheme="minorHAnsi"/>
              </w:rPr>
            </w:pPr>
            <w:r w:rsidRPr="00C4716E">
              <w:rPr>
                <w:rFonts w:cstheme="minorHAnsi"/>
              </w:rPr>
              <w:t>Kai Klientas turi paskyrą – peržiūrėti p</w:t>
            </w:r>
            <w:r>
              <w:rPr>
                <w:rFonts w:cstheme="minorHAnsi"/>
              </w:rPr>
              <w:t>rašymą ir jame pateiktas pastabas. Jei yra suteikta galimybė koreguoti trūkstamus duomenis, tada atlieka keitimus prisijungęs prie paskyros. Atlikęs korekciją, patvirtina, kad pabaigė naujinti prašymą ir galima pateikti atsakymą.</w:t>
            </w:r>
          </w:p>
          <w:p w:rsidRPr="00D47BBF" w:rsidR="00C359AA" w:rsidP="00D019A2" w:rsidRDefault="00C359AA" w14:paraId="0811F102" w14:textId="29D1FD12">
            <w:pPr>
              <w:pStyle w:val="ListParagraph"/>
              <w:numPr>
                <w:ilvl w:val="0"/>
                <w:numId w:val="30"/>
              </w:numPr>
              <w:spacing w:before="60" w:after="120"/>
              <w:ind w:right="57"/>
              <w:contextualSpacing w:val="0"/>
              <w:jc w:val="both"/>
              <w:rPr>
                <w:rFonts w:cstheme="minorHAnsi"/>
              </w:rPr>
            </w:pPr>
            <w:r>
              <w:rPr>
                <w:rFonts w:cstheme="minorHAnsi"/>
              </w:rPr>
              <w:t xml:space="preserve">Kai Klientas neturi paskyros, atitinkama prašymo būsena bei pateiktos pastabos yra įtraukiamos į el. laišką, tačiau papildomai stebėti prašymą Klientas gali per interaktyvią nuorodą, atlikęs autentifikaciją. Kadangi Klientai, neturintys paskyros negali koreguoti prašymo, visus numatytus patikslinimus pateikia atsakant į šį gautą el. laišką. </w:t>
            </w:r>
          </w:p>
        </w:tc>
      </w:tr>
      <w:tr w:rsidR="00C359AA" w:rsidTr="00B94CF5" w14:paraId="6AB9A139" w14:textId="77777777">
        <w:trPr>
          <w:gridAfter w:val="1"/>
          <w:wAfter w:w="6" w:type="dxa"/>
          <w:trHeight w:val="413"/>
        </w:trPr>
        <w:tc>
          <w:tcPr>
            <w:tcW w:w="4907" w:type="dxa"/>
            <w:shd w:val="clear" w:color="auto" w:fill="auto"/>
            <w:vAlign w:val="center"/>
          </w:tcPr>
          <w:p w:rsidR="00C359AA" w:rsidP="00C359AA" w:rsidRDefault="00C359AA" w14:paraId="56F48090" w14:textId="52388593">
            <w:pPr>
              <w:jc w:val="both"/>
            </w:pPr>
            <w:r>
              <w:rPr>
                <w:rFonts w:cstheme="minorHAnsi"/>
              </w:rPr>
              <w:lastRenderedPageBreak/>
              <w:t>Aš, kaip Klientas, noriu gauti pranešimą, kad pavėlavau atsakyti į Sutikimą rengiančio specialisto ar Saugos darbe specialisto pateiktą užklausą, dėl ko mano prašymas buvo automatiškai uždarytas kaip „</w:t>
            </w:r>
            <w:r w:rsidRPr="00E045ED">
              <w:rPr>
                <w:rFonts w:cstheme="minorHAnsi"/>
                <w:b/>
                <w:bCs/>
                <w:i/>
                <w:iCs/>
              </w:rPr>
              <w:t>Atmestas</w:t>
            </w:r>
            <w:r>
              <w:rPr>
                <w:rFonts w:cstheme="minorHAnsi"/>
              </w:rPr>
              <w:t>“ ir, esant poreikiui vykdyti darbus, turiu registruoti naują prašymą.</w:t>
            </w:r>
          </w:p>
        </w:tc>
        <w:tc>
          <w:tcPr>
            <w:tcW w:w="1842" w:type="dxa"/>
            <w:shd w:val="clear" w:color="auto" w:fill="auto"/>
            <w:vAlign w:val="center"/>
          </w:tcPr>
          <w:p w:rsidR="00C359AA" w:rsidP="00C359AA" w:rsidRDefault="00C359AA" w14:paraId="7CF50394" w14:textId="0BDACF62">
            <w:pPr>
              <w:jc w:val="center"/>
              <w:rPr>
                <w:rFonts w:cstheme="minorHAnsi"/>
                <w:b/>
                <w:bCs/>
              </w:rPr>
            </w:pPr>
            <w:r w:rsidRPr="00814AD3">
              <w:rPr>
                <w:rFonts w:cstheme="minorHAnsi"/>
                <w:b/>
                <w:bCs/>
              </w:rPr>
              <w:t>Automatiniai pranešimai</w:t>
            </w:r>
          </w:p>
        </w:tc>
        <w:tc>
          <w:tcPr>
            <w:tcW w:w="7480" w:type="dxa"/>
            <w:shd w:val="clear" w:color="auto" w:fill="auto"/>
          </w:tcPr>
          <w:p w:rsidR="00C359AA" w:rsidP="00C359AA" w:rsidRDefault="00C359AA" w14:paraId="64529B8C" w14:textId="310872A4">
            <w:pPr>
              <w:spacing w:before="60" w:after="120"/>
              <w:ind w:right="57"/>
              <w:jc w:val="both"/>
            </w:pPr>
            <w:r w:rsidRPr="0B1E0E4F">
              <w:t xml:space="preserve">Kai Klientui el. paštu pateikiama užklausa prašymo duomenims patikslinti, automatiškai įsijungia </w:t>
            </w:r>
            <w:r>
              <w:t>5</w:t>
            </w:r>
            <w:r w:rsidRPr="0B1E0E4F">
              <w:t xml:space="preserve"> d. d. termino skaičiavimas, per kurį Klientas privalo atsakyti į pateiktą užklausą. Jei per numatytą </w:t>
            </w:r>
            <w:r>
              <w:t>5</w:t>
            </w:r>
            <w:r w:rsidRPr="0B1E0E4F">
              <w:t xml:space="preserve"> d. d. terminą:</w:t>
            </w:r>
          </w:p>
          <w:p w:rsidRPr="00F153AB" w:rsidR="00C359AA" w:rsidP="00D019A2" w:rsidRDefault="00C359AA" w14:paraId="5E973ADA" w14:textId="289ABCC1">
            <w:pPr>
              <w:pStyle w:val="ListParagraph"/>
              <w:numPr>
                <w:ilvl w:val="0"/>
                <w:numId w:val="29"/>
              </w:numPr>
              <w:spacing w:before="60" w:after="120"/>
              <w:ind w:left="748" w:right="57" w:hanging="357"/>
              <w:contextualSpacing w:val="0"/>
              <w:jc w:val="both"/>
            </w:pPr>
            <w:r>
              <w:rPr>
                <w:rFonts w:cstheme="minorHAnsi"/>
              </w:rPr>
              <w:t>Prašymo</w:t>
            </w:r>
            <w:r w:rsidRPr="00B30E84">
              <w:rPr>
                <w:rFonts w:cstheme="minorHAnsi"/>
              </w:rPr>
              <w:t xml:space="preserve"> būsen</w:t>
            </w:r>
            <w:r>
              <w:rPr>
                <w:rFonts w:cstheme="minorHAnsi"/>
              </w:rPr>
              <w:t>a iš</w:t>
            </w:r>
            <w:r w:rsidRPr="00B30E84">
              <w:rPr>
                <w:rFonts w:cstheme="minorHAnsi"/>
              </w:rPr>
              <w:t xml:space="preserve"> </w:t>
            </w:r>
            <w:r w:rsidRPr="00B30E84">
              <w:rPr>
                <w:rFonts w:cstheme="minorHAnsi"/>
                <w:bCs/>
                <w:i/>
                <w:iCs/>
              </w:rPr>
              <w:t>„</w:t>
            </w:r>
            <w:r w:rsidRPr="00B30E84">
              <w:rPr>
                <w:rFonts w:cstheme="minorHAnsi"/>
                <w:b/>
                <w:i/>
                <w:iCs/>
              </w:rPr>
              <w:t>Papildyta informacija iš Kliento</w:t>
            </w:r>
            <w:r w:rsidRPr="00B30E84">
              <w:rPr>
                <w:rFonts w:cstheme="minorHAnsi"/>
                <w:bCs/>
                <w:i/>
                <w:iCs/>
              </w:rPr>
              <w:t>“</w:t>
            </w:r>
            <w:r>
              <w:rPr>
                <w:rFonts w:cstheme="minorHAnsi"/>
              </w:rPr>
              <w:t xml:space="preserve"> </w:t>
            </w:r>
            <w:r w:rsidRPr="00B30E84">
              <w:rPr>
                <w:rFonts w:cstheme="minorHAnsi"/>
              </w:rPr>
              <w:t xml:space="preserve">– tai prašymo būsena automatiškai pasikeičia į </w:t>
            </w:r>
            <w:r w:rsidRPr="00B30E84">
              <w:rPr>
                <w:rFonts w:cstheme="minorHAnsi"/>
                <w:bCs/>
                <w:i/>
                <w:iCs/>
              </w:rPr>
              <w:t>„</w:t>
            </w:r>
            <w:r w:rsidRPr="00B30E84">
              <w:rPr>
                <w:rFonts w:cstheme="minorHAnsi"/>
                <w:b/>
                <w:i/>
                <w:iCs/>
              </w:rPr>
              <w:t>Atmestas</w:t>
            </w:r>
            <w:r w:rsidRPr="00B30E84">
              <w:rPr>
                <w:rFonts w:cstheme="minorHAnsi"/>
                <w:bCs/>
                <w:i/>
                <w:iCs/>
              </w:rPr>
              <w:t>“</w:t>
            </w:r>
            <w:r w:rsidRPr="00B30E84">
              <w:rPr>
                <w:rFonts w:cstheme="minorHAnsi"/>
                <w:bCs/>
              </w:rPr>
              <w:t>.</w:t>
            </w:r>
            <w:r>
              <w:rPr>
                <w:rFonts w:cstheme="minorHAnsi"/>
                <w:bCs/>
              </w:rPr>
              <w:t xml:space="preserve"> </w:t>
            </w:r>
            <w:r w:rsidRPr="0B1E0E4F">
              <w:t>Klientui</w:t>
            </w:r>
            <w:r>
              <w:t xml:space="preserve"> ir vidiniams AB „</w:t>
            </w:r>
            <w:r w:rsidRPr="005E0225">
              <w:rPr>
                <w:i/>
                <w:iCs/>
              </w:rPr>
              <w:t>Amber Grid</w:t>
            </w:r>
            <w:r>
              <w:t>“ sistemos naudotojams, priklausomai nuo to, kas ir kuriame sutikimo išdavimo proceso etape pateikė užklausą Klientui,</w:t>
            </w:r>
            <w:r w:rsidRPr="0B1E0E4F">
              <w:t xml:space="preserve"> išsiunčiam</w:t>
            </w:r>
            <w:r>
              <w:t>i</w:t>
            </w:r>
            <w:r w:rsidRPr="0B1E0E4F">
              <w:t xml:space="preserve"> </w:t>
            </w:r>
            <w:r>
              <w:t>el. paštu numatyti pranešimai apie prašymo atmetimo veiksmą bei priimto sprendimo priežastį (standartinis tekstas dėl informacijos trūkumo ir nepateikimo laiku bei interaktyvi nuoroda į atmestą prašymą).</w:t>
            </w:r>
          </w:p>
        </w:tc>
      </w:tr>
      <w:tr w:rsidR="00C359AA" w:rsidTr="00B94CF5" w14:paraId="6855BB7D" w14:textId="77777777">
        <w:trPr>
          <w:gridAfter w:val="1"/>
          <w:wAfter w:w="6" w:type="dxa"/>
          <w:trHeight w:val="413"/>
        </w:trPr>
        <w:tc>
          <w:tcPr>
            <w:tcW w:w="4907" w:type="dxa"/>
            <w:shd w:val="clear" w:color="auto" w:fill="auto"/>
            <w:vAlign w:val="center"/>
          </w:tcPr>
          <w:p w:rsidRPr="00C56B78" w:rsidR="00C359AA" w:rsidP="00C359AA" w:rsidRDefault="00C359AA" w14:paraId="7960B7CE" w14:textId="3785C285">
            <w:pPr>
              <w:jc w:val="both"/>
              <w:rPr>
                <w:rFonts w:cstheme="minorHAnsi"/>
              </w:rPr>
            </w:pPr>
            <w:r>
              <w:t>Aš, kaip Klientas, noriu turėti galimybę rengti naują prašymą sistemoje esamo prašymo pagrindu (nukopijuojant esminę informaciją iš jau pateikto prašymo) ir ją tik patikslinti, nes tai leistų man sutaupyti laiko.</w:t>
            </w:r>
          </w:p>
        </w:tc>
        <w:tc>
          <w:tcPr>
            <w:tcW w:w="1842" w:type="dxa"/>
            <w:shd w:val="clear" w:color="auto" w:fill="auto"/>
            <w:vAlign w:val="center"/>
          </w:tcPr>
          <w:p w:rsidR="00C359AA" w:rsidP="00C359AA" w:rsidRDefault="00C359AA" w14:paraId="0E785984" w14:textId="6DDA2C52">
            <w:pPr>
              <w:jc w:val="center"/>
              <w:rPr>
                <w:rFonts w:cstheme="minorHAnsi"/>
                <w:b/>
                <w:bCs/>
              </w:rPr>
            </w:pPr>
            <w:r>
              <w:rPr>
                <w:rFonts w:cstheme="minorHAnsi"/>
                <w:b/>
                <w:bCs/>
              </w:rPr>
              <w:t>Prašymo formos klausimynas / Naudotojo paskyra</w:t>
            </w:r>
          </w:p>
        </w:tc>
        <w:tc>
          <w:tcPr>
            <w:tcW w:w="7480" w:type="dxa"/>
            <w:shd w:val="clear" w:color="auto" w:fill="auto"/>
            <w:vAlign w:val="center"/>
          </w:tcPr>
          <w:p w:rsidR="00C359AA" w:rsidP="00C359AA" w:rsidRDefault="00C359AA" w14:paraId="2216BBAA" w14:textId="7A5ABEAB">
            <w:pPr>
              <w:spacing w:before="60" w:after="120"/>
              <w:ind w:right="57"/>
              <w:jc w:val="both"/>
            </w:pPr>
            <w:r w:rsidRPr="78981ACA">
              <w:t>Klientai, turintys paskyrą, gali pildyti prašymus esamų prašymų pagrindu. Pasirinkus (pažymėjus) norimą sutikimą ir paspaudus dešinį klavišą ar sistemos meniu sąraše atsiranda funkcija kopijuoti duomenis, kuri automatiškai perkeltų pasirinkto prašymo duomenis į naują prašymą. Į naują prašymo formą nekopijuojami šie duomenys:</w:t>
            </w:r>
          </w:p>
          <w:p w:rsidRPr="00EC1AC2" w:rsidR="00C359AA" w:rsidP="00D019A2" w:rsidRDefault="00C359AA" w14:paraId="25E8BA89" w14:textId="77777777">
            <w:pPr>
              <w:pStyle w:val="ListParagraph"/>
              <w:numPr>
                <w:ilvl w:val="0"/>
                <w:numId w:val="29"/>
              </w:numPr>
              <w:spacing w:before="60" w:after="120"/>
              <w:ind w:right="57"/>
              <w:jc w:val="both"/>
            </w:pPr>
            <w:r>
              <w:t>Sutarties numeris</w:t>
            </w:r>
            <w:r w:rsidRPr="00EC1AC2">
              <w:t>;</w:t>
            </w:r>
          </w:p>
          <w:p w:rsidRPr="00EC1AC2" w:rsidR="00C359AA" w:rsidP="00D019A2" w:rsidRDefault="00C359AA" w14:paraId="24E8EE1E" w14:textId="75F2E108">
            <w:pPr>
              <w:pStyle w:val="ListParagraph"/>
              <w:numPr>
                <w:ilvl w:val="0"/>
                <w:numId w:val="29"/>
              </w:numPr>
              <w:spacing w:before="60" w:after="120"/>
              <w:ind w:right="57"/>
              <w:jc w:val="both"/>
            </w:pPr>
            <w:r w:rsidRPr="00EC1AC2">
              <w:t>Darbų pradžios ir pabaigos terminai;</w:t>
            </w:r>
          </w:p>
          <w:p w:rsidRPr="00EC1AC2" w:rsidR="00C359AA" w:rsidP="00D019A2" w:rsidRDefault="00C359AA" w14:paraId="606EB3B9" w14:textId="3164F259">
            <w:pPr>
              <w:pStyle w:val="ListParagraph"/>
              <w:numPr>
                <w:ilvl w:val="0"/>
                <w:numId w:val="29"/>
              </w:numPr>
              <w:spacing w:before="60" w:after="120"/>
              <w:ind w:right="57"/>
              <w:jc w:val="both"/>
            </w:pPr>
            <w:r w:rsidRPr="00EC1AC2">
              <w:t>Darbų atlikimo vieta;</w:t>
            </w:r>
          </w:p>
          <w:p w:rsidRPr="00D47BBF" w:rsidR="00C359AA" w:rsidP="00D019A2" w:rsidRDefault="00C359AA" w14:paraId="3A0EE436" w14:textId="45AD2D63">
            <w:pPr>
              <w:pStyle w:val="ListParagraph"/>
              <w:numPr>
                <w:ilvl w:val="0"/>
                <w:numId w:val="29"/>
              </w:numPr>
              <w:spacing w:before="60" w:after="120"/>
              <w:ind w:right="57"/>
              <w:jc w:val="both"/>
            </w:pPr>
            <w:r w:rsidRPr="00EC1AC2">
              <w:t>Atsakingas už darbų vykdymą asmuo</w:t>
            </w:r>
            <w:r>
              <w:t xml:space="preserve"> ir jo kontaktinė informacija</w:t>
            </w:r>
            <w:r w:rsidRPr="00EC1AC2">
              <w:t>.</w:t>
            </w:r>
          </w:p>
        </w:tc>
      </w:tr>
      <w:tr w:rsidR="00C359AA" w:rsidTr="0B606D00" w14:paraId="05BA42A5" w14:textId="77777777">
        <w:trPr>
          <w:trHeight w:val="1032"/>
        </w:trPr>
        <w:tc>
          <w:tcPr>
            <w:tcW w:w="14235" w:type="dxa"/>
            <w:gridSpan w:val="4"/>
            <w:shd w:val="clear" w:color="auto" w:fill="A8D08D" w:themeFill="accent6" w:themeFillTint="99"/>
            <w:vAlign w:val="center"/>
          </w:tcPr>
          <w:p w:rsidRPr="00D47BBF" w:rsidR="00C359AA" w:rsidP="00C359AA" w:rsidRDefault="00C359AA" w14:paraId="7ACF81FA" w14:textId="6896288B">
            <w:pPr>
              <w:jc w:val="center"/>
              <w:rPr>
                <w:rFonts w:cstheme="minorHAnsi"/>
              </w:rPr>
            </w:pPr>
            <w:r w:rsidRPr="00332ACF">
              <w:rPr>
                <w:rFonts w:cstheme="minorHAnsi"/>
                <w:b/>
                <w:bCs/>
              </w:rPr>
              <w:t>ŽEMIAU PATEIKIAMOS SUTIKIMO RENGIANČIO SPECIALISTO USER STORIES</w:t>
            </w:r>
          </w:p>
        </w:tc>
      </w:tr>
      <w:tr w:rsidR="00C359AA" w:rsidTr="00B94CF5" w14:paraId="1AB8CB1C" w14:textId="77777777">
        <w:trPr>
          <w:gridAfter w:val="1"/>
          <w:wAfter w:w="6" w:type="dxa"/>
          <w:trHeight w:val="416"/>
        </w:trPr>
        <w:tc>
          <w:tcPr>
            <w:tcW w:w="4907" w:type="dxa"/>
            <w:shd w:val="clear" w:color="auto" w:fill="auto"/>
            <w:vAlign w:val="center"/>
          </w:tcPr>
          <w:p w:rsidRPr="008239EC" w:rsidR="00C359AA" w:rsidP="00C359AA" w:rsidRDefault="00C359AA" w14:paraId="0653B3AF" w14:textId="644D69C3">
            <w:pPr>
              <w:jc w:val="both"/>
              <w:rPr>
                <w:rFonts w:cstheme="minorHAnsi"/>
              </w:rPr>
            </w:pPr>
            <w:r>
              <w:t>Aš, kaip Sutikimą rengiantis specialistas, noriu turėti galimybę pasirinkti sistemos atvaizdavimo kalbą.</w:t>
            </w:r>
          </w:p>
        </w:tc>
        <w:tc>
          <w:tcPr>
            <w:tcW w:w="1842" w:type="dxa"/>
            <w:shd w:val="clear" w:color="auto" w:fill="auto"/>
            <w:vAlign w:val="center"/>
          </w:tcPr>
          <w:p w:rsidR="00C359AA" w:rsidP="00C359AA" w:rsidRDefault="00C359AA" w14:paraId="5420E703" w14:textId="13148EF0">
            <w:pPr>
              <w:jc w:val="center"/>
              <w:rPr>
                <w:rFonts w:cstheme="minorHAnsi"/>
                <w:b/>
                <w:bCs/>
              </w:rPr>
            </w:pPr>
            <w:r>
              <w:rPr>
                <w:rFonts w:cstheme="minorHAnsi"/>
                <w:b/>
                <w:bCs/>
              </w:rPr>
              <w:t>Darbo aplinka</w:t>
            </w:r>
          </w:p>
        </w:tc>
        <w:tc>
          <w:tcPr>
            <w:tcW w:w="7480" w:type="dxa"/>
            <w:shd w:val="clear" w:color="auto" w:fill="auto"/>
          </w:tcPr>
          <w:p w:rsidR="00C359AA" w:rsidP="00C359AA" w:rsidRDefault="00C359AA" w14:paraId="701B50D2" w14:textId="2F288CAB">
            <w:pPr>
              <w:spacing w:before="60" w:after="120"/>
              <w:ind w:right="57"/>
              <w:jc w:val="both"/>
              <w:rPr>
                <w:rFonts w:cstheme="minorHAnsi"/>
              </w:rPr>
            </w:pPr>
            <w:r>
              <w:rPr>
                <w:rFonts w:cstheme="minorHAnsi"/>
              </w:rPr>
              <w:t xml:space="preserve">Pagal nutylėjimą visiems vidiniams naudotojams darbo aplinka yra atvaizduojama lietuvių kalba. Tačiau Sutikimą rengiantis specialistas gali keisti darbo aplinkos atvaizdavimo kalbą iš lietuvių į anglų ir atvirkščiai. Kalbos keitimas turi būti atliekamas vieno mygtuko paspaudimu ir negali daryti įtakos kitų proceso dalyvių kalbos pasirinkimams. </w:t>
            </w:r>
          </w:p>
          <w:p w:rsidR="00C359AA" w:rsidP="00C359AA" w:rsidRDefault="00C359AA" w14:paraId="0D4B3EE7" w14:textId="08205125">
            <w:pPr>
              <w:spacing w:before="60" w:after="120"/>
              <w:ind w:right="57"/>
              <w:jc w:val="both"/>
              <w:rPr>
                <w:rFonts w:cstheme="minorHAnsi"/>
              </w:rPr>
            </w:pPr>
            <w:r>
              <w:rPr>
                <w:rFonts w:cstheme="minorHAnsi"/>
              </w:rPr>
              <w:lastRenderedPageBreak/>
              <w:t>Atliktas kalbos keitimas turi būti išsaugomas ir kitąkart prisijungus prie darbo aplinkos, Sutikimą rengiančiam specialistui darbo aplinka turi būti atvaizduojama pagal paskutinį kalbos pasirinkimo nustatymą.</w:t>
            </w:r>
          </w:p>
        </w:tc>
      </w:tr>
      <w:tr w:rsidR="00C359AA" w:rsidTr="00B94CF5" w14:paraId="3FFBF0A3" w14:textId="77777777">
        <w:trPr>
          <w:gridAfter w:val="1"/>
          <w:wAfter w:w="6" w:type="dxa"/>
          <w:trHeight w:val="416"/>
        </w:trPr>
        <w:tc>
          <w:tcPr>
            <w:tcW w:w="4907" w:type="dxa"/>
            <w:shd w:val="clear" w:color="auto" w:fill="auto"/>
            <w:vAlign w:val="center"/>
          </w:tcPr>
          <w:p w:rsidRPr="008239EC" w:rsidR="00C359AA" w:rsidP="00C359AA" w:rsidRDefault="00C359AA" w14:paraId="3EB2CB9B" w14:textId="286F28B6">
            <w:pPr>
              <w:jc w:val="both"/>
              <w:rPr>
                <w:rFonts w:cstheme="minorHAnsi"/>
              </w:rPr>
            </w:pPr>
            <w:r>
              <w:lastRenderedPageBreak/>
              <w:t>Aš, kaip Sutikimą rengiantis specialistas, noriu turėti galimybę sudaryti savo kontaktų sąrašą, kad galėčiau operatyviai įvesti vidinių darbuotojų, dalyvaujančių sutikimo išdavimo procese, kontaktinę informaciją.</w:t>
            </w:r>
          </w:p>
        </w:tc>
        <w:tc>
          <w:tcPr>
            <w:tcW w:w="1842" w:type="dxa"/>
            <w:shd w:val="clear" w:color="auto" w:fill="auto"/>
            <w:vAlign w:val="center"/>
          </w:tcPr>
          <w:p w:rsidR="00C359AA" w:rsidP="00C359AA" w:rsidRDefault="00C359AA" w14:paraId="6C39C37C" w14:textId="4C60A24D">
            <w:pPr>
              <w:jc w:val="center"/>
              <w:rPr>
                <w:rFonts w:cstheme="minorHAnsi"/>
                <w:b/>
                <w:bCs/>
              </w:rPr>
            </w:pPr>
            <w:r>
              <w:rPr>
                <w:rFonts w:cstheme="minorHAnsi"/>
                <w:b/>
                <w:bCs/>
              </w:rPr>
              <w:t>Kontaktų sąrašas</w:t>
            </w:r>
          </w:p>
        </w:tc>
        <w:tc>
          <w:tcPr>
            <w:tcW w:w="7480" w:type="dxa"/>
            <w:shd w:val="clear" w:color="auto" w:fill="auto"/>
            <w:vAlign w:val="center"/>
          </w:tcPr>
          <w:p w:rsidR="00C359AA" w:rsidP="00C359AA" w:rsidRDefault="00C359AA" w14:paraId="2CBC4D31" w14:textId="2212D59B">
            <w:pPr>
              <w:spacing w:before="60" w:after="120"/>
              <w:ind w:right="57"/>
              <w:jc w:val="both"/>
              <w:rPr>
                <w:rFonts w:cstheme="minorHAnsi"/>
              </w:rPr>
            </w:pPr>
            <w:r>
              <w:rPr>
                <w:rFonts w:cstheme="minorHAnsi"/>
              </w:rPr>
              <w:t>Kiekvienas Sutikimą rengiantis specialistas gali</w:t>
            </w:r>
            <w:r w:rsidRPr="00967CBF">
              <w:rPr>
                <w:rFonts w:cstheme="minorHAnsi"/>
              </w:rPr>
              <w:t xml:space="preserve"> kurti savo</w:t>
            </w:r>
            <w:r>
              <w:rPr>
                <w:rFonts w:cstheme="minorHAnsi"/>
              </w:rPr>
              <w:t xml:space="preserve"> </w:t>
            </w:r>
            <w:r w:rsidRPr="00D47BBF">
              <w:rPr>
                <w:rFonts w:cstheme="minorHAnsi"/>
                <w:b/>
                <w:bCs/>
                <w:i/>
                <w:iCs/>
              </w:rPr>
              <w:t>Kontaktų sąrašą</w:t>
            </w:r>
            <w:r>
              <w:rPr>
                <w:rFonts w:cstheme="minorHAnsi"/>
              </w:rPr>
              <w:t>, kuris gali būti sudarytas tik iš „</w:t>
            </w:r>
            <w:r w:rsidRPr="005E0225">
              <w:rPr>
                <w:rFonts w:cstheme="minorHAnsi"/>
                <w:i/>
                <w:iCs/>
              </w:rPr>
              <w:t>Amber Grid</w:t>
            </w:r>
            <w:r>
              <w:rPr>
                <w:rFonts w:cstheme="minorHAnsi"/>
              </w:rPr>
              <w:t>“ darbuotojų kontak</w:t>
            </w:r>
            <w:r w:rsidRPr="00227BFB">
              <w:rPr>
                <w:rFonts w:cstheme="minorHAnsi"/>
              </w:rPr>
              <w:t>tų, turinčių prieigą prie sistemos:</w:t>
            </w:r>
          </w:p>
          <w:p w:rsidR="00C359AA" w:rsidP="00D019A2" w:rsidRDefault="00C359AA" w14:paraId="72B69D13" w14:textId="5DE6544E">
            <w:pPr>
              <w:pStyle w:val="ListParagraph"/>
              <w:numPr>
                <w:ilvl w:val="0"/>
                <w:numId w:val="39"/>
              </w:numPr>
              <w:spacing w:before="60" w:after="120"/>
              <w:ind w:right="57"/>
              <w:jc w:val="both"/>
              <w:rPr>
                <w:rFonts w:cstheme="minorHAnsi"/>
              </w:rPr>
            </w:pPr>
            <w:r w:rsidRPr="0090450C">
              <w:rPr>
                <w:rFonts w:cstheme="minorHAnsi"/>
              </w:rPr>
              <w:t xml:space="preserve">Norint įtraukti darbuotoją į </w:t>
            </w:r>
            <w:r w:rsidRPr="00D47BBF">
              <w:rPr>
                <w:rFonts w:cstheme="minorHAnsi"/>
                <w:b/>
                <w:bCs/>
                <w:i/>
                <w:iCs/>
              </w:rPr>
              <w:t>Kontaktų sąrašą</w:t>
            </w:r>
            <w:r w:rsidRPr="0090450C">
              <w:rPr>
                <w:rFonts w:cstheme="minorHAnsi"/>
              </w:rPr>
              <w:t>, pradėjus</w:t>
            </w:r>
            <w:r w:rsidRPr="00BC7A12">
              <w:rPr>
                <w:rFonts w:cstheme="minorHAnsi"/>
              </w:rPr>
              <w:t xml:space="preserve"> vesti vardą arba pavardę </w:t>
            </w:r>
            <w:r w:rsidRPr="00D47BBF">
              <w:rPr>
                <w:rFonts w:cstheme="minorHAnsi"/>
              </w:rPr>
              <w:t>, turi būti pateikiamas paiešką atitinkančių darbuotojų sąrašas (integracijos su aktyvia direktorija</w:t>
            </w:r>
            <w:r>
              <w:rPr>
                <w:rFonts w:cstheme="minorHAnsi"/>
              </w:rPr>
              <w:t xml:space="preserve"> / </w:t>
            </w:r>
            <w:proofErr w:type="spellStart"/>
            <w:r>
              <w:rPr>
                <w:rFonts w:cstheme="minorHAnsi"/>
              </w:rPr>
              <w:t>Entra</w:t>
            </w:r>
            <w:proofErr w:type="spellEnd"/>
            <w:r>
              <w:rPr>
                <w:rFonts w:cstheme="minorHAnsi"/>
              </w:rPr>
              <w:t xml:space="preserve"> ID</w:t>
            </w:r>
            <w:r w:rsidRPr="00D47BBF">
              <w:rPr>
                <w:rFonts w:cstheme="minorHAnsi"/>
              </w:rPr>
              <w:t xml:space="preserve"> pagalba). Pasirinkus norimą darbuotoją, jis įtraukiamas į </w:t>
            </w:r>
            <w:r w:rsidRPr="004365EC">
              <w:rPr>
                <w:rFonts w:cstheme="minorHAnsi"/>
                <w:b/>
                <w:bCs/>
                <w:i/>
                <w:iCs/>
              </w:rPr>
              <w:t>Kontaktų sąrašą</w:t>
            </w:r>
            <w:r w:rsidRPr="0090450C">
              <w:rPr>
                <w:rFonts w:cstheme="minorHAnsi"/>
              </w:rPr>
              <w:t xml:space="preserve">, kartu </w:t>
            </w:r>
            <w:r w:rsidRPr="00BC7A12">
              <w:rPr>
                <w:rFonts w:cstheme="minorHAnsi"/>
              </w:rPr>
              <w:t>automatiškai užpildant</w:t>
            </w:r>
            <w:r w:rsidRPr="00D47BBF">
              <w:rPr>
                <w:rFonts w:cstheme="minorHAnsi"/>
              </w:rPr>
              <w:t xml:space="preserve"> šio darbuotojo kontaktų sąrašo laukus, kaip einamos pareigos, darbo mob. tel. numeris bei skyrius.</w:t>
            </w:r>
          </w:p>
          <w:p w:rsidR="00C359AA" w:rsidP="00D019A2" w:rsidRDefault="00C359AA" w14:paraId="3035D9CE" w14:textId="65899034">
            <w:pPr>
              <w:pStyle w:val="ListParagraph"/>
              <w:numPr>
                <w:ilvl w:val="0"/>
                <w:numId w:val="39"/>
              </w:numPr>
              <w:spacing w:before="60" w:after="120"/>
              <w:ind w:right="57"/>
              <w:jc w:val="both"/>
            </w:pPr>
            <w:r w:rsidRPr="0B606D00">
              <w:t xml:space="preserve">Norint pašalinti darbuotoją ar darbuotojus iš </w:t>
            </w:r>
            <w:r w:rsidRPr="0B606D00">
              <w:rPr>
                <w:b/>
                <w:bCs/>
                <w:i/>
                <w:iCs/>
              </w:rPr>
              <w:t>Kontaktų sąrašo</w:t>
            </w:r>
            <w:r w:rsidRPr="0B606D00">
              <w:t>, Sutikimą rengiantis specialistas turi juos pažymėti (uždedama varnelė prie konkretaus (-</w:t>
            </w:r>
            <w:proofErr w:type="spellStart"/>
            <w:r w:rsidRPr="0B606D00">
              <w:t>ių</w:t>
            </w:r>
            <w:proofErr w:type="spellEnd"/>
            <w:r w:rsidRPr="0B606D00">
              <w:t>) įrašo (-ų) ir paspausti mygtuką „</w:t>
            </w:r>
            <w:r w:rsidRPr="0B606D00">
              <w:rPr>
                <w:i/>
                <w:iCs/>
              </w:rPr>
              <w:t>Pašalinti iš kontaktų sąrašo</w:t>
            </w:r>
            <w:r w:rsidRPr="0B606D00">
              <w:t>“.</w:t>
            </w:r>
          </w:p>
          <w:p w:rsidR="00C359AA" w:rsidP="00D019A2" w:rsidRDefault="00C359AA" w14:paraId="3D5A7C3C" w14:textId="77777777">
            <w:pPr>
              <w:pStyle w:val="ListParagraph"/>
              <w:numPr>
                <w:ilvl w:val="0"/>
                <w:numId w:val="39"/>
              </w:numPr>
              <w:spacing w:before="60" w:after="120"/>
              <w:ind w:right="57"/>
              <w:jc w:val="both"/>
              <w:rPr>
                <w:rFonts w:cstheme="minorHAnsi"/>
              </w:rPr>
            </w:pPr>
            <w:r>
              <w:rPr>
                <w:rFonts w:cstheme="minorHAnsi"/>
              </w:rPr>
              <w:t xml:space="preserve">Pasikeitus </w:t>
            </w:r>
            <w:r w:rsidRPr="004365EC">
              <w:rPr>
                <w:rFonts w:cstheme="minorHAnsi"/>
                <w:b/>
                <w:bCs/>
                <w:i/>
                <w:iCs/>
              </w:rPr>
              <w:t>Kontaktų sąraš</w:t>
            </w:r>
            <w:r>
              <w:rPr>
                <w:rFonts w:cstheme="minorHAnsi"/>
                <w:b/>
                <w:bCs/>
                <w:i/>
                <w:iCs/>
              </w:rPr>
              <w:t>e</w:t>
            </w:r>
            <w:r>
              <w:rPr>
                <w:rFonts w:cstheme="minorHAnsi"/>
              </w:rPr>
              <w:t xml:space="preserve"> esančių darbuotojų einamoms pareigoms,  ir (ar) skyriaus pavadinimui, ir (ar) darbo mob. telefono numeriui – visi šie duomenys turi automatiškai atsinaujinti ir </w:t>
            </w:r>
            <w:r w:rsidRPr="00D47BBF">
              <w:rPr>
                <w:rFonts w:cstheme="minorHAnsi"/>
                <w:b/>
                <w:bCs/>
                <w:i/>
                <w:iCs/>
              </w:rPr>
              <w:t>Kontaktų sąraše</w:t>
            </w:r>
            <w:r>
              <w:rPr>
                <w:rFonts w:cstheme="minorHAnsi"/>
              </w:rPr>
              <w:t>.</w:t>
            </w:r>
          </w:p>
          <w:p w:rsidRPr="00BC7A12" w:rsidR="00C359AA" w:rsidP="00D019A2" w:rsidRDefault="00C359AA" w14:paraId="7F0D6581" w14:textId="7807CED9">
            <w:pPr>
              <w:pStyle w:val="ListParagraph"/>
              <w:numPr>
                <w:ilvl w:val="0"/>
                <w:numId w:val="39"/>
              </w:numPr>
              <w:spacing w:before="60" w:after="120"/>
              <w:ind w:right="57"/>
              <w:jc w:val="both"/>
              <w:rPr>
                <w:rFonts w:cstheme="minorHAnsi"/>
              </w:rPr>
            </w:pPr>
            <w:r w:rsidRPr="0090450C">
              <w:rPr>
                <w:rFonts w:cstheme="minorHAnsi"/>
              </w:rPr>
              <w:t xml:space="preserve">Jei </w:t>
            </w:r>
            <w:r w:rsidRPr="00D47BBF">
              <w:rPr>
                <w:rFonts w:cstheme="minorHAnsi"/>
                <w:b/>
                <w:bCs/>
                <w:i/>
                <w:iCs/>
              </w:rPr>
              <w:t>Kontaktų sąraše</w:t>
            </w:r>
            <w:r w:rsidRPr="0090450C">
              <w:rPr>
                <w:rFonts w:cstheme="minorHAnsi"/>
              </w:rPr>
              <w:t xml:space="preserve"> esantis darbuotojas išeina iš darbo,</w:t>
            </w:r>
            <w:r>
              <w:rPr>
                <w:rFonts w:cstheme="minorHAnsi"/>
              </w:rPr>
              <w:t xml:space="preserve"> buvęs</w:t>
            </w:r>
            <w:r w:rsidRPr="00A300A1">
              <w:rPr>
                <w:rFonts w:cstheme="minorHAnsi"/>
              </w:rPr>
              <w:t xml:space="preserve"> darbuotoj</w:t>
            </w:r>
            <w:r>
              <w:rPr>
                <w:rFonts w:cstheme="minorHAnsi"/>
              </w:rPr>
              <w:t>as</w:t>
            </w:r>
            <w:r w:rsidRPr="00A300A1">
              <w:rPr>
                <w:rFonts w:cstheme="minorHAnsi"/>
              </w:rPr>
              <w:t xml:space="preserve"> </w:t>
            </w:r>
            <w:r w:rsidRPr="00912276">
              <w:rPr>
                <w:rFonts w:cstheme="minorHAnsi"/>
              </w:rPr>
              <w:t xml:space="preserve">turi </w:t>
            </w:r>
            <w:r>
              <w:rPr>
                <w:rFonts w:cstheme="minorHAnsi"/>
              </w:rPr>
              <w:t xml:space="preserve">būti </w:t>
            </w:r>
            <w:r w:rsidRPr="0090450C">
              <w:rPr>
                <w:rFonts w:cstheme="minorHAnsi"/>
              </w:rPr>
              <w:t>automatiškai pašalin</w:t>
            </w:r>
            <w:r>
              <w:rPr>
                <w:rFonts w:cstheme="minorHAnsi"/>
              </w:rPr>
              <w:t>amas</w:t>
            </w:r>
            <w:r w:rsidRPr="0090450C">
              <w:rPr>
                <w:rFonts w:cstheme="minorHAnsi"/>
              </w:rPr>
              <w:t xml:space="preserve"> iš </w:t>
            </w:r>
            <w:r w:rsidRPr="00D47BBF">
              <w:rPr>
                <w:rFonts w:cstheme="minorHAnsi"/>
                <w:b/>
                <w:bCs/>
                <w:i/>
                <w:iCs/>
              </w:rPr>
              <w:t>Kontaktų sąrašo</w:t>
            </w:r>
            <w:r w:rsidRPr="0090450C">
              <w:rPr>
                <w:rFonts w:cstheme="minorHAnsi"/>
              </w:rPr>
              <w:t>, kad Sutikimą rengiantis specialistas</w:t>
            </w:r>
            <w:r>
              <w:rPr>
                <w:rFonts w:cstheme="minorHAnsi"/>
              </w:rPr>
              <w:t>,</w:t>
            </w:r>
            <w:r w:rsidRPr="0090450C">
              <w:rPr>
                <w:rFonts w:cstheme="minorHAnsi"/>
              </w:rPr>
              <w:t xml:space="preserve"> reng</w:t>
            </w:r>
            <w:r>
              <w:rPr>
                <w:rFonts w:cstheme="minorHAnsi"/>
              </w:rPr>
              <w:t>damas</w:t>
            </w:r>
            <w:r w:rsidRPr="0090450C">
              <w:rPr>
                <w:rFonts w:cstheme="minorHAnsi"/>
              </w:rPr>
              <w:t xml:space="preserve"> naujus sutikimus darba</w:t>
            </w:r>
            <w:r>
              <w:rPr>
                <w:rFonts w:cstheme="minorHAnsi"/>
              </w:rPr>
              <w:t>m</w:t>
            </w:r>
            <w:r w:rsidRPr="0090450C">
              <w:rPr>
                <w:rFonts w:cstheme="minorHAnsi"/>
              </w:rPr>
              <w:t>s vykdyti</w:t>
            </w:r>
            <w:r>
              <w:rPr>
                <w:rFonts w:cstheme="minorHAnsi"/>
              </w:rPr>
              <w:t>,</w:t>
            </w:r>
            <w:r w:rsidRPr="0090450C">
              <w:rPr>
                <w:rFonts w:cstheme="minorHAnsi"/>
              </w:rPr>
              <w:t xml:space="preserve"> negalėtų </w:t>
            </w:r>
            <w:r w:rsidRPr="00BC7A12">
              <w:rPr>
                <w:rFonts w:cstheme="minorHAnsi"/>
              </w:rPr>
              <w:t>ši</w:t>
            </w:r>
            <w:r>
              <w:rPr>
                <w:rFonts w:cstheme="minorHAnsi"/>
              </w:rPr>
              <w:t>am</w:t>
            </w:r>
            <w:r w:rsidRPr="0090450C">
              <w:rPr>
                <w:rFonts w:cstheme="minorHAnsi"/>
              </w:rPr>
              <w:t xml:space="preserve"> buvusi</w:t>
            </w:r>
            <w:r>
              <w:rPr>
                <w:rFonts w:cstheme="minorHAnsi"/>
              </w:rPr>
              <w:t>am</w:t>
            </w:r>
            <w:r w:rsidRPr="0090450C">
              <w:rPr>
                <w:rFonts w:cstheme="minorHAnsi"/>
              </w:rPr>
              <w:t xml:space="preserve"> darbuotoj</w:t>
            </w:r>
            <w:r>
              <w:rPr>
                <w:rFonts w:cstheme="minorHAnsi"/>
              </w:rPr>
              <w:t>ui</w:t>
            </w:r>
            <w:r w:rsidRPr="0090450C">
              <w:rPr>
                <w:rFonts w:cstheme="minorHAnsi"/>
              </w:rPr>
              <w:t xml:space="preserve"> priskirti derinti, </w:t>
            </w:r>
            <w:r>
              <w:rPr>
                <w:rFonts w:cstheme="minorHAnsi"/>
              </w:rPr>
              <w:t>tvirtin</w:t>
            </w:r>
            <w:r w:rsidRPr="0090450C">
              <w:rPr>
                <w:rFonts w:cstheme="minorHAnsi"/>
              </w:rPr>
              <w:t xml:space="preserve">ti </w:t>
            </w:r>
            <w:r>
              <w:rPr>
                <w:rFonts w:cstheme="minorHAnsi"/>
              </w:rPr>
              <w:t xml:space="preserve">parengtą sutikimą </w:t>
            </w:r>
            <w:r w:rsidRPr="0090450C">
              <w:rPr>
                <w:rFonts w:cstheme="minorHAnsi"/>
              </w:rPr>
              <w:t xml:space="preserve">ar </w:t>
            </w:r>
            <w:r>
              <w:rPr>
                <w:rFonts w:cstheme="minorHAnsi"/>
              </w:rPr>
              <w:t xml:space="preserve">šį asmenį </w:t>
            </w:r>
            <w:r w:rsidRPr="0090450C">
              <w:rPr>
                <w:rFonts w:cstheme="minorHAnsi"/>
              </w:rPr>
              <w:t xml:space="preserve">nurodyti kaip </w:t>
            </w:r>
            <w:r>
              <w:t>a</w:t>
            </w:r>
            <w:r w:rsidRPr="00B80FF0">
              <w:rPr>
                <w:rFonts w:cstheme="minorHAnsi"/>
              </w:rPr>
              <w:t>tsakingus darbuotojus skiriant</w:t>
            </w:r>
            <w:r>
              <w:rPr>
                <w:rFonts w:cstheme="minorHAnsi"/>
              </w:rPr>
              <w:t>į</w:t>
            </w:r>
            <w:r w:rsidRPr="00B80FF0">
              <w:rPr>
                <w:rFonts w:cstheme="minorHAnsi"/>
              </w:rPr>
              <w:t xml:space="preserve"> darbuotoj</w:t>
            </w:r>
            <w:r>
              <w:rPr>
                <w:rFonts w:cstheme="minorHAnsi"/>
              </w:rPr>
              <w:t>ą</w:t>
            </w:r>
            <w:r w:rsidRPr="0090450C">
              <w:rPr>
                <w:rFonts w:cstheme="minorHAnsi"/>
              </w:rPr>
              <w:t>.</w:t>
            </w:r>
          </w:p>
        </w:tc>
      </w:tr>
      <w:tr w:rsidR="00C359AA" w:rsidTr="00B94CF5" w14:paraId="322B3577" w14:textId="77777777">
        <w:trPr>
          <w:gridAfter w:val="1"/>
          <w:wAfter w:w="6" w:type="dxa"/>
          <w:trHeight w:val="416"/>
        </w:trPr>
        <w:tc>
          <w:tcPr>
            <w:tcW w:w="4907" w:type="dxa"/>
            <w:shd w:val="clear" w:color="auto" w:fill="auto"/>
            <w:vAlign w:val="center"/>
          </w:tcPr>
          <w:p w:rsidR="00C359AA" w:rsidP="00C359AA" w:rsidRDefault="00C359AA" w14:paraId="65C489A5" w14:textId="73F14477">
            <w:pPr>
              <w:jc w:val="both"/>
            </w:pPr>
            <w:r w:rsidRPr="008239EC">
              <w:rPr>
                <w:rFonts w:cstheme="minorHAnsi"/>
              </w:rPr>
              <w:t xml:space="preserve">Aš, kaip Sutikimą rengiantis </w:t>
            </w:r>
            <w:r w:rsidRPr="008239EC">
              <w:t>specialistas</w:t>
            </w:r>
            <w:r w:rsidRPr="008239EC">
              <w:rPr>
                <w:rFonts w:cstheme="minorHAnsi"/>
              </w:rPr>
              <w:t xml:space="preserve">, noriu </w:t>
            </w:r>
            <w:r>
              <w:rPr>
                <w:rFonts w:cstheme="minorHAnsi"/>
              </w:rPr>
              <w:t xml:space="preserve">turėti </w:t>
            </w:r>
            <w:r w:rsidRPr="008239EC">
              <w:rPr>
                <w:rFonts w:cstheme="minorHAnsi"/>
              </w:rPr>
              <w:t xml:space="preserve">bendrą </w:t>
            </w:r>
            <w:r>
              <w:rPr>
                <w:rFonts w:cstheme="minorHAnsi"/>
              </w:rPr>
              <w:t xml:space="preserve">pateiktų prašymų </w:t>
            </w:r>
            <w:r w:rsidRPr="008239EC">
              <w:rPr>
                <w:rFonts w:cstheme="minorHAnsi"/>
              </w:rPr>
              <w:t>registrą, kad galėčiau</w:t>
            </w:r>
            <w:r w:rsidRPr="00BA70FD">
              <w:rPr>
                <w:rFonts w:cstheme="minorHAnsi"/>
              </w:rPr>
              <w:t xml:space="preserve"> matyti </w:t>
            </w:r>
            <w:r>
              <w:rPr>
                <w:rFonts w:cstheme="minorHAnsi"/>
              </w:rPr>
              <w:t>visų prašymų</w:t>
            </w:r>
            <w:r w:rsidRPr="008239EC">
              <w:rPr>
                <w:rFonts w:cstheme="minorHAnsi"/>
              </w:rPr>
              <w:t xml:space="preserve"> sąrašą.</w:t>
            </w:r>
          </w:p>
        </w:tc>
        <w:tc>
          <w:tcPr>
            <w:tcW w:w="1842" w:type="dxa"/>
            <w:shd w:val="clear" w:color="auto" w:fill="auto"/>
            <w:vAlign w:val="center"/>
          </w:tcPr>
          <w:p w:rsidR="00C359AA" w:rsidP="00C359AA" w:rsidRDefault="00C359AA" w14:paraId="3FE17062" w14:textId="5D033F7F">
            <w:pPr>
              <w:jc w:val="center"/>
              <w:rPr>
                <w:rFonts w:cstheme="minorHAnsi"/>
                <w:b/>
                <w:bCs/>
              </w:rPr>
            </w:pPr>
            <w:r>
              <w:rPr>
                <w:rFonts w:cstheme="minorHAnsi"/>
                <w:b/>
                <w:bCs/>
              </w:rPr>
              <w:t>Prašymų (užduočių) registras</w:t>
            </w:r>
          </w:p>
        </w:tc>
        <w:tc>
          <w:tcPr>
            <w:tcW w:w="7480" w:type="dxa"/>
            <w:shd w:val="clear" w:color="auto" w:fill="auto"/>
            <w:vAlign w:val="center"/>
          </w:tcPr>
          <w:p w:rsidR="00C359AA" w:rsidP="00C359AA" w:rsidRDefault="00C359AA" w14:paraId="3C511DB8" w14:textId="31990155">
            <w:pPr>
              <w:spacing w:before="60" w:after="120"/>
              <w:ind w:right="57"/>
              <w:jc w:val="both"/>
            </w:pPr>
            <w:r w:rsidRPr="0B1E0E4F">
              <w:t xml:space="preserve">Sutikimą rengiantys specialistai ir </w:t>
            </w:r>
            <w:r>
              <w:t>Saugos darbe</w:t>
            </w:r>
            <w:r w:rsidRPr="0B1E0E4F">
              <w:t xml:space="preserve"> specialistai dirba vieningame Klientų prašymų registre, kuriame turi būti registruojami visi išorės rangovų bei paslaugų teikėjų prašymai gauti sutikimą, norint vykdyti darbus. Prašymų registre turi būti automatiškai išsaugomi Kliento prašyme pateikti duomenys, įskaitant ir šių duomenų korekcijas, jei tokios būtų atliekamos.</w:t>
            </w:r>
          </w:p>
          <w:p w:rsidRPr="00814AD3" w:rsidR="00C359AA" w:rsidP="00C359AA" w:rsidRDefault="00C359AA" w14:paraId="46A13997" w14:textId="065ABBD6">
            <w:pPr>
              <w:spacing w:before="60" w:after="120"/>
              <w:ind w:right="57"/>
              <w:jc w:val="both"/>
            </w:pPr>
            <w:r w:rsidRPr="0B1E0E4F">
              <w:lastRenderedPageBreak/>
              <w:t>Prašymų registras turi būti sudarytas tiek iš automatiškai užpildomų laukų, tiek ir iš ranka pildomų laukų bei būtų numatyti modifikavimo apribojimai. Preliminari prašymų registro struktūra pateikiama</w:t>
            </w:r>
            <w:r>
              <w:t xml:space="preserve"> </w:t>
            </w:r>
            <w:r w:rsidRPr="00BA3683">
              <w:t>žemiau lentelėje</w:t>
            </w:r>
            <w:r w:rsidRPr="0B1E0E4F">
              <w:t xml:space="preserve"> (</w:t>
            </w:r>
            <w:hyperlink w:anchor="_Prašymų_registro_stulpeliai">
              <w:r w:rsidRPr="0B1E0E4F">
                <w:rPr>
                  <w:rStyle w:val="Hyperlink"/>
                  <w:b/>
                  <w:bCs/>
                  <w:i/>
                  <w:iCs/>
                </w:rPr>
                <w:t>žiūrėti čia</w:t>
              </w:r>
            </w:hyperlink>
            <w:r w:rsidRPr="0B1E0E4F">
              <w:t>), tačiau turi būti galimybė, esant poreikiui keisti prašymo registro struktūrą (papildyti registrą naujais pildymo laukais, panaikinti nenaudojamus pildymo laukus, atnaujinti pildymų laukų iškrentančius sąrašus ir pan.).</w:t>
            </w:r>
          </w:p>
        </w:tc>
      </w:tr>
      <w:tr w:rsidR="00C359AA" w:rsidTr="00B94CF5" w14:paraId="5AF5179B" w14:textId="77777777">
        <w:trPr>
          <w:gridAfter w:val="1"/>
          <w:wAfter w:w="6" w:type="dxa"/>
          <w:trHeight w:val="554"/>
        </w:trPr>
        <w:tc>
          <w:tcPr>
            <w:tcW w:w="4907" w:type="dxa"/>
            <w:shd w:val="clear" w:color="auto" w:fill="auto"/>
            <w:vAlign w:val="center"/>
          </w:tcPr>
          <w:p w:rsidR="00C359AA" w:rsidP="00C359AA" w:rsidRDefault="00C359AA" w14:paraId="66C91840" w14:textId="4A8077AF">
            <w:pPr>
              <w:jc w:val="both"/>
            </w:pPr>
            <w:r>
              <w:lastRenderedPageBreak/>
              <w:t>Aš, kaip Sutikimą rengiantis specialistas, noriu turėti galimybę pasirinkti prašymų registre (sąrašinėje formoje) kokius duomenis (stulpelius) noriu matyti ir turėti galimybę prisitaikyti registro atvaizdavimą (angl. „</w:t>
            </w:r>
            <w:r w:rsidRPr="00D47BBF">
              <w:rPr>
                <w:lang w:val="en-US"/>
              </w:rPr>
              <w:t>View</w:t>
            </w:r>
            <w:r>
              <w:t>“) pagal savo poreikį, nes tai leistų man sutaupyti laiko vykdant priskirtas užduotis.</w:t>
            </w:r>
          </w:p>
        </w:tc>
        <w:tc>
          <w:tcPr>
            <w:tcW w:w="1842" w:type="dxa"/>
            <w:shd w:val="clear" w:color="auto" w:fill="auto"/>
            <w:vAlign w:val="center"/>
          </w:tcPr>
          <w:p w:rsidR="00C359AA" w:rsidP="00C359AA" w:rsidRDefault="00C359AA" w14:paraId="4BB44F01" w14:textId="16A716C6">
            <w:pPr>
              <w:jc w:val="center"/>
              <w:rPr>
                <w:rFonts w:cstheme="minorHAnsi"/>
                <w:b/>
                <w:bCs/>
              </w:rPr>
            </w:pPr>
            <w:r>
              <w:rPr>
                <w:rFonts w:cstheme="minorHAnsi"/>
                <w:b/>
                <w:bCs/>
              </w:rPr>
              <w:t>Prašymų (užduočių) registras</w:t>
            </w:r>
          </w:p>
        </w:tc>
        <w:tc>
          <w:tcPr>
            <w:tcW w:w="7480" w:type="dxa"/>
            <w:shd w:val="clear" w:color="auto" w:fill="auto"/>
          </w:tcPr>
          <w:p w:rsidRPr="00074635" w:rsidR="00C359AA" w:rsidP="00C359AA" w:rsidRDefault="00C359AA" w14:paraId="5F47A796" w14:textId="2D805568">
            <w:pPr>
              <w:spacing w:before="60" w:after="120"/>
              <w:ind w:right="57"/>
              <w:jc w:val="both"/>
              <w:rPr>
                <w:rFonts w:cstheme="minorHAnsi"/>
              </w:rPr>
            </w:pPr>
            <w:r w:rsidRPr="00D47BBF">
              <w:rPr>
                <w:rFonts w:cstheme="minorHAnsi"/>
              </w:rPr>
              <w:t>Pagal poreikį</w:t>
            </w:r>
            <w:r>
              <w:rPr>
                <w:rFonts w:cstheme="minorHAnsi"/>
              </w:rPr>
              <w:t>,</w:t>
            </w:r>
            <w:r w:rsidRPr="00D47BBF">
              <w:rPr>
                <w:rFonts w:cstheme="minorHAnsi"/>
              </w:rPr>
              <w:t xml:space="preserve"> </w:t>
            </w:r>
            <w:r>
              <w:rPr>
                <w:rFonts w:cstheme="minorHAnsi"/>
              </w:rPr>
              <w:t>galima</w:t>
            </w:r>
            <w:r w:rsidRPr="00D47BBF">
              <w:rPr>
                <w:rFonts w:cstheme="minorHAnsi"/>
              </w:rPr>
              <w:t xml:space="preserve"> </w:t>
            </w:r>
            <w:r>
              <w:rPr>
                <w:rFonts w:cstheme="minorHAnsi"/>
              </w:rPr>
              <w:t>modifikuoti</w:t>
            </w:r>
            <w:r w:rsidRPr="00D47BBF">
              <w:rPr>
                <w:rFonts w:cstheme="minorHAnsi"/>
              </w:rPr>
              <w:t xml:space="preserve"> </w:t>
            </w:r>
            <w:r>
              <w:rPr>
                <w:rFonts w:cstheme="minorHAnsi"/>
              </w:rPr>
              <w:t xml:space="preserve">prašymų registro </w:t>
            </w:r>
            <w:r w:rsidRPr="00D47BBF">
              <w:rPr>
                <w:rFonts w:cstheme="minorHAnsi"/>
              </w:rPr>
              <w:t xml:space="preserve">stulpelių </w:t>
            </w:r>
            <w:r>
              <w:rPr>
                <w:rFonts w:cstheme="minorHAnsi"/>
              </w:rPr>
              <w:t>išdėstymo eilės tvarką bei paslėpti neprivalomus pildyti laukus, kurie nebus įtraukti į Klientui išduodamą sutikimo formą. Bet kurio iš Sutikimą rengiančio specialisto ir (ar) Saugos darbe specialisto a</w:t>
            </w:r>
            <w:r w:rsidRPr="00D47BBF">
              <w:rPr>
                <w:rFonts w:cstheme="minorHAnsi"/>
              </w:rPr>
              <w:t xml:space="preserve">tlikti atvaizdavimo pokyčiai </w:t>
            </w:r>
            <w:r>
              <w:rPr>
                <w:rFonts w:cstheme="minorHAnsi"/>
              </w:rPr>
              <w:t xml:space="preserve">negali daryti įtakos </w:t>
            </w:r>
            <w:r w:rsidRPr="00D47BBF">
              <w:rPr>
                <w:rFonts w:cstheme="minorHAnsi"/>
              </w:rPr>
              <w:t xml:space="preserve">kitų proceso dalyvių </w:t>
            </w:r>
            <w:r>
              <w:rPr>
                <w:rFonts w:cstheme="minorHAnsi"/>
              </w:rPr>
              <w:t>prašymų registro (</w:t>
            </w:r>
            <w:r w:rsidRPr="00D47BBF">
              <w:rPr>
                <w:rFonts w:cstheme="minorHAnsi"/>
              </w:rPr>
              <w:t>sąrašinės formos</w:t>
            </w:r>
            <w:r>
              <w:rPr>
                <w:rFonts w:cstheme="minorHAnsi"/>
              </w:rPr>
              <w:t>)</w:t>
            </w:r>
            <w:r w:rsidRPr="00D47BBF">
              <w:rPr>
                <w:rFonts w:cstheme="minorHAnsi"/>
              </w:rPr>
              <w:t xml:space="preserve"> atvaizdavimui, t.</w:t>
            </w:r>
            <w:r>
              <w:rPr>
                <w:rFonts w:cstheme="minorHAnsi"/>
              </w:rPr>
              <w:t xml:space="preserve"> </w:t>
            </w:r>
            <w:r w:rsidRPr="00D47BBF">
              <w:rPr>
                <w:rFonts w:cstheme="minorHAnsi"/>
              </w:rPr>
              <w:t>y. kitiems vaizdas išlieka nepakitęs.</w:t>
            </w:r>
          </w:p>
        </w:tc>
      </w:tr>
      <w:tr w:rsidR="00C359AA" w:rsidTr="00B94CF5" w14:paraId="357912FE" w14:textId="77777777">
        <w:trPr>
          <w:gridAfter w:val="1"/>
          <w:wAfter w:w="6" w:type="dxa"/>
          <w:trHeight w:val="554"/>
        </w:trPr>
        <w:tc>
          <w:tcPr>
            <w:tcW w:w="4907" w:type="dxa"/>
            <w:shd w:val="clear" w:color="auto" w:fill="auto"/>
            <w:vAlign w:val="center"/>
          </w:tcPr>
          <w:p w:rsidRPr="008239EC" w:rsidR="00C359AA" w:rsidP="00C359AA" w:rsidRDefault="00C359AA" w14:paraId="32B4F5DA" w14:textId="23D3F2D2">
            <w:pPr>
              <w:jc w:val="both"/>
              <w:rPr>
                <w:rFonts w:cstheme="minorHAnsi"/>
              </w:rPr>
            </w:pPr>
            <w:r w:rsidRPr="002074FC">
              <w:rPr>
                <w:rFonts w:cstheme="minorHAnsi"/>
              </w:rPr>
              <w:t>Aš</w:t>
            </w:r>
            <w:r>
              <w:rPr>
                <w:rFonts w:cstheme="minorHAnsi"/>
              </w:rPr>
              <w:t>,</w:t>
            </w:r>
            <w:r w:rsidRPr="002074FC">
              <w:rPr>
                <w:rFonts w:cstheme="minorHAnsi"/>
              </w:rPr>
              <w:t xml:space="preserve"> kaip </w:t>
            </w:r>
            <w:r>
              <w:rPr>
                <w:rFonts w:cstheme="minorHAnsi"/>
              </w:rPr>
              <w:t>S</w:t>
            </w:r>
            <w:r w:rsidRPr="002074FC">
              <w:rPr>
                <w:rFonts w:cstheme="minorHAnsi"/>
              </w:rPr>
              <w:t>utikimą reng</w:t>
            </w:r>
            <w:r>
              <w:rPr>
                <w:rFonts w:cstheme="minorHAnsi"/>
              </w:rPr>
              <w:t>ia</w:t>
            </w:r>
            <w:r w:rsidRPr="002074FC">
              <w:rPr>
                <w:rFonts w:cstheme="minorHAnsi"/>
              </w:rPr>
              <w:t xml:space="preserve">ntis </w:t>
            </w:r>
            <w:r w:rsidRPr="008239EC">
              <w:t>specialistas</w:t>
            </w:r>
            <w:r>
              <w:rPr>
                <w:rFonts w:cstheme="minorHAnsi"/>
              </w:rPr>
              <w:t>, noriu matyti savo rengiamų sutikimų sąrašą, kad žinočiau ar turiu neatliktų užduočių.</w:t>
            </w:r>
          </w:p>
        </w:tc>
        <w:tc>
          <w:tcPr>
            <w:tcW w:w="1842" w:type="dxa"/>
            <w:shd w:val="clear" w:color="auto" w:fill="auto"/>
            <w:vAlign w:val="center"/>
          </w:tcPr>
          <w:p w:rsidR="00C359AA" w:rsidP="00C359AA" w:rsidRDefault="00C359AA" w14:paraId="63488CDA" w14:textId="5A79BC9A">
            <w:pPr>
              <w:jc w:val="center"/>
              <w:rPr>
                <w:rFonts w:cstheme="minorHAnsi"/>
                <w:b/>
                <w:bCs/>
              </w:rPr>
            </w:pPr>
            <w:r>
              <w:rPr>
                <w:rFonts w:cstheme="minorHAnsi"/>
                <w:b/>
                <w:bCs/>
              </w:rPr>
              <w:t>Prašymų (užduočių) registras</w:t>
            </w:r>
          </w:p>
        </w:tc>
        <w:tc>
          <w:tcPr>
            <w:tcW w:w="7480" w:type="dxa"/>
            <w:shd w:val="clear" w:color="auto" w:fill="auto"/>
            <w:vAlign w:val="center"/>
          </w:tcPr>
          <w:p w:rsidR="00C359AA" w:rsidP="00C359AA" w:rsidRDefault="00C359AA" w14:paraId="71506D2C" w14:textId="34239920">
            <w:pPr>
              <w:spacing w:before="60" w:after="120"/>
              <w:ind w:right="57"/>
              <w:jc w:val="both"/>
            </w:pPr>
            <w:r>
              <w:rPr>
                <w:rFonts w:cstheme="minorHAnsi"/>
              </w:rPr>
              <w:t>Pagal nutylėjimą, Sutikimą rengiančiam specialistui prašymų registras iškart atvaizduojamas naudojant filtrą „</w:t>
            </w:r>
            <w:r w:rsidRPr="005159CA">
              <w:rPr>
                <w:rFonts w:cstheme="minorHAnsi"/>
                <w:b/>
                <w:bCs/>
                <w:i/>
                <w:iCs/>
              </w:rPr>
              <w:t>Mano vykdomos užduotys</w:t>
            </w:r>
            <w:r w:rsidRPr="005159CA">
              <w:rPr>
                <w:rFonts w:cstheme="minorHAnsi"/>
              </w:rPr>
              <w:t xml:space="preserve">“ </w:t>
            </w:r>
            <w:r>
              <w:rPr>
                <w:rFonts w:cstheme="minorHAnsi"/>
              </w:rPr>
              <w:t>(angl. „</w:t>
            </w:r>
            <w:r w:rsidRPr="005159CA">
              <w:rPr>
                <w:rFonts w:cstheme="minorHAnsi"/>
                <w:i/>
                <w:iCs/>
                <w:lang w:val="en-US"/>
              </w:rPr>
              <w:t>My open tasks”</w:t>
            </w:r>
            <w:r>
              <w:rPr>
                <w:rFonts w:cstheme="minorHAnsi"/>
              </w:rPr>
              <w:t>), kuriame yra pateikiamas tik jam (-ai) priskirtų nagrinėti ir dar neuždarytų prašymų sąrašas.</w:t>
            </w:r>
          </w:p>
        </w:tc>
      </w:tr>
      <w:tr w:rsidR="00C359AA" w:rsidTr="00B94CF5" w14:paraId="38A52B11" w14:textId="77777777">
        <w:trPr>
          <w:gridAfter w:val="1"/>
          <w:wAfter w:w="6" w:type="dxa"/>
          <w:trHeight w:val="554"/>
        </w:trPr>
        <w:tc>
          <w:tcPr>
            <w:tcW w:w="4907" w:type="dxa"/>
            <w:shd w:val="clear" w:color="auto" w:fill="auto"/>
            <w:vAlign w:val="center"/>
          </w:tcPr>
          <w:p w:rsidR="00C359AA" w:rsidP="00C359AA" w:rsidRDefault="00C359AA" w14:paraId="2246BD03" w14:textId="75632891">
            <w:pPr>
              <w:jc w:val="both"/>
            </w:pPr>
            <w:r w:rsidRPr="008239EC">
              <w:rPr>
                <w:rFonts w:cstheme="minorHAnsi"/>
              </w:rPr>
              <w:t xml:space="preserve">Aš, kaip Sutikimą rengiantis </w:t>
            </w:r>
            <w:r w:rsidRPr="008239EC">
              <w:t>specialistas</w:t>
            </w:r>
            <w:r w:rsidRPr="008239EC">
              <w:rPr>
                <w:rFonts w:cstheme="minorHAnsi"/>
              </w:rPr>
              <w:t>, noriu galėti filtruoti</w:t>
            </w:r>
            <w:r>
              <w:rPr>
                <w:rFonts w:cstheme="minorHAnsi"/>
              </w:rPr>
              <w:t xml:space="preserve"> prašymų </w:t>
            </w:r>
            <w:r w:rsidRPr="008239EC">
              <w:rPr>
                <w:rFonts w:cstheme="minorHAnsi"/>
              </w:rPr>
              <w:t>registr</w:t>
            </w:r>
            <w:r>
              <w:rPr>
                <w:rFonts w:cstheme="minorHAnsi"/>
              </w:rPr>
              <w:t>o duomenis tam</w:t>
            </w:r>
            <w:r w:rsidRPr="008239EC">
              <w:rPr>
                <w:rFonts w:cstheme="minorHAnsi"/>
              </w:rPr>
              <w:t>, kad galėčiau</w:t>
            </w:r>
            <w:r>
              <w:rPr>
                <w:rFonts w:cstheme="minorHAnsi"/>
              </w:rPr>
              <w:t xml:space="preserve"> operatyviai gauti</w:t>
            </w:r>
            <w:r w:rsidRPr="008239EC">
              <w:rPr>
                <w:rFonts w:cstheme="minorHAnsi"/>
              </w:rPr>
              <w:t xml:space="preserve"> reikiamą </w:t>
            </w:r>
            <w:r>
              <w:rPr>
                <w:rFonts w:cstheme="minorHAnsi"/>
              </w:rPr>
              <w:t>informaciją, pagal mano pasirinktus parametrus</w:t>
            </w:r>
            <w:r w:rsidRPr="008239EC">
              <w:rPr>
                <w:rFonts w:cstheme="minorHAnsi"/>
              </w:rPr>
              <w:t>.</w:t>
            </w:r>
          </w:p>
        </w:tc>
        <w:tc>
          <w:tcPr>
            <w:tcW w:w="1842" w:type="dxa"/>
            <w:shd w:val="clear" w:color="auto" w:fill="auto"/>
            <w:vAlign w:val="center"/>
          </w:tcPr>
          <w:p w:rsidR="00C359AA" w:rsidP="00C359AA" w:rsidRDefault="00C359AA" w14:paraId="0ECDEC1E" w14:textId="3FB9D922">
            <w:pPr>
              <w:jc w:val="center"/>
              <w:rPr>
                <w:rFonts w:cstheme="minorHAnsi"/>
                <w:b/>
                <w:bCs/>
              </w:rPr>
            </w:pPr>
            <w:r>
              <w:rPr>
                <w:rFonts w:cstheme="minorHAnsi"/>
                <w:b/>
                <w:bCs/>
              </w:rPr>
              <w:t>Prašymų (užduočių) registras / Filtravimas</w:t>
            </w:r>
          </w:p>
        </w:tc>
        <w:tc>
          <w:tcPr>
            <w:tcW w:w="7480" w:type="dxa"/>
            <w:shd w:val="clear" w:color="auto" w:fill="auto"/>
            <w:vAlign w:val="center"/>
          </w:tcPr>
          <w:p w:rsidR="00C359AA" w:rsidP="00C359AA" w:rsidRDefault="00C359AA" w14:paraId="6C8DEA00" w14:textId="56568264">
            <w:pPr>
              <w:spacing w:before="60" w:after="120"/>
              <w:ind w:right="57"/>
              <w:jc w:val="both"/>
            </w:pPr>
            <w:r>
              <w:t>Prašymų registre yra galimybė atlikti filtravimą:</w:t>
            </w:r>
          </w:p>
          <w:p w:rsidRPr="00C43BF5" w:rsidR="00C359AA" w:rsidP="00D019A2" w:rsidRDefault="00C359AA" w14:paraId="6AE3D49D" w14:textId="59C6FCA3">
            <w:pPr>
              <w:pStyle w:val="ListParagraph"/>
              <w:numPr>
                <w:ilvl w:val="0"/>
                <w:numId w:val="33"/>
              </w:numPr>
              <w:spacing w:before="60" w:after="120"/>
              <w:ind w:right="57"/>
              <w:jc w:val="both"/>
            </w:pPr>
            <w:r>
              <w:t xml:space="preserve">Galima filtruoti įvairių stulpelių duomenis, pvz., pagal prašymo pateikimo, darbų pradžios ar darbų pabaigos datas, pagal Kliento duomenis, </w:t>
            </w:r>
            <w:r w:rsidRPr="009B3D3C">
              <w:rPr>
                <w:b/>
                <w:bCs/>
                <w:i/>
                <w:iCs/>
              </w:rPr>
              <w:t>Darbų klasę</w:t>
            </w:r>
            <w:r>
              <w:t xml:space="preserve"> ir t. t.</w:t>
            </w:r>
          </w:p>
          <w:p w:rsidRPr="00B73A94" w:rsidR="00C359AA" w:rsidP="00D019A2" w:rsidRDefault="00C359AA" w14:paraId="46F870D9" w14:textId="74D36929">
            <w:pPr>
              <w:pStyle w:val="ListParagraph"/>
              <w:numPr>
                <w:ilvl w:val="0"/>
                <w:numId w:val="33"/>
              </w:numPr>
              <w:spacing w:before="60" w:after="60"/>
              <w:ind w:left="714" w:right="57" w:hanging="357"/>
              <w:jc w:val="both"/>
            </w:pPr>
            <w:r w:rsidRPr="0B1E0E4F">
              <w:t>Taip pat</w:t>
            </w:r>
            <w:r w:rsidRPr="0B606D00">
              <w:t>, yra galimybė filtruoti prašymų registro stulpelius pagal vieną ar daugiau pasirinktą (-</w:t>
            </w:r>
            <w:proofErr w:type="spellStart"/>
            <w:r w:rsidRPr="0B606D00">
              <w:t>us</w:t>
            </w:r>
            <w:proofErr w:type="spellEnd"/>
            <w:r w:rsidRPr="0B606D00">
              <w:t>) kriterijų (-</w:t>
            </w:r>
            <w:proofErr w:type="spellStart"/>
            <w:r w:rsidRPr="0B606D00">
              <w:t>us</w:t>
            </w:r>
            <w:proofErr w:type="spellEnd"/>
            <w:r w:rsidRPr="0B606D00">
              <w:t xml:space="preserve">), pvz., </w:t>
            </w:r>
            <w:r w:rsidRPr="0B606D00">
              <w:rPr>
                <w:i/>
                <w:iCs/>
              </w:rPr>
              <w:t>Įmonės pavadinimas</w:t>
            </w:r>
            <w:r w:rsidRPr="0B606D00">
              <w:t xml:space="preserve"> + </w:t>
            </w:r>
            <w:r w:rsidRPr="0B606D00">
              <w:rPr>
                <w:i/>
                <w:iCs/>
              </w:rPr>
              <w:t>Prašymo pateikimo data</w:t>
            </w:r>
            <w:r w:rsidRPr="0B606D00">
              <w:t xml:space="preserve"> + </w:t>
            </w:r>
            <w:r w:rsidRPr="0B606D00">
              <w:rPr>
                <w:i/>
                <w:iCs/>
              </w:rPr>
              <w:t xml:space="preserve">Darbų </w:t>
            </w:r>
            <w:r>
              <w:rPr>
                <w:i/>
                <w:iCs/>
              </w:rPr>
              <w:t>klasė</w:t>
            </w:r>
            <w:r w:rsidRPr="0B606D00">
              <w:t xml:space="preserve"> + </w:t>
            </w:r>
            <w:r w:rsidRPr="0B606D00">
              <w:rPr>
                <w:i/>
                <w:iCs/>
              </w:rPr>
              <w:t>Prašymo vykdytojas</w:t>
            </w:r>
            <w:r w:rsidRPr="0B606D00">
              <w:t>.</w:t>
            </w:r>
          </w:p>
          <w:p w:rsidRPr="00B73A94" w:rsidR="00C359AA" w:rsidP="00D019A2" w:rsidRDefault="00C359AA" w14:paraId="0CE7EE14" w14:textId="3D973139">
            <w:pPr>
              <w:pStyle w:val="ListParagraph"/>
              <w:numPr>
                <w:ilvl w:val="0"/>
                <w:numId w:val="33"/>
              </w:numPr>
              <w:spacing w:before="60" w:after="120"/>
              <w:ind w:right="57"/>
              <w:jc w:val="both"/>
              <w:rPr>
                <w:rFonts w:cstheme="minorHAnsi"/>
              </w:rPr>
            </w:pPr>
            <w:r w:rsidRPr="00B73A94">
              <w:rPr>
                <w:rFonts w:cstheme="minorHAnsi"/>
              </w:rPr>
              <w:t xml:space="preserve">Papildomai yra galimybė rūšiuoti didėjimo arba mažėjimo tvarka </w:t>
            </w:r>
            <w:r>
              <w:rPr>
                <w:rFonts w:cstheme="minorHAnsi"/>
              </w:rPr>
              <w:t xml:space="preserve">prašymų registro </w:t>
            </w:r>
            <w:r w:rsidRPr="00B73A94">
              <w:rPr>
                <w:rFonts w:cstheme="minorHAnsi"/>
              </w:rPr>
              <w:t>stulpelius, kuriuose pateikiamos datos.</w:t>
            </w:r>
          </w:p>
        </w:tc>
      </w:tr>
      <w:tr w:rsidR="00C359AA" w:rsidTr="00B94CF5" w14:paraId="72AEBBA2" w14:textId="77777777">
        <w:trPr>
          <w:gridAfter w:val="1"/>
          <w:wAfter w:w="6" w:type="dxa"/>
          <w:trHeight w:val="968"/>
        </w:trPr>
        <w:tc>
          <w:tcPr>
            <w:tcW w:w="4907" w:type="dxa"/>
            <w:shd w:val="clear" w:color="auto" w:fill="auto"/>
            <w:vAlign w:val="center"/>
          </w:tcPr>
          <w:p w:rsidR="00C359AA" w:rsidP="00C359AA" w:rsidRDefault="00C359AA" w14:paraId="199F6AD0" w14:textId="5FD9A8E2">
            <w:pPr>
              <w:jc w:val="both"/>
            </w:pPr>
            <w:r w:rsidRPr="00275459">
              <w:rPr>
                <w:rFonts w:cstheme="minorHAnsi"/>
              </w:rPr>
              <w:t xml:space="preserve">Aš, kaip Sutikimą rengiantis specialistas, noriu galėti </w:t>
            </w:r>
            <w:r>
              <w:rPr>
                <w:rFonts w:cstheme="minorHAnsi"/>
              </w:rPr>
              <w:t>atlikti greitąją informacijos paiešką naudojant paieškos lauką (angl. „</w:t>
            </w:r>
            <w:r w:rsidRPr="008239EC">
              <w:rPr>
                <w:rFonts w:cstheme="minorHAnsi"/>
                <w:lang w:val="en-US"/>
              </w:rPr>
              <w:t>Search bar</w:t>
            </w:r>
            <w:r>
              <w:rPr>
                <w:rFonts w:cstheme="minorHAnsi"/>
                <w:lang w:val="en-US"/>
              </w:rPr>
              <w:t>”</w:t>
            </w:r>
            <w:r w:rsidRPr="008239EC">
              <w:rPr>
                <w:rFonts w:cstheme="minorHAnsi"/>
              </w:rPr>
              <w:t xml:space="preserve">), kad </w:t>
            </w:r>
            <w:r>
              <w:rPr>
                <w:rFonts w:cstheme="minorHAnsi"/>
              </w:rPr>
              <w:t>operatyviai rasčiau reikiamą informaciją.</w:t>
            </w:r>
          </w:p>
        </w:tc>
        <w:tc>
          <w:tcPr>
            <w:tcW w:w="1842" w:type="dxa"/>
            <w:shd w:val="clear" w:color="auto" w:fill="auto"/>
            <w:vAlign w:val="center"/>
          </w:tcPr>
          <w:p w:rsidR="00C359AA" w:rsidP="00C359AA" w:rsidRDefault="00C359AA" w14:paraId="13D16696" w14:textId="01769C3F">
            <w:pPr>
              <w:jc w:val="center"/>
              <w:rPr>
                <w:rFonts w:cstheme="minorHAnsi"/>
                <w:b/>
                <w:bCs/>
              </w:rPr>
            </w:pPr>
            <w:r>
              <w:rPr>
                <w:rFonts w:cstheme="minorHAnsi"/>
                <w:b/>
                <w:bCs/>
              </w:rPr>
              <w:t>Prašymų (užduočių) registras</w:t>
            </w:r>
          </w:p>
        </w:tc>
        <w:tc>
          <w:tcPr>
            <w:tcW w:w="7480" w:type="dxa"/>
            <w:shd w:val="clear" w:color="auto" w:fill="auto"/>
            <w:vAlign w:val="center"/>
          </w:tcPr>
          <w:p w:rsidRPr="00E9186E" w:rsidR="00C359AA" w:rsidP="00C359AA" w:rsidRDefault="00C359AA" w14:paraId="635944BC" w14:textId="1235A191">
            <w:pPr>
              <w:spacing w:before="60" w:after="120"/>
              <w:ind w:right="57"/>
              <w:jc w:val="both"/>
              <w:rPr>
                <w:rFonts w:cstheme="minorHAnsi"/>
              </w:rPr>
            </w:pPr>
            <w:r w:rsidRPr="00D47BBF">
              <w:rPr>
                <w:rFonts w:cstheme="minorHAnsi"/>
              </w:rPr>
              <w:t>Paieškos laukas yra matymo zonoje, jame yra galimyb</w:t>
            </w:r>
            <w:r>
              <w:rPr>
                <w:rFonts w:cstheme="minorHAnsi"/>
              </w:rPr>
              <w:t>ė</w:t>
            </w:r>
            <w:r w:rsidRPr="00D47BBF">
              <w:rPr>
                <w:rFonts w:cstheme="minorHAnsi"/>
              </w:rPr>
              <w:t xml:space="preserve"> ie</w:t>
            </w:r>
            <w:r>
              <w:rPr>
                <w:rFonts w:cstheme="minorHAnsi"/>
              </w:rPr>
              <w:t>š</w:t>
            </w:r>
            <w:r w:rsidRPr="00D47BBF">
              <w:rPr>
                <w:rFonts w:cstheme="minorHAnsi"/>
              </w:rPr>
              <w:t>koti informacij</w:t>
            </w:r>
            <w:r>
              <w:rPr>
                <w:rFonts w:cstheme="minorHAnsi"/>
              </w:rPr>
              <w:t>ą</w:t>
            </w:r>
            <w:r w:rsidRPr="00D47BBF">
              <w:rPr>
                <w:rFonts w:cstheme="minorHAnsi"/>
              </w:rPr>
              <w:t xml:space="preserve"> pagal </w:t>
            </w:r>
            <w:r>
              <w:rPr>
                <w:rFonts w:cstheme="minorHAnsi"/>
              </w:rPr>
              <w:t>raktinius žodžius, o pateikiami galimi paieškos užklausos atsakymai turėtų įtraukti ir tuos komentarus bei prisegtus failus, jei juose ar jų pavadinimuose yra paminėti paieškos užklausoje esantys raktiniai žodžiai.</w:t>
            </w:r>
          </w:p>
        </w:tc>
      </w:tr>
      <w:tr w:rsidR="00C359AA" w:rsidTr="004067A9" w14:paraId="39FD9AA9" w14:textId="77777777">
        <w:trPr>
          <w:gridAfter w:val="1"/>
          <w:wAfter w:w="6" w:type="dxa"/>
          <w:trHeight w:val="968"/>
        </w:trPr>
        <w:tc>
          <w:tcPr>
            <w:tcW w:w="4907" w:type="dxa"/>
            <w:shd w:val="clear" w:color="auto" w:fill="auto"/>
            <w:vAlign w:val="center"/>
          </w:tcPr>
          <w:p w:rsidRPr="00275459" w:rsidR="00C359AA" w:rsidP="00C359AA" w:rsidRDefault="00C359AA" w14:paraId="1CF195AC" w14:textId="64B16253">
            <w:pPr>
              <w:jc w:val="both"/>
              <w:rPr>
                <w:rFonts w:cstheme="minorHAnsi"/>
              </w:rPr>
            </w:pPr>
            <w:r w:rsidRPr="0B1E0E4F">
              <w:lastRenderedPageBreak/>
              <w:t xml:space="preserve">Aš, kaip </w:t>
            </w:r>
            <w:r>
              <w:t>Sutikimą rengiantis</w:t>
            </w:r>
            <w:r w:rsidRPr="00A303E4">
              <w:t xml:space="preserve"> specialistas</w:t>
            </w:r>
            <w:r w:rsidRPr="0B1E0E4F">
              <w:t xml:space="preserve">, noriu galėti </w:t>
            </w:r>
            <w:r>
              <w:t xml:space="preserve">matyti visą sutikimo išdavimo proceso veiksmų istoriją tam, kad galėčiau atsekti Kliento, mano kolegų bei pagal suderintą procesą atliekamus automatizuotus pokyčius tam, kad galėčiau įvertinti bei esant poreikiui atlikti auditą žinočiau kas, kada ir kodėl įvyko. </w:t>
            </w:r>
          </w:p>
        </w:tc>
        <w:tc>
          <w:tcPr>
            <w:tcW w:w="1842" w:type="dxa"/>
            <w:shd w:val="clear" w:color="auto" w:fill="auto"/>
            <w:vAlign w:val="center"/>
          </w:tcPr>
          <w:p w:rsidR="00C359AA" w:rsidP="00C359AA" w:rsidRDefault="00C359AA" w14:paraId="7B07B75B" w14:textId="0F720642">
            <w:pPr>
              <w:jc w:val="center"/>
              <w:rPr>
                <w:rFonts w:cstheme="minorHAnsi"/>
                <w:b/>
                <w:bCs/>
              </w:rPr>
            </w:pPr>
            <w:r>
              <w:rPr>
                <w:rFonts w:cstheme="minorHAnsi"/>
                <w:b/>
                <w:bCs/>
              </w:rPr>
              <w:t>Prašymų (užduočių) registras</w:t>
            </w:r>
          </w:p>
        </w:tc>
        <w:tc>
          <w:tcPr>
            <w:tcW w:w="7480" w:type="dxa"/>
            <w:shd w:val="clear" w:color="auto" w:fill="auto"/>
          </w:tcPr>
          <w:p w:rsidRPr="00D47BBF" w:rsidR="00C359AA" w:rsidP="00C359AA" w:rsidRDefault="00C359AA" w14:paraId="72121006" w14:textId="25C9A047">
            <w:pPr>
              <w:spacing w:before="60" w:after="120"/>
              <w:ind w:right="57"/>
              <w:jc w:val="both"/>
              <w:rPr>
                <w:rFonts w:cstheme="minorHAnsi"/>
              </w:rPr>
            </w:pPr>
            <w:r>
              <w:rPr>
                <w:rFonts w:cstheme="minorHAnsi"/>
              </w:rPr>
              <w:t>Kiekvienas prašymo įrašas turi savo atskirą įvykių žurnalą, kuriame automatiškai fiksuojami visi Kliento, vidinių AB „</w:t>
            </w:r>
            <w:r w:rsidRPr="004067A9">
              <w:rPr>
                <w:rFonts w:cstheme="minorHAnsi"/>
                <w:i/>
                <w:iCs/>
              </w:rPr>
              <w:t>Amber Grid</w:t>
            </w:r>
            <w:r>
              <w:rPr>
                <w:rFonts w:cstheme="minorHAnsi"/>
              </w:rPr>
              <w:t>“ procesų dalyvių (Saugos darbe specialistų, Derintojų, Tvirtintojų ir t. t.) atlikti veiksmai ir jų data, įskaitant ir automatizuotų procesų veiklos įrašai (pvz., prašymo atmetimas negavus iš Kliento atsakymo per numatytą terminą, laiškų siuntimo įrašai ir t. t.).</w:t>
            </w:r>
          </w:p>
        </w:tc>
      </w:tr>
      <w:tr w:rsidR="00C359AA" w:rsidTr="00DC41EC" w14:paraId="451A2814" w14:textId="77777777">
        <w:trPr>
          <w:gridAfter w:val="1"/>
          <w:wAfter w:w="6" w:type="dxa"/>
          <w:trHeight w:val="554"/>
        </w:trPr>
        <w:tc>
          <w:tcPr>
            <w:tcW w:w="4907" w:type="dxa"/>
            <w:shd w:val="clear" w:color="auto" w:fill="auto"/>
            <w:vAlign w:val="center"/>
          </w:tcPr>
          <w:p w:rsidRPr="004E679A" w:rsidR="00C359AA" w:rsidP="00C359AA" w:rsidRDefault="00C359AA" w14:paraId="11676A1F" w14:textId="1793C34A">
            <w:pPr>
              <w:jc w:val="both"/>
            </w:pPr>
            <w:r w:rsidRPr="74726BBC">
              <w:t>Aš</w:t>
            </w:r>
            <w:r>
              <w:t>,</w:t>
            </w:r>
            <w:r w:rsidRPr="74726BBC">
              <w:t xml:space="preserve"> kaip </w:t>
            </w:r>
            <w:r>
              <w:t>S</w:t>
            </w:r>
            <w:r w:rsidRPr="74726BBC">
              <w:t xml:space="preserve">utikimą rengiantis </w:t>
            </w:r>
            <w:r w:rsidRPr="008239EC">
              <w:t>specialistas</w:t>
            </w:r>
            <w:r>
              <w:t xml:space="preserve">, </w:t>
            </w:r>
            <w:r w:rsidRPr="74726BBC">
              <w:t xml:space="preserve">noriu gauti pranešimus apie </w:t>
            </w:r>
            <w:r>
              <w:t>priskirtas užduotis, atmestus prašymus ar galimybę tęsti jau pradėtus sutikimo rengimo darbus, kad galėčiau laiku vykdyti priskirtas užduotis ir</w:t>
            </w:r>
            <w:r w:rsidRPr="00006DA7">
              <w:t xml:space="preserve"> </w:t>
            </w:r>
            <w:r>
              <w:t xml:space="preserve">man </w:t>
            </w:r>
            <w:r w:rsidRPr="00006DA7">
              <w:t>nereikėtų kiekvieną kartą jungtis prie sistemos</w:t>
            </w:r>
            <w:r>
              <w:t xml:space="preserve"> </w:t>
            </w:r>
            <w:r w:rsidRPr="00006DA7">
              <w:t xml:space="preserve">tikrinti </w:t>
            </w:r>
            <w:r>
              <w:t>ar turiu aktyvių užduočių</w:t>
            </w:r>
            <w:r w:rsidRPr="00006DA7">
              <w:t>.</w:t>
            </w:r>
          </w:p>
        </w:tc>
        <w:tc>
          <w:tcPr>
            <w:tcW w:w="1842" w:type="dxa"/>
            <w:shd w:val="clear" w:color="auto" w:fill="auto"/>
            <w:vAlign w:val="center"/>
          </w:tcPr>
          <w:p w:rsidR="00C359AA" w:rsidP="00C359AA" w:rsidRDefault="00C359AA" w14:paraId="475ED2A5" w14:textId="26C14B3E">
            <w:pPr>
              <w:jc w:val="center"/>
              <w:rPr>
                <w:rFonts w:cstheme="minorHAnsi"/>
                <w:b/>
                <w:bCs/>
              </w:rPr>
            </w:pPr>
            <w:r>
              <w:rPr>
                <w:rFonts w:cstheme="minorHAnsi"/>
                <w:b/>
                <w:bCs/>
              </w:rPr>
              <w:t>Automatiniai pranešimai</w:t>
            </w:r>
          </w:p>
        </w:tc>
        <w:tc>
          <w:tcPr>
            <w:tcW w:w="7480" w:type="dxa"/>
            <w:shd w:val="clear" w:color="auto" w:fill="auto"/>
            <w:vAlign w:val="center"/>
          </w:tcPr>
          <w:p w:rsidR="00C359AA" w:rsidP="00C359AA" w:rsidRDefault="00C359AA" w14:paraId="0867FFC1" w14:textId="17EDFC8E">
            <w:pPr>
              <w:spacing w:before="60" w:after="120"/>
              <w:ind w:right="57"/>
              <w:jc w:val="both"/>
              <w:rPr>
                <w:rFonts w:cstheme="minorHAnsi"/>
              </w:rPr>
            </w:pPr>
            <w:r>
              <w:rPr>
                <w:rFonts w:cstheme="minorHAnsi"/>
              </w:rPr>
              <w:t>Sutikimą rengiantis specialistas gauna el. laiškus, kai:</w:t>
            </w:r>
          </w:p>
          <w:p w:rsidR="00C359AA" w:rsidP="00D019A2" w:rsidRDefault="00C359AA" w14:paraId="2698F3F5" w14:textId="38C51B92">
            <w:pPr>
              <w:pStyle w:val="ListParagraph"/>
              <w:numPr>
                <w:ilvl w:val="0"/>
                <w:numId w:val="3"/>
              </w:numPr>
              <w:spacing w:before="60" w:after="120"/>
              <w:ind w:right="57"/>
              <w:jc w:val="both"/>
            </w:pPr>
            <w:r w:rsidRPr="2AB9B5A3">
              <w:t xml:space="preserve">Skyriui priskirtas nagrinėti prašymas. El. laiškas </w:t>
            </w:r>
            <w:r>
              <w:t>siunčiamas</w:t>
            </w:r>
            <w:r w:rsidRPr="2AB9B5A3">
              <w:t xml:space="preserve"> į </w:t>
            </w:r>
            <w:r w:rsidRPr="00D47BBF">
              <w:rPr>
                <w:i/>
              </w:rPr>
              <w:t>Atsakingo skyriaus</w:t>
            </w:r>
            <w:r w:rsidRPr="2AB9B5A3">
              <w:t xml:space="preserve"> bendrą pašto dėžutę, laiške turi būti nuoroda į naujai gautą prašymą ir trumpa informacija apie gautą užduotį (ID, data iki kada turi būti išduotas sutikimas, </w:t>
            </w:r>
            <w:r w:rsidRPr="005A1F5E">
              <w:rPr>
                <w:b/>
                <w:bCs/>
                <w:i/>
                <w:iCs/>
              </w:rPr>
              <w:t>Darbų klasė</w:t>
            </w:r>
            <w:r w:rsidRPr="2AB9B5A3">
              <w:t>, būsena). Tais atvejais, kai užduotis iš vieno skyriaus yra perskiriama kitam skyriui, papildomai laiške turi būti įtrauktos pastabos dėl tokio veiksmo.</w:t>
            </w:r>
          </w:p>
          <w:p w:rsidRPr="005E7E01" w:rsidR="00C359AA" w:rsidP="00D019A2" w:rsidRDefault="00C359AA" w14:paraId="3D526018" w14:textId="577F69FC">
            <w:pPr>
              <w:pStyle w:val="ListParagraph"/>
              <w:numPr>
                <w:ilvl w:val="0"/>
                <w:numId w:val="3"/>
              </w:numPr>
              <w:spacing w:before="60" w:after="60"/>
              <w:ind w:right="57"/>
              <w:jc w:val="both"/>
            </w:pPr>
            <w:r w:rsidRPr="2AB9B5A3">
              <w:t xml:space="preserve">Sutikimą rengiančiam specialistui priskiriamas </w:t>
            </w:r>
            <w:r w:rsidRPr="00D47BBF">
              <w:t>nagrinėti Kliento prašymas</w:t>
            </w:r>
            <w:r w:rsidRPr="2AB9B5A3">
              <w:t xml:space="preserve">. </w:t>
            </w:r>
            <w:r w:rsidRPr="005725D9">
              <w:t xml:space="preserve">El. laiškas </w:t>
            </w:r>
            <w:r>
              <w:t>siunčiamas</w:t>
            </w:r>
            <w:r w:rsidRPr="005725D9">
              <w:t xml:space="preserve"> </w:t>
            </w:r>
            <w:r>
              <w:t>priskirtam vykdytojui į jo el. paštą</w:t>
            </w:r>
            <w:r w:rsidRPr="2AB9B5A3">
              <w:t xml:space="preserve">, laiške </w:t>
            </w:r>
            <w:r>
              <w:t>pateikiant:</w:t>
            </w:r>
            <w:r w:rsidRPr="2AB9B5A3">
              <w:t xml:space="preserve"> nuorod</w:t>
            </w:r>
            <w:r>
              <w:t>ą</w:t>
            </w:r>
            <w:r w:rsidRPr="2AB9B5A3">
              <w:t xml:space="preserve"> į naujai gautą prašymą ir trumpa informacija apie gautą užduotį (ID, Prašymo vykdytojas, data iki kada būti išduotas sutikimas, darbų klasė ir pan.).</w:t>
            </w:r>
          </w:p>
          <w:p w:rsidRPr="009A17B1" w:rsidR="00C359AA" w:rsidP="00D019A2" w:rsidRDefault="00C359AA" w14:paraId="43A08F3B" w14:textId="2B8CD03B">
            <w:pPr>
              <w:pStyle w:val="ListParagraph"/>
              <w:numPr>
                <w:ilvl w:val="0"/>
                <w:numId w:val="3"/>
              </w:numPr>
              <w:spacing w:before="60" w:after="60"/>
              <w:ind w:right="57"/>
              <w:contextualSpacing w:val="0"/>
              <w:jc w:val="both"/>
              <w:rPr>
                <w:rFonts w:cstheme="minorHAnsi"/>
              </w:rPr>
            </w:pPr>
            <w:r w:rsidRPr="2AB9B5A3">
              <w:t>Klientas, gavęs Sutikimą rengiančio specialisto pateik</w:t>
            </w:r>
            <w:r>
              <w:t>tą</w:t>
            </w:r>
            <w:r w:rsidRPr="2AB9B5A3">
              <w:t xml:space="preserve"> užklausą, prisijungus prie paskyros patikslina prašymo duomenis. El. laiškas siunčiamas </w:t>
            </w:r>
            <w:r w:rsidRPr="005E0225">
              <w:t>tiek priskirtam Sutikimą rengiančiam specialistui, tiek ir</w:t>
            </w:r>
            <w:r>
              <w:t xml:space="preserve"> </w:t>
            </w:r>
            <w:r w:rsidRPr="2AB9B5A3">
              <w:t xml:space="preserve">į </w:t>
            </w:r>
            <w:r w:rsidRPr="00D47BBF">
              <w:rPr>
                <w:i/>
              </w:rPr>
              <w:t>Atsakingo skyriaus</w:t>
            </w:r>
            <w:r w:rsidRPr="2AB9B5A3">
              <w:t xml:space="preserve"> bendrą pašto dėžutę, nurodant prašymo ID, Prašymo vykdytoją bei nuorodą į prašymo įrašą, taip informuojant apie galimybę tęsti sutikimo išdavimo procesą.</w:t>
            </w:r>
          </w:p>
          <w:p w:rsidRPr="009A17B1" w:rsidR="00C359AA" w:rsidP="00D019A2" w:rsidRDefault="00C359AA" w14:paraId="4D605529" w14:textId="7E98A226">
            <w:pPr>
              <w:pStyle w:val="ListParagraph"/>
              <w:numPr>
                <w:ilvl w:val="0"/>
                <w:numId w:val="3"/>
              </w:numPr>
              <w:spacing w:before="60" w:after="60"/>
              <w:ind w:right="57"/>
              <w:jc w:val="both"/>
            </w:pPr>
            <w:r w:rsidRPr="2AB9B5A3">
              <w:t>Prašymo būsena automatiškai pa</w:t>
            </w:r>
            <w:r w:rsidRPr="00D47BBF">
              <w:t>si</w:t>
            </w:r>
            <w:r w:rsidRPr="2AB9B5A3">
              <w:t>keičia į „</w:t>
            </w:r>
            <w:r w:rsidRPr="00D47BBF">
              <w:rPr>
                <w:b/>
                <w:i/>
              </w:rPr>
              <w:t>Atmestas</w:t>
            </w:r>
            <w:r w:rsidRPr="2AB9B5A3">
              <w:t xml:space="preserve">“, jei prašymo būsena automatiškai arba rankiniu būdu nepakeičiama per numatytą </w:t>
            </w:r>
            <w:r w:rsidRPr="007D2F5F">
              <w:rPr>
                <w:lang w:val="en-US"/>
              </w:rPr>
              <w:t>5</w:t>
            </w:r>
            <w:r w:rsidRPr="2AB9B5A3">
              <w:rPr>
                <w:lang w:val="en-US"/>
              </w:rPr>
              <w:t xml:space="preserve"> d. d. </w:t>
            </w:r>
            <w:r w:rsidRPr="00D47BBF">
              <w:t xml:space="preserve">terminą iš </w:t>
            </w:r>
            <w:r w:rsidRPr="2AB9B5A3">
              <w:t>„</w:t>
            </w:r>
            <w:r w:rsidRPr="2AB9B5A3">
              <w:rPr>
                <w:b/>
                <w:i/>
              </w:rPr>
              <w:t>Laukiama informacijos iš Kliento</w:t>
            </w:r>
            <w:r w:rsidRPr="2AB9B5A3">
              <w:t>“ į „</w:t>
            </w:r>
            <w:r w:rsidRPr="2AB9B5A3">
              <w:rPr>
                <w:b/>
                <w:i/>
              </w:rPr>
              <w:t>Papildyta informacija iš Kliento</w:t>
            </w:r>
            <w:r w:rsidRPr="2AB9B5A3">
              <w:t xml:space="preserve">“. El. laiškas siunčiamas </w:t>
            </w:r>
            <w:r w:rsidRPr="005E0225">
              <w:t>tiek priskirtam Sutikimą rengiančiam specialistui, tiek ir</w:t>
            </w:r>
            <w:r>
              <w:t xml:space="preserve"> </w:t>
            </w:r>
            <w:r w:rsidRPr="2AB9B5A3">
              <w:t xml:space="preserve">į </w:t>
            </w:r>
            <w:r w:rsidRPr="00D47BBF">
              <w:rPr>
                <w:i/>
              </w:rPr>
              <w:t>Atsakingo skyriaus</w:t>
            </w:r>
            <w:r w:rsidRPr="2AB9B5A3">
              <w:t xml:space="preserve"> bendrą pašto dėžutę, taip </w:t>
            </w:r>
            <w:r w:rsidRPr="2AB9B5A3">
              <w:lastRenderedPageBreak/>
              <w:t>informuojant, kad užduoties (prašymo ID, Prašymo vykdytojas ir atmetimo priežastis) toliau vykdyti nereikia.</w:t>
            </w:r>
          </w:p>
          <w:p w:rsidRPr="00632914" w:rsidR="00C359AA" w:rsidP="00D019A2" w:rsidRDefault="00C359AA" w14:paraId="31940C75" w14:textId="623CD49C">
            <w:pPr>
              <w:pStyle w:val="ListParagraph"/>
              <w:numPr>
                <w:ilvl w:val="0"/>
                <w:numId w:val="3"/>
              </w:numPr>
              <w:spacing w:before="60" w:after="60"/>
              <w:ind w:right="57"/>
              <w:jc w:val="both"/>
            </w:pPr>
            <w:r>
              <w:t>S</w:t>
            </w:r>
            <w:r w:rsidRPr="2AB9B5A3">
              <w:t>augos</w:t>
            </w:r>
            <w:r>
              <w:t xml:space="preserve"> darbe</w:t>
            </w:r>
            <w:r w:rsidRPr="2AB9B5A3">
              <w:t xml:space="preserve"> </w:t>
            </w:r>
            <w:r>
              <w:t>specialistui</w:t>
            </w:r>
            <w:r w:rsidRPr="2AB9B5A3">
              <w:t xml:space="preserve"> atlikus kvalifikacijos patikrą ir patvirtinus, kad Kliento kvalifikacija tinkama vykdyti darbus</w:t>
            </w:r>
            <w:r w:rsidR="006C47EC">
              <w:t xml:space="preserve"> arba </w:t>
            </w:r>
            <w:r w:rsidR="005E4B8C">
              <w:t>kvalifikacijos patikros nereikia</w:t>
            </w:r>
            <w:r w:rsidRPr="2AB9B5A3">
              <w:t xml:space="preserve">, el. pranešimas siunčiamas į prašymų registre numatyto </w:t>
            </w:r>
            <w:r w:rsidRPr="00D47BBF">
              <w:rPr>
                <w:i/>
              </w:rPr>
              <w:t>Atsaking</w:t>
            </w:r>
            <w:r w:rsidRPr="2AB9B5A3">
              <w:rPr>
                <w:i/>
              </w:rPr>
              <w:t>o</w:t>
            </w:r>
            <w:r w:rsidRPr="00D47BBF">
              <w:rPr>
                <w:i/>
              </w:rPr>
              <w:t xml:space="preserve"> </w:t>
            </w:r>
            <w:r w:rsidRPr="2AB9B5A3">
              <w:rPr>
                <w:i/>
              </w:rPr>
              <w:t xml:space="preserve">skyriaus </w:t>
            </w:r>
            <w:r w:rsidRPr="2AB9B5A3">
              <w:t xml:space="preserve">bendrą pašto dėžutę, kad Sutikimą rengiantis specialistas galėtų pratęsti sutikimo išdavimo procesą. El. laiške turi būti interaktyvi nuoroda į prašymą, trumpa informacija apie užduotį (ID, Prašymo vykdytojas, data iki kada būti išduotas sutikimas) ir nurodant, kad Kliento kvalifikacija tinkama </w:t>
            </w:r>
            <w:r w:rsidR="00DD76AC">
              <w:t xml:space="preserve">arba </w:t>
            </w:r>
            <w:r w:rsidR="000413DF">
              <w:t>kvalifikacijos patikros nereikia norint</w:t>
            </w:r>
            <w:r w:rsidRPr="2AB9B5A3" w:rsidR="000413DF">
              <w:t xml:space="preserve"> </w:t>
            </w:r>
            <w:r w:rsidRPr="2AB9B5A3">
              <w:t>vykdyti darbus.</w:t>
            </w:r>
          </w:p>
          <w:p w:rsidRPr="00CF7D40" w:rsidR="00C359AA" w:rsidP="00D019A2" w:rsidRDefault="00C359AA" w14:paraId="2F1028AE" w14:textId="27C8E376">
            <w:pPr>
              <w:pStyle w:val="ListParagraph"/>
              <w:numPr>
                <w:ilvl w:val="0"/>
                <w:numId w:val="3"/>
              </w:numPr>
              <w:spacing w:before="60" w:after="60"/>
              <w:ind w:right="57"/>
              <w:jc w:val="both"/>
            </w:pPr>
            <w:r>
              <w:t>S</w:t>
            </w:r>
            <w:r w:rsidRPr="0B1E0E4F">
              <w:t xml:space="preserve">augos </w:t>
            </w:r>
            <w:r>
              <w:t xml:space="preserve">darbe </w:t>
            </w:r>
            <w:r w:rsidRPr="0B1E0E4F">
              <w:t xml:space="preserve">specialistui atmetus prašymą, jei negali vykdyti darbų dėl </w:t>
            </w:r>
            <w:r w:rsidRPr="00CF7D40">
              <w:t>kvalifikacijos trūkumo ir prašymas toliau nebus nagrinėjamas. El. laiškas pateikiamas tiek priskirtam Sutikimą rengiančiam specialistui, tiek ir į</w:t>
            </w:r>
            <w:r w:rsidRPr="00CF7D40">
              <w:rPr>
                <w:i/>
              </w:rPr>
              <w:t xml:space="preserve"> Atsakingo skyriaus</w:t>
            </w:r>
            <w:r w:rsidRPr="00CF7D40">
              <w:t xml:space="preserve"> bendrą pašto dėžutę, laiške turi būti nuoroda į prašymą ir trumpa informacija apie užduotį (ID, būsena ir pastabos dėl ko atmesta).</w:t>
            </w:r>
          </w:p>
          <w:p w:rsidRPr="00CF7D40" w:rsidR="00C359AA" w:rsidP="00D019A2" w:rsidRDefault="00C359AA" w14:paraId="3C968F70" w14:textId="0A61AE9C">
            <w:pPr>
              <w:pStyle w:val="ListParagraph"/>
              <w:numPr>
                <w:ilvl w:val="0"/>
                <w:numId w:val="3"/>
              </w:numPr>
              <w:spacing w:before="60" w:after="60"/>
              <w:ind w:right="57"/>
              <w:jc w:val="both"/>
            </w:pPr>
            <w:r w:rsidRPr="00CF7D40">
              <w:t xml:space="preserve">Sutikimo </w:t>
            </w:r>
            <w:r w:rsidRPr="00CF7D40">
              <w:rPr>
                <w:b/>
                <w:bCs/>
                <w:i/>
                <w:iCs/>
              </w:rPr>
              <w:t>Derintojui</w:t>
            </w:r>
            <w:r w:rsidRPr="00CF7D40">
              <w:t xml:space="preserve"> ar </w:t>
            </w:r>
            <w:r w:rsidRPr="00CF7D40">
              <w:rPr>
                <w:b/>
                <w:bCs/>
                <w:i/>
                <w:iCs/>
              </w:rPr>
              <w:t>Tvirtintojui</w:t>
            </w:r>
            <w:r w:rsidRPr="00CF7D40">
              <w:t xml:space="preserve"> pateikus pastabas (</w:t>
            </w:r>
            <w:r w:rsidRPr="00CF7D40">
              <w:rPr>
                <w:b/>
                <w:bCs/>
                <w:i/>
                <w:iCs/>
              </w:rPr>
              <w:t xml:space="preserve">Sutikimo derinimas </w:t>
            </w:r>
            <w:r w:rsidRPr="00CF7D40">
              <w:t>užduoties arba</w:t>
            </w:r>
            <w:r w:rsidRPr="00CF7D40">
              <w:rPr>
                <w:b/>
                <w:i/>
              </w:rPr>
              <w:t xml:space="preserve"> </w:t>
            </w:r>
            <w:r w:rsidRPr="00CF7D40">
              <w:rPr>
                <w:b/>
                <w:bCs/>
                <w:i/>
                <w:iCs/>
              </w:rPr>
              <w:t xml:space="preserve">Sutikimo derinimas </w:t>
            </w:r>
            <w:r w:rsidRPr="00CF7D40">
              <w:t>užduoties būsenai pasikeitus į „</w:t>
            </w:r>
            <w:r w:rsidRPr="00CF7D40">
              <w:rPr>
                <w:b/>
                <w:bCs/>
                <w:i/>
                <w:iCs/>
              </w:rPr>
              <w:t>Laukiama patikslinimo</w:t>
            </w:r>
            <w:r w:rsidRPr="00CF7D40">
              <w:t xml:space="preserve">“) turi būti siunčiamas el. laiškas tiek priskirtam Sutikimą rengiančiam specialistui, tiek ir į </w:t>
            </w:r>
            <w:r w:rsidRPr="00CF7D40">
              <w:rPr>
                <w:i/>
                <w:iCs/>
              </w:rPr>
              <w:t>Atsakingo skyriaus</w:t>
            </w:r>
            <w:r w:rsidRPr="00CF7D40">
              <w:t xml:space="preserve"> bendrą pašto dėžutę dėl </w:t>
            </w:r>
            <w:r w:rsidRPr="00CF7D40">
              <w:rPr>
                <w:b/>
                <w:bCs/>
                <w:i/>
                <w:iCs/>
              </w:rPr>
              <w:t>Derintojo</w:t>
            </w:r>
            <w:r w:rsidRPr="00CF7D40">
              <w:t xml:space="preserve"> ar </w:t>
            </w:r>
            <w:r w:rsidRPr="00CF7D40">
              <w:rPr>
                <w:b/>
                <w:bCs/>
                <w:i/>
                <w:iCs/>
              </w:rPr>
              <w:t>Tvirtintojo</w:t>
            </w:r>
            <w:r w:rsidRPr="00CF7D40">
              <w:t xml:space="preserve"> pastabos pateikimo, papildomai nurodant prašymo ID, interaktyvią nuorodą į prašymo įrašą bei datą, iki kada turi būti išduotas sutikimas.</w:t>
            </w:r>
          </w:p>
          <w:p w:rsidRPr="00CF6694" w:rsidR="00C359AA" w:rsidP="00D019A2" w:rsidRDefault="00C359AA" w14:paraId="28A7BA9B" w14:textId="7799DBF9">
            <w:pPr>
              <w:pStyle w:val="ListParagraph"/>
              <w:numPr>
                <w:ilvl w:val="0"/>
                <w:numId w:val="3"/>
              </w:numPr>
              <w:spacing w:before="60" w:after="60"/>
              <w:ind w:right="57"/>
              <w:jc w:val="both"/>
              <w:rPr>
                <w:rFonts w:cstheme="minorHAnsi"/>
                <w:b/>
              </w:rPr>
            </w:pPr>
            <w:r w:rsidRPr="00CF7D40">
              <w:t>Jei derinimo užduoties būsena pasikeičia į „</w:t>
            </w:r>
            <w:r w:rsidRPr="00CF7D40">
              <w:rPr>
                <w:b/>
                <w:i/>
              </w:rPr>
              <w:t>Atmestas derinimas</w:t>
            </w:r>
            <w:r w:rsidRPr="00CF7D40">
              <w:t xml:space="preserve">“, kai visi numatyti </w:t>
            </w:r>
            <w:r w:rsidRPr="00CF7D40">
              <w:rPr>
                <w:b/>
                <w:i/>
              </w:rPr>
              <w:t>Derintojai</w:t>
            </w:r>
            <w:r w:rsidRPr="00CF7D40">
              <w:t xml:space="preserve"> atmeta derinimo užduotį. Siunčiamas el. laiškas tiek priskirtam Sutikimą rengiančiam specialistui, tiek ir</w:t>
            </w:r>
            <w:r w:rsidRPr="2AB9B5A3">
              <w:t xml:space="preserve"> į </w:t>
            </w:r>
            <w:r w:rsidRPr="2AB9B5A3">
              <w:rPr>
                <w:i/>
              </w:rPr>
              <w:t>Atsakingo skyriaus</w:t>
            </w:r>
            <w:r w:rsidRPr="2AB9B5A3">
              <w:t xml:space="preserve"> bendrą pašto dėžutę, kuriame nurodomas prašymo ID, standartinis tekstas apie atmetimo įvykį, veiksmus kurių reikia imtis bei interaktyvi nuoroda į prašymo įrašą (kortelę).</w:t>
            </w:r>
          </w:p>
          <w:p w:rsidR="00C359AA" w:rsidP="00D019A2" w:rsidRDefault="00C359AA" w14:paraId="5D2A8C90" w14:textId="3F70FF8A">
            <w:pPr>
              <w:pStyle w:val="ListParagraph"/>
              <w:numPr>
                <w:ilvl w:val="0"/>
                <w:numId w:val="3"/>
              </w:numPr>
              <w:spacing w:before="60" w:after="120"/>
              <w:ind w:right="57"/>
              <w:contextualSpacing w:val="0"/>
              <w:jc w:val="both"/>
              <w:rPr>
                <w:rFonts w:cstheme="minorHAnsi"/>
              </w:rPr>
            </w:pPr>
            <w:r>
              <w:rPr>
                <w:rFonts w:cstheme="minorHAnsi"/>
              </w:rPr>
              <w:t>Automatinis priminimo laiškas apie vykdomas užduotis, siunčiamas konkrečiam Sutikimą rengiančiam specialistui į darbo el. paštą, apie:</w:t>
            </w:r>
          </w:p>
          <w:p w:rsidR="00C359AA" w:rsidP="00D019A2" w:rsidRDefault="00C359AA" w14:paraId="2AE946FC" w14:textId="57EC84DD">
            <w:pPr>
              <w:pStyle w:val="ListParagraph"/>
              <w:numPr>
                <w:ilvl w:val="1"/>
                <w:numId w:val="3"/>
              </w:numPr>
              <w:spacing w:before="60" w:after="60"/>
              <w:ind w:right="57"/>
              <w:contextualSpacing w:val="0"/>
              <w:jc w:val="both"/>
              <w:rPr>
                <w:rFonts w:cstheme="minorHAnsi"/>
              </w:rPr>
            </w:pPr>
            <w:r>
              <w:rPr>
                <w:rFonts w:cstheme="minorHAnsi"/>
              </w:rPr>
              <w:lastRenderedPageBreak/>
              <w:t>Vėluojamas atlikti užduotis.</w:t>
            </w:r>
          </w:p>
          <w:p w:rsidR="00C359AA" w:rsidP="00D019A2" w:rsidRDefault="00C359AA" w14:paraId="7038CD7E" w14:textId="4CBAE236">
            <w:pPr>
              <w:pStyle w:val="ListParagraph"/>
              <w:numPr>
                <w:ilvl w:val="1"/>
                <w:numId w:val="3"/>
              </w:numPr>
              <w:spacing w:before="60" w:after="60"/>
              <w:ind w:right="57"/>
              <w:jc w:val="both"/>
            </w:pPr>
            <w:r w:rsidRPr="0B1E0E4F">
              <w:t>Prašymus, kurių būsena yra „</w:t>
            </w:r>
            <w:r w:rsidRPr="009D24F7">
              <w:rPr>
                <w:b/>
                <w:i/>
              </w:rPr>
              <w:t>Derinimas</w:t>
            </w:r>
            <w:r w:rsidRPr="0B1E0E4F">
              <w:t>“ arba „</w:t>
            </w:r>
            <w:r w:rsidRPr="009D70E2">
              <w:rPr>
                <w:b/>
                <w:i/>
              </w:rPr>
              <w:t>Tvirtinimas</w:t>
            </w:r>
            <w:r w:rsidRPr="0B1E0E4F">
              <w:t>“.</w:t>
            </w:r>
          </w:p>
          <w:p w:rsidRPr="0090450C" w:rsidR="00C359AA" w:rsidP="00D019A2" w:rsidRDefault="00C359AA" w14:paraId="1BC3E44D" w14:textId="32F68660">
            <w:pPr>
              <w:pStyle w:val="ListParagraph"/>
              <w:numPr>
                <w:ilvl w:val="1"/>
                <w:numId w:val="3"/>
              </w:numPr>
              <w:spacing w:before="60" w:after="120"/>
              <w:ind w:right="57"/>
              <w:contextualSpacing w:val="0"/>
              <w:jc w:val="both"/>
              <w:rPr>
                <w:rFonts w:cstheme="minorHAnsi"/>
              </w:rPr>
            </w:pPr>
            <w:r>
              <w:rPr>
                <w:rFonts w:cstheme="minorHAnsi"/>
              </w:rPr>
              <w:t xml:space="preserve">Klientams pateiktas užklausas. Plačiau apie automatinį priminimo laišką, jo siuntimo dažnumą ir detalesnes sėkmės sąlygas pateikiama žemiau esančioje </w:t>
            </w:r>
            <w:r w:rsidRPr="00D47BBF">
              <w:rPr>
                <w:rFonts w:cstheme="minorHAnsi"/>
                <w:i/>
                <w:iCs/>
                <w:lang w:val="en-US"/>
              </w:rPr>
              <w:t>User story</w:t>
            </w:r>
            <w:r>
              <w:rPr>
                <w:rFonts w:cstheme="minorHAnsi"/>
              </w:rPr>
              <w:t>.</w:t>
            </w:r>
          </w:p>
        </w:tc>
      </w:tr>
      <w:tr w:rsidR="00C359AA" w:rsidTr="0019219A" w14:paraId="662FFEC8" w14:textId="77777777">
        <w:trPr>
          <w:gridAfter w:val="1"/>
          <w:wAfter w:w="6" w:type="dxa"/>
          <w:trHeight w:val="536"/>
        </w:trPr>
        <w:tc>
          <w:tcPr>
            <w:tcW w:w="4907" w:type="dxa"/>
            <w:shd w:val="clear" w:color="auto" w:fill="auto"/>
            <w:vAlign w:val="center"/>
          </w:tcPr>
          <w:p w:rsidRPr="002074FC" w:rsidR="00C359AA" w:rsidP="00C359AA" w:rsidRDefault="00C359AA" w14:paraId="37C60D8C" w14:textId="09E805F2">
            <w:pPr>
              <w:jc w:val="both"/>
              <w:rPr>
                <w:rFonts w:cstheme="minorHAnsi"/>
              </w:rPr>
            </w:pPr>
            <w:r>
              <w:lastRenderedPageBreak/>
              <w:t xml:space="preserve">Aš, kaip Sutikimą rengiantis specialistas </w:t>
            </w:r>
            <w:r w:rsidRPr="003E33D5">
              <w:t>noriu gau</w:t>
            </w:r>
            <w:r>
              <w:t xml:space="preserve">ti </w:t>
            </w:r>
            <w:r w:rsidRPr="003E33D5">
              <w:t>priminimą į el. paštą</w:t>
            </w:r>
            <w:r>
              <w:t>,</w:t>
            </w:r>
            <w:r w:rsidRPr="003E33D5">
              <w:t xml:space="preserve"> jei vėluoju </w:t>
            </w:r>
            <w:r>
              <w:t>arba galiu vėluoti išduoti sutikimą</w:t>
            </w:r>
            <w:r w:rsidRPr="003E33D5">
              <w:t xml:space="preserve"> per nustatytą terminą, kad </w:t>
            </w:r>
            <w:r>
              <w:t>užtikrinti Kliento lūkesčius.</w:t>
            </w:r>
          </w:p>
        </w:tc>
        <w:tc>
          <w:tcPr>
            <w:tcW w:w="1842" w:type="dxa"/>
            <w:shd w:val="clear" w:color="auto" w:fill="auto"/>
            <w:vAlign w:val="center"/>
          </w:tcPr>
          <w:p w:rsidR="00C359AA" w:rsidP="00C359AA" w:rsidRDefault="00C359AA" w14:paraId="44027C51" w14:textId="52336309">
            <w:pPr>
              <w:jc w:val="center"/>
              <w:rPr>
                <w:rFonts w:cstheme="minorHAnsi"/>
                <w:b/>
                <w:bCs/>
              </w:rPr>
            </w:pPr>
            <w:r>
              <w:rPr>
                <w:rFonts w:cstheme="minorHAnsi"/>
                <w:b/>
                <w:bCs/>
              </w:rPr>
              <w:t>Automatiniai pranešimai</w:t>
            </w:r>
          </w:p>
        </w:tc>
        <w:tc>
          <w:tcPr>
            <w:tcW w:w="7480" w:type="dxa"/>
            <w:shd w:val="clear" w:color="auto" w:fill="auto"/>
            <w:vAlign w:val="center"/>
          </w:tcPr>
          <w:p w:rsidRPr="005159CA" w:rsidR="00C359AA" w:rsidP="00C359AA" w:rsidRDefault="00C359AA" w14:paraId="186B3DE4" w14:textId="457CCC29">
            <w:pPr>
              <w:spacing w:before="60" w:after="120"/>
              <w:ind w:right="57"/>
              <w:jc w:val="both"/>
            </w:pPr>
            <w:r w:rsidRPr="0B1E0E4F">
              <w:t xml:space="preserve">Automatinis priminimo laiškas apie vėluojamas </w:t>
            </w:r>
            <w:r>
              <w:t>ir kitas neatliktas</w:t>
            </w:r>
            <w:r w:rsidRPr="0B1E0E4F">
              <w:t xml:space="preserve"> užduotis turi būti:</w:t>
            </w:r>
          </w:p>
          <w:p w:rsidR="00C359AA" w:rsidP="00D019A2" w:rsidRDefault="00C359AA" w14:paraId="4BDB9BDE" w14:textId="77777777">
            <w:pPr>
              <w:pStyle w:val="ListParagraph"/>
              <w:numPr>
                <w:ilvl w:val="0"/>
                <w:numId w:val="3"/>
              </w:numPr>
              <w:spacing w:before="60" w:after="120"/>
              <w:ind w:left="714" w:right="57" w:hanging="357"/>
              <w:contextualSpacing w:val="0"/>
              <w:jc w:val="both"/>
              <w:rPr>
                <w:rFonts w:cstheme="minorHAnsi"/>
              </w:rPr>
            </w:pPr>
            <w:r>
              <w:rPr>
                <w:rFonts w:cstheme="minorHAnsi"/>
              </w:rPr>
              <w:t xml:space="preserve">Siunčiamas konkrečiam Sutikimą rengiančiam specialistui į darbo el. paštą, o ne į </w:t>
            </w:r>
            <w:r w:rsidRPr="0090450C">
              <w:rPr>
                <w:rFonts w:cstheme="minorHAnsi"/>
                <w:i/>
                <w:iCs/>
              </w:rPr>
              <w:t>Atsakingo skyriaus</w:t>
            </w:r>
            <w:r w:rsidRPr="0090450C">
              <w:rPr>
                <w:rFonts w:cstheme="minorHAnsi"/>
              </w:rPr>
              <w:t xml:space="preserve"> </w:t>
            </w:r>
            <w:r>
              <w:rPr>
                <w:rFonts w:cstheme="minorHAnsi"/>
              </w:rPr>
              <w:t xml:space="preserve">bendrą pašto dėžutę. </w:t>
            </w:r>
          </w:p>
          <w:p w:rsidRPr="0090450C" w:rsidR="00C359AA" w:rsidP="00D019A2" w:rsidRDefault="00C359AA" w14:paraId="653223B3" w14:textId="40364C97">
            <w:pPr>
              <w:pStyle w:val="ListParagraph"/>
              <w:numPr>
                <w:ilvl w:val="0"/>
                <w:numId w:val="3"/>
              </w:numPr>
              <w:spacing w:before="60" w:after="120"/>
              <w:ind w:left="714" w:right="57" w:hanging="357"/>
              <w:jc w:val="both"/>
            </w:pPr>
            <w:r w:rsidRPr="10F0694A">
              <w:t>Siunčiamas darbo pradžioje vieną kartą per dieną ir pateikiamas kaip visų vėluojamų atlikti užduočių suvestinė, kurioje nurodoma:</w:t>
            </w:r>
          </w:p>
          <w:p w:rsidR="00C359AA" w:rsidP="00D019A2" w:rsidRDefault="00C359AA" w14:paraId="5DE3BC8C" w14:textId="28E930B3">
            <w:pPr>
              <w:pStyle w:val="ListParagraph"/>
              <w:numPr>
                <w:ilvl w:val="1"/>
                <w:numId w:val="3"/>
              </w:numPr>
              <w:spacing w:before="60" w:after="60"/>
              <w:ind w:left="1434" w:right="57" w:hanging="357"/>
              <w:contextualSpacing w:val="0"/>
              <w:jc w:val="both"/>
              <w:rPr>
                <w:rFonts w:cstheme="minorHAnsi"/>
              </w:rPr>
            </w:pPr>
            <w:r>
              <w:rPr>
                <w:rFonts w:cstheme="minorHAnsi"/>
              </w:rPr>
              <w:t>Prašymo ID.</w:t>
            </w:r>
          </w:p>
          <w:p w:rsidR="00C359AA" w:rsidP="00D019A2" w:rsidRDefault="00C359AA" w14:paraId="115FFBA7" w14:textId="216AB1A2">
            <w:pPr>
              <w:pStyle w:val="ListParagraph"/>
              <w:numPr>
                <w:ilvl w:val="1"/>
                <w:numId w:val="3"/>
              </w:numPr>
              <w:spacing w:before="60" w:after="60"/>
              <w:ind w:left="1434" w:right="57" w:hanging="357"/>
              <w:contextualSpacing w:val="0"/>
              <w:jc w:val="both"/>
              <w:rPr>
                <w:rFonts w:cstheme="minorHAnsi"/>
              </w:rPr>
            </w:pPr>
            <w:r>
              <w:rPr>
                <w:rFonts w:cstheme="minorHAnsi"/>
              </w:rPr>
              <w:t>Interaktyvi nuoroda į prašymą.</w:t>
            </w:r>
          </w:p>
          <w:p w:rsidR="00C359AA" w:rsidP="00D019A2" w:rsidRDefault="00C359AA" w14:paraId="4BFEED7A" w14:textId="3DF69FB3">
            <w:pPr>
              <w:pStyle w:val="ListParagraph"/>
              <w:numPr>
                <w:ilvl w:val="1"/>
                <w:numId w:val="3"/>
              </w:numPr>
              <w:spacing w:before="60" w:after="60"/>
              <w:ind w:left="1434" w:right="57" w:hanging="357"/>
              <w:contextualSpacing w:val="0"/>
              <w:jc w:val="both"/>
              <w:rPr>
                <w:rFonts w:cstheme="minorHAnsi"/>
              </w:rPr>
            </w:pPr>
            <w:r>
              <w:rPr>
                <w:rFonts w:cstheme="minorHAnsi"/>
              </w:rPr>
              <w:t>Darbų pradžia.</w:t>
            </w:r>
          </w:p>
          <w:p w:rsidR="00C359AA" w:rsidP="00D019A2" w:rsidRDefault="00C359AA" w14:paraId="3953103B" w14:textId="2C8F5888">
            <w:pPr>
              <w:pStyle w:val="ListParagraph"/>
              <w:numPr>
                <w:ilvl w:val="1"/>
                <w:numId w:val="3"/>
              </w:numPr>
              <w:spacing w:before="60" w:after="60"/>
              <w:ind w:left="1434" w:right="57" w:hanging="357"/>
              <w:contextualSpacing w:val="0"/>
              <w:jc w:val="both"/>
              <w:rPr>
                <w:rFonts w:cstheme="minorHAnsi"/>
              </w:rPr>
            </w:pPr>
            <w:r>
              <w:rPr>
                <w:rFonts w:cstheme="minorHAnsi"/>
              </w:rPr>
              <w:t>Data, iki kada reikėjo išduoti sutikimą ir vėluojamų dienų skaičių.</w:t>
            </w:r>
          </w:p>
          <w:p w:rsidR="00C359AA" w:rsidP="00D019A2" w:rsidRDefault="00C359AA" w14:paraId="194284A6" w14:textId="1EE7FA78">
            <w:pPr>
              <w:pStyle w:val="ListParagraph"/>
              <w:numPr>
                <w:ilvl w:val="1"/>
                <w:numId w:val="3"/>
              </w:numPr>
              <w:spacing w:before="60" w:after="60"/>
              <w:ind w:left="1434" w:right="57" w:hanging="357"/>
              <w:contextualSpacing w:val="0"/>
              <w:jc w:val="both"/>
              <w:rPr>
                <w:rFonts w:cstheme="minorHAnsi"/>
              </w:rPr>
            </w:pPr>
            <w:r>
              <w:rPr>
                <w:rFonts w:cstheme="minorHAnsi"/>
              </w:rPr>
              <w:t>Prašymo būsena.</w:t>
            </w:r>
          </w:p>
          <w:p w:rsidRPr="005159CA" w:rsidR="00C359AA" w:rsidP="00D019A2" w:rsidRDefault="00C359AA" w14:paraId="74F1A3AD" w14:textId="53B23F68">
            <w:pPr>
              <w:pStyle w:val="ListParagraph"/>
              <w:numPr>
                <w:ilvl w:val="0"/>
                <w:numId w:val="31"/>
              </w:numPr>
              <w:spacing w:before="60" w:after="60"/>
              <w:ind w:left="657" w:right="57" w:hanging="425"/>
              <w:jc w:val="both"/>
            </w:pPr>
            <w:r>
              <w:t xml:space="preserve">Į priminimo laišką, kaip atskira suvestinė turi būti įtraukti ir tie Kliento </w:t>
            </w:r>
            <w:r w:rsidRPr="004044B3">
              <w:t>prašymai, kurie dar nėra suderinti ir (ar) patvirtinti. Šios užduotis reikia stebėti tam</w:t>
            </w:r>
            <w:r>
              <w:t xml:space="preserve">, kad nepraleisti nustatyto Sutikimo išdavimo termino ir esant poreikiui, Sutikimo rengėjas gali kreiptis į </w:t>
            </w:r>
            <w:r w:rsidRPr="009D70E2">
              <w:rPr>
                <w:b/>
                <w:i/>
              </w:rPr>
              <w:t>Derintojus</w:t>
            </w:r>
            <w:r>
              <w:t xml:space="preserve"> ir (ar) </w:t>
            </w:r>
            <w:r w:rsidRPr="009D70E2">
              <w:rPr>
                <w:b/>
                <w:i/>
              </w:rPr>
              <w:t>Tvirtintojus</w:t>
            </w:r>
            <w:r>
              <w:t xml:space="preserve"> su prašymu nepraleisti priskirtos derinimo ar tvirtinimo užduoties. Šių užduočių pateikimo struktūra sutampa su vėluojamų atlikti užduočių suvestine.</w:t>
            </w:r>
          </w:p>
          <w:p w:rsidRPr="0090450C" w:rsidR="00C359AA" w:rsidP="00D019A2" w:rsidRDefault="00C359AA" w14:paraId="069F70F2" w14:textId="2307DF7C">
            <w:pPr>
              <w:pStyle w:val="ListParagraph"/>
              <w:numPr>
                <w:ilvl w:val="0"/>
                <w:numId w:val="31"/>
              </w:numPr>
              <w:spacing w:before="60" w:after="120"/>
              <w:ind w:left="657" w:right="57" w:hanging="425"/>
              <w:contextualSpacing w:val="0"/>
              <w:jc w:val="both"/>
              <w:rPr>
                <w:rFonts w:cstheme="minorHAnsi"/>
              </w:rPr>
            </w:pPr>
            <w:r w:rsidRPr="0090450C">
              <w:rPr>
                <w:rFonts w:cstheme="minorHAnsi"/>
              </w:rPr>
              <w:t>El. priminimo laiške</w:t>
            </w:r>
            <w:r>
              <w:rPr>
                <w:rFonts w:cstheme="minorHAnsi"/>
              </w:rPr>
              <w:t xml:space="preserve"> turi </w:t>
            </w:r>
            <w:r w:rsidRPr="0090450C">
              <w:rPr>
                <w:rFonts w:cstheme="minorHAnsi"/>
              </w:rPr>
              <w:t xml:space="preserve">pateikiama ir Sutikimą rengiančiam specialistui priskirtų vykdyti Kliento prašymų suvestinė, kurių būsena yra </w:t>
            </w:r>
            <w:r>
              <w:t>„</w:t>
            </w:r>
            <w:r w:rsidRPr="0090450C">
              <w:rPr>
                <w:rFonts w:cstheme="minorHAnsi"/>
                <w:b/>
                <w:i/>
                <w:iCs/>
              </w:rPr>
              <w:t>Laukiama informacijos iš Kliento</w:t>
            </w:r>
            <w:r>
              <w:t>“, nurodant:</w:t>
            </w:r>
          </w:p>
          <w:p w:rsidRPr="0090450C" w:rsidR="00C359AA" w:rsidP="00D019A2" w:rsidRDefault="00C359AA" w14:paraId="6FDBCD7B" w14:textId="1A77697A">
            <w:pPr>
              <w:pStyle w:val="ListParagraph"/>
              <w:numPr>
                <w:ilvl w:val="1"/>
                <w:numId w:val="3"/>
              </w:numPr>
              <w:spacing w:before="60" w:after="60"/>
              <w:ind w:left="1434" w:right="57" w:hanging="357"/>
              <w:contextualSpacing w:val="0"/>
              <w:jc w:val="both"/>
              <w:rPr>
                <w:rFonts w:cstheme="minorHAnsi"/>
              </w:rPr>
            </w:pPr>
            <w:r>
              <w:rPr>
                <w:rFonts w:cstheme="minorHAnsi"/>
              </w:rPr>
              <w:t>P</w:t>
            </w:r>
            <w:r w:rsidRPr="00D47BBF">
              <w:rPr>
                <w:rFonts w:cstheme="minorHAnsi"/>
              </w:rPr>
              <w:t>rašymo</w:t>
            </w:r>
            <w:r>
              <w:t xml:space="preserve"> ID.</w:t>
            </w:r>
          </w:p>
          <w:p w:rsidRPr="0090450C" w:rsidR="00C359AA" w:rsidP="00D019A2" w:rsidRDefault="00C359AA" w14:paraId="4D3E9ED6" w14:textId="5CC6C174">
            <w:pPr>
              <w:pStyle w:val="ListParagraph"/>
              <w:numPr>
                <w:ilvl w:val="1"/>
                <w:numId w:val="3"/>
              </w:numPr>
              <w:spacing w:before="60" w:after="60"/>
              <w:ind w:left="1434" w:right="57" w:hanging="357"/>
              <w:contextualSpacing w:val="0"/>
              <w:jc w:val="both"/>
              <w:rPr>
                <w:rFonts w:cstheme="minorHAnsi"/>
              </w:rPr>
            </w:pPr>
            <w:r>
              <w:t>Interaktyvią nuorodą į prašymą.</w:t>
            </w:r>
          </w:p>
          <w:p w:rsidRPr="0090450C" w:rsidR="00C359AA" w:rsidP="00D019A2" w:rsidRDefault="00C359AA" w14:paraId="6AE31E0B" w14:textId="77777777">
            <w:pPr>
              <w:pStyle w:val="ListParagraph"/>
              <w:numPr>
                <w:ilvl w:val="1"/>
                <w:numId w:val="3"/>
              </w:numPr>
              <w:spacing w:before="60" w:after="60"/>
              <w:ind w:left="1434" w:right="57" w:hanging="357"/>
              <w:contextualSpacing w:val="0"/>
              <w:jc w:val="both"/>
              <w:rPr>
                <w:rFonts w:cstheme="minorHAnsi"/>
              </w:rPr>
            </w:pPr>
            <w:r>
              <w:lastRenderedPageBreak/>
              <w:t xml:space="preserve">Galutinį terminą, per kurį Klientas privalo pateikti atsakymą į užklausą, norint išvengti automatinio prašymo atmetimo veiksmo. </w:t>
            </w:r>
          </w:p>
          <w:p w:rsidRPr="0090450C" w:rsidR="00C359AA" w:rsidP="00D019A2" w:rsidRDefault="00C359AA" w14:paraId="2E67FBB4" w14:textId="09B0565D">
            <w:pPr>
              <w:pStyle w:val="ListParagraph"/>
              <w:numPr>
                <w:ilvl w:val="1"/>
                <w:numId w:val="3"/>
              </w:numPr>
              <w:spacing w:before="60" w:after="120"/>
              <w:ind w:left="1434" w:right="57" w:hanging="357"/>
              <w:contextualSpacing w:val="0"/>
              <w:jc w:val="both"/>
              <w:rPr>
                <w:rFonts w:cstheme="minorHAnsi"/>
              </w:rPr>
            </w:pPr>
            <w:r>
              <w:t>Kokiu būdu Klientas turi pateikti atsakymą į užklausą: per savitarną (registruoti Klientai) ar el. laišku (Trečioji šalis).</w:t>
            </w:r>
          </w:p>
        </w:tc>
      </w:tr>
      <w:tr w:rsidR="00C359AA" w:rsidTr="00B94CF5" w14:paraId="048A472F" w14:textId="77777777">
        <w:trPr>
          <w:gridAfter w:val="1"/>
          <w:wAfter w:w="6" w:type="dxa"/>
          <w:trHeight w:val="731"/>
        </w:trPr>
        <w:tc>
          <w:tcPr>
            <w:tcW w:w="4907" w:type="dxa"/>
            <w:shd w:val="clear" w:color="auto" w:fill="auto"/>
            <w:vAlign w:val="center"/>
          </w:tcPr>
          <w:p w:rsidRPr="004E679A" w:rsidR="00C359AA" w:rsidP="00C359AA" w:rsidRDefault="00C359AA" w14:paraId="5EE782C7" w14:textId="60705BDE">
            <w:pPr>
              <w:jc w:val="both"/>
            </w:pPr>
            <w:r w:rsidRPr="002074FC">
              <w:rPr>
                <w:rFonts w:cstheme="minorHAnsi"/>
              </w:rPr>
              <w:lastRenderedPageBreak/>
              <w:t>Aš</w:t>
            </w:r>
            <w:r>
              <w:rPr>
                <w:rFonts w:cstheme="minorHAnsi"/>
              </w:rPr>
              <w:t>,</w:t>
            </w:r>
            <w:r w:rsidRPr="002074FC">
              <w:rPr>
                <w:rFonts w:cstheme="minorHAnsi"/>
              </w:rPr>
              <w:t xml:space="preserve"> kaip </w:t>
            </w:r>
            <w:r w:rsidRPr="006A7D52">
              <w:rPr>
                <w:rFonts w:cstheme="minorHAnsi"/>
              </w:rPr>
              <w:t xml:space="preserve">Sutikimą rengiantis </w:t>
            </w:r>
            <w:r w:rsidRPr="008239EC">
              <w:t>specialistas</w:t>
            </w:r>
            <w:r>
              <w:rPr>
                <w:rFonts w:cstheme="minorHAnsi"/>
              </w:rPr>
              <w:t xml:space="preserve">, </w:t>
            </w:r>
            <w:r w:rsidRPr="002074FC">
              <w:rPr>
                <w:rFonts w:cstheme="minorHAnsi"/>
              </w:rPr>
              <w:t xml:space="preserve">noriu </w:t>
            </w:r>
            <w:r>
              <w:rPr>
                <w:rFonts w:cstheme="minorHAnsi"/>
              </w:rPr>
              <w:t>matyti, kad užduotis yra skirta konkrečiai man, kad žinočiau ką turiu daryti.</w:t>
            </w:r>
          </w:p>
        </w:tc>
        <w:tc>
          <w:tcPr>
            <w:tcW w:w="1842" w:type="dxa"/>
            <w:shd w:val="clear" w:color="auto" w:fill="auto"/>
            <w:vAlign w:val="center"/>
          </w:tcPr>
          <w:p w:rsidR="00C359AA" w:rsidP="00C359AA" w:rsidRDefault="00C359AA" w14:paraId="7291048D" w14:textId="21B592C4">
            <w:pPr>
              <w:jc w:val="center"/>
              <w:rPr>
                <w:rFonts w:cstheme="minorHAnsi"/>
                <w:b/>
                <w:bCs/>
              </w:rPr>
            </w:pPr>
            <w:r>
              <w:rPr>
                <w:rFonts w:cstheme="minorHAnsi"/>
                <w:b/>
                <w:bCs/>
              </w:rPr>
              <w:t>Prašymų (užduočių) registras</w:t>
            </w:r>
          </w:p>
        </w:tc>
        <w:tc>
          <w:tcPr>
            <w:tcW w:w="7480" w:type="dxa"/>
            <w:shd w:val="clear" w:color="auto" w:fill="auto"/>
            <w:vAlign w:val="center"/>
          </w:tcPr>
          <w:p w:rsidR="00C359AA" w:rsidP="00C359AA" w:rsidRDefault="00C359AA" w14:paraId="5C9097E0" w14:textId="6575B750">
            <w:pPr>
              <w:spacing w:before="60" w:after="120"/>
              <w:jc w:val="both"/>
              <w:rPr>
                <w:rFonts w:cstheme="minorHAnsi"/>
              </w:rPr>
            </w:pPr>
            <w:r>
              <w:rPr>
                <w:rFonts w:cstheme="minorHAnsi"/>
              </w:rPr>
              <w:t>Prašymų registras turi pildymo lauką „</w:t>
            </w:r>
            <w:r>
              <w:rPr>
                <w:rFonts w:cstheme="minorHAnsi"/>
                <w:b/>
                <w:bCs/>
                <w:i/>
                <w:iCs/>
              </w:rPr>
              <w:t>Prašymo v</w:t>
            </w:r>
            <w:r w:rsidRPr="00D47BBF">
              <w:rPr>
                <w:rFonts w:cstheme="minorHAnsi"/>
                <w:b/>
                <w:bCs/>
                <w:i/>
                <w:iCs/>
              </w:rPr>
              <w:t>ykdytojas</w:t>
            </w:r>
            <w:r>
              <w:rPr>
                <w:rFonts w:cstheme="minorHAnsi"/>
              </w:rPr>
              <w:t>“, kuriame yra pasirenkama iš išskleidžiamojo sąrašo Sutikimą rengiančio specialisto vardas ir pavardė, tokiu būdu priskiriant jam (-ai) sutikimo rengimo užduotį.</w:t>
            </w:r>
          </w:p>
          <w:p w:rsidR="00C359AA" w:rsidP="00C359AA" w:rsidRDefault="00C359AA" w14:paraId="731D028E" w14:textId="460D4C4F">
            <w:pPr>
              <w:spacing w:before="60" w:after="120"/>
              <w:jc w:val="both"/>
            </w:pPr>
            <w:r w:rsidRPr="5641CB1E">
              <w:t>„</w:t>
            </w:r>
            <w:r w:rsidRPr="5641CB1E">
              <w:rPr>
                <w:b/>
                <w:bCs/>
                <w:i/>
                <w:iCs/>
              </w:rPr>
              <w:t>Prašymo vykdytojas</w:t>
            </w:r>
            <w:r w:rsidRPr="5641CB1E">
              <w:t>“ prašymų registro laukas turi būti tiesiogiai susietas su „</w:t>
            </w:r>
            <w:r w:rsidRPr="5641CB1E">
              <w:rPr>
                <w:b/>
                <w:bCs/>
                <w:i/>
                <w:iCs/>
              </w:rPr>
              <w:t>Atsakingas skyrius</w:t>
            </w:r>
            <w:r w:rsidRPr="5641CB1E">
              <w:t>“ pildymo lauku, t.</w:t>
            </w:r>
            <w:r>
              <w:t xml:space="preserve"> </w:t>
            </w:r>
            <w:r w:rsidRPr="5641CB1E">
              <w:t>y. galimybė priskirti Sutikimą rengiantį specialistą yra apribota pagal specialistų priklausomybę konkrečiam</w:t>
            </w:r>
            <w:r w:rsidRPr="5641CB1E">
              <w:rPr>
                <w:i/>
                <w:iCs/>
              </w:rPr>
              <w:t xml:space="preserve"> </w:t>
            </w:r>
            <w:r w:rsidRPr="00FA09D5">
              <w:rPr>
                <w:b/>
                <w:bCs/>
                <w:i/>
                <w:iCs/>
              </w:rPr>
              <w:t>Atsakingam skyriui</w:t>
            </w:r>
            <w:r w:rsidRPr="5641CB1E">
              <w:t>, todėl pateikiamas išskleidžiamas vykdytojų sąrašas, neleidžiant savarankiškai įrašyti norimo specialisto vardą bei pavardę.</w:t>
            </w:r>
          </w:p>
          <w:p w:rsidRPr="00BA2899" w:rsidR="00C359AA" w:rsidP="00C359AA" w:rsidRDefault="00C359AA" w14:paraId="40688384" w14:textId="54A00241">
            <w:pPr>
              <w:spacing w:before="60" w:after="120"/>
              <w:jc w:val="both"/>
              <w:rPr>
                <w:rFonts w:cstheme="minorHAnsi"/>
              </w:rPr>
            </w:pPr>
            <w:r>
              <w:rPr>
                <w:rFonts w:cstheme="minorHAnsi"/>
              </w:rPr>
              <w:t xml:space="preserve">Yra galimybė pakeisti priskirtą prašymo vykdytoją, tačiau norint atlikti šį veiksmą, privaloma atlikti papildomus veiksmus, nurodytus žemiau esančiame </w:t>
            </w:r>
            <w:r w:rsidRPr="00D47BBF">
              <w:rPr>
                <w:rFonts w:cstheme="minorHAnsi"/>
                <w:i/>
                <w:iCs/>
                <w:lang w:val="en-US"/>
              </w:rPr>
              <w:t>User story</w:t>
            </w:r>
            <w:r>
              <w:rPr>
                <w:rFonts w:cstheme="minorHAnsi"/>
              </w:rPr>
              <w:t xml:space="preserve">. </w:t>
            </w:r>
          </w:p>
        </w:tc>
      </w:tr>
      <w:tr w:rsidR="00C359AA" w:rsidTr="00B94CF5" w14:paraId="64E5B4A0" w14:textId="77777777">
        <w:trPr>
          <w:gridAfter w:val="1"/>
          <w:wAfter w:w="6" w:type="dxa"/>
          <w:trHeight w:val="731"/>
        </w:trPr>
        <w:tc>
          <w:tcPr>
            <w:tcW w:w="4907" w:type="dxa"/>
            <w:shd w:val="clear" w:color="auto" w:fill="auto"/>
            <w:vAlign w:val="center"/>
          </w:tcPr>
          <w:p w:rsidRPr="002074FC" w:rsidR="00C359AA" w:rsidP="00C359AA" w:rsidRDefault="00C359AA" w14:paraId="14CC8082" w14:textId="280C5631">
            <w:pPr>
              <w:jc w:val="both"/>
            </w:pPr>
            <w:r w:rsidRPr="0B606D00">
              <w:t xml:space="preserve">Aš, kaip Sutikimą rengiantis specialistas, noriu turėti galimybę perskirti man priskirtą vykdyti Kliento prašymą kitam kolegai ar skyriui, kad galima būtų užtikrinti </w:t>
            </w:r>
            <w:proofErr w:type="spellStart"/>
            <w:r w:rsidRPr="0B606D00">
              <w:t>pamainumo</w:t>
            </w:r>
            <w:proofErr w:type="spellEnd"/>
            <w:r w:rsidRPr="0B606D00">
              <w:t xml:space="preserve"> įgyvendinimą bei išspręsti netikslumus, jei dėl neteisingai priskirto prašymo Klientui nebūtų laiku išduotas sutikimas darbams vykdyti.</w:t>
            </w:r>
          </w:p>
        </w:tc>
        <w:tc>
          <w:tcPr>
            <w:tcW w:w="1842" w:type="dxa"/>
            <w:shd w:val="clear" w:color="auto" w:fill="auto"/>
            <w:vAlign w:val="center"/>
          </w:tcPr>
          <w:p w:rsidR="00C359AA" w:rsidP="00C359AA" w:rsidRDefault="00C359AA" w14:paraId="046AB287" w14:textId="7C536BE4">
            <w:pPr>
              <w:jc w:val="center"/>
              <w:rPr>
                <w:rFonts w:cstheme="minorHAnsi"/>
                <w:b/>
                <w:bCs/>
              </w:rPr>
            </w:pPr>
            <w:r>
              <w:rPr>
                <w:rFonts w:cstheme="minorHAnsi"/>
                <w:b/>
                <w:bCs/>
              </w:rPr>
              <w:t>Užduočių atlikimas</w:t>
            </w:r>
          </w:p>
        </w:tc>
        <w:tc>
          <w:tcPr>
            <w:tcW w:w="7480" w:type="dxa"/>
            <w:shd w:val="clear" w:color="auto" w:fill="auto"/>
            <w:vAlign w:val="center"/>
          </w:tcPr>
          <w:p w:rsidRPr="00887D2C" w:rsidR="00C359AA" w:rsidP="00C359AA" w:rsidRDefault="00C359AA" w14:paraId="025E9A1C" w14:textId="646A94CA">
            <w:pPr>
              <w:spacing w:before="60" w:after="120"/>
              <w:ind w:right="57"/>
              <w:jc w:val="both"/>
              <w:rPr>
                <w:rFonts w:cstheme="minorHAnsi"/>
              </w:rPr>
            </w:pPr>
            <w:r w:rsidRPr="00887D2C">
              <w:rPr>
                <w:rFonts w:cstheme="minorHAnsi"/>
              </w:rPr>
              <w:t xml:space="preserve">Sutikimą rengiantis specialistas, esant poreikiui, gali keisti </w:t>
            </w:r>
            <w:r w:rsidRPr="003E3ED5">
              <w:rPr>
                <w:rFonts w:cstheme="minorHAnsi"/>
                <w:b/>
                <w:bCs/>
                <w:i/>
                <w:iCs/>
              </w:rPr>
              <w:t>Atsakingą skyrių</w:t>
            </w:r>
            <w:r w:rsidRPr="00887D2C">
              <w:rPr>
                <w:rFonts w:cstheme="minorHAnsi"/>
              </w:rPr>
              <w:t xml:space="preserve"> arba </w:t>
            </w:r>
            <w:r w:rsidRPr="003E3ED5">
              <w:rPr>
                <w:rFonts w:cstheme="minorHAnsi"/>
                <w:b/>
                <w:bCs/>
                <w:i/>
                <w:iCs/>
              </w:rPr>
              <w:t>Prašymo vykdytoją</w:t>
            </w:r>
            <w:r w:rsidRPr="00887D2C">
              <w:rPr>
                <w:rFonts w:cstheme="minorHAnsi"/>
              </w:rPr>
              <w:t>:</w:t>
            </w:r>
          </w:p>
          <w:p w:rsidRPr="00887D2C" w:rsidR="00C359AA" w:rsidP="00D019A2" w:rsidRDefault="00C359AA" w14:paraId="024ADFAB" w14:textId="340009B0">
            <w:pPr>
              <w:pStyle w:val="ListParagraph"/>
              <w:numPr>
                <w:ilvl w:val="0"/>
                <w:numId w:val="16"/>
              </w:numPr>
              <w:spacing w:before="60" w:after="120"/>
              <w:ind w:right="57"/>
              <w:contextualSpacing w:val="0"/>
              <w:jc w:val="both"/>
              <w:rPr>
                <w:rFonts w:cstheme="minorHAnsi"/>
              </w:rPr>
            </w:pPr>
            <w:r w:rsidRPr="00887D2C">
              <w:rPr>
                <w:rFonts w:cstheme="minorHAnsi"/>
              </w:rPr>
              <w:t xml:space="preserve">Kai neteisingai priskiriamas nagrinėti prašymas, Sutikimą rengiantis specialistas gali perskirti užduotį kitam skyriui, pakoreguojant </w:t>
            </w:r>
            <w:r w:rsidRPr="00887D2C">
              <w:rPr>
                <w:rFonts w:cstheme="minorHAnsi"/>
                <w:i/>
                <w:iCs/>
              </w:rPr>
              <w:t>Atsakingas skyrius</w:t>
            </w:r>
            <w:r w:rsidRPr="00887D2C">
              <w:rPr>
                <w:rFonts w:cstheme="minorHAnsi"/>
              </w:rPr>
              <w:t xml:space="preserve"> prašymų registro stulpelio reikšmę. Tačiau yra privaloma nurodyti tokio pakyčio priežastį, kad skyrius, kuriam perskiriamas prašymas nagrinėti, būtų informuotas dėl kokios priežasties įvyko keitimas. Prašymo vykdymo perskyrimo kitam skyriui priežastis turi būti įrašoma ir </w:t>
            </w:r>
            <w:r>
              <w:rPr>
                <w:rFonts w:cstheme="minorHAnsi"/>
              </w:rPr>
              <w:t>pateikiama</w:t>
            </w:r>
            <w:r w:rsidRPr="00887D2C">
              <w:rPr>
                <w:rFonts w:cstheme="minorHAnsi"/>
              </w:rPr>
              <w:t xml:space="preserve"> „</w:t>
            </w:r>
            <w:r w:rsidRPr="00887D2C">
              <w:rPr>
                <w:b/>
                <w:bCs/>
                <w:i/>
                <w:iCs/>
              </w:rPr>
              <w:t>Vidinis pastabų laukas</w:t>
            </w:r>
            <w:r w:rsidRPr="00887D2C">
              <w:rPr>
                <w:rFonts w:cstheme="minorHAnsi"/>
              </w:rPr>
              <w:t>“ prašymų registro pildymo lauke.</w:t>
            </w:r>
          </w:p>
          <w:p w:rsidRPr="00887D2C" w:rsidR="00C359AA" w:rsidP="00D019A2" w:rsidRDefault="00C359AA" w14:paraId="0D735F25" w14:textId="19CDA445">
            <w:pPr>
              <w:pStyle w:val="ListParagraph"/>
              <w:numPr>
                <w:ilvl w:val="0"/>
                <w:numId w:val="16"/>
              </w:numPr>
              <w:spacing w:before="60" w:after="60"/>
              <w:ind w:left="714" w:right="57" w:hanging="357"/>
              <w:contextualSpacing w:val="0"/>
              <w:jc w:val="both"/>
              <w:rPr>
                <w:rFonts w:cstheme="minorHAnsi"/>
              </w:rPr>
            </w:pPr>
            <w:r w:rsidRPr="00887D2C">
              <w:rPr>
                <w:rFonts w:cstheme="minorHAnsi"/>
              </w:rPr>
              <w:t xml:space="preserve">Perskirti užduotį kitam skyriui galima ir atliekant </w:t>
            </w:r>
            <w:r>
              <w:rPr>
                <w:rFonts w:cstheme="minorHAnsi"/>
              </w:rPr>
              <w:t>„</w:t>
            </w:r>
            <w:r w:rsidRPr="00D47BBF">
              <w:rPr>
                <w:rFonts w:cstheme="minorHAnsi"/>
                <w:b/>
                <w:bCs/>
                <w:i/>
                <w:iCs/>
              </w:rPr>
              <w:t xml:space="preserve">Darbų </w:t>
            </w:r>
            <w:r>
              <w:rPr>
                <w:rFonts w:cstheme="minorHAnsi"/>
                <w:b/>
                <w:bCs/>
                <w:i/>
                <w:iCs/>
              </w:rPr>
              <w:t>klasė</w:t>
            </w:r>
            <w:r>
              <w:rPr>
                <w:rFonts w:cstheme="minorHAnsi"/>
              </w:rPr>
              <w:t>“</w:t>
            </w:r>
            <w:r w:rsidRPr="00887D2C">
              <w:rPr>
                <w:rFonts w:cstheme="minorHAnsi"/>
              </w:rPr>
              <w:t xml:space="preserve"> </w:t>
            </w:r>
            <w:r>
              <w:rPr>
                <w:rFonts w:cstheme="minorHAnsi"/>
              </w:rPr>
              <w:t xml:space="preserve">pildymo lauko </w:t>
            </w:r>
            <w:r w:rsidRPr="00887D2C">
              <w:rPr>
                <w:rFonts w:cstheme="minorHAnsi"/>
              </w:rPr>
              <w:t>korekciją, jei</w:t>
            </w:r>
            <w:r>
              <w:rPr>
                <w:rFonts w:cstheme="minorHAnsi"/>
              </w:rPr>
              <w:t>gu</w:t>
            </w:r>
            <w:r w:rsidRPr="00887D2C">
              <w:rPr>
                <w:rFonts w:cstheme="minorHAnsi"/>
              </w:rPr>
              <w:t xml:space="preserve"> naujai pritaikyta darbų </w:t>
            </w:r>
            <w:r>
              <w:rPr>
                <w:rFonts w:cstheme="minorHAnsi"/>
              </w:rPr>
              <w:t>klasė</w:t>
            </w:r>
            <w:r w:rsidRPr="00887D2C">
              <w:rPr>
                <w:rFonts w:cstheme="minorHAnsi"/>
              </w:rPr>
              <w:t xml:space="preserve"> yra kito </w:t>
            </w:r>
            <w:r w:rsidRPr="00D47BBF">
              <w:rPr>
                <w:rFonts w:cstheme="minorHAnsi"/>
                <w:i/>
                <w:iCs/>
              </w:rPr>
              <w:t>Atsakingo skyriaus</w:t>
            </w:r>
            <w:r w:rsidRPr="00887D2C">
              <w:rPr>
                <w:rFonts w:cstheme="minorHAnsi"/>
              </w:rPr>
              <w:t xml:space="preserve"> vykdymo užduočių apimtyje. </w:t>
            </w:r>
            <w:r w:rsidRPr="00887D2C">
              <w:t xml:space="preserve">Šiuo atveju, Sutikimą rengiantis specialistas privalo </w:t>
            </w:r>
            <w:r w:rsidRPr="00887D2C">
              <w:rPr>
                <w:rFonts w:cstheme="minorHAnsi"/>
              </w:rPr>
              <w:t>nurodyti „</w:t>
            </w:r>
            <w:r w:rsidRPr="00887D2C">
              <w:rPr>
                <w:b/>
                <w:bCs/>
                <w:i/>
                <w:iCs/>
              </w:rPr>
              <w:t>Pastabos Klientui</w:t>
            </w:r>
            <w:r w:rsidRPr="00887D2C">
              <w:rPr>
                <w:rFonts w:cstheme="minorHAnsi"/>
              </w:rPr>
              <w:t xml:space="preserve">“ registro pildymo lauke </w:t>
            </w:r>
            <w:r>
              <w:rPr>
                <w:rFonts w:cstheme="minorHAnsi"/>
              </w:rPr>
              <w:lastRenderedPageBreak/>
              <w:t>darbų klasės</w:t>
            </w:r>
            <w:r w:rsidRPr="003E170B">
              <w:rPr>
                <w:rFonts w:cstheme="minorHAnsi"/>
              </w:rPr>
              <w:t xml:space="preserve"> keitimo priežastį </w:t>
            </w:r>
            <w:r w:rsidRPr="00887D2C">
              <w:rPr>
                <w:rFonts w:cstheme="minorHAnsi"/>
              </w:rPr>
              <w:t xml:space="preserve">ir </w:t>
            </w:r>
            <w:r>
              <w:rPr>
                <w:rFonts w:cstheme="minorHAnsi"/>
              </w:rPr>
              <w:t>ją pateikti</w:t>
            </w:r>
            <w:r w:rsidRPr="00887D2C">
              <w:rPr>
                <w:rFonts w:cstheme="minorHAnsi"/>
              </w:rPr>
              <w:t xml:space="preserve"> (privaloma paspausti „</w:t>
            </w:r>
            <w:r>
              <w:rPr>
                <w:rFonts w:cstheme="minorHAnsi"/>
                <w:i/>
                <w:iCs/>
              </w:rPr>
              <w:t>Pateikti pastabas</w:t>
            </w:r>
            <w:r w:rsidRPr="00887D2C">
              <w:rPr>
                <w:rFonts w:cstheme="minorHAnsi"/>
              </w:rPr>
              <w:t xml:space="preserve">“ mygtuką). </w:t>
            </w:r>
          </w:p>
          <w:p w:rsidRPr="00A243BB" w:rsidR="00C359AA" w:rsidP="00D019A2" w:rsidRDefault="00C359AA" w14:paraId="598D1CF3" w14:textId="0722C8AD">
            <w:pPr>
              <w:pStyle w:val="ListParagraph"/>
              <w:numPr>
                <w:ilvl w:val="0"/>
                <w:numId w:val="16"/>
              </w:numPr>
              <w:spacing w:before="60" w:after="60"/>
              <w:ind w:left="714" w:right="57" w:hanging="357"/>
              <w:jc w:val="both"/>
            </w:pPr>
            <w:r w:rsidRPr="0B606D00">
              <w:t xml:space="preserve">Norint užtikrinti </w:t>
            </w:r>
            <w:proofErr w:type="spellStart"/>
            <w:r w:rsidRPr="0B606D00">
              <w:t>pamainumą</w:t>
            </w:r>
            <w:proofErr w:type="spellEnd"/>
            <w:r w:rsidRPr="0B606D00">
              <w:t xml:space="preserve"> tarp skyriaus kolegų, Sutikimą rengiantis specialistas gali perskirti užduotį savo skyriaus kolegai. Tokiu atveju irgi būtina nurodyti ir pateikti perskyrimo priežastį „</w:t>
            </w:r>
            <w:r w:rsidRPr="0B606D00">
              <w:rPr>
                <w:b/>
                <w:bCs/>
                <w:i/>
                <w:iCs/>
              </w:rPr>
              <w:t>Vidinis pastabų laukas</w:t>
            </w:r>
            <w:r w:rsidRPr="0B606D00">
              <w:t>“ prašymų registro stulpelyje ir naujai priskirtam Sutikimą rengiančiam specialistui turi būti išsiųstas pranešimas apie priskirtą užduotį.</w:t>
            </w:r>
          </w:p>
          <w:p w:rsidRPr="0090450C" w:rsidR="00C359AA" w:rsidP="00D019A2" w:rsidRDefault="00C359AA" w14:paraId="0C4F9A78" w14:textId="10E4AAA6">
            <w:pPr>
              <w:pStyle w:val="ListParagraph"/>
              <w:numPr>
                <w:ilvl w:val="0"/>
                <w:numId w:val="16"/>
              </w:numPr>
              <w:spacing w:before="60" w:after="120"/>
              <w:ind w:left="714" w:right="57" w:hanging="357"/>
              <w:jc w:val="both"/>
            </w:pPr>
            <w:r w:rsidRPr="5641CB1E">
              <w:t>Galima prisiskirti savo skyriaus kolegos užduotį sau, t.</w:t>
            </w:r>
            <w:r>
              <w:t xml:space="preserve"> </w:t>
            </w:r>
            <w:r w:rsidRPr="5641CB1E">
              <w:t>y. jei numatytas vykdytojas susirgo / atostogauja ar dėl kt. priežasčių negali vykdyti užduočių, tada jo (-s) skyriaus kolegos gali perskirti užduotis sau. Tokiu atveju irgi būtina nurodyti ir pateikti perskyrimo priežastį „</w:t>
            </w:r>
            <w:r w:rsidRPr="5641CB1E">
              <w:rPr>
                <w:b/>
                <w:bCs/>
                <w:i/>
                <w:iCs/>
              </w:rPr>
              <w:t>Vidinis pastabų laukas</w:t>
            </w:r>
            <w:r w:rsidRPr="5641CB1E">
              <w:t>“ prašymų registro stulpelyje.</w:t>
            </w:r>
          </w:p>
        </w:tc>
      </w:tr>
      <w:tr w:rsidR="00C359AA" w:rsidTr="00B94CF5" w14:paraId="45DD342E" w14:textId="77777777">
        <w:trPr>
          <w:gridAfter w:val="1"/>
          <w:wAfter w:w="6" w:type="dxa"/>
          <w:trHeight w:val="731"/>
        </w:trPr>
        <w:tc>
          <w:tcPr>
            <w:tcW w:w="4907" w:type="dxa"/>
            <w:shd w:val="clear" w:color="auto" w:fill="auto"/>
            <w:vAlign w:val="center"/>
          </w:tcPr>
          <w:p w:rsidRPr="002074FC" w:rsidR="00C359AA" w:rsidP="00C359AA" w:rsidRDefault="00C359AA" w14:paraId="0666206F" w14:textId="4D0027AA">
            <w:pPr>
              <w:jc w:val="both"/>
              <w:rPr>
                <w:rFonts w:cstheme="minorHAnsi"/>
              </w:rPr>
            </w:pPr>
            <w:r w:rsidRPr="74726BBC">
              <w:lastRenderedPageBreak/>
              <w:t>Aš</w:t>
            </w:r>
            <w:r>
              <w:t>,</w:t>
            </w:r>
            <w:r w:rsidRPr="74726BBC">
              <w:t xml:space="preserve"> kaip </w:t>
            </w:r>
            <w:r>
              <w:t>S</w:t>
            </w:r>
            <w:r w:rsidRPr="74726BBC">
              <w:t xml:space="preserve">utikimą rengiantis </w:t>
            </w:r>
            <w:r w:rsidRPr="008239EC">
              <w:t>specialistas</w:t>
            </w:r>
            <w:r>
              <w:t xml:space="preserve">, </w:t>
            </w:r>
            <w:r w:rsidRPr="74726BBC">
              <w:t xml:space="preserve">noriu matyti </w:t>
            </w:r>
            <w:r>
              <w:t xml:space="preserve">prašymo </w:t>
            </w:r>
            <w:r w:rsidRPr="74726BBC">
              <w:t>proceso būseną</w:t>
            </w:r>
            <w:r>
              <w:t xml:space="preserve">, kad </w:t>
            </w:r>
            <w:r w:rsidRPr="006E54EA">
              <w:t xml:space="preserve">žinočiau jog </w:t>
            </w:r>
            <w:r>
              <w:t xml:space="preserve">sutikimo išdavimo </w:t>
            </w:r>
            <w:r w:rsidRPr="006E54EA">
              <w:t>procesas vyksta</w:t>
            </w:r>
            <w:r>
              <w:t xml:space="preserve"> ir galėčiau laiku vykdyti priskirtas užduotis.</w:t>
            </w:r>
          </w:p>
        </w:tc>
        <w:tc>
          <w:tcPr>
            <w:tcW w:w="1842" w:type="dxa"/>
            <w:shd w:val="clear" w:color="auto" w:fill="auto"/>
            <w:vAlign w:val="center"/>
          </w:tcPr>
          <w:p w:rsidR="00C359AA" w:rsidP="00C359AA" w:rsidRDefault="00C359AA" w14:paraId="16F6E3BF" w14:textId="3C8BA5B9">
            <w:pPr>
              <w:jc w:val="center"/>
              <w:rPr>
                <w:rFonts w:cstheme="minorHAnsi"/>
                <w:b/>
                <w:bCs/>
              </w:rPr>
            </w:pPr>
            <w:r>
              <w:rPr>
                <w:rFonts w:cstheme="minorHAnsi"/>
                <w:b/>
                <w:bCs/>
              </w:rPr>
              <w:t>Prašymų būsenos</w:t>
            </w:r>
          </w:p>
        </w:tc>
        <w:tc>
          <w:tcPr>
            <w:tcW w:w="7480" w:type="dxa"/>
            <w:shd w:val="clear" w:color="auto" w:fill="auto"/>
            <w:vAlign w:val="center"/>
          </w:tcPr>
          <w:p w:rsidR="00C359AA" w:rsidP="00C359AA" w:rsidRDefault="00C359AA" w14:paraId="513A8207" w14:textId="7DFED7CF">
            <w:pPr>
              <w:spacing w:after="120"/>
              <w:jc w:val="both"/>
              <w:rPr>
                <w:rFonts w:cstheme="minorHAnsi"/>
              </w:rPr>
            </w:pPr>
            <w:r>
              <w:rPr>
                <w:rFonts w:cstheme="minorHAnsi"/>
              </w:rPr>
              <w:t xml:space="preserve">Prašymų registre </w:t>
            </w:r>
            <w:r w:rsidRPr="00D47BBF">
              <w:rPr>
                <w:rFonts w:cstheme="minorHAnsi"/>
              </w:rPr>
              <w:t>Sutikimą rengiantis specialistas</w:t>
            </w:r>
            <w:r>
              <w:rPr>
                <w:rFonts w:cstheme="minorHAnsi"/>
              </w:rPr>
              <w:t xml:space="preserve"> mato kiekvieno prašymo būsenas, kurios, priklausomai nuo sutikimo išdavimo proceso žingsnio, gali būti tokios:</w:t>
            </w:r>
          </w:p>
          <w:tbl>
            <w:tblPr>
              <w:tblStyle w:val="TableGrid"/>
              <w:tblW w:w="7086" w:type="dxa"/>
              <w:tblInd w:w="59" w:type="dxa"/>
              <w:tblLayout w:type="fixed"/>
              <w:tblLook w:val="04A0" w:firstRow="1" w:lastRow="0" w:firstColumn="1" w:lastColumn="0" w:noHBand="0" w:noVBand="1"/>
            </w:tblPr>
            <w:tblGrid>
              <w:gridCol w:w="4762"/>
              <w:gridCol w:w="2324"/>
            </w:tblGrid>
            <w:tr w:rsidR="00C359AA" w:rsidTr="0B606D00" w14:paraId="6AC5DD77" w14:textId="77777777">
              <w:tc>
                <w:tcPr>
                  <w:tcW w:w="4762" w:type="dxa"/>
                  <w:tcBorders>
                    <w:top w:val="single" w:color="auto" w:sz="4" w:space="0"/>
                    <w:left w:val="single" w:color="auto" w:sz="4" w:space="0"/>
                    <w:bottom w:val="single" w:color="auto" w:sz="4" w:space="0"/>
                    <w:right w:val="single" w:color="auto" w:sz="4" w:space="0"/>
                  </w:tcBorders>
                  <w:vAlign w:val="center"/>
                  <w:hideMark/>
                </w:tcPr>
                <w:p w:rsidR="00C359AA" w:rsidP="00880276" w:rsidRDefault="00C359AA" w14:paraId="1CBC7FFA" w14:textId="4BB4C696">
                  <w:pPr>
                    <w:pStyle w:val="ListParagraph"/>
                    <w:framePr w:hSpace="180" w:wrap="around" w:hAnchor="text" w:vAnchor="text" w:y="1"/>
                    <w:ind w:left="32"/>
                    <w:suppressOverlap/>
                    <w:jc w:val="center"/>
                    <w:rPr>
                      <w:rFonts w:cstheme="minorHAnsi"/>
                      <w:b/>
                      <w:sz w:val="28"/>
                      <w:szCs w:val="28"/>
                    </w:rPr>
                  </w:pPr>
                  <w:r>
                    <w:rPr>
                      <w:rFonts w:cstheme="minorHAnsi"/>
                      <w:b/>
                      <w:sz w:val="28"/>
                      <w:szCs w:val="28"/>
                    </w:rPr>
                    <w:t>SUTIKIMO IŠDAVIMO PROCESO ETAPAS</w:t>
                  </w:r>
                </w:p>
              </w:tc>
              <w:tc>
                <w:tcPr>
                  <w:tcW w:w="2324" w:type="dxa"/>
                  <w:tcBorders>
                    <w:top w:val="single" w:color="auto" w:sz="4" w:space="0"/>
                    <w:left w:val="single" w:color="auto" w:sz="4" w:space="0"/>
                    <w:bottom w:val="single" w:color="auto" w:sz="4" w:space="0"/>
                    <w:right w:val="single" w:color="auto" w:sz="4" w:space="0"/>
                  </w:tcBorders>
                  <w:shd w:val="clear" w:color="auto" w:fill="003399"/>
                  <w:vAlign w:val="center"/>
                  <w:hideMark/>
                </w:tcPr>
                <w:p w:rsidR="00C359AA" w:rsidP="00880276" w:rsidRDefault="00C359AA" w14:paraId="0686570A" w14:textId="77777777">
                  <w:pPr>
                    <w:pStyle w:val="ListParagraph"/>
                    <w:framePr w:hSpace="180" w:wrap="around" w:hAnchor="text" w:vAnchor="text" w:y="1"/>
                    <w:ind w:left="0"/>
                    <w:suppressOverlap/>
                    <w:jc w:val="center"/>
                    <w:rPr>
                      <w:rFonts w:cstheme="minorHAnsi"/>
                      <w:b/>
                      <w:sz w:val="28"/>
                      <w:szCs w:val="28"/>
                    </w:rPr>
                  </w:pPr>
                  <w:r>
                    <w:rPr>
                      <w:rFonts w:cstheme="minorHAnsi"/>
                      <w:b/>
                      <w:color w:val="FFFFFF" w:themeColor="background1"/>
                      <w:sz w:val="28"/>
                      <w:szCs w:val="28"/>
                    </w:rPr>
                    <w:t>Prašymo būsenos pavadinimas</w:t>
                  </w:r>
                </w:p>
              </w:tc>
            </w:tr>
            <w:tr w:rsidR="00C359AA" w:rsidTr="0B606D00" w14:paraId="4A433B96" w14:textId="77777777">
              <w:trPr>
                <w:trHeight w:val="608"/>
              </w:trPr>
              <w:tc>
                <w:tcPr>
                  <w:tcW w:w="4762" w:type="dxa"/>
                  <w:tcBorders>
                    <w:top w:val="single" w:color="auto" w:sz="4" w:space="0"/>
                    <w:left w:val="single" w:color="auto" w:sz="4" w:space="0"/>
                    <w:bottom w:val="single" w:color="auto" w:sz="4" w:space="0"/>
                    <w:right w:val="single" w:color="auto" w:sz="4" w:space="0"/>
                  </w:tcBorders>
                  <w:vAlign w:val="center"/>
                  <w:hideMark/>
                </w:tcPr>
                <w:p w:rsidR="00C359AA" w:rsidP="00880276" w:rsidRDefault="00C359AA" w14:paraId="43CE1F55" w14:textId="77777777">
                  <w:pPr>
                    <w:pStyle w:val="ListParagraph"/>
                    <w:framePr w:hSpace="180" w:wrap="around" w:hAnchor="text" w:vAnchor="text" w:y="1"/>
                    <w:ind w:left="0"/>
                    <w:suppressOverlap/>
                    <w:jc w:val="both"/>
                    <w:rPr>
                      <w:rFonts w:cstheme="minorHAnsi"/>
                      <w:b/>
                    </w:rPr>
                  </w:pPr>
                  <w:r>
                    <w:rPr>
                      <w:rFonts w:cstheme="minorHAnsi"/>
                      <w:bCs/>
                    </w:rPr>
                    <w:t>Kliento užpildytas prašymas yra išsaugotas sistemoje ir jam priskirtas unikalus ID.</w:t>
                  </w:r>
                </w:p>
              </w:tc>
              <w:tc>
                <w:tcPr>
                  <w:tcW w:w="2324" w:type="dxa"/>
                  <w:tcBorders>
                    <w:top w:val="single" w:color="auto" w:sz="4" w:space="0"/>
                    <w:left w:val="single" w:color="auto" w:sz="4" w:space="0"/>
                    <w:bottom w:val="single" w:color="auto" w:sz="4" w:space="0"/>
                    <w:right w:val="single" w:color="auto" w:sz="4" w:space="0"/>
                  </w:tcBorders>
                  <w:vAlign w:val="center"/>
                  <w:hideMark/>
                </w:tcPr>
                <w:p w:rsidR="00C359AA" w:rsidP="00880276" w:rsidRDefault="00C359AA" w14:paraId="5594D885" w14:textId="77777777">
                  <w:pPr>
                    <w:pStyle w:val="ListParagraph"/>
                    <w:framePr w:hSpace="180" w:wrap="around" w:hAnchor="text" w:vAnchor="text" w:y="1"/>
                    <w:ind w:left="0"/>
                    <w:suppressOverlap/>
                    <w:jc w:val="center"/>
                    <w:rPr>
                      <w:rFonts w:cstheme="minorHAnsi"/>
                      <w:b/>
                      <w:i/>
                      <w:iCs/>
                    </w:rPr>
                  </w:pPr>
                  <w:r>
                    <w:rPr>
                      <w:rFonts w:cstheme="minorHAnsi"/>
                      <w:b/>
                      <w:i/>
                      <w:iCs/>
                    </w:rPr>
                    <w:t>Pateiktas</w:t>
                  </w:r>
                </w:p>
              </w:tc>
            </w:tr>
            <w:tr w:rsidR="00C359AA" w:rsidTr="0B606D00" w14:paraId="4B65A003" w14:textId="77777777">
              <w:tc>
                <w:tcPr>
                  <w:tcW w:w="4762" w:type="dxa"/>
                  <w:tcBorders>
                    <w:top w:val="single" w:color="auto" w:sz="4" w:space="0"/>
                    <w:left w:val="single" w:color="auto" w:sz="4" w:space="0"/>
                    <w:bottom w:val="single" w:color="auto" w:sz="4" w:space="0"/>
                    <w:right w:val="single" w:color="auto" w:sz="4" w:space="0"/>
                  </w:tcBorders>
                  <w:hideMark/>
                </w:tcPr>
                <w:p w:rsidR="00C359AA" w:rsidP="00880276" w:rsidRDefault="00C359AA" w14:paraId="1051B818" w14:textId="77777777">
                  <w:pPr>
                    <w:pStyle w:val="ListParagraph"/>
                    <w:framePr w:hSpace="180" w:wrap="around" w:hAnchor="text" w:vAnchor="text" w:y="1"/>
                    <w:ind w:left="0"/>
                    <w:suppressOverlap/>
                    <w:jc w:val="both"/>
                    <w:rPr>
                      <w:rFonts w:cstheme="minorHAnsi"/>
                      <w:bCs/>
                    </w:rPr>
                  </w:pPr>
                  <w:r>
                    <w:rPr>
                      <w:rFonts w:cstheme="minorHAnsi"/>
                      <w:bCs/>
                    </w:rPr>
                    <w:t>Prašymui nagrinėti priskiriamas Sutikimą rengiantis specialistas (prašymo vykdytojas).</w:t>
                  </w:r>
                </w:p>
              </w:tc>
              <w:tc>
                <w:tcPr>
                  <w:tcW w:w="2324" w:type="dxa"/>
                  <w:tcBorders>
                    <w:top w:val="single" w:color="auto" w:sz="4" w:space="0"/>
                    <w:left w:val="single" w:color="auto" w:sz="4" w:space="0"/>
                    <w:bottom w:val="single" w:color="auto" w:sz="4" w:space="0"/>
                    <w:right w:val="single" w:color="auto" w:sz="4" w:space="0"/>
                  </w:tcBorders>
                  <w:vAlign w:val="center"/>
                  <w:hideMark/>
                </w:tcPr>
                <w:p w:rsidR="00C359AA" w:rsidP="00880276" w:rsidRDefault="00C359AA" w14:paraId="2A1038F4" w14:textId="77777777">
                  <w:pPr>
                    <w:pStyle w:val="ListParagraph"/>
                    <w:framePr w:hSpace="180" w:wrap="around" w:hAnchor="text" w:vAnchor="text" w:y="1"/>
                    <w:ind w:left="0"/>
                    <w:suppressOverlap/>
                    <w:jc w:val="center"/>
                    <w:rPr>
                      <w:rFonts w:cstheme="minorHAnsi"/>
                      <w:b/>
                      <w:i/>
                      <w:iCs/>
                    </w:rPr>
                  </w:pPr>
                  <w:r>
                    <w:rPr>
                      <w:rFonts w:cstheme="minorHAnsi"/>
                      <w:b/>
                      <w:i/>
                      <w:iCs/>
                    </w:rPr>
                    <w:t>Vykdomas</w:t>
                  </w:r>
                </w:p>
              </w:tc>
            </w:tr>
            <w:tr w:rsidR="00473A4B" w:rsidTr="0B606D00" w14:paraId="1B8D5B8D" w14:textId="77777777">
              <w:tc>
                <w:tcPr>
                  <w:tcW w:w="4762" w:type="dxa"/>
                  <w:tcBorders>
                    <w:top w:val="single" w:color="auto" w:sz="4" w:space="0"/>
                    <w:left w:val="single" w:color="auto" w:sz="4" w:space="0"/>
                    <w:bottom w:val="single" w:color="auto" w:sz="4" w:space="0"/>
                    <w:right w:val="single" w:color="auto" w:sz="4" w:space="0"/>
                  </w:tcBorders>
                </w:tcPr>
                <w:p w:rsidRPr="00A665E2" w:rsidR="00473A4B" w:rsidP="00880276" w:rsidRDefault="00473A4B" w14:paraId="77821FE9" w14:textId="4C2E0AB7">
                  <w:pPr>
                    <w:pStyle w:val="ListParagraph"/>
                    <w:framePr w:hSpace="180" w:wrap="around" w:hAnchor="text" w:vAnchor="text" w:y="1"/>
                    <w:ind w:left="0"/>
                    <w:suppressOverlap/>
                    <w:jc w:val="both"/>
                    <w:rPr>
                      <w:rFonts w:cstheme="minorHAnsi"/>
                      <w:bCs/>
                    </w:rPr>
                  </w:pPr>
                  <w:r w:rsidRPr="00A665E2">
                    <w:t xml:space="preserve">Kai Prevencijos skyriui suformuojama </w:t>
                  </w:r>
                  <w:r w:rsidRPr="00A665E2">
                    <w:rPr>
                      <w:b/>
                      <w:bCs/>
                      <w:i/>
                      <w:iCs/>
                    </w:rPr>
                    <w:t>Saugos patikra</w:t>
                  </w:r>
                  <w:r w:rsidRPr="00A665E2">
                    <w:t xml:space="preserve"> užduotis.</w:t>
                  </w:r>
                </w:p>
              </w:tc>
              <w:tc>
                <w:tcPr>
                  <w:tcW w:w="2324" w:type="dxa"/>
                  <w:tcBorders>
                    <w:top w:val="single" w:color="auto" w:sz="4" w:space="0"/>
                    <w:left w:val="single" w:color="auto" w:sz="4" w:space="0"/>
                    <w:bottom w:val="single" w:color="auto" w:sz="4" w:space="0"/>
                    <w:right w:val="single" w:color="auto" w:sz="4" w:space="0"/>
                  </w:tcBorders>
                  <w:vAlign w:val="center"/>
                </w:tcPr>
                <w:p w:rsidRPr="00A665E2" w:rsidR="00473A4B" w:rsidP="00880276" w:rsidRDefault="00473A4B" w14:paraId="560F145F" w14:textId="1D7221D2">
                  <w:pPr>
                    <w:pStyle w:val="ListParagraph"/>
                    <w:framePr w:hSpace="180" w:wrap="around" w:hAnchor="text" w:vAnchor="text" w:y="1"/>
                    <w:ind w:left="0"/>
                    <w:suppressOverlap/>
                    <w:jc w:val="center"/>
                    <w:rPr>
                      <w:rFonts w:cstheme="minorHAnsi"/>
                      <w:b/>
                      <w:i/>
                      <w:iCs/>
                    </w:rPr>
                  </w:pPr>
                  <w:r w:rsidRPr="00A665E2">
                    <w:rPr>
                      <w:rFonts w:cstheme="minorHAnsi"/>
                      <w:b/>
                      <w:i/>
                      <w:iCs/>
                    </w:rPr>
                    <w:t>Vykdomas</w:t>
                  </w:r>
                </w:p>
              </w:tc>
            </w:tr>
            <w:tr w:rsidR="00C359AA" w:rsidTr="0B606D00" w14:paraId="4666FB79" w14:textId="77777777">
              <w:tc>
                <w:tcPr>
                  <w:tcW w:w="4762" w:type="dxa"/>
                  <w:tcBorders>
                    <w:top w:val="single" w:color="auto" w:sz="4" w:space="0"/>
                    <w:left w:val="single" w:color="auto" w:sz="4" w:space="0"/>
                    <w:bottom w:val="single" w:color="auto" w:sz="4" w:space="0"/>
                    <w:right w:val="single" w:color="auto" w:sz="4" w:space="0"/>
                  </w:tcBorders>
                </w:tcPr>
                <w:p w:rsidR="00C359AA" w:rsidP="00880276" w:rsidRDefault="00C359AA" w14:paraId="0F7C0D70" w14:textId="1B3C5167">
                  <w:pPr>
                    <w:pStyle w:val="ListParagraph"/>
                    <w:framePr w:hSpace="180" w:wrap="around" w:hAnchor="text" w:vAnchor="text" w:y="1"/>
                    <w:ind w:left="0"/>
                    <w:suppressOverlap/>
                    <w:jc w:val="both"/>
                    <w:rPr>
                      <w:rFonts w:cstheme="minorHAnsi"/>
                      <w:bCs/>
                    </w:rPr>
                  </w:pPr>
                  <w:r w:rsidRPr="0B606D00">
                    <w:t xml:space="preserve">Kai Darbuotojų saugos </w:t>
                  </w:r>
                  <w:r w:rsidRPr="0B1E0E4F">
                    <w:t xml:space="preserve">ir aplinkosaugos </w:t>
                  </w:r>
                  <w:r w:rsidRPr="0B606D00">
                    <w:t xml:space="preserve">skyriui suformuojama </w:t>
                  </w:r>
                  <w:r w:rsidRPr="00347315" w:rsidR="00473A4B">
                    <w:rPr>
                      <w:b/>
                      <w:bCs/>
                      <w:i/>
                      <w:iCs/>
                    </w:rPr>
                    <w:t>Kvalifikacijos patikra</w:t>
                  </w:r>
                  <w:r w:rsidRPr="00583BC3" w:rsidR="00473A4B">
                    <w:t xml:space="preserve"> </w:t>
                  </w:r>
                  <w:r w:rsidRPr="0B606D00">
                    <w:t>užduotis.</w:t>
                  </w:r>
                </w:p>
              </w:tc>
              <w:tc>
                <w:tcPr>
                  <w:tcW w:w="2324" w:type="dxa"/>
                  <w:tcBorders>
                    <w:top w:val="single" w:color="auto" w:sz="4" w:space="0"/>
                    <w:left w:val="single" w:color="auto" w:sz="4" w:space="0"/>
                    <w:bottom w:val="single" w:color="auto" w:sz="4" w:space="0"/>
                    <w:right w:val="single" w:color="auto" w:sz="4" w:space="0"/>
                  </w:tcBorders>
                  <w:vAlign w:val="center"/>
                </w:tcPr>
                <w:p w:rsidR="00C359AA" w:rsidP="00880276" w:rsidRDefault="00C359AA" w14:paraId="251C3697" w14:textId="6F4DD02D">
                  <w:pPr>
                    <w:pStyle w:val="ListParagraph"/>
                    <w:framePr w:hSpace="180" w:wrap="around" w:hAnchor="text" w:vAnchor="text" w:y="1"/>
                    <w:ind w:left="0"/>
                    <w:suppressOverlap/>
                    <w:jc w:val="center"/>
                    <w:rPr>
                      <w:rFonts w:cstheme="minorHAnsi"/>
                      <w:b/>
                      <w:i/>
                      <w:iCs/>
                    </w:rPr>
                  </w:pPr>
                  <w:r>
                    <w:rPr>
                      <w:rFonts w:cstheme="minorHAnsi"/>
                      <w:b/>
                      <w:i/>
                      <w:iCs/>
                    </w:rPr>
                    <w:t>Vykdomas</w:t>
                  </w:r>
                </w:p>
              </w:tc>
            </w:tr>
            <w:tr w:rsidR="00C359AA" w:rsidTr="0B606D00" w14:paraId="715B02BA" w14:textId="77777777">
              <w:tc>
                <w:tcPr>
                  <w:tcW w:w="4762" w:type="dxa"/>
                  <w:tcBorders>
                    <w:top w:val="single" w:color="auto" w:sz="4" w:space="0"/>
                    <w:left w:val="single" w:color="auto" w:sz="4" w:space="0"/>
                    <w:bottom w:val="single" w:color="auto" w:sz="4" w:space="0"/>
                    <w:right w:val="single" w:color="auto" w:sz="4" w:space="0"/>
                  </w:tcBorders>
                  <w:hideMark/>
                </w:tcPr>
                <w:p w:rsidR="00C359AA" w:rsidP="00880276" w:rsidRDefault="00C359AA" w14:paraId="14B875D9" w14:textId="77777777">
                  <w:pPr>
                    <w:pStyle w:val="ListParagraph"/>
                    <w:framePr w:hSpace="180" w:wrap="around" w:hAnchor="text" w:vAnchor="text" w:y="1"/>
                    <w:ind w:left="0"/>
                    <w:suppressOverlap/>
                    <w:jc w:val="both"/>
                    <w:rPr>
                      <w:rFonts w:cstheme="minorHAnsi"/>
                      <w:bCs/>
                    </w:rPr>
                  </w:pPr>
                  <w:r>
                    <w:rPr>
                      <w:rFonts w:cstheme="minorHAnsi"/>
                      <w:bCs/>
                    </w:rPr>
                    <w:t>Kai prašyme numatytiems vykdyti darbams sutikimo išduoti nereikia.</w:t>
                  </w:r>
                </w:p>
              </w:tc>
              <w:tc>
                <w:tcPr>
                  <w:tcW w:w="2324" w:type="dxa"/>
                  <w:tcBorders>
                    <w:top w:val="single" w:color="auto" w:sz="4" w:space="0"/>
                    <w:left w:val="single" w:color="auto" w:sz="4" w:space="0"/>
                    <w:bottom w:val="single" w:color="auto" w:sz="4" w:space="0"/>
                    <w:right w:val="single" w:color="auto" w:sz="4" w:space="0"/>
                  </w:tcBorders>
                  <w:vAlign w:val="center"/>
                  <w:hideMark/>
                </w:tcPr>
                <w:p w:rsidR="00C359AA" w:rsidP="00880276" w:rsidRDefault="00C359AA" w14:paraId="038DC8BF" w14:textId="77777777">
                  <w:pPr>
                    <w:pStyle w:val="ListParagraph"/>
                    <w:framePr w:hSpace="180" w:wrap="around" w:hAnchor="text" w:vAnchor="text" w:y="1"/>
                    <w:ind w:left="0"/>
                    <w:suppressOverlap/>
                    <w:jc w:val="center"/>
                    <w:rPr>
                      <w:rFonts w:cstheme="minorHAnsi"/>
                      <w:b/>
                      <w:i/>
                      <w:iCs/>
                    </w:rPr>
                  </w:pPr>
                  <w:r>
                    <w:rPr>
                      <w:rFonts w:cstheme="minorHAnsi"/>
                      <w:b/>
                      <w:i/>
                      <w:iCs/>
                    </w:rPr>
                    <w:t>Numatomi darbai nėra apsaugos zonoje</w:t>
                  </w:r>
                </w:p>
              </w:tc>
            </w:tr>
            <w:tr w:rsidR="003921BD" w:rsidTr="0B606D00" w14:paraId="7C1B3887" w14:textId="77777777">
              <w:tc>
                <w:tcPr>
                  <w:tcW w:w="4762" w:type="dxa"/>
                  <w:tcBorders>
                    <w:top w:val="single" w:color="auto" w:sz="4" w:space="0"/>
                    <w:left w:val="single" w:color="auto" w:sz="4" w:space="0"/>
                    <w:bottom w:val="single" w:color="auto" w:sz="4" w:space="0"/>
                    <w:right w:val="single" w:color="auto" w:sz="4" w:space="0"/>
                  </w:tcBorders>
                </w:tcPr>
                <w:p w:rsidRPr="00A665E2" w:rsidR="003921BD" w:rsidP="00880276" w:rsidRDefault="003921BD" w14:paraId="3DFD5AEB" w14:textId="11422F64">
                  <w:pPr>
                    <w:pStyle w:val="ListParagraph"/>
                    <w:framePr w:hSpace="180" w:wrap="around" w:hAnchor="text" w:vAnchor="text" w:y="1"/>
                    <w:ind w:left="0"/>
                    <w:suppressOverlap/>
                    <w:jc w:val="both"/>
                    <w:rPr>
                      <w:rFonts w:cstheme="minorHAnsi"/>
                      <w:bCs/>
                    </w:rPr>
                  </w:pPr>
                  <w:r w:rsidRPr="00A665E2">
                    <w:rPr>
                      <w:rFonts w:cstheme="minorHAnsi"/>
                      <w:bCs/>
                    </w:rPr>
                    <w:t xml:space="preserve">Kai Prevencijos skyriaus specialistas atliko </w:t>
                  </w:r>
                  <w:r w:rsidRPr="00A665E2" w:rsidR="006A3A8D">
                    <w:rPr>
                      <w:rFonts w:cstheme="minorHAnsi"/>
                      <w:b/>
                      <w:bCs/>
                      <w:i/>
                      <w:iCs/>
                    </w:rPr>
                    <w:t>Saugos patikra</w:t>
                  </w:r>
                  <w:r w:rsidRPr="00A665E2" w:rsidR="006A3A8D">
                    <w:rPr>
                      <w:rFonts w:cstheme="minorHAnsi"/>
                      <w:bCs/>
                    </w:rPr>
                    <w:t xml:space="preserve"> užduotį</w:t>
                  </w:r>
                  <w:r w:rsidRPr="00A665E2" w:rsidR="007A6CA4">
                    <w:rPr>
                      <w:rFonts w:cstheme="minorHAnsi"/>
                      <w:bCs/>
                    </w:rPr>
                    <w:t>.</w:t>
                  </w:r>
                </w:p>
              </w:tc>
              <w:tc>
                <w:tcPr>
                  <w:tcW w:w="2324" w:type="dxa"/>
                  <w:tcBorders>
                    <w:top w:val="single" w:color="auto" w:sz="4" w:space="0"/>
                    <w:left w:val="single" w:color="auto" w:sz="4" w:space="0"/>
                    <w:bottom w:val="single" w:color="auto" w:sz="4" w:space="0"/>
                    <w:right w:val="single" w:color="auto" w:sz="4" w:space="0"/>
                  </w:tcBorders>
                  <w:vAlign w:val="center"/>
                </w:tcPr>
                <w:p w:rsidRPr="00A665E2" w:rsidR="003921BD" w:rsidP="00880276" w:rsidRDefault="003921BD" w14:paraId="3B95C7B5" w14:textId="1E9C078F">
                  <w:pPr>
                    <w:pStyle w:val="ListParagraph"/>
                    <w:framePr w:hSpace="180" w:wrap="around" w:hAnchor="text" w:vAnchor="text" w:y="1"/>
                    <w:ind w:left="0"/>
                    <w:suppressOverlap/>
                    <w:jc w:val="center"/>
                    <w:rPr>
                      <w:rFonts w:cstheme="minorHAnsi"/>
                      <w:b/>
                      <w:i/>
                      <w:iCs/>
                    </w:rPr>
                  </w:pPr>
                  <w:r w:rsidRPr="00A665E2">
                    <w:rPr>
                      <w:b/>
                      <w:i/>
                    </w:rPr>
                    <w:t xml:space="preserve">Lieka Vykdomas </w:t>
                  </w:r>
                  <w:r w:rsidRPr="00A665E2">
                    <w:rPr>
                      <w:i/>
                    </w:rPr>
                    <w:t xml:space="preserve">arba </w:t>
                  </w:r>
                  <w:r w:rsidRPr="00A665E2">
                    <w:rPr>
                      <w:b/>
                      <w:i/>
                    </w:rPr>
                    <w:t>Atmestas</w:t>
                  </w:r>
                </w:p>
              </w:tc>
            </w:tr>
            <w:tr w:rsidR="00C359AA" w:rsidTr="0B606D00" w14:paraId="1F252472" w14:textId="77777777">
              <w:tc>
                <w:tcPr>
                  <w:tcW w:w="4762" w:type="dxa"/>
                  <w:tcBorders>
                    <w:top w:val="single" w:color="auto" w:sz="4" w:space="0"/>
                    <w:left w:val="single" w:color="auto" w:sz="4" w:space="0"/>
                    <w:bottom w:val="single" w:color="auto" w:sz="4" w:space="0"/>
                    <w:right w:val="single" w:color="auto" w:sz="4" w:space="0"/>
                  </w:tcBorders>
                  <w:hideMark/>
                </w:tcPr>
                <w:p w:rsidR="00C359AA" w:rsidP="00880276" w:rsidRDefault="00C359AA" w14:paraId="6EE8C7C2" w14:textId="6B9C7918">
                  <w:pPr>
                    <w:pStyle w:val="ListParagraph"/>
                    <w:framePr w:hSpace="180" w:wrap="around" w:hAnchor="text" w:vAnchor="text" w:y="1"/>
                    <w:ind w:left="0"/>
                    <w:suppressOverlap/>
                    <w:jc w:val="both"/>
                    <w:rPr>
                      <w:rFonts w:cstheme="minorHAnsi"/>
                      <w:bCs/>
                    </w:rPr>
                  </w:pPr>
                  <w:r>
                    <w:rPr>
                      <w:rFonts w:cstheme="minorHAnsi"/>
                      <w:bCs/>
                    </w:rPr>
                    <w:lastRenderedPageBreak/>
                    <w:t xml:space="preserve">Kai Darbuotojų saugos skyriaus specialistas atliko </w:t>
                  </w:r>
                  <w:r w:rsidR="001627FA">
                    <w:rPr>
                      <w:rFonts w:cstheme="minorHAnsi"/>
                      <w:b/>
                      <w:bCs/>
                      <w:i/>
                      <w:iCs/>
                    </w:rPr>
                    <w:t>Kvalifikacijos</w:t>
                  </w:r>
                  <w:r w:rsidRPr="001627FA" w:rsidR="001627FA">
                    <w:rPr>
                      <w:rFonts w:cstheme="minorHAnsi"/>
                      <w:b/>
                      <w:bCs/>
                      <w:i/>
                      <w:iCs/>
                    </w:rPr>
                    <w:t xml:space="preserve"> patikra</w:t>
                  </w:r>
                  <w:r w:rsidRPr="001627FA" w:rsidR="001627FA">
                    <w:rPr>
                      <w:rFonts w:cstheme="minorHAnsi"/>
                      <w:bCs/>
                    </w:rPr>
                    <w:t>.</w:t>
                  </w:r>
                </w:p>
              </w:tc>
              <w:tc>
                <w:tcPr>
                  <w:tcW w:w="2324" w:type="dxa"/>
                  <w:tcBorders>
                    <w:top w:val="single" w:color="auto" w:sz="4" w:space="0"/>
                    <w:left w:val="single" w:color="auto" w:sz="4" w:space="0"/>
                    <w:bottom w:val="single" w:color="auto" w:sz="4" w:space="0"/>
                    <w:right w:val="single" w:color="auto" w:sz="4" w:space="0"/>
                  </w:tcBorders>
                  <w:vAlign w:val="center"/>
                  <w:hideMark/>
                </w:tcPr>
                <w:p w:rsidRPr="00D47BBF" w:rsidR="00C359AA" w:rsidP="00880276" w:rsidRDefault="00C359AA" w14:paraId="1C7DBF6B" w14:textId="4F7C84EA">
                  <w:pPr>
                    <w:pStyle w:val="ListParagraph"/>
                    <w:framePr w:hSpace="180" w:wrap="around" w:hAnchor="text" w:vAnchor="text" w:y="1"/>
                    <w:ind w:left="0"/>
                    <w:suppressOverlap/>
                    <w:jc w:val="center"/>
                    <w:rPr>
                      <w:i/>
                      <w:shd w:val="clear" w:color="auto" w:fill="ED7D31" w:themeFill="accent2"/>
                    </w:rPr>
                  </w:pPr>
                  <w:r w:rsidRPr="0B1E0E4F">
                    <w:rPr>
                      <w:b/>
                      <w:i/>
                    </w:rPr>
                    <w:t xml:space="preserve">Lieka </w:t>
                  </w:r>
                  <w:r w:rsidRPr="001C3FD1">
                    <w:rPr>
                      <w:b/>
                      <w:i/>
                    </w:rPr>
                    <w:t>Vykdomas</w:t>
                  </w:r>
                  <w:r w:rsidRPr="0B1E0E4F">
                    <w:rPr>
                      <w:b/>
                      <w:i/>
                    </w:rPr>
                    <w:t xml:space="preserve"> </w:t>
                  </w:r>
                  <w:r w:rsidRPr="0B1E0E4F">
                    <w:rPr>
                      <w:i/>
                    </w:rPr>
                    <w:t xml:space="preserve">arba </w:t>
                  </w:r>
                  <w:r w:rsidRPr="0B1E0E4F">
                    <w:rPr>
                      <w:b/>
                      <w:i/>
                    </w:rPr>
                    <w:t>Atmestas</w:t>
                  </w:r>
                </w:p>
              </w:tc>
            </w:tr>
            <w:tr w:rsidR="003921BD" w:rsidTr="0B606D00" w14:paraId="7A42149D" w14:textId="77777777">
              <w:tc>
                <w:tcPr>
                  <w:tcW w:w="4762" w:type="dxa"/>
                  <w:tcBorders>
                    <w:top w:val="single" w:color="auto" w:sz="4" w:space="0"/>
                    <w:left w:val="single" w:color="auto" w:sz="4" w:space="0"/>
                    <w:bottom w:val="single" w:color="auto" w:sz="4" w:space="0"/>
                    <w:right w:val="single" w:color="auto" w:sz="4" w:space="0"/>
                  </w:tcBorders>
                </w:tcPr>
                <w:p w:rsidRPr="00A665E2" w:rsidR="003921BD" w:rsidP="00880276" w:rsidRDefault="003921BD" w14:paraId="1326588C" w14:textId="4473EF87">
                  <w:pPr>
                    <w:pStyle w:val="ListParagraph"/>
                    <w:framePr w:hSpace="180" w:wrap="around" w:hAnchor="text" w:vAnchor="text" w:y="1"/>
                    <w:ind w:left="0"/>
                    <w:suppressOverlap/>
                    <w:jc w:val="both"/>
                  </w:pPr>
                  <w:r w:rsidRPr="00A665E2">
                    <w:t xml:space="preserve">Kai Sutikimą rengiantis specialistas atmeta prašymą, o </w:t>
                  </w:r>
                  <w:r w:rsidRPr="00A665E2" w:rsidR="000E57E7">
                    <w:t>Prevencijos skyriaus</w:t>
                  </w:r>
                  <w:r w:rsidRPr="00A665E2">
                    <w:t xml:space="preserve"> specialistas dar neatliko </w:t>
                  </w:r>
                  <w:r w:rsidRPr="00A665E2" w:rsidR="00523E0F">
                    <w:rPr>
                      <w:rFonts w:cstheme="minorHAnsi"/>
                      <w:b/>
                      <w:bCs/>
                      <w:i/>
                      <w:iCs/>
                    </w:rPr>
                    <w:t>Saugos patikra</w:t>
                  </w:r>
                  <w:r w:rsidRPr="00A665E2" w:rsidR="00523E0F">
                    <w:rPr>
                      <w:rFonts w:cstheme="minorHAnsi"/>
                      <w:bCs/>
                    </w:rPr>
                    <w:t xml:space="preserve"> </w:t>
                  </w:r>
                  <w:r w:rsidRPr="00A665E2">
                    <w:t>užduoties.</w:t>
                  </w:r>
                </w:p>
              </w:tc>
              <w:tc>
                <w:tcPr>
                  <w:tcW w:w="2324" w:type="dxa"/>
                  <w:tcBorders>
                    <w:top w:val="single" w:color="auto" w:sz="4" w:space="0"/>
                    <w:left w:val="single" w:color="auto" w:sz="4" w:space="0"/>
                    <w:bottom w:val="single" w:color="auto" w:sz="4" w:space="0"/>
                    <w:right w:val="single" w:color="auto" w:sz="4" w:space="0"/>
                  </w:tcBorders>
                  <w:vAlign w:val="center"/>
                </w:tcPr>
                <w:p w:rsidRPr="00A665E2" w:rsidR="003921BD" w:rsidP="00880276" w:rsidRDefault="003921BD" w14:paraId="411FC129" w14:textId="46BAD195">
                  <w:pPr>
                    <w:pStyle w:val="ListParagraph"/>
                    <w:framePr w:hSpace="180" w:wrap="around" w:hAnchor="text" w:vAnchor="text" w:y="1"/>
                    <w:ind w:left="0"/>
                    <w:suppressOverlap/>
                    <w:jc w:val="center"/>
                    <w:rPr>
                      <w:rFonts w:cstheme="minorHAnsi"/>
                      <w:b/>
                      <w:i/>
                      <w:iCs/>
                    </w:rPr>
                  </w:pPr>
                  <w:r w:rsidRPr="00A665E2">
                    <w:rPr>
                      <w:rFonts w:cstheme="minorHAnsi"/>
                      <w:b/>
                      <w:i/>
                      <w:iCs/>
                    </w:rPr>
                    <w:t>Atmestas</w:t>
                  </w:r>
                </w:p>
              </w:tc>
            </w:tr>
            <w:tr w:rsidR="00C359AA" w:rsidTr="0B606D00" w14:paraId="5504AE33" w14:textId="77777777">
              <w:tc>
                <w:tcPr>
                  <w:tcW w:w="4762" w:type="dxa"/>
                  <w:tcBorders>
                    <w:top w:val="single" w:color="auto" w:sz="4" w:space="0"/>
                    <w:left w:val="single" w:color="auto" w:sz="4" w:space="0"/>
                    <w:bottom w:val="single" w:color="auto" w:sz="4" w:space="0"/>
                    <w:right w:val="single" w:color="auto" w:sz="4" w:space="0"/>
                  </w:tcBorders>
                  <w:hideMark/>
                </w:tcPr>
                <w:p w:rsidRPr="00583BC3" w:rsidR="00C359AA" w:rsidP="00880276" w:rsidRDefault="00C359AA" w14:paraId="6EF3E235" w14:textId="594CC5CB">
                  <w:pPr>
                    <w:pStyle w:val="ListParagraph"/>
                    <w:framePr w:hSpace="180" w:wrap="around" w:hAnchor="text" w:vAnchor="text" w:y="1"/>
                    <w:ind w:left="0"/>
                    <w:suppressOverlap/>
                    <w:jc w:val="both"/>
                  </w:pPr>
                  <w:r w:rsidRPr="00583BC3">
                    <w:t xml:space="preserve">Kai Sutikimą rengiantis specialistas atmeta prašymą, o Saugos darbe specialistas dar neatliko </w:t>
                  </w:r>
                  <w:r w:rsidRPr="00347315" w:rsidR="00347315">
                    <w:rPr>
                      <w:b/>
                      <w:bCs/>
                      <w:i/>
                      <w:iCs/>
                    </w:rPr>
                    <w:t>Kvalifikacijos patikra</w:t>
                  </w:r>
                  <w:r w:rsidRPr="00583BC3">
                    <w:t xml:space="preserve"> užduoties</w:t>
                  </w:r>
                  <w:r w:rsidR="00347315">
                    <w:rPr>
                      <w:rFonts w:cstheme="minorHAnsi"/>
                      <w:bCs/>
                    </w:rPr>
                    <w:t>.</w:t>
                  </w:r>
                </w:p>
              </w:tc>
              <w:tc>
                <w:tcPr>
                  <w:tcW w:w="2324" w:type="dxa"/>
                  <w:tcBorders>
                    <w:top w:val="single" w:color="auto" w:sz="4" w:space="0"/>
                    <w:left w:val="single" w:color="auto" w:sz="4" w:space="0"/>
                    <w:bottom w:val="single" w:color="auto" w:sz="4" w:space="0"/>
                    <w:right w:val="single" w:color="auto" w:sz="4" w:space="0"/>
                  </w:tcBorders>
                  <w:vAlign w:val="center"/>
                  <w:hideMark/>
                </w:tcPr>
                <w:p w:rsidRPr="00583BC3" w:rsidR="00C359AA" w:rsidP="00880276" w:rsidRDefault="00C359AA" w14:paraId="1D39FF52" w14:textId="77777777">
                  <w:pPr>
                    <w:pStyle w:val="ListParagraph"/>
                    <w:framePr w:hSpace="180" w:wrap="around" w:hAnchor="text" w:vAnchor="text" w:y="1"/>
                    <w:ind w:left="0"/>
                    <w:suppressOverlap/>
                    <w:jc w:val="center"/>
                    <w:rPr>
                      <w:rFonts w:cstheme="minorHAnsi"/>
                      <w:b/>
                      <w:i/>
                    </w:rPr>
                  </w:pPr>
                  <w:r w:rsidRPr="00583BC3">
                    <w:rPr>
                      <w:rFonts w:cstheme="minorHAnsi"/>
                      <w:b/>
                      <w:i/>
                      <w:iCs/>
                    </w:rPr>
                    <w:t>Atmestas</w:t>
                  </w:r>
                </w:p>
              </w:tc>
            </w:tr>
            <w:tr w:rsidR="00C359AA" w:rsidTr="0B606D00" w14:paraId="49F7C2A4" w14:textId="77777777">
              <w:tc>
                <w:tcPr>
                  <w:tcW w:w="4762" w:type="dxa"/>
                  <w:tcBorders>
                    <w:top w:val="single" w:color="auto" w:sz="4" w:space="0"/>
                    <w:left w:val="single" w:color="auto" w:sz="4" w:space="0"/>
                    <w:bottom w:val="single" w:color="auto" w:sz="4" w:space="0"/>
                    <w:right w:val="single" w:color="auto" w:sz="4" w:space="0"/>
                  </w:tcBorders>
                  <w:hideMark/>
                </w:tcPr>
                <w:p w:rsidR="00C359AA" w:rsidP="00880276" w:rsidRDefault="00C359AA" w14:paraId="2F9BCA52" w14:textId="77777777">
                  <w:pPr>
                    <w:pStyle w:val="ListParagraph"/>
                    <w:framePr w:hSpace="180" w:wrap="around" w:hAnchor="text" w:vAnchor="text" w:y="1"/>
                    <w:ind w:left="0"/>
                    <w:suppressOverlap/>
                    <w:jc w:val="both"/>
                    <w:rPr>
                      <w:rFonts w:cstheme="minorHAnsi"/>
                      <w:bCs/>
                    </w:rPr>
                  </w:pPr>
                  <w:r>
                    <w:rPr>
                      <w:rFonts w:cstheme="minorHAnsi"/>
                      <w:bCs/>
                    </w:rPr>
                    <w:t>Kai negalima koreguoti duomenų, kurių reikia sutikimui išduoti.</w:t>
                  </w:r>
                </w:p>
              </w:tc>
              <w:tc>
                <w:tcPr>
                  <w:tcW w:w="2324" w:type="dxa"/>
                  <w:tcBorders>
                    <w:top w:val="single" w:color="auto" w:sz="4" w:space="0"/>
                    <w:left w:val="single" w:color="auto" w:sz="4" w:space="0"/>
                    <w:bottom w:val="single" w:color="auto" w:sz="4" w:space="0"/>
                    <w:right w:val="single" w:color="auto" w:sz="4" w:space="0"/>
                  </w:tcBorders>
                  <w:vAlign w:val="center"/>
                  <w:hideMark/>
                </w:tcPr>
                <w:p w:rsidR="00C359AA" w:rsidP="00880276" w:rsidRDefault="00C359AA" w14:paraId="06AD85EE" w14:textId="77777777">
                  <w:pPr>
                    <w:pStyle w:val="ListParagraph"/>
                    <w:framePr w:hSpace="180" w:wrap="around" w:hAnchor="text" w:vAnchor="text" w:y="1"/>
                    <w:ind w:left="0"/>
                    <w:suppressOverlap/>
                    <w:jc w:val="center"/>
                    <w:rPr>
                      <w:rFonts w:cstheme="minorHAnsi"/>
                      <w:b/>
                      <w:i/>
                      <w:iCs/>
                    </w:rPr>
                  </w:pPr>
                  <w:r>
                    <w:rPr>
                      <w:rFonts w:cstheme="minorHAnsi"/>
                      <w:b/>
                      <w:i/>
                      <w:iCs/>
                    </w:rPr>
                    <w:t>Atmestas</w:t>
                  </w:r>
                </w:p>
              </w:tc>
            </w:tr>
            <w:tr w:rsidR="00C359AA" w:rsidTr="0B606D00" w14:paraId="1BE58B9E" w14:textId="77777777">
              <w:tc>
                <w:tcPr>
                  <w:tcW w:w="4762" w:type="dxa"/>
                  <w:tcBorders>
                    <w:top w:val="single" w:color="auto" w:sz="4" w:space="0"/>
                    <w:left w:val="single" w:color="auto" w:sz="4" w:space="0"/>
                    <w:bottom w:val="single" w:color="auto" w:sz="4" w:space="0"/>
                    <w:right w:val="single" w:color="auto" w:sz="4" w:space="0"/>
                  </w:tcBorders>
                  <w:hideMark/>
                </w:tcPr>
                <w:p w:rsidR="00C359AA" w:rsidP="00880276" w:rsidRDefault="00C359AA" w14:paraId="40F2FCD9" w14:textId="77777777">
                  <w:pPr>
                    <w:pStyle w:val="ListParagraph"/>
                    <w:framePr w:hSpace="180" w:wrap="around" w:hAnchor="text" w:vAnchor="text" w:y="1"/>
                    <w:ind w:left="0"/>
                    <w:suppressOverlap/>
                    <w:jc w:val="both"/>
                    <w:rPr>
                      <w:rFonts w:cstheme="minorHAnsi"/>
                      <w:bCs/>
                    </w:rPr>
                  </w:pPr>
                  <w:r>
                    <w:rPr>
                      <w:rFonts w:cstheme="minorHAnsi"/>
                      <w:bCs/>
                    </w:rPr>
                    <w:t>Kai Klientas turi patikslinti ar papildyti informaciją.</w:t>
                  </w:r>
                </w:p>
              </w:tc>
              <w:tc>
                <w:tcPr>
                  <w:tcW w:w="2324" w:type="dxa"/>
                  <w:tcBorders>
                    <w:top w:val="single" w:color="auto" w:sz="4" w:space="0"/>
                    <w:left w:val="single" w:color="auto" w:sz="4" w:space="0"/>
                    <w:bottom w:val="single" w:color="auto" w:sz="4" w:space="0"/>
                    <w:right w:val="single" w:color="auto" w:sz="4" w:space="0"/>
                  </w:tcBorders>
                  <w:vAlign w:val="center"/>
                  <w:hideMark/>
                </w:tcPr>
                <w:p w:rsidR="00C359AA" w:rsidP="00880276" w:rsidRDefault="00C359AA" w14:paraId="44DAE08E" w14:textId="77777777">
                  <w:pPr>
                    <w:pStyle w:val="ListParagraph"/>
                    <w:framePr w:hSpace="180" w:wrap="around" w:hAnchor="text" w:vAnchor="text" w:y="1"/>
                    <w:ind w:left="0"/>
                    <w:suppressOverlap/>
                    <w:jc w:val="center"/>
                    <w:rPr>
                      <w:rFonts w:cstheme="minorHAnsi"/>
                      <w:b/>
                      <w:i/>
                      <w:iCs/>
                    </w:rPr>
                  </w:pPr>
                  <w:r>
                    <w:rPr>
                      <w:rFonts w:cstheme="minorHAnsi"/>
                      <w:b/>
                      <w:i/>
                      <w:iCs/>
                    </w:rPr>
                    <w:t>Laukiama informacijos iš Kliento</w:t>
                  </w:r>
                </w:p>
              </w:tc>
            </w:tr>
            <w:tr w:rsidR="00C359AA" w:rsidTr="0B606D00" w14:paraId="3827864E" w14:textId="77777777">
              <w:tc>
                <w:tcPr>
                  <w:tcW w:w="4762" w:type="dxa"/>
                  <w:tcBorders>
                    <w:top w:val="single" w:color="auto" w:sz="4" w:space="0"/>
                    <w:left w:val="single" w:color="auto" w:sz="4" w:space="0"/>
                    <w:bottom w:val="single" w:color="auto" w:sz="4" w:space="0"/>
                    <w:right w:val="single" w:color="auto" w:sz="4" w:space="0"/>
                  </w:tcBorders>
                  <w:hideMark/>
                </w:tcPr>
                <w:p w:rsidR="00C359AA" w:rsidP="00880276" w:rsidRDefault="00C359AA" w14:paraId="5029F2AE" w14:textId="77777777">
                  <w:pPr>
                    <w:pStyle w:val="ListParagraph"/>
                    <w:framePr w:hSpace="180" w:wrap="around" w:hAnchor="text" w:vAnchor="text" w:y="1"/>
                    <w:ind w:left="0"/>
                    <w:suppressOverlap/>
                    <w:jc w:val="both"/>
                    <w:rPr>
                      <w:rFonts w:cstheme="minorHAnsi"/>
                      <w:bCs/>
                    </w:rPr>
                  </w:pPr>
                  <w:r>
                    <w:rPr>
                      <w:rFonts w:cstheme="minorHAnsi"/>
                      <w:bCs/>
                    </w:rPr>
                    <w:t>Kai Klientas atsako į prašymą papildyti informaciją.</w:t>
                  </w:r>
                </w:p>
              </w:tc>
              <w:tc>
                <w:tcPr>
                  <w:tcW w:w="2324" w:type="dxa"/>
                  <w:tcBorders>
                    <w:top w:val="single" w:color="auto" w:sz="4" w:space="0"/>
                    <w:left w:val="single" w:color="auto" w:sz="4" w:space="0"/>
                    <w:bottom w:val="single" w:color="auto" w:sz="4" w:space="0"/>
                    <w:right w:val="single" w:color="auto" w:sz="4" w:space="0"/>
                  </w:tcBorders>
                  <w:vAlign w:val="center"/>
                  <w:hideMark/>
                </w:tcPr>
                <w:p w:rsidR="00C359AA" w:rsidP="00880276" w:rsidRDefault="00C359AA" w14:paraId="744FE595" w14:textId="77777777">
                  <w:pPr>
                    <w:pStyle w:val="ListParagraph"/>
                    <w:framePr w:hSpace="180" w:wrap="around" w:hAnchor="text" w:vAnchor="text" w:y="1"/>
                    <w:ind w:left="0"/>
                    <w:suppressOverlap/>
                    <w:jc w:val="center"/>
                    <w:rPr>
                      <w:rFonts w:cstheme="minorHAnsi"/>
                      <w:b/>
                      <w:i/>
                      <w:iCs/>
                    </w:rPr>
                  </w:pPr>
                  <w:r>
                    <w:rPr>
                      <w:rFonts w:cstheme="minorHAnsi"/>
                      <w:b/>
                      <w:i/>
                      <w:iCs/>
                    </w:rPr>
                    <w:t>Papildyta informacija iš Kliento</w:t>
                  </w:r>
                </w:p>
              </w:tc>
            </w:tr>
            <w:tr w:rsidR="00C359AA" w:rsidTr="0B606D00" w14:paraId="7A19B222" w14:textId="77777777">
              <w:tc>
                <w:tcPr>
                  <w:tcW w:w="4762" w:type="dxa"/>
                  <w:tcBorders>
                    <w:top w:val="single" w:color="auto" w:sz="4" w:space="0"/>
                    <w:left w:val="single" w:color="auto" w:sz="4" w:space="0"/>
                    <w:bottom w:val="single" w:color="auto" w:sz="4" w:space="0"/>
                    <w:right w:val="single" w:color="auto" w:sz="4" w:space="0"/>
                  </w:tcBorders>
                </w:tcPr>
                <w:p w:rsidRPr="00180531" w:rsidR="00C359AA" w:rsidP="00880276" w:rsidRDefault="00C359AA" w14:paraId="6CE554CF" w14:textId="45D54DF8">
                  <w:pPr>
                    <w:pStyle w:val="ListParagraph"/>
                    <w:framePr w:hSpace="180" w:wrap="around" w:hAnchor="text" w:vAnchor="text" w:y="1"/>
                    <w:ind w:left="0"/>
                    <w:suppressOverlap/>
                    <w:jc w:val="both"/>
                    <w:rPr>
                      <w:rFonts w:cstheme="minorHAnsi"/>
                      <w:bCs/>
                    </w:rPr>
                  </w:pPr>
                  <w:r w:rsidRPr="00D47BBF">
                    <w:rPr>
                      <w:rFonts w:cstheme="minorHAnsi"/>
                      <w:bCs/>
                    </w:rPr>
                    <w:t>Kai Klientas neatsako per nustatytą terminą į prašymą patikslinti informaciją</w:t>
                  </w:r>
                  <w:r>
                    <w:rPr>
                      <w:rFonts w:cstheme="minorHAnsi"/>
                      <w:bCs/>
                    </w:rPr>
                    <w:t>.</w:t>
                  </w:r>
                </w:p>
              </w:tc>
              <w:tc>
                <w:tcPr>
                  <w:tcW w:w="2324" w:type="dxa"/>
                  <w:tcBorders>
                    <w:top w:val="single" w:color="auto" w:sz="4" w:space="0"/>
                    <w:left w:val="single" w:color="auto" w:sz="4" w:space="0"/>
                    <w:bottom w:val="single" w:color="auto" w:sz="4" w:space="0"/>
                    <w:right w:val="single" w:color="auto" w:sz="4" w:space="0"/>
                  </w:tcBorders>
                  <w:vAlign w:val="center"/>
                </w:tcPr>
                <w:p w:rsidR="00C359AA" w:rsidP="00880276" w:rsidRDefault="00C359AA" w14:paraId="34F36FED" w14:textId="22FA1958">
                  <w:pPr>
                    <w:pStyle w:val="ListParagraph"/>
                    <w:framePr w:hSpace="180" w:wrap="around" w:hAnchor="text" w:vAnchor="text" w:y="1"/>
                    <w:ind w:left="0"/>
                    <w:suppressOverlap/>
                    <w:jc w:val="center"/>
                    <w:rPr>
                      <w:rFonts w:cstheme="minorHAnsi"/>
                      <w:b/>
                      <w:i/>
                      <w:iCs/>
                    </w:rPr>
                  </w:pPr>
                  <w:r w:rsidRPr="00B56CA2">
                    <w:rPr>
                      <w:rFonts w:cstheme="minorHAnsi"/>
                      <w:b/>
                      <w:i/>
                      <w:iCs/>
                    </w:rPr>
                    <w:t>Atmestas</w:t>
                  </w:r>
                </w:p>
              </w:tc>
            </w:tr>
            <w:tr w:rsidR="00C359AA" w:rsidTr="0B606D00" w14:paraId="5B0C50E5" w14:textId="77777777">
              <w:tc>
                <w:tcPr>
                  <w:tcW w:w="4762" w:type="dxa"/>
                  <w:tcBorders>
                    <w:top w:val="single" w:color="auto" w:sz="4" w:space="0"/>
                    <w:left w:val="single" w:color="auto" w:sz="4" w:space="0"/>
                    <w:bottom w:val="single" w:color="auto" w:sz="4" w:space="0"/>
                    <w:right w:val="single" w:color="auto" w:sz="4" w:space="0"/>
                  </w:tcBorders>
                  <w:hideMark/>
                </w:tcPr>
                <w:p w:rsidR="00C359AA" w:rsidP="00880276" w:rsidRDefault="00C359AA" w14:paraId="5F583DDE" w14:textId="77777777">
                  <w:pPr>
                    <w:pStyle w:val="ListParagraph"/>
                    <w:framePr w:hSpace="180" w:wrap="around" w:hAnchor="text" w:vAnchor="text" w:y="1"/>
                    <w:ind w:left="0"/>
                    <w:suppressOverlap/>
                    <w:jc w:val="both"/>
                    <w:rPr>
                      <w:rFonts w:cstheme="minorHAnsi"/>
                      <w:bCs/>
                    </w:rPr>
                  </w:pPr>
                  <w:r>
                    <w:rPr>
                      <w:rFonts w:cstheme="minorHAnsi"/>
                      <w:bCs/>
                    </w:rPr>
                    <w:t>Kai prašymas siunčiamas derinti.</w:t>
                  </w:r>
                </w:p>
              </w:tc>
              <w:tc>
                <w:tcPr>
                  <w:tcW w:w="2324" w:type="dxa"/>
                  <w:tcBorders>
                    <w:top w:val="single" w:color="auto" w:sz="4" w:space="0"/>
                    <w:left w:val="single" w:color="auto" w:sz="4" w:space="0"/>
                    <w:bottom w:val="single" w:color="auto" w:sz="4" w:space="0"/>
                    <w:right w:val="single" w:color="auto" w:sz="4" w:space="0"/>
                  </w:tcBorders>
                  <w:vAlign w:val="center"/>
                  <w:hideMark/>
                </w:tcPr>
                <w:p w:rsidR="00C359AA" w:rsidP="00880276" w:rsidRDefault="00C359AA" w14:paraId="574A5E31" w14:textId="77777777">
                  <w:pPr>
                    <w:pStyle w:val="ListParagraph"/>
                    <w:framePr w:hSpace="180" w:wrap="around" w:hAnchor="text" w:vAnchor="text" w:y="1"/>
                    <w:ind w:left="0"/>
                    <w:suppressOverlap/>
                    <w:jc w:val="center"/>
                    <w:rPr>
                      <w:rFonts w:cstheme="minorHAnsi"/>
                      <w:b/>
                      <w:i/>
                      <w:iCs/>
                    </w:rPr>
                  </w:pPr>
                  <w:r>
                    <w:rPr>
                      <w:rFonts w:cstheme="minorHAnsi"/>
                      <w:b/>
                      <w:i/>
                      <w:iCs/>
                    </w:rPr>
                    <w:t>Derinimas</w:t>
                  </w:r>
                </w:p>
              </w:tc>
            </w:tr>
            <w:tr w:rsidR="00C359AA" w:rsidTr="0B606D00" w14:paraId="1F7FCC50" w14:textId="77777777">
              <w:tc>
                <w:tcPr>
                  <w:tcW w:w="4762" w:type="dxa"/>
                  <w:tcBorders>
                    <w:top w:val="single" w:color="auto" w:sz="4" w:space="0"/>
                    <w:left w:val="single" w:color="auto" w:sz="4" w:space="0"/>
                    <w:bottom w:val="single" w:color="auto" w:sz="4" w:space="0"/>
                    <w:right w:val="single" w:color="auto" w:sz="4" w:space="0"/>
                  </w:tcBorders>
                </w:tcPr>
                <w:p w:rsidR="00C359AA" w:rsidP="00880276" w:rsidRDefault="00C359AA" w14:paraId="4E3EC5B3" w14:textId="47F851E1">
                  <w:pPr>
                    <w:pStyle w:val="ListParagraph"/>
                    <w:framePr w:hSpace="180" w:wrap="around" w:hAnchor="text" w:vAnchor="text" w:y="1"/>
                    <w:ind w:left="0"/>
                    <w:suppressOverlap/>
                    <w:jc w:val="both"/>
                    <w:rPr>
                      <w:rFonts w:cstheme="minorHAnsi"/>
                      <w:bCs/>
                    </w:rPr>
                  </w:pPr>
                  <w:r>
                    <w:rPr>
                      <w:rFonts w:cstheme="minorHAnsi"/>
                      <w:bCs/>
                    </w:rPr>
                    <w:t>Kai visi numatyti Derintojai atmeta derinimo užduotį.</w:t>
                  </w:r>
                </w:p>
              </w:tc>
              <w:tc>
                <w:tcPr>
                  <w:tcW w:w="2324" w:type="dxa"/>
                  <w:tcBorders>
                    <w:top w:val="single" w:color="auto" w:sz="4" w:space="0"/>
                    <w:left w:val="single" w:color="auto" w:sz="4" w:space="0"/>
                    <w:bottom w:val="single" w:color="auto" w:sz="4" w:space="0"/>
                    <w:right w:val="single" w:color="auto" w:sz="4" w:space="0"/>
                  </w:tcBorders>
                  <w:vAlign w:val="center"/>
                </w:tcPr>
                <w:p w:rsidR="00C359AA" w:rsidP="00880276" w:rsidRDefault="00C359AA" w14:paraId="593348E1" w14:textId="4E61C6AD">
                  <w:pPr>
                    <w:pStyle w:val="ListParagraph"/>
                    <w:framePr w:hSpace="180" w:wrap="around" w:hAnchor="text" w:vAnchor="text" w:y="1"/>
                    <w:ind w:left="0"/>
                    <w:suppressOverlap/>
                    <w:jc w:val="center"/>
                    <w:rPr>
                      <w:rFonts w:cstheme="minorHAnsi"/>
                      <w:b/>
                      <w:i/>
                      <w:iCs/>
                    </w:rPr>
                  </w:pPr>
                  <w:r>
                    <w:rPr>
                      <w:rFonts w:cstheme="minorHAnsi"/>
                      <w:b/>
                      <w:i/>
                      <w:iCs/>
                    </w:rPr>
                    <w:t>Derinimas</w:t>
                  </w:r>
                </w:p>
              </w:tc>
            </w:tr>
            <w:tr w:rsidR="00C359AA" w:rsidTr="0B606D00" w14:paraId="41A8972B" w14:textId="77777777">
              <w:trPr>
                <w:trHeight w:val="70"/>
              </w:trPr>
              <w:tc>
                <w:tcPr>
                  <w:tcW w:w="4762" w:type="dxa"/>
                  <w:tcBorders>
                    <w:top w:val="single" w:color="auto" w:sz="4" w:space="0"/>
                    <w:left w:val="single" w:color="auto" w:sz="4" w:space="0"/>
                    <w:bottom w:val="single" w:color="auto" w:sz="4" w:space="0"/>
                    <w:right w:val="single" w:color="auto" w:sz="4" w:space="0"/>
                  </w:tcBorders>
                </w:tcPr>
                <w:p w:rsidR="00C359AA" w:rsidP="00880276" w:rsidRDefault="00C359AA" w14:paraId="4C52E208" w14:textId="0664C8CD">
                  <w:pPr>
                    <w:pStyle w:val="ListParagraph"/>
                    <w:framePr w:hSpace="180" w:wrap="around" w:hAnchor="text" w:vAnchor="text" w:y="1"/>
                    <w:ind w:left="0" w:right="57"/>
                    <w:contextualSpacing w:val="0"/>
                    <w:suppressOverlap/>
                    <w:jc w:val="both"/>
                    <w:rPr>
                      <w:rFonts w:cstheme="minorHAnsi"/>
                      <w:bCs/>
                    </w:rPr>
                  </w:pPr>
                  <w:r>
                    <w:rPr>
                      <w:rFonts w:cstheme="minorHAnsi"/>
                      <w:bCs/>
                    </w:rPr>
                    <w:t>Kai Sutikimą rengiantis specialistas nutraukia derinimo procesą.</w:t>
                  </w:r>
                </w:p>
              </w:tc>
              <w:tc>
                <w:tcPr>
                  <w:tcW w:w="2324" w:type="dxa"/>
                  <w:tcBorders>
                    <w:top w:val="single" w:color="auto" w:sz="4" w:space="0"/>
                    <w:left w:val="single" w:color="auto" w:sz="4" w:space="0"/>
                    <w:bottom w:val="single" w:color="auto" w:sz="4" w:space="0"/>
                    <w:right w:val="single" w:color="auto" w:sz="4" w:space="0"/>
                  </w:tcBorders>
                  <w:vAlign w:val="center"/>
                </w:tcPr>
                <w:p w:rsidR="00C359AA" w:rsidP="00880276" w:rsidRDefault="00C359AA" w14:paraId="22B62B51" w14:textId="4B0EDA65">
                  <w:pPr>
                    <w:pStyle w:val="ListParagraph"/>
                    <w:framePr w:hSpace="180" w:wrap="around" w:hAnchor="text" w:vAnchor="text" w:y="1"/>
                    <w:ind w:left="0"/>
                    <w:suppressOverlap/>
                    <w:jc w:val="center"/>
                    <w:rPr>
                      <w:rFonts w:cstheme="minorHAnsi"/>
                      <w:b/>
                      <w:i/>
                      <w:iCs/>
                    </w:rPr>
                  </w:pPr>
                  <w:r>
                    <w:rPr>
                      <w:rFonts w:cstheme="minorHAnsi"/>
                      <w:b/>
                      <w:i/>
                      <w:iCs/>
                    </w:rPr>
                    <w:t>Derinimas</w:t>
                  </w:r>
                </w:p>
              </w:tc>
            </w:tr>
            <w:tr w:rsidR="00C359AA" w:rsidTr="0B606D00" w14:paraId="053ADF8F" w14:textId="77777777">
              <w:trPr>
                <w:trHeight w:val="70"/>
              </w:trPr>
              <w:tc>
                <w:tcPr>
                  <w:tcW w:w="4762" w:type="dxa"/>
                  <w:tcBorders>
                    <w:top w:val="single" w:color="auto" w:sz="4" w:space="0"/>
                    <w:left w:val="single" w:color="auto" w:sz="4" w:space="0"/>
                    <w:bottom w:val="single" w:color="auto" w:sz="4" w:space="0"/>
                    <w:right w:val="single" w:color="auto" w:sz="4" w:space="0"/>
                  </w:tcBorders>
                  <w:hideMark/>
                </w:tcPr>
                <w:p w:rsidR="00C359AA" w:rsidP="00880276" w:rsidRDefault="00C359AA" w14:paraId="02884BE5" w14:textId="7DD1D199">
                  <w:pPr>
                    <w:pStyle w:val="ListParagraph"/>
                    <w:framePr w:hSpace="180" w:wrap="around" w:hAnchor="text" w:vAnchor="text" w:y="1"/>
                    <w:ind w:left="0"/>
                    <w:suppressOverlap/>
                    <w:jc w:val="both"/>
                    <w:rPr>
                      <w:rFonts w:cstheme="minorHAnsi"/>
                      <w:bCs/>
                    </w:rPr>
                  </w:pPr>
                  <w:r>
                    <w:rPr>
                      <w:rFonts w:cstheme="minorHAnsi"/>
                      <w:bCs/>
                    </w:rPr>
                    <w:t>Kai prašymas siunčiamas tvirtinti.</w:t>
                  </w:r>
                </w:p>
              </w:tc>
              <w:tc>
                <w:tcPr>
                  <w:tcW w:w="2324" w:type="dxa"/>
                  <w:tcBorders>
                    <w:top w:val="single" w:color="auto" w:sz="4" w:space="0"/>
                    <w:left w:val="single" w:color="auto" w:sz="4" w:space="0"/>
                    <w:bottom w:val="single" w:color="auto" w:sz="4" w:space="0"/>
                    <w:right w:val="single" w:color="auto" w:sz="4" w:space="0"/>
                  </w:tcBorders>
                  <w:vAlign w:val="center"/>
                  <w:hideMark/>
                </w:tcPr>
                <w:p w:rsidR="00C359AA" w:rsidP="00880276" w:rsidRDefault="00C359AA" w14:paraId="41D4367B" w14:textId="0D29B674">
                  <w:pPr>
                    <w:pStyle w:val="ListParagraph"/>
                    <w:framePr w:hSpace="180" w:wrap="around" w:hAnchor="text" w:vAnchor="text" w:y="1"/>
                    <w:ind w:left="0"/>
                    <w:suppressOverlap/>
                    <w:jc w:val="center"/>
                    <w:rPr>
                      <w:rFonts w:cstheme="minorHAnsi"/>
                      <w:b/>
                      <w:i/>
                      <w:iCs/>
                    </w:rPr>
                  </w:pPr>
                  <w:r>
                    <w:rPr>
                      <w:rFonts w:cstheme="minorHAnsi"/>
                      <w:b/>
                      <w:i/>
                      <w:iCs/>
                    </w:rPr>
                    <w:t>Tvirtinimas</w:t>
                  </w:r>
                </w:p>
              </w:tc>
            </w:tr>
            <w:tr w:rsidR="00C359AA" w:rsidTr="0B606D00" w14:paraId="01FA5E3A" w14:textId="77777777">
              <w:trPr>
                <w:trHeight w:val="70"/>
              </w:trPr>
              <w:tc>
                <w:tcPr>
                  <w:tcW w:w="4762" w:type="dxa"/>
                  <w:tcBorders>
                    <w:top w:val="single" w:color="auto" w:sz="4" w:space="0"/>
                    <w:left w:val="single" w:color="auto" w:sz="4" w:space="0"/>
                    <w:bottom w:val="single" w:color="auto" w:sz="4" w:space="0"/>
                    <w:right w:val="single" w:color="auto" w:sz="4" w:space="0"/>
                  </w:tcBorders>
                </w:tcPr>
                <w:p w:rsidR="00C359AA" w:rsidP="00880276" w:rsidRDefault="00C359AA" w14:paraId="14D9A701" w14:textId="34171210">
                  <w:pPr>
                    <w:pStyle w:val="ListParagraph"/>
                    <w:framePr w:hSpace="180" w:wrap="around" w:hAnchor="text" w:vAnchor="text" w:y="1"/>
                    <w:ind w:left="0"/>
                    <w:suppressOverlap/>
                    <w:jc w:val="both"/>
                    <w:rPr>
                      <w:rFonts w:cstheme="minorHAnsi"/>
                      <w:bCs/>
                    </w:rPr>
                  </w:pPr>
                  <w:r>
                    <w:rPr>
                      <w:rFonts w:cstheme="minorHAnsi"/>
                      <w:bCs/>
                    </w:rPr>
                    <w:t>Kai Sutikimą rengiantis specialistas nutraukia tvirtinimo procesą.</w:t>
                  </w:r>
                </w:p>
              </w:tc>
              <w:tc>
                <w:tcPr>
                  <w:tcW w:w="2324" w:type="dxa"/>
                  <w:tcBorders>
                    <w:top w:val="single" w:color="auto" w:sz="4" w:space="0"/>
                    <w:left w:val="single" w:color="auto" w:sz="4" w:space="0"/>
                    <w:bottom w:val="single" w:color="auto" w:sz="4" w:space="0"/>
                    <w:right w:val="single" w:color="auto" w:sz="4" w:space="0"/>
                  </w:tcBorders>
                  <w:vAlign w:val="center"/>
                </w:tcPr>
                <w:p w:rsidR="00C359AA" w:rsidP="00880276" w:rsidRDefault="00C359AA" w14:paraId="7CE8971E" w14:textId="3E3DC7F0">
                  <w:pPr>
                    <w:pStyle w:val="ListParagraph"/>
                    <w:framePr w:hSpace="180" w:wrap="around" w:hAnchor="text" w:vAnchor="text" w:y="1"/>
                    <w:ind w:left="0"/>
                    <w:suppressOverlap/>
                    <w:jc w:val="center"/>
                    <w:rPr>
                      <w:rFonts w:cstheme="minorHAnsi"/>
                      <w:b/>
                      <w:i/>
                      <w:iCs/>
                    </w:rPr>
                  </w:pPr>
                  <w:r>
                    <w:rPr>
                      <w:rFonts w:cstheme="minorHAnsi"/>
                      <w:b/>
                      <w:i/>
                      <w:iCs/>
                    </w:rPr>
                    <w:t>Tvirtinimas</w:t>
                  </w:r>
                </w:p>
              </w:tc>
            </w:tr>
            <w:tr w:rsidR="00C359AA" w:rsidTr="0B606D00" w14:paraId="489645CB" w14:textId="77777777">
              <w:trPr>
                <w:trHeight w:val="70"/>
              </w:trPr>
              <w:tc>
                <w:tcPr>
                  <w:tcW w:w="4762" w:type="dxa"/>
                  <w:tcBorders>
                    <w:top w:val="single" w:color="auto" w:sz="4" w:space="0"/>
                    <w:left w:val="single" w:color="auto" w:sz="4" w:space="0"/>
                    <w:bottom w:val="single" w:color="auto" w:sz="4" w:space="0"/>
                    <w:right w:val="single" w:color="auto" w:sz="4" w:space="0"/>
                  </w:tcBorders>
                </w:tcPr>
                <w:p w:rsidR="00C359AA" w:rsidP="00880276" w:rsidRDefault="00C359AA" w14:paraId="3E9F3762" w14:textId="27E89447">
                  <w:pPr>
                    <w:pStyle w:val="ListParagraph"/>
                    <w:framePr w:hSpace="180" w:wrap="around" w:hAnchor="text" w:vAnchor="text" w:y="1"/>
                    <w:ind w:left="0"/>
                    <w:suppressOverlap/>
                    <w:jc w:val="both"/>
                    <w:rPr>
                      <w:rFonts w:cstheme="minorHAnsi"/>
                      <w:bCs/>
                    </w:rPr>
                  </w:pPr>
                  <w:r>
                    <w:rPr>
                      <w:rFonts w:cstheme="minorHAnsi"/>
                      <w:bCs/>
                    </w:rPr>
                    <w:t>Kai prašymo pagrindu yra išduotas sutikimas.</w:t>
                  </w:r>
                </w:p>
              </w:tc>
              <w:tc>
                <w:tcPr>
                  <w:tcW w:w="2324" w:type="dxa"/>
                  <w:tcBorders>
                    <w:top w:val="single" w:color="auto" w:sz="4" w:space="0"/>
                    <w:left w:val="single" w:color="auto" w:sz="4" w:space="0"/>
                    <w:bottom w:val="single" w:color="auto" w:sz="4" w:space="0"/>
                    <w:right w:val="single" w:color="auto" w:sz="4" w:space="0"/>
                  </w:tcBorders>
                  <w:vAlign w:val="center"/>
                </w:tcPr>
                <w:p w:rsidR="00C359AA" w:rsidP="00880276" w:rsidRDefault="00C359AA" w14:paraId="7D1C7A8C" w14:textId="42C101AB">
                  <w:pPr>
                    <w:pStyle w:val="ListParagraph"/>
                    <w:framePr w:hSpace="180" w:wrap="around" w:hAnchor="text" w:vAnchor="text" w:y="1"/>
                    <w:ind w:left="0"/>
                    <w:suppressOverlap/>
                    <w:jc w:val="center"/>
                    <w:rPr>
                      <w:rFonts w:cstheme="minorHAnsi"/>
                      <w:b/>
                      <w:i/>
                      <w:iCs/>
                    </w:rPr>
                  </w:pPr>
                  <w:r>
                    <w:rPr>
                      <w:rFonts w:cstheme="minorHAnsi"/>
                      <w:b/>
                      <w:i/>
                      <w:iCs/>
                    </w:rPr>
                    <w:t>Sutikimas išduotas</w:t>
                  </w:r>
                </w:p>
              </w:tc>
            </w:tr>
          </w:tbl>
          <w:p w:rsidR="00C359AA" w:rsidP="00C359AA" w:rsidRDefault="00C359AA" w14:paraId="1D8F47A6" w14:textId="77777777">
            <w:pPr>
              <w:jc w:val="both"/>
              <w:rPr>
                <w:rFonts w:cstheme="minorHAnsi"/>
              </w:rPr>
            </w:pPr>
          </w:p>
          <w:p w:rsidRPr="00482017" w:rsidR="00C359AA" w:rsidP="00C359AA" w:rsidRDefault="00C359AA" w14:paraId="188BCA51" w14:textId="0FD518D0">
            <w:pPr>
              <w:spacing w:after="120"/>
              <w:jc w:val="both"/>
              <w:rPr>
                <w:rFonts w:cstheme="minorHAnsi"/>
              </w:rPr>
            </w:pPr>
            <w:r w:rsidRPr="001C5CAA">
              <w:rPr>
                <w:rFonts w:cstheme="minorHAnsi"/>
              </w:rPr>
              <w:t>Prašymo būsenos keičiasi pagal prašymo nagrinėjimo užduočių būsenas</w:t>
            </w:r>
            <w:r>
              <w:rPr>
                <w:rFonts w:cstheme="minorHAnsi"/>
              </w:rPr>
              <w:t xml:space="preserve">, kurios aprašytos žemiau pateiktose </w:t>
            </w:r>
            <w:r w:rsidRPr="00D75566">
              <w:rPr>
                <w:rFonts w:cstheme="minorHAnsi"/>
                <w:lang w:val="en-US"/>
              </w:rPr>
              <w:t>user stories</w:t>
            </w:r>
            <w:r>
              <w:rPr>
                <w:rFonts w:cstheme="minorHAnsi"/>
              </w:rPr>
              <w:t>.</w:t>
            </w:r>
          </w:p>
        </w:tc>
      </w:tr>
      <w:tr w:rsidR="00C359AA" w:rsidTr="00D47F08" w14:paraId="74AC6025" w14:textId="77777777">
        <w:trPr>
          <w:gridAfter w:val="1"/>
          <w:wAfter w:w="6" w:type="dxa"/>
          <w:trHeight w:val="809"/>
        </w:trPr>
        <w:tc>
          <w:tcPr>
            <w:tcW w:w="4907" w:type="dxa"/>
            <w:shd w:val="clear" w:color="auto" w:fill="auto"/>
            <w:vAlign w:val="center"/>
          </w:tcPr>
          <w:p w:rsidR="00C359AA" w:rsidP="00C359AA" w:rsidRDefault="00C359AA" w14:paraId="6884693E" w14:textId="263671B0">
            <w:pPr>
              <w:spacing w:after="60"/>
              <w:jc w:val="both"/>
              <w:rPr>
                <w:rFonts w:cstheme="minorHAnsi"/>
              </w:rPr>
            </w:pPr>
            <w:r>
              <w:rPr>
                <w:rFonts w:cstheme="minorHAnsi"/>
              </w:rPr>
              <w:lastRenderedPageBreak/>
              <w:t xml:space="preserve">Aš, kaip </w:t>
            </w:r>
            <w:r>
              <w:t>S</w:t>
            </w:r>
            <w:r w:rsidRPr="74726BBC">
              <w:t xml:space="preserve">utikimą rengiantis </w:t>
            </w:r>
            <w:r w:rsidRPr="008239EC">
              <w:t>specialistas</w:t>
            </w:r>
            <w:r>
              <w:t xml:space="preserve">, vykdant sutikimo rengimo užduotį, turiu proceso vedlį, kuris </w:t>
            </w:r>
            <w:r>
              <w:lastRenderedPageBreak/>
              <w:t>parodo kiek ir kokių užduočių reikia atlikti, norint išduoti sutikimą darbams.</w:t>
            </w:r>
          </w:p>
        </w:tc>
        <w:tc>
          <w:tcPr>
            <w:tcW w:w="1842" w:type="dxa"/>
            <w:shd w:val="clear" w:color="auto" w:fill="auto"/>
            <w:vAlign w:val="center"/>
          </w:tcPr>
          <w:p w:rsidR="00C359AA" w:rsidP="00C359AA" w:rsidRDefault="00C359AA" w14:paraId="3AC65427" w14:textId="64C25D39">
            <w:pPr>
              <w:jc w:val="center"/>
              <w:rPr>
                <w:rFonts w:cstheme="minorHAnsi"/>
                <w:b/>
                <w:bCs/>
              </w:rPr>
            </w:pPr>
            <w:r>
              <w:rPr>
                <w:rFonts w:cstheme="minorHAnsi"/>
                <w:b/>
                <w:bCs/>
              </w:rPr>
              <w:lastRenderedPageBreak/>
              <w:t>Prašymų nagrinėjimo užduotys ir jų būsenos</w:t>
            </w:r>
          </w:p>
        </w:tc>
        <w:tc>
          <w:tcPr>
            <w:tcW w:w="7480" w:type="dxa"/>
            <w:shd w:val="clear" w:color="auto" w:fill="auto"/>
          </w:tcPr>
          <w:p w:rsidR="00C359AA" w:rsidP="00C359AA" w:rsidRDefault="00C359AA" w14:paraId="03C3C453" w14:textId="77777777">
            <w:pPr>
              <w:spacing w:before="60" w:after="120"/>
              <w:ind w:right="57"/>
              <w:jc w:val="both"/>
              <w:rPr>
                <w:rFonts w:cstheme="minorHAnsi"/>
              </w:rPr>
            </w:pPr>
            <w:r>
              <w:rPr>
                <w:rFonts w:cstheme="minorHAnsi"/>
              </w:rPr>
              <w:t>Nuo prašymo gavimo iki Klientui sutikimo vykdyti darbus išdavimo yra sukuriamos ir eiliškumo tvarka vykdomos šios užduotys:</w:t>
            </w:r>
          </w:p>
          <w:p w:rsidRPr="000B1F4D" w:rsidR="00C359AA" w:rsidP="00D019A2" w:rsidRDefault="00C359AA" w14:paraId="7D349ADF" w14:textId="4751CFA0">
            <w:pPr>
              <w:pStyle w:val="ListParagraph"/>
              <w:numPr>
                <w:ilvl w:val="0"/>
                <w:numId w:val="61"/>
              </w:numPr>
              <w:spacing w:before="60" w:after="120"/>
              <w:ind w:right="57"/>
              <w:jc w:val="both"/>
              <w:rPr>
                <w:rFonts w:cstheme="minorHAnsi"/>
              </w:rPr>
            </w:pPr>
            <w:r w:rsidRPr="002A4DD9">
              <w:rPr>
                <w:rFonts w:cstheme="minorHAnsi"/>
              </w:rPr>
              <w:lastRenderedPageBreak/>
              <w:t xml:space="preserve">Kai </w:t>
            </w:r>
            <w:r>
              <w:rPr>
                <w:rFonts w:cstheme="minorHAnsi"/>
              </w:rPr>
              <w:t xml:space="preserve">darbų atliko pagrindas yra pasirinkta </w:t>
            </w:r>
            <w:r w:rsidRPr="00124866">
              <w:rPr>
                <w:rFonts w:cstheme="minorHAnsi"/>
                <w:b/>
                <w:bCs/>
                <w:i/>
                <w:iCs/>
              </w:rPr>
              <w:t>Rangos ir (ar) paslaugų sutartis su „Amber Grid“</w:t>
            </w:r>
            <w:r>
              <w:rPr>
                <w:rFonts w:cstheme="minorHAnsi"/>
              </w:rPr>
              <w:t xml:space="preserve"> arba </w:t>
            </w:r>
            <w:r w:rsidRPr="00124866">
              <w:rPr>
                <w:rFonts w:cstheme="minorHAnsi"/>
                <w:b/>
                <w:bCs/>
                <w:i/>
                <w:iCs/>
              </w:rPr>
              <w:t>Subrangos sutartis darbams „Amber Grid“ objektuose vykdyti</w:t>
            </w:r>
            <w:r w:rsidRPr="00124866">
              <w:rPr>
                <w:rFonts w:cstheme="minorHAnsi"/>
                <w:b/>
                <w:bCs/>
              </w:rPr>
              <w:t>“</w:t>
            </w:r>
            <w:r>
              <w:rPr>
                <w:rFonts w:cstheme="minorHAnsi"/>
              </w:rPr>
              <w:t>:</w:t>
            </w:r>
          </w:p>
          <w:tbl>
            <w:tblPr>
              <w:tblStyle w:val="TableGrid"/>
              <w:tblW w:w="7031" w:type="dxa"/>
              <w:tblLook w:val="04A0" w:firstRow="1" w:lastRow="0" w:firstColumn="1" w:lastColumn="0" w:noHBand="0" w:noVBand="1"/>
            </w:tblPr>
            <w:tblGrid>
              <w:gridCol w:w="624"/>
              <w:gridCol w:w="5046"/>
              <w:gridCol w:w="1361"/>
            </w:tblGrid>
            <w:tr w:rsidR="00C359AA" w:rsidTr="00CB2EED" w14:paraId="6C721F62" w14:textId="77777777">
              <w:tc>
                <w:tcPr>
                  <w:tcW w:w="624" w:type="dxa"/>
                  <w:vAlign w:val="center"/>
                </w:tcPr>
                <w:p w:rsidRPr="00124866" w:rsidR="00C359AA" w:rsidP="00880276" w:rsidRDefault="00C359AA" w14:paraId="517E0DF9" w14:textId="246E81D1">
                  <w:pPr>
                    <w:framePr w:hSpace="180" w:wrap="around" w:hAnchor="text" w:vAnchor="text" w:y="1"/>
                    <w:spacing w:before="60" w:after="120"/>
                    <w:ind w:right="57"/>
                    <w:suppressOverlap/>
                    <w:jc w:val="center"/>
                    <w:rPr>
                      <w:rFonts w:cstheme="minorHAnsi"/>
                      <w:b/>
                      <w:bCs/>
                      <w:sz w:val="24"/>
                      <w:szCs w:val="24"/>
                    </w:rPr>
                  </w:pPr>
                  <w:r w:rsidRPr="00124866">
                    <w:rPr>
                      <w:rFonts w:cstheme="minorHAnsi"/>
                      <w:b/>
                      <w:bCs/>
                      <w:sz w:val="24"/>
                      <w:szCs w:val="24"/>
                    </w:rPr>
                    <w:t>Eil. Nr.</w:t>
                  </w:r>
                </w:p>
              </w:tc>
              <w:tc>
                <w:tcPr>
                  <w:tcW w:w="5046" w:type="dxa"/>
                  <w:vAlign w:val="center"/>
                </w:tcPr>
                <w:p w:rsidRPr="00124866" w:rsidR="00C359AA" w:rsidP="00880276" w:rsidRDefault="00C359AA" w14:paraId="6BEADA01" w14:textId="44E27C66">
                  <w:pPr>
                    <w:framePr w:hSpace="180" w:wrap="around" w:hAnchor="text" w:vAnchor="text" w:y="1"/>
                    <w:spacing w:before="60" w:after="120"/>
                    <w:ind w:right="57"/>
                    <w:suppressOverlap/>
                    <w:jc w:val="center"/>
                    <w:rPr>
                      <w:rFonts w:cstheme="minorHAnsi"/>
                      <w:b/>
                      <w:bCs/>
                      <w:sz w:val="24"/>
                      <w:szCs w:val="24"/>
                    </w:rPr>
                  </w:pPr>
                  <w:r w:rsidRPr="00124866">
                    <w:rPr>
                      <w:rFonts w:cstheme="minorHAnsi"/>
                      <w:b/>
                      <w:bCs/>
                      <w:sz w:val="24"/>
                      <w:szCs w:val="24"/>
                    </w:rPr>
                    <w:t>Užduoties pavadinimas</w:t>
                  </w:r>
                </w:p>
              </w:tc>
              <w:tc>
                <w:tcPr>
                  <w:tcW w:w="1361" w:type="dxa"/>
                  <w:vAlign w:val="center"/>
                </w:tcPr>
                <w:p w:rsidRPr="00124866" w:rsidR="00C359AA" w:rsidP="00880276" w:rsidRDefault="00C359AA" w14:paraId="2BBA3C52" w14:textId="21E6B133">
                  <w:pPr>
                    <w:framePr w:hSpace="180" w:wrap="around" w:hAnchor="text" w:vAnchor="text" w:y="1"/>
                    <w:spacing w:before="60" w:after="120"/>
                    <w:ind w:right="57"/>
                    <w:suppressOverlap/>
                    <w:jc w:val="center"/>
                    <w:rPr>
                      <w:rFonts w:cstheme="minorHAnsi"/>
                      <w:b/>
                      <w:bCs/>
                      <w:sz w:val="24"/>
                      <w:szCs w:val="24"/>
                    </w:rPr>
                  </w:pPr>
                  <w:r w:rsidRPr="00124866">
                    <w:rPr>
                      <w:rFonts w:cstheme="minorHAnsi"/>
                      <w:b/>
                      <w:bCs/>
                      <w:sz w:val="24"/>
                      <w:szCs w:val="24"/>
                    </w:rPr>
                    <w:t>Užduotį vykdo</w:t>
                  </w:r>
                </w:p>
              </w:tc>
            </w:tr>
            <w:tr w:rsidR="00C359AA" w:rsidTr="00CB2EED" w14:paraId="3E9CABB5" w14:textId="77777777">
              <w:tc>
                <w:tcPr>
                  <w:tcW w:w="624" w:type="dxa"/>
                </w:tcPr>
                <w:p w:rsidRPr="001D6C7A" w:rsidR="00C359AA" w:rsidP="00880276" w:rsidRDefault="00C359AA" w14:paraId="4209F2AF" w14:textId="77777777">
                  <w:pPr>
                    <w:pStyle w:val="ListParagraph"/>
                    <w:framePr w:hSpace="180" w:wrap="around" w:hAnchor="text" w:vAnchor="text" w:y="1"/>
                    <w:numPr>
                      <w:ilvl w:val="0"/>
                      <w:numId w:val="63"/>
                    </w:numPr>
                    <w:spacing w:before="60" w:after="120"/>
                    <w:ind w:left="226" w:right="57" w:hanging="113"/>
                    <w:suppressOverlap/>
                    <w:jc w:val="both"/>
                    <w:rPr>
                      <w:rFonts w:cstheme="minorHAnsi"/>
                    </w:rPr>
                  </w:pPr>
                </w:p>
              </w:tc>
              <w:tc>
                <w:tcPr>
                  <w:tcW w:w="5046" w:type="dxa"/>
                </w:tcPr>
                <w:p w:rsidR="00C359AA" w:rsidP="00880276" w:rsidRDefault="00C359AA" w14:paraId="212DA010" w14:textId="135959B7">
                  <w:pPr>
                    <w:framePr w:hSpace="180" w:wrap="around" w:hAnchor="text" w:vAnchor="text" w:y="1"/>
                    <w:spacing w:before="60" w:after="120"/>
                    <w:ind w:right="57"/>
                    <w:suppressOverlap/>
                    <w:jc w:val="both"/>
                    <w:rPr>
                      <w:rFonts w:cstheme="minorHAnsi"/>
                    </w:rPr>
                  </w:pPr>
                  <w:r w:rsidRPr="00CB2EED">
                    <w:rPr>
                      <w:rFonts w:cstheme="minorHAnsi"/>
                      <w:u w:val="single"/>
                    </w:rPr>
                    <w:t>Prašymo peržiūra ir įvertinimas</w:t>
                  </w:r>
                  <w:r>
                    <w:rPr>
                      <w:rFonts w:cstheme="minorHAnsi"/>
                    </w:rPr>
                    <w:t>, kurią sudaro:</w:t>
                  </w:r>
                </w:p>
                <w:p w:rsidRPr="00F11C65" w:rsidR="00C359AA" w:rsidP="00880276" w:rsidRDefault="00C359AA" w14:paraId="6ED55668" w14:textId="2DBFF035">
                  <w:pPr>
                    <w:pStyle w:val="ListParagraph"/>
                    <w:framePr w:hSpace="180" w:wrap="around" w:hAnchor="text" w:vAnchor="text" w:y="1"/>
                    <w:numPr>
                      <w:ilvl w:val="0"/>
                      <w:numId w:val="61"/>
                    </w:numPr>
                    <w:spacing w:before="60" w:after="120"/>
                    <w:ind w:right="57"/>
                    <w:suppressOverlap/>
                    <w:jc w:val="both"/>
                    <w:rPr>
                      <w:rFonts w:cstheme="minorHAnsi"/>
                      <w:i/>
                      <w:iCs/>
                    </w:rPr>
                  </w:pPr>
                  <w:r w:rsidRPr="00124866">
                    <w:rPr>
                      <w:rFonts w:cstheme="minorHAnsi"/>
                      <w:b/>
                      <w:bCs/>
                      <w:i/>
                      <w:iCs/>
                    </w:rPr>
                    <w:t>Darbų vieta</w:t>
                  </w:r>
                  <w:r>
                    <w:rPr>
                      <w:rFonts w:cstheme="minorHAnsi"/>
                    </w:rPr>
                    <w:t xml:space="preserve"> </w:t>
                  </w:r>
                  <w:r w:rsidRPr="001D654A">
                    <w:rPr>
                      <w:rFonts w:cstheme="minorHAnsi"/>
                      <w:b/>
                      <w:i/>
                    </w:rPr>
                    <w:t>pasirinkimas</w:t>
                  </w:r>
                  <w:r>
                    <w:rPr>
                      <w:rFonts w:cstheme="minorHAnsi"/>
                    </w:rPr>
                    <w:t>. Pasirinkus variantą „</w:t>
                  </w:r>
                  <w:r w:rsidRPr="00171F8A">
                    <w:rPr>
                      <w:rFonts w:cstheme="minorHAnsi"/>
                      <w:i/>
                      <w:iCs/>
                    </w:rPr>
                    <w:t>Numatomi darbai nėra apsaugos zonoje</w:t>
                  </w:r>
                  <w:r>
                    <w:rPr>
                      <w:rFonts w:cstheme="minorHAnsi"/>
                      <w:i/>
                      <w:iCs/>
                    </w:rPr>
                    <w:t>“</w:t>
                  </w:r>
                  <w:r>
                    <w:rPr>
                      <w:rFonts w:cstheme="minorHAnsi"/>
                    </w:rPr>
                    <w:t>, tolimesnių užduočių vykdyti nereikia, o prašymo būsena taip pat automatiškai pasikeičia į „</w:t>
                  </w:r>
                  <w:r w:rsidRPr="00244A25">
                    <w:rPr>
                      <w:rFonts w:cstheme="minorHAnsi"/>
                      <w:i/>
                      <w:iCs/>
                    </w:rPr>
                    <w:t>Numatomi darbai nėra apsaugos zonoje</w:t>
                  </w:r>
                  <w:r w:rsidRPr="00244A25">
                    <w:rPr>
                      <w:rFonts w:cstheme="minorHAnsi"/>
                    </w:rPr>
                    <w:t>“</w:t>
                  </w:r>
                  <w:r>
                    <w:rPr>
                      <w:rFonts w:cstheme="minorHAnsi"/>
                    </w:rPr>
                    <w:t>. Klientas gauna informacinį pranešimą ir prašymas laikomas išnagrinėtu. Kitais atvejais sukuriamos ir vykdomos tolimesnės užduotys.</w:t>
                  </w:r>
                </w:p>
                <w:p w:rsidRPr="00124866" w:rsidR="00C359AA" w:rsidP="00880276" w:rsidRDefault="00C359AA" w14:paraId="12AFF5C6" w14:textId="520F0823">
                  <w:pPr>
                    <w:pStyle w:val="ListParagraph"/>
                    <w:framePr w:hSpace="180" w:wrap="around" w:hAnchor="text" w:vAnchor="text" w:y="1"/>
                    <w:numPr>
                      <w:ilvl w:val="0"/>
                      <w:numId w:val="61"/>
                    </w:numPr>
                    <w:spacing w:before="60" w:after="120"/>
                    <w:ind w:right="57"/>
                    <w:suppressOverlap/>
                    <w:jc w:val="both"/>
                    <w:rPr>
                      <w:rFonts w:cstheme="minorHAnsi"/>
                      <w:i/>
                      <w:iCs/>
                    </w:rPr>
                  </w:pPr>
                  <w:r>
                    <w:rPr>
                      <w:rFonts w:cstheme="minorHAnsi"/>
                      <w:b/>
                      <w:bCs/>
                      <w:i/>
                      <w:iCs/>
                    </w:rPr>
                    <w:t xml:space="preserve">Kliento darbų aprašymo atitikties darbų matricai įvertinimas. </w:t>
                  </w:r>
                  <w:r w:rsidRPr="00B90D10">
                    <w:rPr>
                      <w:rFonts w:cstheme="minorHAnsi"/>
                    </w:rPr>
                    <w:t>Čia Sutikimą rengiantis specialistas</w:t>
                  </w:r>
                  <w:r>
                    <w:rPr>
                      <w:rFonts w:cstheme="minorHAnsi"/>
                    </w:rPr>
                    <w:t xml:space="preserve"> turi peržiūrėti</w:t>
                  </w:r>
                  <w:r w:rsidRPr="00B90D10">
                    <w:rPr>
                      <w:rFonts w:cstheme="minorHAnsi"/>
                    </w:rPr>
                    <w:t xml:space="preserve"> </w:t>
                  </w:r>
                  <w:r w:rsidRPr="008D73B2">
                    <w:rPr>
                      <w:rFonts w:cstheme="minorHAnsi"/>
                      <w:b/>
                      <w:bCs/>
                      <w:i/>
                      <w:iCs/>
                    </w:rPr>
                    <w:t>Trumpas darbų aprašymas</w:t>
                  </w:r>
                  <w:r>
                    <w:rPr>
                      <w:rFonts w:cstheme="minorHAnsi"/>
                      <w:i/>
                      <w:iCs/>
                    </w:rPr>
                    <w:t xml:space="preserve"> </w:t>
                  </w:r>
                  <w:r w:rsidRPr="00B90D10">
                    <w:rPr>
                      <w:rFonts w:cstheme="minorHAnsi"/>
                    </w:rPr>
                    <w:t>pildymo lauke pateikt</w:t>
                  </w:r>
                  <w:r>
                    <w:rPr>
                      <w:rFonts w:cstheme="minorHAnsi"/>
                    </w:rPr>
                    <w:t>ą</w:t>
                  </w:r>
                  <w:r w:rsidRPr="00B90D10">
                    <w:rPr>
                      <w:rFonts w:cstheme="minorHAnsi"/>
                    </w:rPr>
                    <w:t xml:space="preserve"> informacij</w:t>
                  </w:r>
                  <w:r>
                    <w:rPr>
                      <w:rFonts w:cstheme="minorHAnsi"/>
                    </w:rPr>
                    <w:t xml:space="preserve">ą ir įvertinti ar Klientas tinkamai pasirinko </w:t>
                  </w:r>
                  <w:r w:rsidRPr="00124866">
                    <w:rPr>
                      <w:rFonts w:cstheme="minorHAnsi"/>
                      <w:b/>
                      <w:bCs/>
                      <w:i/>
                      <w:iCs/>
                    </w:rPr>
                    <w:t>Darbų klas</w:t>
                  </w:r>
                  <w:r>
                    <w:rPr>
                      <w:rFonts w:cstheme="minorHAnsi"/>
                      <w:b/>
                      <w:bCs/>
                      <w:i/>
                      <w:iCs/>
                    </w:rPr>
                    <w:t>ę</w:t>
                  </w:r>
                  <w:r>
                    <w:rPr>
                      <w:rFonts w:cstheme="minorHAnsi"/>
                      <w:i/>
                      <w:iCs/>
                    </w:rPr>
                    <w:t xml:space="preserve">, </w:t>
                  </w:r>
                  <w:r w:rsidRPr="00124866">
                    <w:rPr>
                      <w:rFonts w:cstheme="minorHAnsi"/>
                      <w:b/>
                      <w:bCs/>
                      <w:i/>
                      <w:iCs/>
                    </w:rPr>
                    <w:t>Darbų kategorij</w:t>
                  </w:r>
                  <w:r>
                    <w:rPr>
                      <w:rFonts w:cstheme="minorHAnsi"/>
                      <w:b/>
                      <w:bCs/>
                      <w:i/>
                      <w:iCs/>
                    </w:rPr>
                    <w:t>ą</w:t>
                  </w:r>
                  <w:r w:rsidRPr="00B90D10">
                    <w:rPr>
                      <w:rFonts w:cstheme="minorHAnsi"/>
                      <w:i/>
                      <w:iCs/>
                    </w:rPr>
                    <w:t xml:space="preserve"> </w:t>
                  </w:r>
                  <w:r w:rsidRPr="00B90D10">
                    <w:rPr>
                      <w:rFonts w:cstheme="minorHAnsi"/>
                    </w:rPr>
                    <w:t xml:space="preserve">(jei yra kategorija pagal </w:t>
                  </w:r>
                  <w:r w:rsidRPr="00B90D10">
                    <w:rPr>
                      <w:rFonts w:cstheme="minorHAnsi"/>
                      <w:b/>
                      <w:bCs/>
                      <w:i/>
                      <w:iCs/>
                    </w:rPr>
                    <w:t>Darbų klasę</w:t>
                  </w:r>
                  <w:r w:rsidRPr="00B90D10">
                    <w:rPr>
                      <w:rFonts w:cstheme="minorHAnsi"/>
                    </w:rPr>
                    <w:t>) ir</w:t>
                  </w:r>
                  <w:r>
                    <w:rPr>
                      <w:rFonts w:cstheme="minorHAnsi"/>
                      <w:i/>
                      <w:iCs/>
                    </w:rPr>
                    <w:t xml:space="preserve"> </w:t>
                  </w:r>
                  <w:r w:rsidRPr="00124866">
                    <w:rPr>
                      <w:rFonts w:cstheme="minorHAnsi"/>
                      <w:b/>
                      <w:bCs/>
                      <w:i/>
                      <w:iCs/>
                    </w:rPr>
                    <w:t>Darbai</w:t>
                  </w:r>
                  <w:r>
                    <w:rPr>
                      <w:rFonts w:cstheme="minorHAnsi"/>
                      <w:i/>
                      <w:iCs/>
                    </w:rPr>
                    <w:t xml:space="preserve"> </w:t>
                  </w:r>
                  <w:r w:rsidRPr="00B90D10">
                    <w:rPr>
                      <w:rFonts w:cstheme="minorHAnsi"/>
                    </w:rPr>
                    <w:t>laukų</w:t>
                  </w:r>
                  <w:r>
                    <w:rPr>
                      <w:rFonts w:cstheme="minorHAnsi"/>
                    </w:rPr>
                    <w:t xml:space="preserve"> reikšmes</w:t>
                  </w:r>
                  <w:r w:rsidRPr="00FD06C5">
                    <w:rPr>
                      <w:rFonts w:cstheme="minorHAnsi"/>
                    </w:rPr>
                    <w:t>.</w:t>
                  </w:r>
                </w:p>
              </w:tc>
              <w:tc>
                <w:tcPr>
                  <w:tcW w:w="1361" w:type="dxa"/>
                  <w:vAlign w:val="center"/>
                </w:tcPr>
                <w:p w:rsidR="00C359AA" w:rsidP="00880276" w:rsidRDefault="00C359AA" w14:paraId="03746A60" w14:textId="2E3EA4FF">
                  <w:pPr>
                    <w:framePr w:hSpace="180" w:wrap="around" w:hAnchor="text" w:vAnchor="text" w:y="1"/>
                    <w:spacing w:before="60" w:after="120"/>
                    <w:ind w:right="57"/>
                    <w:suppressOverlap/>
                    <w:jc w:val="center"/>
                    <w:rPr>
                      <w:rFonts w:cstheme="minorHAnsi"/>
                    </w:rPr>
                  </w:pPr>
                  <w:r>
                    <w:rPr>
                      <w:rFonts w:cstheme="minorHAnsi"/>
                    </w:rPr>
                    <w:t>Sutikimo rengėjas</w:t>
                  </w:r>
                </w:p>
              </w:tc>
            </w:tr>
            <w:tr w:rsidR="00C359AA" w:rsidTr="00CB2EED" w14:paraId="648F4F81" w14:textId="77777777">
              <w:tc>
                <w:tcPr>
                  <w:tcW w:w="624" w:type="dxa"/>
                </w:tcPr>
                <w:p w:rsidRPr="001D6C7A" w:rsidR="00C359AA" w:rsidP="00880276" w:rsidRDefault="00C359AA" w14:paraId="3EFC3CDC" w14:textId="77777777">
                  <w:pPr>
                    <w:pStyle w:val="ListParagraph"/>
                    <w:framePr w:hSpace="180" w:wrap="around" w:hAnchor="text" w:vAnchor="text" w:y="1"/>
                    <w:numPr>
                      <w:ilvl w:val="0"/>
                      <w:numId w:val="63"/>
                    </w:numPr>
                    <w:spacing w:before="60" w:after="120"/>
                    <w:ind w:left="226" w:right="57" w:hanging="113"/>
                    <w:suppressOverlap/>
                    <w:jc w:val="both"/>
                    <w:rPr>
                      <w:rFonts w:cstheme="minorHAnsi"/>
                    </w:rPr>
                  </w:pPr>
                </w:p>
              </w:tc>
              <w:tc>
                <w:tcPr>
                  <w:tcW w:w="5046" w:type="dxa"/>
                </w:tcPr>
                <w:p w:rsidR="00C359AA" w:rsidP="00880276" w:rsidRDefault="00C359AA" w14:paraId="0916C1B7" w14:textId="7C298DC0">
                  <w:pPr>
                    <w:framePr w:hSpace="180" w:wrap="around" w:hAnchor="text" w:vAnchor="text" w:y="1"/>
                    <w:spacing w:before="60" w:after="120"/>
                    <w:ind w:right="57"/>
                    <w:suppressOverlap/>
                    <w:jc w:val="both"/>
                    <w:rPr>
                      <w:rFonts w:cstheme="minorHAnsi"/>
                    </w:rPr>
                  </w:pPr>
                  <w:r w:rsidRPr="00CB2EED">
                    <w:rPr>
                      <w:rFonts w:cstheme="minorHAnsi"/>
                      <w:u w:val="single"/>
                    </w:rPr>
                    <w:t xml:space="preserve">Pasirengimas derinti ir </w:t>
                  </w:r>
                  <w:r>
                    <w:rPr>
                      <w:rFonts w:cstheme="minorHAnsi"/>
                      <w:u w:val="single"/>
                    </w:rPr>
                    <w:t>tvirtinti</w:t>
                  </w:r>
                  <w:r w:rsidRPr="00CB2EED">
                    <w:rPr>
                      <w:rFonts w:cstheme="minorHAnsi"/>
                      <w:u w:val="single"/>
                    </w:rPr>
                    <w:t xml:space="preserve"> sutikimą darbams</w:t>
                  </w:r>
                  <w:r>
                    <w:rPr>
                      <w:rFonts w:cstheme="minorHAnsi"/>
                    </w:rPr>
                    <w:t>, kurią sudaro:</w:t>
                  </w:r>
                </w:p>
                <w:p w:rsidR="00C359AA" w:rsidP="00880276" w:rsidRDefault="00C359AA" w14:paraId="4A7326B4" w14:textId="366433FA">
                  <w:pPr>
                    <w:pStyle w:val="ListParagraph"/>
                    <w:framePr w:hSpace="180" w:wrap="around" w:hAnchor="text" w:vAnchor="text" w:y="1"/>
                    <w:numPr>
                      <w:ilvl w:val="0"/>
                      <w:numId w:val="62"/>
                    </w:numPr>
                    <w:spacing w:before="60" w:after="60"/>
                    <w:ind w:left="714" w:right="57" w:hanging="357"/>
                    <w:contextualSpacing w:val="0"/>
                    <w:suppressOverlap/>
                    <w:jc w:val="both"/>
                    <w:rPr>
                      <w:rFonts w:cstheme="minorHAnsi"/>
                    </w:rPr>
                  </w:pPr>
                  <w:r w:rsidRPr="00704DD0">
                    <w:rPr>
                      <w:rFonts w:cstheme="minorHAnsi"/>
                      <w:b/>
                      <w:bCs/>
                      <w:i/>
                      <w:iCs/>
                    </w:rPr>
                    <w:t>Standartinių veiksmų sąrašo reikšmių pasirinkimas</w:t>
                  </w:r>
                  <w:r>
                    <w:rPr>
                      <w:rFonts w:cstheme="minorHAnsi"/>
                    </w:rPr>
                    <w:t>.</w:t>
                  </w:r>
                </w:p>
                <w:p w:rsidRPr="001C2CED" w:rsidR="001C2CED" w:rsidP="00880276" w:rsidRDefault="001C2CED" w14:paraId="2C645383" w14:textId="2AB3CA6E">
                  <w:pPr>
                    <w:pStyle w:val="ListParagraph"/>
                    <w:framePr w:hSpace="180" w:wrap="around" w:hAnchor="text" w:vAnchor="text" w:y="1"/>
                    <w:numPr>
                      <w:ilvl w:val="0"/>
                      <w:numId w:val="62"/>
                    </w:numPr>
                    <w:spacing w:before="60" w:after="60"/>
                    <w:ind w:left="714" w:right="57" w:hanging="357"/>
                    <w:contextualSpacing w:val="0"/>
                    <w:suppressOverlap/>
                    <w:jc w:val="both"/>
                    <w:rPr>
                      <w:rFonts w:cstheme="minorHAnsi"/>
                    </w:rPr>
                  </w:pPr>
                  <w:r>
                    <w:rPr>
                      <w:rFonts w:cstheme="minorHAnsi"/>
                      <w:b/>
                      <w:bCs/>
                      <w:i/>
                      <w:iCs/>
                    </w:rPr>
                    <w:t>Poreikio gauti leidimą darbams įvertinimas</w:t>
                  </w:r>
                </w:p>
                <w:p w:rsidRPr="0012663D" w:rsidR="00C359AA" w:rsidP="00880276" w:rsidRDefault="00C359AA" w14:paraId="71FEDAB2" w14:textId="51DE7C6B">
                  <w:pPr>
                    <w:pStyle w:val="ListParagraph"/>
                    <w:framePr w:hSpace="180" w:wrap="around" w:hAnchor="text" w:vAnchor="text" w:y="1"/>
                    <w:numPr>
                      <w:ilvl w:val="0"/>
                      <w:numId w:val="62"/>
                    </w:numPr>
                    <w:spacing w:before="60" w:after="60"/>
                    <w:ind w:left="714" w:right="57" w:hanging="357"/>
                    <w:contextualSpacing w:val="0"/>
                    <w:suppressOverlap/>
                    <w:jc w:val="both"/>
                    <w:rPr>
                      <w:rFonts w:cstheme="minorHAnsi"/>
                      <w:b/>
                      <w:bCs/>
                      <w:i/>
                      <w:iCs/>
                    </w:rPr>
                  </w:pPr>
                  <w:r w:rsidRPr="00753BE1">
                    <w:rPr>
                      <w:rFonts w:cstheme="minorHAnsi"/>
                      <w:b/>
                      <w:bCs/>
                      <w:i/>
                      <w:iCs/>
                    </w:rPr>
                    <w:lastRenderedPageBreak/>
                    <w:t>„Sutikimas įsigalioja nuo“ datos pasirinkimas</w:t>
                  </w:r>
                  <w:r>
                    <w:rPr>
                      <w:rFonts w:cstheme="minorHAnsi"/>
                      <w:b/>
                      <w:bCs/>
                      <w:i/>
                      <w:iCs/>
                    </w:rPr>
                    <w:t>.</w:t>
                  </w:r>
                </w:p>
                <w:p w:rsidR="00C359AA" w:rsidP="00880276" w:rsidRDefault="00C359AA" w14:paraId="0B83DF9F" w14:textId="77777777">
                  <w:pPr>
                    <w:pStyle w:val="ListParagraph"/>
                    <w:framePr w:hSpace="180" w:wrap="around" w:hAnchor="text" w:vAnchor="text" w:y="1"/>
                    <w:numPr>
                      <w:ilvl w:val="0"/>
                      <w:numId w:val="62"/>
                    </w:numPr>
                    <w:spacing w:before="60" w:after="60"/>
                    <w:ind w:left="714" w:right="57" w:hanging="357"/>
                    <w:contextualSpacing w:val="0"/>
                    <w:suppressOverlap/>
                    <w:jc w:val="both"/>
                    <w:rPr>
                      <w:rFonts w:cstheme="minorHAnsi"/>
                    </w:rPr>
                  </w:pPr>
                  <w:r w:rsidRPr="00C959B5">
                    <w:rPr>
                      <w:rFonts w:cstheme="minorHAnsi"/>
                      <w:b/>
                      <w:bCs/>
                      <w:i/>
                      <w:iCs/>
                    </w:rPr>
                    <w:t>Derintojo (-ų) ir Tvirtintojo priskyrimas</w:t>
                  </w:r>
                  <w:r w:rsidRPr="0044211F">
                    <w:rPr>
                      <w:rFonts w:cstheme="minorHAnsi"/>
                    </w:rPr>
                    <w:t>.</w:t>
                  </w:r>
                </w:p>
                <w:p w:rsidRPr="0069272B" w:rsidR="00C359AA" w:rsidP="00880276" w:rsidRDefault="00C359AA" w14:paraId="6DB79F8F" w14:textId="00C4EC6E">
                  <w:pPr>
                    <w:pStyle w:val="ListParagraph"/>
                    <w:framePr w:hSpace="180" w:wrap="around" w:hAnchor="text" w:vAnchor="text" w:y="1"/>
                    <w:numPr>
                      <w:ilvl w:val="0"/>
                      <w:numId w:val="62"/>
                    </w:numPr>
                    <w:spacing w:before="60" w:after="120"/>
                    <w:ind w:left="714" w:right="57" w:hanging="357"/>
                    <w:contextualSpacing w:val="0"/>
                    <w:suppressOverlap/>
                    <w:jc w:val="both"/>
                    <w:rPr>
                      <w:rFonts w:cstheme="minorHAnsi"/>
                    </w:rPr>
                  </w:pPr>
                  <w:r>
                    <w:rPr>
                      <w:rFonts w:cstheme="minorHAnsi"/>
                      <w:b/>
                      <w:bCs/>
                      <w:i/>
                      <w:iCs/>
                    </w:rPr>
                    <w:t>Sugeneruoto sutikimo šablono peržiūra.</w:t>
                  </w:r>
                </w:p>
              </w:tc>
              <w:tc>
                <w:tcPr>
                  <w:tcW w:w="1361" w:type="dxa"/>
                  <w:vAlign w:val="center"/>
                </w:tcPr>
                <w:p w:rsidR="00C359AA" w:rsidP="00880276" w:rsidRDefault="00C359AA" w14:paraId="38711069" w14:textId="73CE821E">
                  <w:pPr>
                    <w:framePr w:hSpace="180" w:wrap="around" w:hAnchor="text" w:vAnchor="text" w:y="1"/>
                    <w:spacing w:before="60" w:after="120"/>
                    <w:ind w:right="57"/>
                    <w:suppressOverlap/>
                    <w:jc w:val="center"/>
                    <w:rPr>
                      <w:rFonts w:cstheme="minorHAnsi"/>
                    </w:rPr>
                  </w:pPr>
                  <w:r>
                    <w:rPr>
                      <w:rFonts w:cstheme="minorHAnsi"/>
                    </w:rPr>
                    <w:lastRenderedPageBreak/>
                    <w:t>Sutikimo rengėjas</w:t>
                  </w:r>
                </w:p>
              </w:tc>
            </w:tr>
            <w:tr w:rsidR="00C359AA" w:rsidTr="00CB2EED" w14:paraId="15328B32" w14:textId="77777777">
              <w:tc>
                <w:tcPr>
                  <w:tcW w:w="624" w:type="dxa"/>
                </w:tcPr>
                <w:p w:rsidRPr="001D6C7A" w:rsidR="00C359AA" w:rsidP="00880276" w:rsidRDefault="00C359AA" w14:paraId="6E444D92" w14:textId="77777777">
                  <w:pPr>
                    <w:pStyle w:val="ListParagraph"/>
                    <w:framePr w:hSpace="180" w:wrap="around" w:hAnchor="text" w:vAnchor="text" w:y="1"/>
                    <w:numPr>
                      <w:ilvl w:val="0"/>
                      <w:numId w:val="63"/>
                    </w:numPr>
                    <w:spacing w:before="60" w:after="120"/>
                    <w:ind w:left="226" w:right="57" w:hanging="113"/>
                    <w:suppressOverlap/>
                    <w:jc w:val="both"/>
                    <w:rPr>
                      <w:rFonts w:cstheme="minorHAnsi"/>
                    </w:rPr>
                  </w:pPr>
                </w:p>
              </w:tc>
              <w:tc>
                <w:tcPr>
                  <w:tcW w:w="5046" w:type="dxa"/>
                </w:tcPr>
                <w:p w:rsidRPr="001B4B3B" w:rsidR="00C359AA" w:rsidP="00880276" w:rsidRDefault="00C359AA" w14:paraId="4D60BD9E" w14:textId="15CF9D05">
                  <w:pPr>
                    <w:framePr w:hSpace="180" w:wrap="around" w:hAnchor="text" w:vAnchor="text" w:y="1"/>
                    <w:spacing w:before="60" w:after="120"/>
                    <w:ind w:right="57"/>
                    <w:suppressOverlap/>
                    <w:jc w:val="both"/>
                    <w:rPr>
                      <w:rFonts w:cstheme="minorHAnsi"/>
                    </w:rPr>
                  </w:pPr>
                  <w:r w:rsidRPr="001B4B3B">
                    <w:rPr>
                      <w:rFonts w:cstheme="minorHAnsi"/>
                    </w:rPr>
                    <w:t>Sutikimo derinimas</w:t>
                  </w:r>
                </w:p>
              </w:tc>
              <w:tc>
                <w:tcPr>
                  <w:tcW w:w="1361" w:type="dxa"/>
                  <w:vAlign w:val="center"/>
                </w:tcPr>
                <w:p w:rsidR="00C359AA" w:rsidP="00880276" w:rsidRDefault="00C359AA" w14:paraId="13573FAD" w14:textId="79A90516">
                  <w:pPr>
                    <w:framePr w:hSpace="180" w:wrap="around" w:hAnchor="text" w:vAnchor="text" w:y="1"/>
                    <w:spacing w:before="60" w:after="120"/>
                    <w:ind w:right="57"/>
                    <w:suppressOverlap/>
                    <w:jc w:val="center"/>
                    <w:rPr>
                      <w:rFonts w:cstheme="minorHAnsi"/>
                    </w:rPr>
                  </w:pPr>
                  <w:r>
                    <w:rPr>
                      <w:rFonts w:cstheme="minorHAnsi"/>
                    </w:rPr>
                    <w:t>Derintojai</w:t>
                  </w:r>
                </w:p>
              </w:tc>
            </w:tr>
            <w:tr w:rsidR="00C359AA" w:rsidTr="00CB2EED" w14:paraId="4B04838C" w14:textId="77777777">
              <w:tc>
                <w:tcPr>
                  <w:tcW w:w="624" w:type="dxa"/>
                </w:tcPr>
                <w:p w:rsidRPr="001D6C7A" w:rsidR="00C359AA" w:rsidP="00880276" w:rsidRDefault="00C359AA" w14:paraId="378E09FD" w14:textId="77777777">
                  <w:pPr>
                    <w:pStyle w:val="ListParagraph"/>
                    <w:framePr w:hSpace="180" w:wrap="around" w:hAnchor="text" w:vAnchor="text" w:y="1"/>
                    <w:numPr>
                      <w:ilvl w:val="0"/>
                      <w:numId w:val="63"/>
                    </w:numPr>
                    <w:spacing w:before="60" w:after="120"/>
                    <w:ind w:left="226" w:right="57" w:hanging="113"/>
                    <w:suppressOverlap/>
                    <w:jc w:val="both"/>
                    <w:rPr>
                      <w:rFonts w:cstheme="minorHAnsi"/>
                    </w:rPr>
                  </w:pPr>
                </w:p>
              </w:tc>
              <w:tc>
                <w:tcPr>
                  <w:tcW w:w="5046" w:type="dxa"/>
                </w:tcPr>
                <w:p w:rsidRPr="001B4B3B" w:rsidR="00C359AA" w:rsidP="00880276" w:rsidRDefault="00C359AA" w14:paraId="5F220899" w14:textId="4970377A">
                  <w:pPr>
                    <w:framePr w:hSpace="180" w:wrap="around" w:hAnchor="text" w:vAnchor="text" w:y="1"/>
                    <w:spacing w:before="60" w:after="120"/>
                    <w:ind w:right="57"/>
                    <w:suppressOverlap/>
                    <w:jc w:val="both"/>
                    <w:rPr>
                      <w:rFonts w:cstheme="minorHAnsi"/>
                    </w:rPr>
                  </w:pPr>
                  <w:r w:rsidRPr="001B4B3B">
                    <w:rPr>
                      <w:rFonts w:cstheme="minorHAnsi"/>
                    </w:rPr>
                    <w:t xml:space="preserve">Sutikimo </w:t>
                  </w:r>
                  <w:r>
                    <w:rPr>
                      <w:rFonts w:cstheme="minorHAnsi"/>
                    </w:rPr>
                    <w:t>tvirtinimas</w:t>
                  </w:r>
                  <w:r w:rsidRPr="001B4B3B">
                    <w:rPr>
                      <w:rFonts w:cstheme="minorHAnsi"/>
                    </w:rPr>
                    <w:t>.</w:t>
                  </w:r>
                </w:p>
              </w:tc>
              <w:tc>
                <w:tcPr>
                  <w:tcW w:w="1361" w:type="dxa"/>
                  <w:vAlign w:val="center"/>
                </w:tcPr>
                <w:p w:rsidR="00C359AA" w:rsidP="00880276" w:rsidRDefault="00C359AA" w14:paraId="37B0BFAE" w14:textId="347E9160">
                  <w:pPr>
                    <w:framePr w:hSpace="180" w:wrap="around" w:hAnchor="text" w:vAnchor="text" w:y="1"/>
                    <w:spacing w:before="60" w:after="120"/>
                    <w:ind w:right="57"/>
                    <w:suppressOverlap/>
                    <w:jc w:val="center"/>
                    <w:rPr>
                      <w:rFonts w:cstheme="minorHAnsi"/>
                    </w:rPr>
                  </w:pPr>
                  <w:r>
                    <w:rPr>
                      <w:rFonts w:cstheme="minorHAnsi"/>
                    </w:rPr>
                    <w:t>Tvirtintojas</w:t>
                  </w:r>
                </w:p>
              </w:tc>
            </w:tr>
          </w:tbl>
          <w:p w:rsidRPr="00886F87" w:rsidR="00C359AA" w:rsidP="00C359AA" w:rsidRDefault="00C359AA" w14:paraId="1CC3E1AD" w14:textId="77777777">
            <w:pPr>
              <w:spacing w:before="60" w:after="120"/>
              <w:ind w:right="57"/>
              <w:jc w:val="both"/>
              <w:rPr>
                <w:rFonts w:cstheme="minorHAnsi"/>
              </w:rPr>
            </w:pPr>
          </w:p>
          <w:p w:rsidRPr="00E027E7" w:rsidR="00C359AA" w:rsidP="00D019A2" w:rsidRDefault="00C359AA" w14:paraId="0E4CCE87" w14:textId="094332E3">
            <w:pPr>
              <w:pStyle w:val="ListParagraph"/>
              <w:numPr>
                <w:ilvl w:val="0"/>
                <w:numId w:val="61"/>
              </w:numPr>
              <w:spacing w:before="60" w:after="120"/>
              <w:ind w:right="57"/>
              <w:jc w:val="both"/>
              <w:rPr>
                <w:rFonts w:cstheme="minorHAnsi"/>
              </w:rPr>
            </w:pPr>
            <w:r>
              <w:rPr>
                <w:rFonts w:cstheme="minorHAnsi"/>
              </w:rPr>
              <w:t xml:space="preserve">Kai darbų atlikimo pagrindas yra </w:t>
            </w:r>
            <w:r w:rsidRPr="00D47BBF">
              <w:rPr>
                <w:b/>
                <w:bCs/>
                <w:i/>
                <w:iCs/>
              </w:rPr>
              <w:t xml:space="preserve"> Be sutarties su „Amber Grid“</w:t>
            </w:r>
            <w:r>
              <w:t xml:space="preserve"> – tada turi būti tokia užduočių eiliškumo vykdymo tvarka:</w:t>
            </w:r>
          </w:p>
          <w:tbl>
            <w:tblPr>
              <w:tblStyle w:val="TableGrid"/>
              <w:tblW w:w="7031" w:type="dxa"/>
              <w:tblLook w:val="04A0" w:firstRow="1" w:lastRow="0" w:firstColumn="1" w:lastColumn="0" w:noHBand="0" w:noVBand="1"/>
            </w:tblPr>
            <w:tblGrid>
              <w:gridCol w:w="624"/>
              <w:gridCol w:w="5046"/>
              <w:gridCol w:w="1361"/>
            </w:tblGrid>
            <w:tr w:rsidR="00C359AA" w14:paraId="45D444A9" w14:textId="77777777">
              <w:tc>
                <w:tcPr>
                  <w:tcW w:w="624" w:type="dxa"/>
                  <w:vAlign w:val="center"/>
                </w:tcPr>
                <w:p w:rsidRPr="00124866" w:rsidR="00C359AA" w:rsidP="00880276" w:rsidRDefault="00C359AA" w14:paraId="6B7D4839" w14:textId="77777777">
                  <w:pPr>
                    <w:framePr w:hSpace="180" w:wrap="around" w:hAnchor="text" w:vAnchor="text" w:y="1"/>
                    <w:spacing w:before="60" w:after="120"/>
                    <w:ind w:right="57"/>
                    <w:suppressOverlap/>
                    <w:jc w:val="center"/>
                    <w:rPr>
                      <w:rFonts w:cstheme="minorHAnsi"/>
                      <w:b/>
                      <w:bCs/>
                      <w:sz w:val="24"/>
                      <w:szCs w:val="24"/>
                    </w:rPr>
                  </w:pPr>
                  <w:r w:rsidRPr="00124866">
                    <w:rPr>
                      <w:rFonts w:cstheme="minorHAnsi"/>
                      <w:b/>
                      <w:bCs/>
                      <w:sz w:val="24"/>
                      <w:szCs w:val="24"/>
                    </w:rPr>
                    <w:t>Eil. Nr.</w:t>
                  </w:r>
                </w:p>
              </w:tc>
              <w:tc>
                <w:tcPr>
                  <w:tcW w:w="5046" w:type="dxa"/>
                  <w:vAlign w:val="center"/>
                </w:tcPr>
                <w:p w:rsidRPr="00124866" w:rsidR="00C359AA" w:rsidP="00880276" w:rsidRDefault="00C359AA" w14:paraId="4048A280" w14:textId="77777777">
                  <w:pPr>
                    <w:framePr w:hSpace="180" w:wrap="around" w:hAnchor="text" w:vAnchor="text" w:y="1"/>
                    <w:spacing w:before="60" w:after="120"/>
                    <w:ind w:right="57"/>
                    <w:suppressOverlap/>
                    <w:jc w:val="center"/>
                    <w:rPr>
                      <w:rFonts w:cstheme="minorHAnsi"/>
                      <w:b/>
                      <w:bCs/>
                      <w:sz w:val="24"/>
                      <w:szCs w:val="24"/>
                    </w:rPr>
                  </w:pPr>
                  <w:r w:rsidRPr="00124866">
                    <w:rPr>
                      <w:rFonts w:cstheme="minorHAnsi"/>
                      <w:b/>
                      <w:bCs/>
                      <w:sz w:val="24"/>
                      <w:szCs w:val="24"/>
                    </w:rPr>
                    <w:t>Užduoties pavadinimas</w:t>
                  </w:r>
                </w:p>
              </w:tc>
              <w:tc>
                <w:tcPr>
                  <w:tcW w:w="1361" w:type="dxa"/>
                  <w:vAlign w:val="center"/>
                </w:tcPr>
                <w:p w:rsidRPr="00124866" w:rsidR="00C359AA" w:rsidP="00880276" w:rsidRDefault="00C359AA" w14:paraId="3D8EE2A4" w14:textId="77777777">
                  <w:pPr>
                    <w:framePr w:hSpace="180" w:wrap="around" w:hAnchor="text" w:vAnchor="text" w:y="1"/>
                    <w:spacing w:before="60" w:after="120"/>
                    <w:ind w:right="57"/>
                    <w:suppressOverlap/>
                    <w:jc w:val="center"/>
                    <w:rPr>
                      <w:rFonts w:cstheme="minorHAnsi"/>
                      <w:b/>
                      <w:bCs/>
                      <w:sz w:val="24"/>
                      <w:szCs w:val="24"/>
                    </w:rPr>
                  </w:pPr>
                  <w:r w:rsidRPr="00124866">
                    <w:rPr>
                      <w:rFonts w:cstheme="minorHAnsi"/>
                      <w:b/>
                      <w:bCs/>
                      <w:sz w:val="24"/>
                      <w:szCs w:val="24"/>
                    </w:rPr>
                    <w:t>Užduotį vykdo</w:t>
                  </w:r>
                </w:p>
              </w:tc>
            </w:tr>
            <w:tr w:rsidR="00C359AA" w:rsidTr="001D6269" w14:paraId="0A3CFC2B" w14:textId="77777777">
              <w:tc>
                <w:tcPr>
                  <w:tcW w:w="624" w:type="dxa"/>
                </w:tcPr>
                <w:p w:rsidRPr="001D6C7A" w:rsidR="00C359AA" w:rsidP="00880276" w:rsidRDefault="00C359AA" w14:paraId="732125BE" w14:textId="77777777">
                  <w:pPr>
                    <w:pStyle w:val="ListParagraph"/>
                    <w:framePr w:hSpace="180" w:wrap="around" w:hAnchor="text" w:vAnchor="text" w:y="1"/>
                    <w:numPr>
                      <w:ilvl w:val="0"/>
                      <w:numId w:val="64"/>
                    </w:numPr>
                    <w:spacing w:before="60" w:after="120"/>
                    <w:ind w:left="226" w:right="57" w:hanging="113"/>
                    <w:suppressOverlap/>
                    <w:jc w:val="both"/>
                    <w:rPr>
                      <w:rFonts w:cstheme="minorHAnsi"/>
                    </w:rPr>
                  </w:pPr>
                </w:p>
              </w:tc>
              <w:tc>
                <w:tcPr>
                  <w:tcW w:w="5046" w:type="dxa"/>
                </w:tcPr>
                <w:p w:rsidR="00C359AA" w:rsidP="00880276" w:rsidRDefault="00C359AA" w14:paraId="59B1E01C" w14:textId="77777777">
                  <w:pPr>
                    <w:framePr w:hSpace="180" w:wrap="around" w:hAnchor="text" w:vAnchor="text" w:y="1"/>
                    <w:spacing w:before="60" w:after="120"/>
                    <w:ind w:right="57"/>
                    <w:suppressOverlap/>
                    <w:jc w:val="both"/>
                    <w:rPr>
                      <w:rFonts w:cstheme="minorHAnsi"/>
                    </w:rPr>
                  </w:pPr>
                  <w:r w:rsidRPr="00CB2EED">
                    <w:rPr>
                      <w:rFonts w:cstheme="minorHAnsi"/>
                      <w:u w:val="single"/>
                    </w:rPr>
                    <w:t>Prašymo peržiūra ir įvertinimas</w:t>
                  </w:r>
                  <w:r>
                    <w:rPr>
                      <w:rFonts w:cstheme="minorHAnsi"/>
                    </w:rPr>
                    <w:t>, kurią sudaro:</w:t>
                  </w:r>
                </w:p>
                <w:p w:rsidRPr="00124866" w:rsidR="00C359AA" w:rsidP="00880276" w:rsidRDefault="00C359AA" w14:paraId="17EF7634" w14:textId="1CD752FA">
                  <w:pPr>
                    <w:pStyle w:val="ListParagraph"/>
                    <w:framePr w:hSpace="180" w:wrap="around" w:hAnchor="text" w:vAnchor="text" w:y="1"/>
                    <w:numPr>
                      <w:ilvl w:val="0"/>
                      <w:numId w:val="61"/>
                    </w:numPr>
                    <w:spacing w:before="60" w:after="120"/>
                    <w:ind w:right="57"/>
                    <w:suppressOverlap/>
                    <w:jc w:val="both"/>
                    <w:rPr>
                      <w:rFonts w:cstheme="minorHAnsi"/>
                      <w:i/>
                      <w:iCs/>
                    </w:rPr>
                  </w:pPr>
                  <w:r w:rsidRPr="00124866">
                    <w:rPr>
                      <w:rFonts w:cstheme="minorHAnsi"/>
                      <w:b/>
                      <w:bCs/>
                      <w:i/>
                      <w:iCs/>
                    </w:rPr>
                    <w:t>Darbų vieta</w:t>
                  </w:r>
                  <w:r>
                    <w:rPr>
                      <w:rFonts w:cstheme="minorHAnsi"/>
                    </w:rPr>
                    <w:t xml:space="preserve"> </w:t>
                  </w:r>
                  <w:r w:rsidRPr="0012663D">
                    <w:rPr>
                      <w:rFonts w:cstheme="minorHAnsi"/>
                      <w:b/>
                      <w:bCs/>
                      <w:i/>
                      <w:iCs/>
                    </w:rPr>
                    <w:t>pasirinkimas</w:t>
                  </w:r>
                  <w:r>
                    <w:rPr>
                      <w:rFonts w:cstheme="minorHAnsi"/>
                    </w:rPr>
                    <w:t>. Pasirinkus variantą „</w:t>
                  </w:r>
                  <w:r w:rsidRPr="00171F8A">
                    <w:rPr>
                      <w:rFonts w:cstheme="minorHAnsi"/>
                      <w:i/>
                      <w:iCs/>
                    </w:rPr>
                    <w:t>Numatomi darbai nėra apsaugos zonoje</w:t>
                  </w:r>
                  <w:r>
                    <w:rPr>
                      <w:rFonts w:cstheme="minorHAnsi"/>
                      <w:i/>
                      <w:iCs/>
                    </w:rPr>
                    <w:t>“</w:t>
                  </w:r>
                  <w:r>
                    <w:rPr>
                      <w:rFonts w:cstheme="minorHAnsi"/>
                    </w:rPr>
                    <w:t>, tolimesnių užduočių vykdyti nereikia, o prašymo būsena taip pat automatiškai pasikeičia į „</w:t>
                  </w:r>
                  <w:r w:rsidRPr="00244A25">
                    <w:rPr>
                      <w:rFonts w:cstheme="minorHAnsi"/>
                      <w:i/>
                      <w:iCs/>
                    </w:rPr>
                    <w:t>Numatomi darbai nėra apsaugos zonoje</w:t>
                  </w:r>
                  <w:r w:rsidRPr="00244A25">
                    <w:rPr>
                      <w:rFonts w:cstheme="minorHAnsi"/>
                    </w:rPr>
                    <w:t>“</w:t>
                  </w:r>
                  <w:r>
                    <w:rPr>
                      <w:rFonts w:cstheme="minorHAnsi"/>
                    </w:rPr>
                    <w:t>. Klientas gauna informacinį pranešimą ir prašymas laikomas išnagrinėtu. Kitais atvejais sukuriamos ir vykdomos tolimesnės užduotys.</w:t>
                  </w:r>
                </w:p>
                <w:p w:rsidRPr="00C25917" w:rsidR="0057522A" w:rsidP="00880276" w:rsidRDefault="00C359AA" w14:paraId="58966F2C" w14:textId="4E408795">
                  <w:pPr>
                    <w:pStyle w:val="ListParagraph"/>
                    <w:framePr w:hSpace="180" w:wrap="around" w:hAnchor="text" w:vAnchor="text" w:y="1"/>
                    <w:numPr>
                      <w:ilvl w:val="0"/>
                      <w:numId w:val="61"/>
                    </w:numPr>
                    <w:spacing w:before="60" w:after="120"/>
                    <w:ind w:right="57"/>
                    <w:suppressOverlap/>
                    <w:jc w:val="both"/>
                    <w:rPr>
                      <w:rFonts w:cstheme="minorHAnsi"/>
                      <w:i/>
                      <w:iCs/>
                    </w:rPr>
                  </w:pPr>
                  <w:r>
                    <w:rPr>
                      <w:rFonts w:cstheme="minorHAnsi"/>
                      <w:b/>
                      <w:bCs/>
                      <w:i/>
                      <w:iCs/>
                    </w:rPr>
                    <w:t xml:space="preserve">Kliento darbų aprašymo atitikties darbų matricai įvertinimas. </w:t>
                  </w:r>
                  <w:r w:rsidRPr="00B90D10">
                    <w:rPr>
                      <w:rFonts w:cstheme="minorHAnsi"/>
                    </w:rPr>
                    <w:t>Čia Sutikimą rengiantis specialistas</w:t>
                  </w:r>
                  <w:r>
                    <w:rPr>
                      <w:rFonts w:cstheme="minorHAnsi"/>
                    </w:rPr>
                    <w:t xml:space="preserve"> turi peržiūrėti</w:t>
                  </w:r>
                  <w:r w:rsidRPr="00B90D10">
                    <w:rPr>
                      <w:rFonts w:cstheme="minorHAnsi"/>
                    </w:rPr>
                    <w:t xml:space="preserve"> </w:t>
                  </w:r>
                  <w:r w:rsidRPr="008D73B2">
                    <w:rPr>
                      <w:rFonts w:cstheme="minorHAnsi"/>
                      <w:b/>
                      <w:bCs/>
                      <w:i/>
                      <w:iCs/>
                    </w:rPr>
                    <w:t>Trumpas darbų aprašymas</w:t>
                  </w:r>
                  <w:r>
                    <w:rPr>
                      <w:rFonts w:cstheme="minorHAnsi"/>
                      <w:i/>
                      <w:iCs/>
                    </w:rPr>
                    <w:t xml:space="preserve"> </w:t>
                  </w:r>
                  <w:r w:rsidRPr="00B90D10">
                    <w:rPr>
                      <w:rFonts w:cstheme="minorHAnsi"/>
                    </w:rPr>
                    <w:t>pildymo lauke pateikt</w:t>
                  </w:r>
                  <w:r>
                    <w:rPr>
                      <w:rFonts w:cstheme="minorHAnsi"/>
                    </w:rPr>
                    <w:t>ą</w:t>
                  </w:r>
                  <w:r w:rsidRPr="00B90D10">
                    <w:rPr>
                      <w:rFonts w:cstheme="minorHAnsi"/>
                    </w:rPr>
                    <w:t xml:space="preserve"> informacij</w:t>
                  </w:r>
                  <w:r>
                    <w:rPr>
                      <w:rFonts w:cstheme="minorHAnsi"/>
                    </w:rPr>
                    <w:t xml:space="preserve">ą ir įvertinti ar Klientas tinkamai pasirinko </w:t>
                  </w:r>
                  <w:r w:rsidRPr="00124866">
                    <w:rPr>
                      <w:rFonts w:cstheme="minorHAnsi"/>
                      <w:b/>
                      <w:bCs/>
                      <w:i/>
                      <w:iCs/>
                    </w:rPr>
                    <w:t>Darbų klas</w:t>
                  </w:r>
                  <w:r>
                    <w:rPr>
                      <w:rFonts w:cstheme="minorHAnsi"/>
                      <w:b/>
                      <w:bCs/>
                      <w:i/>
                      <w:iCs/>
                    </w:rPr>
                    <w:t>ę</w:t>
                  </w:r>
                  <w:r>
                    <w:rPr>
                      <w:rFonts w:cstheme="minorHAnsi"/>
                      <w:i/>
                      <w:iCs/>
                    </w:rPr>
                    <w:t xml:space="preserve">, </w:t>
                  </w:r>
                  <w:r w:rsidRPr="00124866">
                    <w:rPr>
                      <w:rFonts w:cstheme="minorHAnsi"/>
                      <w:b/>
                      <w:bCs/>
                      <w:i/>
                      <w:iCs/>
                    </w:rPr>
                    <w:t>Darbų kategorij</w:t>
                  </w:r>
                  <w:r>
                    <w:rPr>
                      <w:rFonts w:cstheme="minorHAnsi"/>
                      <w:b/>
                      <w:bCs/>
                      <w:i/>
                      <w:iCs/>
                    </w:rPr>
                    <w:t>ą</w:t>
                  </w:r>
                  <w:r w:rsidRPr="00B90D10">
                    <w:rPr>
                      <w:rFonts w:cstheme="minorHAnsi"/>
                      <w:i/>
                      <w:iCs/>
                    </w:rPr>
                    <w:t xml:space="preserve"> </w:t>
                  </w:r>
                  <w:r w:rsidRPr="00B90D10">
                    <w:rPr>
                      <w:rFonts w:cstheme="minorHAnsi"/>
                    </w:rPr>
                    <w:t xml:space="preserve">(jei </w:t>
                  </w:r>
                  <w:r w:rsidRPr="00B90D10">
                    <w:rPr>
                      <w:rFonts w:cstheme="minorHAnsi"/>
                    </w:rPr>
                    <w:lastRenderedPageBreak/>
                    <w:t xml:space="preserve">yra kategorija pagal </w:t>
                  </w:r>
                  <w:r w:rsidRPr="00B90D10">
                    <w:rPr>
                      <w:rFonts w:cstheme="minorHAnsi"/>
                      <w:b/>
                      <w:bCs/>
                      <w:i/>
                      <w:iCs/>
                    </w:rPr>
                    <w:t>Darbų klasę</w:t>
                  </w:r>
                  <w:r w:rsidRPr="00B90D10">
                    <w:rPr>
                      <w:rFonts w:cstheme="minorHAnsi"/>
                    </w:rPr>
                    <w:t>) ir</w:t>
                  </w:r>
                  <w:r>
                    <w:rPr>
                      <w:rFonts w:cstheme="minorHAnsi"/>
                      <w:i/>
                      <w:iCs/>
                    </w:rPr>
                    <w:t xml:space="preserve"> </w:t>
                  </w:r>
                  <w:r w:rsidRPr="00124866">
                    <w:rPr>
                      <w:rFonts w:cstheme="minorHAnsi"/>
                      <w:b/>
                      <w:bCs/>
                      <w:i/>
                      <w:iCs/>
                    </w:rPr>
                    <w:t>Darbai</w:t>
                  </w:r>
                  <w:r>
                    <w:rPr>
                      <w:rFonts w:cstheme="minorHAnsi"/>
                      <w:i/>
                      <w:iCs/>
                    </w:rPr>
                    <w:t xml:space="preserve"> </w:t>
                  </w:r>
                  <w:r w:rsidRPr="00B90D10">
                    <w:rPr>
                      <w:rFonts w:cstheme="minorHAnsi"/>
                    </w:rPr>
                    <w:t>laukų</w:t>
                  </w:r>
                  <w:r>
                    <w:rPr>
                      <w:rFonts w:cstheme="minorHAnsi"/>
                    </w:rPr>
                    <w:t xml:space="preserve"> reikšmes</w:t>
                  </w:r>
                  <w:r w:rsidRPr="00F82B2B">
                    <w:rPr>
                      <w:rFonts w:cstheme="minorHAnsi"/>
                    </w:rPr>
                    <w:t>.</w:t>
                  </w:r>
                </w:p>
              </w:tc>
              <w:tc>
                <w:tcPr>
                  <w:tcW w:w="1361" w:type="dxa"/>
                  <w:vAlign w:val="center"/>
                </w:tcPr>
                <w:p w:rsidR="00C359AA" w:rsidP="00880276" w:rsidRDefault="00C359AA" w14:paraId="1E33D35D" w14:textId="77777777">
                  <w:pPr>
                    <w:framePr w:hSpace="180" w:wrap="around" w:hAnchor="text" w:vAnchor="text" w:y="1"/>
                    <w:spacing w:before="60" w:after="120"/>
                    <w:ind w:right="57"/>
                    <w:suppressOverlap/>
                    <w:jc w:val="center"/>
                    <w:rPr>
                      <w:rFonts w:cstheme="minorHAnsi"/>
                    </w:rPr>
                  </w:pPr>
                  <w:r>
                    <w:rPr>
                      <w:rFonts w:cstheme="minorHAnsi"/>
                    </w:rPr>
                    <w:lastRenderedPageBreak/>
                    <w:t>Sutikimo rengėjas</w:t>
                  </w:r>
                </w:p>
              </w:tc>
            </w:tr>
            <w:tr w:rsidR="00C359AA" w:rsidTr="001D6269" w14:paraId="1E9DA3E3" w14:textId="77777777">
              <w:tc>
                <w:tcPr>
                  <w:tcW w:w="624" w:type="dxa"/>
                </w:tcPr>
                <w:p w:rsidRPr="001D6C7A" w:rsidR="00C359AA" w:rsidP="00880276" w:rsidRDefault="00C359AA" w14:paraId="5CA96C57" w14:textId="77777777">
                  <w:pPr>
                    <w:pStyle w:val="ListParagraph"/>
                    <w:framePr w:hSpace="180" w:wrap="around" w:hAnchor="text" w:vAnchor="text" w:y="1"/>
                    <w:numPr>
                      <w:ilvl w:val="0"/>
                      <w:numId w:val="64"/>
                    </w:numPr>
                    <w:spacing w:before="60" w:after="120"/>
                    <w:ind w:left="226" w:right="57" w:hanging="113"/>
                    <w:suppressOverlap/>
                    <w:jc w:val="both"/>
                    <w:rPr>
                      <w:rFonts w:cstheme="minorHAnsi"/>
                    </w:rPr>
                  </w:pPr>
                </w:p>
              </w:tc>
              <w:tc>
                <w:tcPr>
                  <w:tcW w:w="5046" w:type="dxa"/>
                </w:tcPr>
                <w:p w:rsidRPr="00CB2EED" w:rsidR="00C359AA" w:rsidP="00880276" w:rsidRDefault="00C359AA" w14:paraId="6AAE21D7" w14:textId="3B1AD997">
                  <w:pPr>
                    <w:framePr w:hSpace="180" w:wrap="around" w:hAnchor="text" w:vAnchor="text" w:y="1"/>
                    <w:spacing w:before="60" w:after="120"/>
                    <w:ind w:right="57"/>
                    <w:suppressOverlap/>
                    <w:jc w:val="both"/>
                    <w:rPr>
                      <w:rFonts w:cstheme="minorHAnsi"/>
                      <w:u w:val="single"/>
                    </w:rPr>
                  </w:pPr>
                  <w:r w:rsidRPr="007A7BC8">
                    <w:rPr>
                      <w:rFonts w:cstheme="minorHAnsi"/>
                      <w:u w:val="single"/>
                    </w:rPr>
                    <w:t>Saugos patikra</w:t>
                  </w:r>
                  <w:r w:rsidRPr="007A7BC8">
                    <w:rPr>
                      <w:rFonts w:cstheme="minorHAnsi"/>
                    </w:rPr>
                    <w:t>. Atliekama pagal Kliento pateikto darbuotojų sąrašo duomenis.</w:t>
                  </w:r>
                </w:p>
              </w:tc>
              <w:tc>
                <w:tcPr>
                  <w:tcW w:w="1361" w:type="dxa"/>
                  <w:vAlign w:val="center"/>
                </w:tcPr>
                <w:p w:rsidR="00C359AA" w:rsidP="00880276" w:rsidRDefault="00C359AA" w14:paraId="355525F3" w14:textId="0E3075B4">
                  <w:pPr>
                    <w:framePr w:hSpace="180" w:wrap="around" w:hAnchor="text" w:vAnchor="text" w:y="1"/>
                    <w:spacing w:before="60" w:after="120"/>
                    <w:ind w:right="57"/>
                    <w:suppressOverlap/>
                    <w:jc w:val="center"/>
                    <w:rPr>
                      <w:rFonts w:cstheme="minorHAnsi"/>
                    </w:rPr>
                  </w:pPr>
                  <w:r>
                    <w:rPr>
                      <w:rFonts w:cstheme="minorHAnsi"/>
                    </w:rPr>
                    <w:t>Prevencijos skyriaus specialistas</w:t>
                  </w:r>
                </w:p>
              </w:tc>
            </w:tr>
            <w:tr w:rsidR="00C359AA" w:rsidTr="001D6269" w14:paraId="0A022D9B" w14:textId="77777777">
              <w:tc>
                <w:tcPr>
                  <w:tcW w:w="624" w:type="dxa"/>
                </w:tcPr>
                <w:p w:rsidRPr="001D6C7A" w:rsidR="00C359AA" w:rsidP="00880276" w:rsidRDefault="00C359AA" w14:paraId="6C8317FF" w14:textId="77777777">
                  <w:pPr>
                    <w:pStyle w:val="ListParagraph"/>
                    <w:framePr w:hSpace="180" w:wrap="around" w:hAnchor="text" w:vAnchor="text" w:y="1"/>
                    <w:numPr>
                      <w:ilvl w:val="0"/>
                      <w:numId w:val="64"/>
                    </w:numPr>
                    <w:spacing w:before="60" w:after="120"/>
                    <w:ind w:left="226" w:right="57" w:hanging="113"/>
                    <w:suppressOverlap/>
                    <w:jc w:val="both"/>
                    <w:rPr>
                      <w:rFonts w:cstheme="minorHAnsi"/>
                    </w:rPr>
                  </w:pPr>
                </w:p>
              </w:tc>
              <w:tc>
                <w:tcPr>
                  <w:tcW w:w="5046" w:type="dxa"/>
                </w:tcPr>
                <w:p w:rsidRPr="00CB2EED" w:rsidR="00C359AA" w:rsidP="00880276" w:rsidRDefault="00C359AA" w14:paraId="7C3C882C" w14:textId="177AF6D7">
                  <w:pPr>
                    <w:framePr w:hSpace="180" w:wrap="around" w:hAnchor="text" w:vAnchor="text" w:y="1"/>
                    <w:spacing w:before="60" w:after="120"/>
                    <w:ind w:right="57"/>
                    <w:suppressOverlap/>
                    <w:jc w:val="both"/>
                    <w:rPr>
                      <w:rFonts w:cstheme="minorHAnsi"/>
                      <w:u w:val="single"/>
                    </w:rPr>
                  </w:pPr>
                  <w:r w:rsidRPr="007A7BC8">
                    <w:rPr>
                      <w:rFonts w:cstheme="minorHAnsi"/>
                      <w:u w:val="single"/>
                    </w:rPr>
                    <w:t>Kvalifikacijos patikra</w:t>
                  </w:r>
                  <w:r>
                    <w:rPr>
                      <w:rFonts w:cstheme="minorHAnsi"/>
                      <w:u w:val="single"/>
                    </w:rPr>
                    <w:t>.</w:t>
                  </w:r>
                </w:p>
              </w:tc>
              <w:tc>
                <w:tcPr>
                  <w:tcW w:w="1361" w:type="dxa"/>
                  <w:vAlign w:val="center"/>
                </w:tcPr>
                <w:p w:rsidR="00C359AA" w:rsidP="00880276" w:rsidRDefault="00C359AA" w14:paraId="3940E79C" w14:textId="38933988">
                  <w:pPr>
                    <w:framePr w:hSpace="180" w:wrap="around" w:hAnchor="text" w:vAnchor="text" w:y="1"/>
                    <w:spacing w:before="60" w:after="120"/>
                    <w:ind w:right="57"/>
                    <w:suppressOverlap/>
                    <w:jc w:val="center"/>
                    <w:rPr>
                      <w:rFonts w:cstheme="minorHAnsi"/>
                    </w:rPr>
                  </w:pPr>
                  <w:r>
                    <w:rPr>
                      <w:rFonts w:cstheme="minorHAnsi"/>
                    </w:rPr>
                    <w:t>Saugos darbe specialistas</w:t>
                  </w:r>
                </w:p>
              </w:tc>
            </w:tr>
            <w:tr w:rsidR="00C359AA" w:rsidTr="001D6269" w14:paraId="6F29CDE8" w14:textId="77777777">
              <w:tc>
                <w:tcPr>
                  <w:tcW w:w="624" w:type="dxa"/>
                </w:tcPr>
                <w:p w:rsidRPr="001D6C7A" w:rsidR="00C359AA" w:rsidP="00880276" w:rsidRDefault="00C359AA" w14:paraId="4E931C54" w14:textId="77777777">
                  <w:pPr>
                    <w:pStyle w:val="ListParagraph"/>
                    <w:framePr w:hSpace="180" w:wrap="around" w:hAnchor="text" w:vAnchor="text" w:y="1"/>
                    <w:numPr>
                      <w:ilvl w:val="0"/>
                      <w:numId w:val="64"/>
                    </w:numPr>
                    <w:spacing w:before="60" w:after="120"/>
                    <w:ind w:left="226" w:right="57" w:hanging="113"/>
                    <w:suppressOverlap/>
                    <w:jc w:val="both"/>
                    <w:rPr>
                      <w:rFonts w:cstheme="minorHAnsi"/>
                    </w:rPr>
                  </w:pPr>
                </w:p>
              </w:tc>
              <w:tc>
                <w:tcPr>
                  <w:tcW w:w="5046" w:type="dxa"/>
                </w:tcPr>
                <w:p w:rsidR="00C359AA" w:rsidP="00880276" w:rsidRDefault="00C359AA" w14:paraId="7CB2B30E" w14:textId="22345751">
                  <w:pPr>
                    <w:framePr w:hSpace="180" w:wrap="around" w:hAnchor="text" w:vAnchor="text" w:y="1"/>
                    <w:spacing w:before="60" w:after="120"/>
                    <w:ind w:right="57"/>
                    <w:suppressOverlap/>
                    <w:jc w:val="both"/>
                    <w:rPr>
                      <w:rFonts w:cstheme="minorHAnsi"/>
                    </w:rPr>
                  </w:pPr>
                  <w:r w:rsidRPr="00CB2EED">
                    <w:rPr>
                      <w:rFonts w:cstheme="minorHAnsi"/>
                      <w:u w:val="single"/>
                    </w:rPr>
                    <w:t xml:space="preserve">Pasirengimas derinti ir </w:t>
                  </w:r>
                  <w:r>
                    <w:rPr>
                      <w:rFonts w:cstheme="minorHAnsi"/>
                      <w:u w:val="single"/>
                    </w:rPr>
                    <w:t>tvirtinti</w:t>
                  </w:r>
                  <w:r w:rsidRPr="00CB2EED">
                    <w:rPr>
                      <w:rFonts w:cstheme="minorHAnsi"/>
                      <w:u w:val="single"/>
                    </w:rPr>
                    <w:t xml:space="preserve"> sutikimą darbams</w:t>
                  </w:r>
                  <w:r>
                    <w:rPr>
                      <w:rFonts w:cstheme="minorHAnsi"/>
                    </w:rPr>
                    <w:t>, kurią sudaro:</w:t>
                  </w:r>
                </w:p>
                <w:p w:rsidRPr="003D0E3A" w:rsidR="00C359AA" w:rsidP="00880276" w:rsidRDefault="00C359AA" w14:paraId="53786250" w14:textId="51AD88C9">
                  <w:pPr>
                    <w:pStyle w:val="ListParagraph"/>
                    <w:framePr w:hSpace="180" w:wrap="around" w:hAnchor="text" w:vAnchor="text" w:y="1"/>
                    <w:numPr>
                      <w:ilvl w:val="0"/>
                      <w:numId w:val="62"/>
                    </w:numPr>
                    <w:spacing w:before="60" w:after="60"/>
                    <w:ind w:left="714" w:right="57" w:hanging="357"/>
                    <w:contextualSpacing w:val="0"/>
                    <w:suppressOverlap/>
                    <w:jc w:val="both"/>
                    <w:rPr>
                      <w:rFonts w:cstheme="minorHAnsi"/>
                    </w:rPr>
                  </w:pPr>
                  <w:r w:rsidRPr="00704DD0">
                    <w:rPr>
                      <w:rFonts w:cstheme="minorHAnsi"/>
                      <w:b/>
                      <w:bCs/>
                      <w:i/>
                      <w:iCs/>
                    </w:rPr>
                    <w:t>Standartinių veiksmų sąrašo reikšmių pasirinkimas</w:t>
                  </w:r>
                </w:p>
                <w:p w:rsidR="00EA4627" w:rsidP="00880276" w:rsidRDefault="001115DB" w14:paraId="4AB73D7D" w14:textId="0FE3D393">
                  <w:pPr>
                    <w:pStyle w:val="ListParagraph"/>
                    <w:framePr w:hSpace="180" w:wrap="around" w:hAnchor="text" w:vAnchor="text" w:y="1"/>
                    <w:numPr>
                      <w:ilvl w:val="0"/>
                      <w:numId w:val="62"/>
                    </w:numPr>
                    <w:spacing w:before="60" w:after="60"/>
                    <w:ind w:left="714" w:right="57" w:hanging="357"/>
                    <w:contextualSpacing w:val="0"/>
                    <w:suppressOverlap/>
                    <w:jc w:val="both"/>
                    <w:rPr>
                      <w:rFonts w:cstheme="minorHAnsi"/>
                    </w:rPr>
                  </w:pPr>
                  <w:r>
                    <w:rPr>
                      <w:rFonts w:cstheme="minorHAnsi"/>
                      <w:b/>
                      <w:bCs/>
                      <w:i/>
                      <w:iCs/>
                    </w:rPr>
                    <w:t>Poreikio gauti leidimą darbams įvertinimas</w:t>
                  </w:r>
                </w:p>
                <w:p w:rsidRPr="00753BE1" w:rsidR="00C359AA" w:rsidP="00880276" w:rsidRDefault="00C359AA" w14:paraId="602784FE" w14:textId="554A629C">
                  <w:pPr>
                    <w:pStyle w:val="ListParagraph"/>
                    <w:framePr w:hSpace="180" w:wrap="around" w:hAnchor="text" w:vAnchor="text" w:y="1"/>
                    <w:numPr>
                      <w:ilvl w:val="0"/>
                      <w:numId w:val="62"/>
                    </w:numPr>
                    <w:spacing w:before="60" w:after="60"/>
                    <w:ind w:left="714" w:right="57" w:hanging="357"/>
                    <w:contextualSpacing w:val="0"/>
                    <w:suppressOverlap/>
                    <w:jc w:val="both"/>
                    <w:rPr>
                      <w:rFonts w:cstheme="minorHAnsi"/>
                      <w:b/>
                      <w:bCs/>
                      <w:i/>
                      <w:iCs/>
                    </w:rPr>
                  </w:pPr>
                  <w:r w:rsidRPr="00753BE1">
                    <w:rPr>
                      <w:rFonts w:cstheme="minorHAnsi"/>
                      <w:b/>
                      <w:bCs/>
                      <w:i/>
                      <w:iCs/>
                    </w:rPr>
                    <w:t>„Sutikimas įsigalioja nuo“ datos pasirinkimas</w:t>
                  </w:r>
                </w:p>
                <w:p w:rsidR="00C359AA" w:rsidP="00880276" w:rsidRDefault="00C359AA" w14:paraId="4C608B33" w14:textId="55B51B81">
                  <w:pPr>
                    <w:pStyle w:val="ListParagraph"/>
                    <w:framePr w:hSpace="180" w:wrap="around" w:hAnchor="text" w:vAnchor="text" w:y="1"/>
                    <w:numPr>
                      <w:ilvl w:val="0"/>
                      <w:numId w:val="62"/>
                    </w:numPr>
                    <w:spacing w:before="60" w:after="60"/>
                    <w:ind w:left="714" w:right="57" w:hanging="357"/>
                    <w:contextualSpacing w:val="0"/>
                    <w:suppressOverlap/>
                    <w:jc w:val="both"/>
                    <w:rPr>
                      <w:rFonts w:cstheme="minorHAnsi"/>
                    </w:rPr>
                  </w:pPr>
                  <w:r w:rsidRPr="00C959B5">
                    <w:rPr>
                      <w:rFonts w:cstheme="minorHAnsi"/>
                      <w:b/>
                      <w:bCs/>
                      <w:i/>
                      <w:iCs/>
                    </w:rPr>
                    <w:t>Derintojo (-ų) ir Tvirtintojo priskyrimas</w:t>
                  </w:r>
                </w:p>
                <w:p w:rsidRPr="0044211F" w:rsidR="00C359AA" w:rsidP="00880276" w:rsidRDefault="00C359AA" w14:paraId="5A282EC3" w14:textId="2A214288">
                  <w:pPr>
                    <w:pStyle w:val="ListParagraph"/>
                    <w:framePr w:hSpace="180" w:wrap="around" w:hAnchor="text" w:vAnchor="text" w:y="1"/>
                    <w:numPr>
                      <w:ilvl w:val="0"/>
                      <w:numId w:val="62"/>
                    </w:numPr>
                    <w:spacing w:before="60" w:after="120"/>
                    <w:ind w:right="57"/>
                    <w:suppressOverlap/>
                    <w:jc w:val="both"/>
                    <w:rPr>
                      <w:rFonts w:cstheme="minorHAnsi"/>
                    </w:rPr>
                  </w:pPr>
                  <w:r>
                    <w:rPr>
                      <w:rFonts w:cstheme="minorHAnsi"/>
                      <w:b/>
                      <w:bCs/>
                      <w:i/>
                      <w:iCs/>
                    </w:rPr>
                    <w:t>Sugeneruoto sutikimo šablono peržiūra</w:t>
                  </w:r>
                </w:p>
              </w:tc>
              <w:tc>
                <w:tcPr>
                  <w:tcW w:w="1361" w:type="dxa"/>
                  <w:vAlign w:val="center"/>
                </w:tcPr>
                <w:p w:rsidR="00C359AA" w:rsidP="00880276" w:rsidRDefault="00C359AA" w14:paraId="5296C48F" w14:textId="3B8A5765">
                  <w:pPr>
                    <w:framePr w:hSpace="180" w:wrap="around" w:hAnchor="text" w:vAnchor="text" w:y="1"/>
                    <w:spacing w:before="60" w:after="120"/>
                    <w:ind w:right="57"/>
                    <w:suppressOverlap/>
                    <w:jc w:val="center"/>
                    <w:rPr>
                      <w:rFonts w:cstheme="minorHAnsi"/>
                    </w:rPr>
                  </w:pPr>
                  <w:r>
                    <w:rPr>
                      <w:rFonts w:cstheme="minorHAnsi"/>
                    </w:rPr>
                    <w:t>Sutikimo rengėjas</w:t>
                  </w:r>
                </w:p>
              </w:tc>
            </w:tr>
            <w:tr w:rsidR="00C359AA" w:rsidTr="001D6269" w14:paraId="4A4F0D1D" w14:textId="77777777">
              <w:tc>
                <w:tcPr>
                  <w:tcW w:w="624" w:type="dxa"/>
                </w:tcPr>
                <w:p w:rsidRPr="001D6C7A" w:rsidR="00C359AA" w:rsidP="00880276" w:rsidRDefault="00C359AA" w14:paraId="6F11D381" w14:textId="77777777">
                  <w:pPr>
                    <w:pStyle w:val="ListParagraph"/>
                    <w:framePr w:hSpace="180" w:wrap="around" w:hAnchor="text" w:vAnchor="text" w:y="1"/>
                    <w:numPr>
                      <w:ilvl w:val="0"/>
                      <w:numId w:val="64"/>
                    </w:numPr>
                    <w:spacing w:before="60" w:after="120"/>
                    <w:ind w:left="226" w:right="57" w:hanging="113"/>
                    <w:suppressOverlap/>
                    <w:jc w:val="both"/>
                    <w:rPr>
                      <w:rFonts w:cstheme="minorHAnsi"/>
                    </w:rPr>
                  </w:pPr>
                </w:p>
              </w:tc>
              <w:tc>
                <w:tcPr>
                  <w:tcW w:w="5046" w:type="dxa"/>
                </w:tcPr>
                <w:p w:rsidRPr="001B4B3B" w:rsidR="00C359AA" w:rsidP="00880276" w:rsidRDefault="00C359AA" w14:paraId="19EBDC00" w14:textId="77777777">
                  <w:pPr>
                    <w:framePr w:hSpace="180" w:wrap="around" w:hAnchor="text" w:vAnchor="text" w:y="1"/>
                    <w:spacing w:before="60" w:after="120"/>
                    <w:ind w:right="57"/>
                    <w:suppressOverlap/>
                    <w:jc w:val="both"/>
                    <w:rPr>
                      <w:rFonts w:cstheme="minorHAnsi"/>
                    </w:rPr>
                  </w:pPr>
                  <w:r w:rsidRPr="001B4B3B">
                    <w:rPr>
                      <w:rFonts w:cstheme="minorHAnsi"/>
                    </w:rPr>
                    <w:t>Sutikimo derinimas</w:t>
                  </w:r>
                </w:p>
              </w:tc>
              <w:tc>
                <w:tcPr>
                  <w:tcW w:w="1361" w:type="dxa"/>
                  <w:vAlign w:val="center"/>
                </w:tcPr>
                <w:p w:rsidR="00C359AA" w:rsidP="00880276" w:rsidRDefault="00C359AA" w14:paraId="0863A147" w14:textId="77777777">
                  <w:pPr>
                    <w:framePr w:hSpace="180" w:wrap="around" w:hAnchor="text" w:vAnchor="text" w:y="1"/>
                    <w:spacing w:before="60" w:after="120"/>
                    <w:ind w:right="57"/>
                    <w:suppressOverlap/>
                    <w:jc w:val="center"/>
                    <w:rPr>
                      <w:rFonts w:cstheme="minorHAnsi"/>
                    </w:rPr>
                  </w:pPr>
                  <w:r>
                    <w:rPr>
                      <w:rFonts w:cstheme="minorHAnsi"/>
                    </w:rPr>
                    <w:t>Derintojai</w:t>
                  </w:r>
                </w:p>
              </w:tc>
            </w:tr>
            <w:tr w:rsidR="00C359AA" w:rsidTr="001D6269" w14:paraId="059A5559" w14:textId="77777777">
              <w:tc>
                <w:tcPr>
                  <w:tcW w:w="624" w:type="dxa"/>
                </w:tcPr>
                <w:p w:rsidRPr="001D6C7A" w:rsidR="00C359AA" w:rsidP="00880276" w:rsidRDefault="00C359AA" w14:paraId="2D69C30A" w14:textId="77777777">
                  <w:pPr>
                    <w:pStyle w:val="ListParagraph"/>
                    <w:framePr w:hSpace="180" w:wrap="around" w:hAnchor="text" w:vAnchor="text" w:y="1"/>
                    <w:numPr>
                      <w:ilvl w:val="0"/>
                      <w:numId w:val="64"/>
                    </w:numPr>
                    <w:spacing w:before="60" w:after="120"/>
                    <w:ind w:left="226" w:right="57" w:hanging="113"/>
                    <w:suppressOverlap/>
                    <w:jc w:val="both"/>
                    <w:rPr>
                      <w:rFonts w:cstheme="minorHAnsi"/>
                    </w:rPr>
                  </w:pPr>
                </w:p>
              </w:tc>
              <w:tc>
                <w:tcPr>
                  <w:tcW w:w="5046" w:type="dxa"/>
                </w:tcPr>
                <w:p w:rsidRPr="001B4B3B" w:rsidR="00C359AA" w:rsidP="00880276" w:rsidRDefault="00C359AA" w14:paraId="4D6C2DEC" w14:textId="3B8FF8A7">
                  <w:pPr>
                    <w:framePr w:hSpace="180" w:wrap="around" w:hAnchor="text" w:vAnchor="text" w:y="1"/>
                    <w:spacing w:before="60" w:after="120"/>
                    <w:ind w:right="57"/>
                    <w:suppressOverlap/>
                    <w:jc w:val="both"/>
                    <w:rPr>
                      <w:rFonts w:cstheme="minorHAnsi"/>
                    </w:rPr>
                  </w:pPr>
                  <w:r w:rsidRPr="001B4B3B">
                    <w:rPr>
                      <w:rFonts w:cstheme="minorHAnsi"/>
                    </w:rPr>
                    <w:t xml:space="preserve">Sutikimo </w:t>
                  </w:r>
                  <w:r>
                    <w:rPr>
                      <w:rFonts w:cstheme="minorHAnsi"/>
                    </w:rPr>
                    <w:t>tvirtinimas</w:t>
                  </w:r>
                </w:p>
              </w:tc>
              <w:tc>
                <w:tcPr>
                  <w:tcW w:w="1361" w:type="dxa"/>
                  <w:vAlign w:val="center"/>
                </w:tcPr>
                <w:p w:rsidR="00C359AA" w:rsidP="00880276" w:rsidRDefault="00C359AA" w14:paraId="4A2AA807" w14:textId="0DD25360">
                  <w:pPr>
                    <w:framePr w:hSpace="180" w:wrap="around" w:hAnchor="text" w:vAnchor="text" w:y="1"/>
                    <w:spacing w:before="60" w:after="120"/>
                    <w:ind w:right="57"/>
                    <w:suppressOverlap/>
                    <w:jc w:val="center"/>
                    <w:rPr>
                      <w:rFonts w:cstheme="minorHAnsi"/>
                    </w:rPr>
                  </w:pPr>
                  <w:r>
                    <w:rPr>
                      <w:rFonts w:cstheme="minorHAnsi"/>
                    </w:rPr>
                    <w:t>Tvirtintojas</w:t>
                  </w:r>
                </w:p>
              </w:tc>
            </w:tr>
          </w:tbl>
          <w:p w:rsidRPr="0076415B" w:rsidR="00C359AA" w:rsidP="00C359AA" w:rsidRDefault="00C359AA" w14:paraId="659733D5" w14:textId="6621D9E1">
            <w:pPr>
              <w:spacing w:before="60" w:after="120"/>
              <w:ind w:right="57"/>
              <w:jc w:val="both"/>
              <w:rPr>
                <w:rFonts w:cstheme="minorHAnsi"/>
              </w:rPr>
            </w:pPr>
          </w:p>
        </w:tc>
      </w:tr>
      <w:tr w:rsidR="00C359AA" w:rsidTr="00B94CF5" w14:paraId="60902F81" w14:textId="77777777">
        <w:trPr>
          <w:gridAfter w:val="1"/>
          <w:wAfter w:w="6" w:type="dxa"/>
          <w:trHeight w:val="731"/>
        </w:trPr>
        <w:tc>
          <w:tcPr>
            <w:tcW w:w="4907" w:type="dxa"/>
            <w:shd w:val="clear" w:color="auto" w:fill="auto"/>
            <w:vAlign w:val="center"/>
          </w:tcPr>
          <w:p w:rsidRPr="002074FC" w:rsidR="00C359AA" w:rsidP="00C359AA" w:rsidRDefault="00C359AA" w14:paraId="65B2A5D7" w14:textId="1F3B64D4">
            <w:pPr>
              <w:jc w:val="both"/>
              <w:rPr>
                <w:rFonts w:cstheme="minorHAnsi"/>
              </w:rPr>
            </w:pPr>
            <w:r>
              <w:rPr>
                <w:rFonts w:cstheme="minorHAnsi"/>
              </w:rPr>
              <w:lastRenderedPageBreak/>
              <w:t>Aš, kaip Sutikimą rengiantis specialistas, noriu turėti galimybę keisti sutikimo išdavimo proceso būsenos žymą, kad proceso dalyviai matytų sutikimo išdavimo proceso eigą.</w:t>
            </w:r>
          </w:p>
        </w:tc>
        <w:tc>
          <w:tcPr>
            <w:tcW w:w="1842" w:type="dxa"/>
            <w:shd w:val="clear" w:color="auto" w:fill="auto"/>
            <w:vAlign w:val="center"/>
          </w:tcPr>
          <w:p w:rsidR="00C359AA" w:rsidP="00C359AA" w:rsidRDefault="00C359AA" w14:paraId="1191220B" w14:textId="76EC9B9B">
            <w:pPr>
              <w:jc w:val="center"/>
              <w:rPr>
                <w:rFonts w:cstheme="minorHAnsi"/>
                <w:b/>
                <w:bCs/>
              </w:rPr>
            </w:pPr>
            <w:r>
              <w:rPr>
                <w:rFonts w:cstheme="minorHAnsi"/>
                <w:b/>
                <w:bCs/>
              </w:rPr>
              <w:t>Prašymų (užduočių) registras</w:t>
            </w:r>
          </w:p>
        </w:tc>
        <w:tc>
          <w:tcPr>
            <w:tcW w:w="7480" w:type="dxa"/>
            <w:shd w:val="clear" w:color="auto" w:fill="auto"/>
            <w:vAlign w:val="center"/>
          </w:tcPr>
          <w:p w:rsidRPr="00EC2ED9" w:rsidR="00C359AA" w:rsidP="00C359AA" w:rsidRDefault="00C359AA" w14:paraId="0682CFC6" w14:textId="635878B5">
            <w:pPr>
              <w:spacing w:before="60" w:after="120"/>
              <w:ind w:right="57"/>
              <w:jc w:val="both"/>
              <w:rPr>
                <w:rFonts w:cstheme="minorHAnsi"/>
              </w:rPr>
            </w:pPr>
            <w:r>
              <w:rPr>
                <w:rFonts w:cstheme="minorHAnsi"/>
              </w:rPr>
              <w:t>Prašymų (užduočių) registre yra stulpelis „</w:t>
            </w:r>
            <w:r>
              <w:rPr>
                <w:rFonts w:cstheme="minorHAnsi"/>
                <w:b/>
                <w:bCs/>
                <w:i/>
                <w:iCs/>
              </w:rPr>
              <w:t>Prašymo b</w:t>
            </w:r>
            <w:r w:rsidRPr="00D47BBF">
              <w:rPr>
                <w:rFonts w:cstheme="minorHAnsi"/>
                <w:b/>
                <w:bCs/>
                <w:i/>
                <w:iCs/>
              </w:rPr>
              <w:t>ūsena</w:t>
            </w:r>
            <w:r>
              <w:rPr>
                <w:rFonts w:cstheme="minorHAnsi"/>
              </w:rPr>
              <w:t>“, kuriame yra iš anksto numatytas galimų prašymo būsenų sąrašas ir š</w:t>
            </w:r>
            <w:r w:rsidRPr="00EC2ED9">
              <w:rPr>
                <w:rFonts w:cstheme="minorHAnsi"/>
              </w:rPr>
              <w:t xml:space="preserve">io stulpelio reikšmė automatiškai keičiasi, kai proceso dalyviai atlieka iš anksto numatytus veiksmus. </w:t>
            </w:r>
          </w:p>
          <w:p w:rsidRPr="0090450C" w:rsidR="00C359AA" w:rsidP="00C359AA" w:rsidRDefault="00C359AA" w14:paraId="07D3B9EB" w14:textId="0248A809">
            <w:pPr>
              <w:spacing w:before="60" w:after="120"/>
              <w:ind w:right="57"/>
              <w:jc w:val="both"/>
              <w:rPr>
                <w:rFonts w:cstheme="minorHAnsi"/>
              </w:rPr>
            </w:pPr>
            <w:r>
              <w:rPr>
                <w:rFonts w:cstheme="minorHAnsi"/>
              </w:rPr>
              <w:t xml:space="preserve">Automatinio prašymo būsenos pokyčio poreikis yra pateiktas kitose šio dokumento aprašytose </w:t>
            </w:r>
            <w:r w:rsidRPr="00D47BBF">
              <w:rPr>
                <w:rFonts w:cstheme="minorHAnsi"/>
                <w:i/>
                <w:iCs/>
                <w:lang w:val="en-US"/>
              </w:rPr>
              <w:t>User stories</w:t>
            </w:r>
            <w:r>
              <w:rPr>
                <w:rFonts w:cstheme="minorHAnsi"/>
              </w:rPr>
              <w:t>.</w:t>
            </w:r>
          </w:p>
        </w:tc>
      </w:tr>
      <w:tr w:rsidR="00C359AA" w:rsidTr="00B94CF5" w14:paraId="24E65221" w14:textId="77777777">
        <w:trPr>
          <w:gridAfter w:val="1"/>
          <w:wAfter w:w="6" w:type="dxa"/>
          <w:trHeight w:val="270"/>
        </w:trPr>
        <w:tc>
          <w:tcPr>
            <w:tcW w:w="4907" w:type="dxa"/>
            <w:shd w:val="clear" w:color="auto" w:fill="auto"/>
            <w:vAlign w:val="center"/>
          </w:tcPr>
          <w:p w:rsidR="00C359AA" w:rsidP="00C359AA" w:rsidRDefault="00C359AA" w14:paraId="5415CDBD" w14:textId="30326DDA">
            <w:pPr>
              <w:jc w:val="both"/>
              <w:rPr>
                <w:rFonts w:cstheme="minorHAnsi"/>
              </w:rPr>
            </w:pPr>
            <w:r>
              <w:lastRenderedPageBreak/>
              <w:t xml:space="preserve">Aš, kaip Sutikimą rengiantis specialistas, noriu, kad Klientui pateikus prašymo formą, </w:t>
            </w:r>
            <w:r w:rsidRPr="00D12021">
              <w:t xml:space="preserve">pateikimo </w:t>
            </w:r>
            <w:r>
              <w:t>data būtų automatiškai fiksuojama tiek Kliento savitarnoje, tiek ir užduočių registre, tam, kad nereikėtų šios informacijos pildyti ranka bei užtikrinti duomenų vientisumą.</w:t>
            </w:r>
          </w:p>
        </w:tc>
        <w:tc>
          <w:tcPr>
            <w:tcW w:w="1842" w:type="dxa"/>
            <w:shd w:val="clear" w:color="auto" w:fill="auto"/>
            <w:vAlign w:val="center"/>
          </w:tcPr>
          <w:p w:rsidR="00C359AA" w:rsidP="00C359AA" w:rsidRDefault="00C359AA" w14:paraId="6382ADE4" w14:textId="46EFE663">
            <w:pPr>
              <w:jc w:val="center"/>
              <w:rPr>
                <w:rFonts w:cstheme="minorHAnsi"/>
                <w:b/>
                <w:bCs/>
              </w:rPr>
            </w:pPr>
            <w:r>
              <w:rPr>
                <w:rFonts w:cstheme="minorHAnsi"/>
                <w:b/>
                <w:bCs/>
              </w:rPr>
              <w:t>Prašymų (užduočių) registras</w:t>
            </w:r>
          </w:p>
        </w:tc>
        <w:tc>
          <w:tcPr>
            <w:tcW w:w="7480" w:type="dxa"/>
            <w:shd w:val="clear" w:color="auto" w:fill="auto"/>
            <w:vAlign w:val="center"/>
          </w:tcPr>
          <w:p w:rsidRPr="00567104" w:rsidR="00C359AA" w:rsidP="00C359AA" w:rsidRDefault="00C359AA" w14:paraId="7C6647FE" w14:textId="14982A9F">
            <w:pPr>
              <w:spacing w:before="60" w:after="120"/>
              <w:ind w:right="57"/>
              <w:jc w:val="both"/>
              <w:rPr>
                <w:rFonts w:cstheme="minorHAnsi"/>
              </w:rPr>
            </w:pPr>
            <w:r>
              <w:rPr>
                <w:rFonts w:cstheme="minorHAnsi"/>
              </w:rPr>
              <w:t>K</w:t>
            </w:r>
            <w:r w:rsidRPr="00567104">
              <w:rPr>
                <w:rFonts w:cstheme="minorHAnsi"/>
              </w:rPr>
              <w:t xml:space="preserve">ai tik Klientas pateikia prašymą sutikimui </w:t>
            </w:r>
            <w:r>
              <w:rPr>
                <w:rFonts w:cstheme="minorHAnsi"/>
              </w:rPr>
              <w:t xml:space="preserve">vykdyti darbus </w:t>
            </w:r>
            <w:r w:rsidRPr="00567104">
              <w:rPr>
                <w:rFonts w:cstheme="minorHAnsi"/>
              </w:rPr>
              <w:t>gauti</w:t>
            </w:r>
            <w:r>
              <w:rPr>
                <w:rFonts w:cstheme="minorHAnsi"/>
              </w:rPr>
              <w:t xml:space="preserve">, turi būti </w:t>
            </w:r>
            <w:r w:rsidRPr="00567104">
              <w:rPr>
                <w:rFonts w:cstheme="minorHAnsi"/>
              </w:rPr>
              <w:t>automatiškai</w:t>
            </w:r>
            <w:r>
              <w:rPr>
                <w:rFonts w:cstheme="minorHAnsi"/>
              </w:rPr>
              <w:t xml:space="preserve"> </w:t>
            </w:r>
            <w:r w:rsidRPr="00567104">
              <w:rPr>
                <w:rFonts w:cstheme="minorHAnsi"/>
              </w:rPr>
              <w:t>užpildoma</w:t>
            </w:r>
            <w:r>
              <w:rPr>
                <w:rFonts w:cstheme="minorHAnsi"/>
              </w:rPr>
              <w:t>s „</w:t>
            </w:r>
            <w:r w:rsidRPr="00D47BBF">
              <w:rPr>
                <w:rFonts w:ascii="Calibri" w:hAnsi="Calibri" w:cs="Calibri"/>
                <w:b/>
                <w:bCs/>
                <w:i/>
                <w:iCs/>
                <w:color w:val="000000" w:themeColor="text1"/>
              </w:rPr>
              <w:t>Prašymo pateikimo data</w:t>
            </w:r>
            <w:r>
              <w:rPr>
                <w:rFonts w:cstheme="minorHAnsi"/>
              </w:rPr>
              <w:t>“</w:t>
            </w:r>
            <w:r w:rsidRPr="00567104">
              <w:rPr>
                <w:rFonts w:cstheme="minorHAnsi"/>
              </w:rPr>
              <w:t xml:space="preserve"> </w:t>
            </w:r>
            <w:r>
              <w:rPr>
                <w:rFonts w:cstheme="minorHAnsi"/>
              </w:rPr>
              <w:t xml:space="preserve">prašymų registro laukas, kuriame nurodoma Kliento prašymo formoje </w:t>
            </w:r>
            <w:r w:rsidRPr="00567104">
              <w:rPr>
                <w:rFonts w:cstheme="minorHAnsi"/>
              </w:rPr>
              <w:t>„</w:t>
            </w:r>
            <w:r w:rsidRPr="00D47BBF">
              <w:rPr>
                <w:rFonts w:cstheme="minorHAnsi"/>
                <w:b/>
                <w:bCs/>
                <w:i/>
                <w:iCs/>
              </w:rPr>
              <w:t>Pateikti</w:t>
            </w:r>
            <w:r>
              <w:rPr>
                <w:rFonts w:cstheme="minorHAnsi"/>
              </w:rPr>
              <w:t>“</w:t>
            </w:r>
            <w:r w:rsidRPr="00567104">
              <w:rPr>
                <w:rFonts w:cstheme="minorHAnsi"/>
              </w:rPr>
              <w:t xml:space="preserve"> mygtuko paspaudimo data ir laikas.</w:t>
            </w:r>
          </w:p>
          <w:p w:rsidR="00C359AA" w:rsidP="00C359AA" w:rsidRDefault="00C359AA" w14:paraId="2755E2B0" w14:textId="1B959A34">
            <w:pPr>
              <w:spacing w:before="60" w:after="120"/>
              <w:ind w:right="57"/>
              <w:jc w:val="both"/>
              <w:rPr>
                <w:rFonts w:cstheme="minorHAnsi"/>
              </w:rPr>
            </w:pPr>
            <w:r>
              <w:rPr>
                <w:rFonts w:cstheme="minorHAnsi"/>
              </w:rPr>
              <w:t>„</w:t>
            </w:r>
            <w:r w:rsidRPr="005159CA">
              <w:rPr>
                <w:rFonts w:ascii="Calibri" w:hAnsi="Calibri" w:cs="Calibri"/>
                <w:b/>
                <w:bCs/>
                <w:i/>
                <w:iCs/>
                <w:color w:val="000000" w:themeColor="text1"/>
              </w:rPr>
              <w:t>Prašymo pateikimo data</w:t>
            </w:r>
            <w:r>
              <w:rPr>
                <w:rFonts w:cstheme="minorHAnsi"/>
              </w:rPr>
              <w:t>“</w:t>
            </w:r>
            <w:r w:rsidRPr="00567104">
              <w:rPr>
                <w:rFonts w:cstheme="minorHAnsi"/>
              </w:rPr>
              <w:t xml:space="preserve"> </w:t>
            </w:r>
            <w:r>
              <w:rPr>
                <w:rFonts w:cstheme="minorHAnsi"/>
              </w:rPr>
              <w:t xml:space="preserve">prašymų registro laukas </w:t>
            </w:r>
            <w:r w:rsidRPr="00567104">
              <w:rPr>
                <w:rFonts w:cstheme="minorHAnsi"/>
              </w:rPr>
              <w:t>visiems proceso dalyviams, kurie turės prieigą prie užpildytų prašymų duomenų, yra pateikiama</w:t>
            </w:r>
            <w:r>
              <w:rPr>
                <w:rFonts w:cstheme="minorHAnsi"/>
              </w:rPr>
              <w:t>s</w:t>
            </w:r>
            <w:r w:rsidRPr="00567104">
              <w:rPr>
                <w:rFonts w:cstheme="minorHAnsi"/>
              </w:rPr>
              <w:t xml:space="preserve"> kaip papildomas bei nekoreguojamas laukas.</w:t>
            </w:r>
          </w:p>
        </w:tc>
      </w:tr>
      <w:tr w:rsidR="00C359AA" w:rsidTr="00B94CF5" w14:paraId="26E3C305" w14:textId="77777777">
        <w:trPr>
          <w:gridAfter w:val="1"/>
          <w:wAfter w:w="6" w:type="dxa"/>
          <w:trHeight w:val="270"/>
        </w:trPr>
        <w:tc>
          <w:tcPr>
            <w:tcW w:w="4907" w:type="dxa"/>
            <w:shd w:val="clear" w:color="auto" w:fill="auto"/>
            <w:vAlign w:val="center"/>
          </w:tcPr>
          <w:p w:rsidR="00C359AA" w:rsidP="00C359AA" w:rsidRDefault="00C359AA" w14:paraId="135016D7" w14:textId="0576BC66">
            <w:pPr>
              <w:jc w:val="both"/>
              <w:rPr>
                <w:rFonts w:cstheme="minorHAnsi"/>
              </w:rPr>
            </w:pPr>
            <w:r>
              <w:t>Aš, kaip Sutikimą rengiantis specialistas, noriu matyti kokia kalba turi būti rengiamas sutikimas darbams vykdyti, kad galėčiau atitinkamai priskirti nagrinėti užsienio Klientų prašymus anglų kalbą mokančius Sutikimą rengiančius specialistus.</w:t>
            </w:r>
          </w:p>
        </w:tc>
        <w:tc>
          <w:tcPr>
            <w:tcW w:w="1842" w:type="dxa"/>
            <w:shd w:val="clear" w:color="auto" w:fill="auto"/>
            <w:vAlign w:val="center"/>
          </w:tcPr>
          <w:p w:rsidR="00C359AA" w:rsidP="00C359AA" w:rsidRDefault="00C359AA" w14:paraId="0288E1F1" w14:textId="68A71007">
            <w:pPr>
              <w:jc w:val="center"/>
              <w:rPr>
                <w:rFonts w:cstheme="minorHAnsi"/>
                <w:b/>
                <w:bCs/>
              </w:rPr>
            </w:pPr>
            <w:r>
              <w:rPr>
                <w:rFonts w:cstheme="minorHAnsi"/>
                <w:b/>
                <w:bCs/>
              </w:rPr>
              <w:t>Prašymų (užduočių) registras</w:t>
            </w:r>
          </w:p>
        </w:tc>
        <w:tc>
          <w:tcPr>
            <w:tcW w:w="7480" w:type="dxa"/>
            <w:shd w:val="clear" w:color="auto" w:fill="auto"/>
          </w:tcPr>
          <w:p w:rsidR="00C359AA" w:rsidP="00C359AA" w:rsidRDefault="00C359AA" w14:paraId="6C1ED15B" w14:textId="7D2B3B7D">
            <w:pPr>
              <w:spacing w:after="120"/>
              <w:ind w:right="57"/>
              <w:jc w:val="both"/>
              <w:rPr>
                <w:color w:val="000000"/>
              </w:rPr>
            </w:pPr>
            <w:r>
              <w:rPr>
                <w:color w:val="000000"/>
              </w:rPr>
              <w:t>Prašymų registre yra „</w:t>
            </w:r>
            <w:r w:rsidRPr="00D47BBF">
              <w:rPr>
                <w:b/>
                <w:bCs/>
                <w:i/>
                <w:iCs/>
              </w:rPr>
              <w:t>Prašymo pateikimo kalba</w:t>
            </w:r>
            <w:r>
              <w:rPr>
                <w:color w:val="000000"/>
              </w:rPr>
              <w:t xml:space="preserve">“ pildymo laukas, kuriame automatiškai įrašoma </w:t>
            </w:r>
            <w:r w:rsidRPr="00D82D10">
              <w:rPr>
                <w:b/>
                <w:bCs/>
                <w:i/>
                <w:iCs/>
                <w:color w:val="000000"/>
              </w:rPr>
              <w:t>LT</w:t>
            </w:r>
            <w:r>
              <w:rPr>
                <w:color w:val="000000"/>
              </w:rPr>
              <w:t xml:space="preserve"> arba </w:t>
            </w:r>
            <w:r w:rsidRPr="00D82D10">
              <w:rPr>
                <w:b/>
                <w:bCs/>
                <w:i/>
                <w:iCs/>
                <w:color w:val="000000"/>
              </w:rPr>
              <w:t>EN</w:t>
            </w:r>
            <w:r>
              <w:rPr>
                <w:color w:val="000000"/>
              </w:rPr>
              <w:t xml:space="preserve"> reikšmė, atsižvelgiant į tai, kokia kalba Klientas užpildė prašymą sutikimui vykdyti darbus gauti. Priklausomai nuo </w:t>
            </w:r>
            <w:r w:rsidRPr="00D82D10">
              <w:rPr>
                <w:i/>
                <w:iCs/>
              </w:rPr>
              <w:t>„</w:t>
            </w:r>
            <w:r w:rsidRPr="00D82D10">
              <w:rPr>
                <w:b/>
                <w:bCs/>
                <w:i/>
                <w:iCs/>
              </w:rPr>
              <w:t>Prašymo pateikimo kalba</w:t>
            </w:r>
            <w:r>
              <w:rPr>
                <w:color w:val="000000"/>
              </w:rPr>
              <w:t>“ pildymo lauke įrašytos reikšmės (</w:t>
            </w:r>
            <w:r w:rsidRPr="00D82D10">
              <w:rPr>
                <w:b/>
                <w:bCs/>
                <w:i/>
                <w:iCs/>
                <w:color w:val="000000"/>
              </w:rPr>
              <w:t>LT</w:t>
            </w:r>
            <w:r>
              <w:rPr>
                <w:color w:val="000000"/>
              </w:rPr>
              <w:t xml:space="preserve"> arba </w:t>
            </w:r>
            <w:r w:rsidRPr="00D82D10">
              <w:rPr>
                <w:b/>
                <w:bCs/>
                <w:i/>
                <w:iCs/>
                <w:color w:val="000000"/>
              </w:rPr>
              <w:t>EN</w:t>
            </w:r>
            <w:r>
              <w:rPr>
                <w:color w:val="000000"/>
              </w:rPr>
              <w:t xml:space="preserve">), pagal nutylėjimą turi būti pritaikomi lietuvių ar anglų kalba Klientui siunčiami pranešimai: priminimai, užklausos ir kita komunikacija, įskaitant ir išduodamo sutikimo darbams vykdyti forma. </w:t>
            </w:r>
          </w:p>
          <w:p w:rsidRPr="00D47BBF" w:rsidR="00C359AA" w:rsidP="00C359AA" w:rsidRDefault="00C359AA" w14:paraId="7872CEBE" w14:textId="67AAA620">
            <w:pPr>
              <w:spacing w:after="120"/>
              <w:ind w:right="57"/>
              <w:jc w:val="both"/>
              <w:rPr>
                <w:color w:val="000000"/>
              </w:rPr>
            </w:pPr>
            <w:r>
              <w:rPr>
                <w:color w:val="000000"/>
              </w:rPr>
              <w:t>Jei</w:t>
            </w:r>
            <w:r w:rsidRPr="00D82D10">
              <w:rPr>
                <w:b/>
                <w:bCs/>
                <w:i/>
                <w:iCs/>
              </w:rPr>
              <w:t xml:space="preserve"> </w:t>
            </w:r>
            <w:r w:rsidRPr="00D47BBF">
              <w:rPr>
                <w:i/>
                <w:iCs/>
              </w:rPr>
              <w:t>„</w:t>
            </w:r>
            <w:r w:rsidRPr="00D82D10">
              <w:rPr>
                <w:b/>
                <w:bCs/>
                <w:i/>
                <w:iCs/>
              </w:rPr>
              <w:t>Prašymo pateikimo kalba</w:t>
            </w:r>
            <w:r>
              <w:rPr>
                <w:color w:val="000000"/>
              </w:rPr>
              <w:t xml:space="preserve">“ pildymo lauke yra pateikta </w:t>
            </w:r>
            <w:r w:rsidRPr="00D82D10">
              <w:rPr>
                <w:b/>
                <w:bCs/>
                <w:i/>
                <w:iCs/>
                <w:color w:val="000000"/>
              </w:rPr>
              <w:t>EN</w:t>
            </w:r>
            <w:r>
              <w:rPr>
                <w:b/>
                <w:bCs/>
                <w:i/>
                <w:iCs/>
                <w:color w:val="000000"/>
              </w:rPr>
              <w:t xml:space="preserve">, </w:t>
            </w:r>
            <w:r w:rsidRPr="00D47BBF">
              <w:rPr>
                <w:color w:val="000000"/>
              </w:rPr>
              <w:t xml:space="preserve">tai </w:t>
            </w:r>
            <w:r>
              <w:rPr>
                <w:color w:val="000000"/>
              </w:rPr>
              <w:t>rengiamoje ir išduodamoje sutikimo darbams formoje anglų kalba pateikiamas ne tik s</w:t>
            </w:r>
            <w:r w:rsidRPr="00D47BBF">
              <w:rPr>
                <w:color w:val="000000"/>
              </w:rPr>
              <w:t>tandartinis ir nekintantis sutikimo šablono tekstas</w:t>
            </w:r>
            <w:r>
              <w:rPr>
                <w:color w:val="000000"/>
              </w:rPr>
              <w:t>, bet ir:</w:t>
            </w:r>
          </w:p>
          <w:p w:rsidR="00C359AA" w:rsidP="00D019A2" w:rsidRDefault="00C359AA" w14:paraId="146C804D" w14:textId="77777777">
            <w:pPr>
              <w:pStyle w:val="ListParagraph"/>
              <w:numPr>
                <w:ilvl w:val="0"/>
                <w:numId w:val="37"/>
              </w:numPr>
              <w:spacing w:after="120"/>
              <w:ind w:right="57"/>
              <w:jc w:val="both"/>
              <w:rPr>
                <w:color w:val="000000"/>
              </w:rPr>
            </w:pPr>
            <w:r>
              <w:rPr>
                <w:color w:val="000000"/>
              </w:rPr>
              <w:t xml:space="preserve">Užpildytos </w:t>
            </w:r>
            <w:r w:rsidRPr="00D82D10">
              <w:rPr>
                <w:color w:val="000000"/>
              </w:rPr>
              <w:t>„</w:t>
            </w:r>
            <w:r w:rsidRPr="00D82D10">
              <w:rPr>
                <w:b/>
                <w:bCs/>
                <w:i/>
                <w:iCs/>
                <w:color w:val="000000"/>
              </w:rPr>
              <w:t>Atsakingas skyrius</w:t>
            </w:r>
            <w:r w:rsidRPr="00D82D10">
              <w:rPr>
                <w:color w:val="000000"/>
              </w:rPr>
              <w:t>“ ir „</w:t>
            </w:r>
            <w:r w:rsidRPr="00D82D10">
              <w:rPr>
                <w:b/>
                <w:bCs/>
                <w:i/>
                <w:iCs/>
                <w:color w:val="000000"/>
              </w:rPr>
              <w:t>Darbų vieta</w:t>
            </w:r>
            <w:r w:rsidRPr="00D82D10">
              <w:rPr>
                <w:color w:val="000000"/>
              </w:rPr>
              <w:t>“ registro laukų reikšmės.</w:t>
            </w:r>
          </w:p>
          <w:p w:rsidR="00C359AA" w:rsidP="00D019A2" w:rsidRDefault="00C359AA" w14:paraId="4DFA9E7C" w14:textId="6041FA62">
            <w:pPr>
              <w:pStyle w:val="ListParagraph"/>
              <w:numPr>
                <w:ilvl w:val="0"/>
                <w:numId w:val="37"/>
              </w:numPr>
              <w:spacing w:after="120"/>
              <w:ind w:right="57"/>
              <w:jc w:val="both"/>
              <w:rPr>
                <w:color w:val="000000"/>
              </w:rPr>
            </w:pPr>
            <w:r w:rsidRPr="00994C82">
              <w:rPr>
                <w:b/>
                <w:bCs/>
                <w:i/>
                <w:iCs/>
                <w:color w:val="000000"/>
              </w:rPr>
              <w:t>Standartinių veiksmų sąrašo</w:t>
            </w:r>
            <w:r>
              <w:rPr>
                <w:color w:val="000000"/>
              </w:rPr>
              <w:t xml:space="preserve"> reikšmės.</w:t>
            </w:r>
          </w:p>
          <w:p w:rsidRPr="00D47BBF" w:rsidR="00C359AA" w:rsidP="00D019A2" w:rsidRDefault="00C359AA" w14:paraId="585097FE" w14:textId="686CB3C1">
            <w:pPr>
              <w:pStyle w:val="ListParagraph"/>
              <w:numPr>
                <w:ilvl w:val="0"/>
                <w:numId w:val="37"/>
              </w:numPr>
              <w:spacing w:after="120"/>
              <w:ind w:right="57"/>
              <w:jc w:val="both"/>
              <w:rPr>
                <w:color w:val="000000"/>
              </w:rPr>
            </w:pPr>
            <w:r>
              <w:rPr>
                <w:color w:val="000000"/>
              </w:rPr>
              <w:t>Tvirtinimo žyma.</w:t>
            </w:r>
          </w:p>
        </w:tc>
      </w:tr>
      <w:tr w:rsidR="00C359AA" w:rsidTr="00497EB0" w14:paraId="010A328A" w14:textId="77777777">
        <w:trPr>
          <w:gridAfter w:val="1"/>
          <w:wAfter w:w="6" w:type="dxa"/>
          <w:trHeight w:val="270"/>
        </w:trPr>
        <w:tc>
          <w:tcPr>
            <w:tcW w:w="4907" w:type="dxa"/>
            <w:shd w:val="clear" w:color="auto" w:fill="auto"/>
            <w:vAlign w:val="center"/>
          </w:tcPr>
          <w:p w:rsidRPr="667E2A46" w:rsidR="00C359AA" w:rsidP="00C359AA" w:rsidRDefault="00C359AA" w14:paraId="35D5743A" w14:textId="081C4A06">
            <w:pPr>
              <w:jc w:val="both"/>
              <w:rPr>
                <w:rFonts w:ascii="Calibri" w:hAnsi="Calibri" w:eastAsia="Calibri" w:cs="Calibri"/>
                <w:caps/>
                <w:color w:val="000000" w:themeColor="text1"/>
              </w:rPr>
            </w:pPr>
            <w:r w:rsidRPr="00EC3B0B">
              <w:t>Aš, kaip Sutikimą rengiantis specialistas, noriu turėti galimybę savarankiškai pažymėti kur bus vykdomi Kliento prašyme numatyti darbai tam, kad Klientui nereikėtų pildyti šios informacijos bei išvengti situacijų, kai Klientui neteisingai užpildžius šią informaciją prašymo formoje, pačiam Klientui reikėtų atlikti prašymo korekciją arba registruoti naują prašymą.</w:t>
            </w:r>
          </w:p>
        </w:tc>
        <w:tc>
          <w:tcPr>
            <w:tcW w:w="1842" w:type="dxa"/>
            <w:shd w:val="clear" w:color="auto" w:fill="auto"/>
            <w:vAlign w:val="center"/>
          </w:tcPr>
          <w:p w:rsidR="00C359AA" w:rsidP="00C359AA" w:rsidRDefault="00C359AA" w14:paraId="58D8950F" w14:textId="69A7B915">
            <w:pPr>
              <w:jc w:val="center"/>
              <w:rPr>
                <w:rFonts w:cstheme="minorHAnsi"/>
                <w:b/>
                <w:bCs/>
              </w:rPr>
            </w:pPr>
            <w:r w:rsidRPr="00350E6C">
              <w:rPr>
                <w:rFonts w:cstheme="minorHAnsi"/>
                <w:b/>
                <w:bCs/>
              </w:rPr>
              <w:t>Prašymų (užduočių) registras</w:t>
            </w:r>
          </w:p>
        </w:tc>
        <w:tc>
          <w:tcPr>
            <w:tcW w:w="7480" w:type="dxa"/>
            <w:shd w:val="clear" w:color="auto" w:fill="auto"/>
          </w:tcPr>
          <w:p w:rsidR="00C359AA" w:rsidP="00C359AA" w:rsidRDefault="00C359AA" w14:paraId="457FD262" w14:textId="5D4B3D83">
            <w:pPr>
              <w:spacing w:before="60" w:after="60"/>
              <w:ind w:right="57"/>
              <w:jc w:val="both"/>
              <w:rPr>
                <w:rFonts w:cstheme="minorHAnsi"/>
              </w:rPr>
            </w:pPr>
            <w:r w:rsidRPr="00350E6C">
              <w:rPr>
                <w:rFonts w:cstheme="minorHAnsi"/>
              </w:rPr>
              <w:t xml:space="preserve">Sutikimą rengiantis specialistas, </w:t>
            </w:r>
            <w:r>
              <w:rPr>
                <w:rFonts w:cstheme="minorHAnsi"/>
              </w:rPr>
              <w:t xml:space="preserve">pradėjus nagrinėti prašymą yra suformuojama </w:t>
            </w:r>
            <w:r w:rsidRPr="008041E9">
              <w:rPr>
                <w:rFonts w:eastAsia="Times New Roman"/>
                <w:b/>
                <w:bCs/>
                <w:i/>
                <w:iCs/>
              </w:rPr>
              <w:t xml:space="preserve"> </w:t>
            </w:r>
            <w:r w:rsidRPr="008041E9">
              <w:rPr>
                <w:rFonts w:cstheme="minorHAnsi"/>
                <w:b/>
                <w:bCs/>
                <w:i/>
                <w:iCs/>
              </w:rPr>
              <w:t>Darbų viet</w:t>
            </w:r>
            <w:r>
              <w:rPr>
                <w:rFonts w:cstheme="minorHAnsi"/>
                <w:b/>
                <w:bCs/>
                <w:i/>
                <w:iCs/>
              </w:rPr>
              <w:t>os</w:t>
            </w:r>
            <w:r w:rsidRPr="008041E9">
              <w:rPr>
                <w:rFonts w:cstheme="minorHAnsi"/>
              </w:rPr>
              <w:t xml:space="preserve"> </w:t>
            </w:r>
            <w:r w:rsidRPr="008041E9">
              <w:rPr>
                <w:rFonts w:cstheme="minorHAnsi"/>
                <w:b/>
                <w:bCs/>
                <w:i/>
                <w:iCs/>
              </w:rPr>
              <w:t>pasirinkimas</w:t>
            </w:r>
            <w:r w:rsidRPr="008041E9">
              <w:rPr>
                <w:rFonts w:cstheme="minorHAnsi"/>
              </w:rPr>
              <w:t xml:space="preserve"> </w:t>
            </w:r>
            <w:r>
              <w:rPr>
                <w:rFonts w:cstheme="minorHAnsi"/>
              </w:rPr>
              <w:t>užduotis</w:t>
            </w:r>
            <w:r w:rsidRPr="00350E6C">
              <w:rPr>
                <w:rFonts w:cstheme="minorHAnsi"/>
              </w:rPr>
              <w:t xml:space="preserve">, </w:t>
            </w:r>
            <w:r>
              <w:rPr>
                <w:rFonts w:cstheme="minorHAnsi"/>
              </w:rPr>
              <w:t xml:space="preserve">kur </w:t>
            </w:r>
            <w:r w:rsidRPr="00350E6C">
              <w:rPr>
                <w:rFonts w:cstheme="minorHAnsi"/>
                <w:b/>
                <w:bCs/>
                <w:i/>
                <w:iCs/>
              </w:rPr>
              <w:t>Darbų vieta</w:t>
            </w:r>
            <w:r w:rsidRPr="00350E6C">
              <w:rPr>
                <w:rFonts w:cstheme="minorHAnsi"/>
              </w:rPr>
              <w:t xml:space="preserve"> prašymų registro pildymo lauke privalo</w:t>
            </w:r>
            <w:r>
              <w:rPr>
                <w:rFonts w:cstheme="minorHAnsi"/>
              </w:rPr>
              <w:t>ma</w:t>
            </w:r>
            <w:r w:rsidRPr="00350E6C">
              <w:rPr>
                <w:rFonts w:cstheme="minorHAnsi"/>
              </w:rPr>
              <w:t xml:space="preserve"> nurodyti darbų atlikimo vietą</w:t>
            </w:r>
            <w:r>
              <w:rPr>
                <w:rFonts w:cstheme="minorHAnsi"/>
              </w:rPr>
              <w:t>, pasirenkant iš šių opcijų:</w:t>
            </w:r>
            <w:r w:rsidRPr="00350E6C">
              <w:rPr>
                <w:rFonts w:cstheme="minorHAnsi"/>
              </w:rPr>
              <w:t xml:space="preserve"> </w:t>
            </w:r>
          </w:p>
          <w:p w:rsidRPr="00350E6C" w:rsidR="00C359AA" w:rsidP="00D019A2" w:rsidRDefault="00C359AA" w14:paraId="53B6CFC5" w14:textId="77777777">
            <w:pPr>
              <w:pStyle w:val="ListParagraph"/>
              <w:numPr>
                <w:ilvl w:val="0"/>
                <w:numId w:val="17"/>
              </w:numPr>
              <w:spacing w:before="60" w:after="60"/>
              <w:ind w:right="57"/>
              <w:contextualSpacing w:val="0"/>
              <w:jc w:val="both"/>
              <w:rPr>
                <w:rFonts w:cstheme="minorHAnsi"/>
                <w:b/>
                <w:bCs/>
                <w:i/>
                <w:iCs/>
              </w:rPr>
            </w:pPr>
            <w:r w:rsidRPr="00350E6C">
              <w:rPr>
                <w:rFonts w:cstheme="minorHAnsi"/>
                <w:b/>
                <w:bCs/>
                <w:i/>
                <w:iCs/>
              </w:rPr>
              <w:t>Veikiančiame gamtinių dujų perdavimo sistemos objekte.</w:t>
            </w:r>
          </w:p>
          <w:p w:rsidRPr="00350E6C" w:rsidR="00C359AA" w:rsidP="00D019A2" w:rsidRDefault="00C359AA" w14:paraId="274D8E10" w14:textId="77777777">
            <w:pPr>
              <w:pStyle w:val="ListParagraph"/>
              <w:numPr>
                <w:ilvl w:val="0"/>
                <w:numId w:val="17"/>
              </w:numPr>
              <w:spacing w:before="60" w:after="60"/>
              <w:ind w:right="57"/>
              <w:contextualSpacing w:val="0"/>
              <w:jc w:val="both"/>
              <w:rPr>
                <w:rFonts w:cstheme="minorHAnsi"/>
                <w:b/>
                <w:bCs/>
                <w:i/>
                <w:iCs/>
              </w:rPr>
            </w:pPr>
            <w:r w:rsidRPr="00350E6C">
              <w:rPr>
                <w:rFonts w:cstheme="minorHAnsi"/>
                <w:b/>
                <w:bCs/>
                <w:i/>
                <w:iCs/>
              </w:rPr>
              <w:t>Veikiančio gamtinių dujų perdavimo sistemos objekto apsaugos zonoje.</w:t>
            </w:r>
          </w:p>
          <w:p w:rsidRPr="00AB0846" w:rsidR="00C359AA" w:rsidP="00D019A2" w:rsidRDefault="00C359AA" w14:paraId="654FB8F4" w14:textId="77777777">
            <w:pPr>
              <w:pStyle w:val="ListParagraph"/>
              <w:numPr>
                <w:ilvl w:val="0"/>
                <w:numId w:val="17"/>
              </w:numPr>
              <w:spacing w:before="60" w:after="60"/>
              <w:ind w:right="57"/>
              <w:jc w:val="both"/>
              <w:rPr>
                <w:b/>
                <w:bCs/>
                <w:i/>
                <w:iCs/>
              </w:rPr>
            </w:pPr>
            <w:r w:rsidRPr="00350E6C">
              <w:rPr>
                <w:b/>
                <w:bCs/>
                <w:i/>
                <w:iCs/>
              </w:rPr>
              <w:t xml:space="preserve">Numatomi darbai nėra apsaugos zonoje. </w:t>
            </w:r>
          </w:p>
          <w:p w:rsidR="00D56D0B" w:rsidP="00C8473E" w:rsidRDefault="00C359AA" w14:paraId="7CF3DE3E" w14:textId="35A283A9">
            <w:pPr>
              <w:spacing w:before="60" w:after="120"/>
              <w:ind w:right="57"/>
              <w:jc w:val="both"/>
              <w:rPr>
                <w:rFonts w:cstheme="minorHAnsi"/>
              </w:rPr>
            </w:pPr>
            <w:r w:rsidRPr="00350E6C">
              <w:rPr>
                <w:rFonts w:cstheme="minorHAnsi"/>
              </w:rPr>
              <w:t>Galima pasirinkti daugiau nei vieną iš šių opcijų,</w:t>
            </w:r>
            <w:r>
              <w:rPr>
                <w:rFonts w:cstheme="minorHAnsi"/>
              </w:rPr>
              <w:t xml:space="preserve"> t. y: </w:t>
            </w:r>
            <w:r w:rsidRPr="00350E6C">
              <w:rPr>
                <w:rFonts w:cstheme="minorHAnsi"/>
                <w:b/>
                <w:bCs/>
                <w:i/>
                <w:iCs/>
              </w:rPr>
              <w:t>Veikiančiame gamtinių dujų perdavimo sistemos objekte</w:t>
            </w:r>
            <w:r w:rsidRPr="00350E6C">
              <w:rPr>
                <w:rFonts w:cstheme="minorHAnsi"/>
              </w:rPr>
              <w:t xml:space="preserve"> </w:t>
            </w:r>
            <w:r>
              <w:rPr>
                <w:rFonts w:cstheme="minorHAnsi"/>
              </w:rPr>
              <w:t xml:space="preserve">ir </w:t>
            </w:r>
            <w:r w:rsidRPr="00350E6C">
              <w:rPr>
                <w:rFonts w:cstheme="minorHAnsi"/>
                <w:b/>
                <w:bCs/>
                <w:i/>
                <w:iCs/>
              </w:rPr>
              <w:t>Veikiančio gamtinių dujų perdavimo sistemos objekto apsaugos zonoje</w:t>
            </w:r>
            <w:r>
              <w:rPr>
                <w:rFonts w:cstheme="minorHAnsi"/>
              </w:rPr>
              <w:t>.</w:t>
            </w:r>
            <w:r w:rsidR="00D56D0B">
              <w:rPr>
                <w:rFonts w:cstheme="minorHAnsi"/>
              </w:rPr>
              <w:t xml:space="preserve"> </w:t>
            </w:r>
            <w:r w:rsidRPr="00BC375B" w:rsidR="00D56D0B">
              <w:t xml:space="preserve">Tais atvejais, kai </w:t>
            </w:r>
            <w:r w:rsidRPr="002876D5" w:rsidR="00D56D0B">
              <w:rPr>
                <w:rFonts w:cstheme="minorHAnsi"/>
              </w:rPr>
              <w:t xml:space="preserve">Sutikimą rengiantis </w:t>
            </w:r>
            <w:r w:rsidRPr="002876D5" w:rsidR="00D56D0B">
              <w:t>specialistas</w:t>
            </w:r>
            <w:r w:rsidRPr="00BC375B" w:rsidR="00D56D0B">
              <w:t xml:space="preserve"> </w:t>
            </w:r>
            <w:r w:rsidR="00D56D0B">
              <w:lastRenderedPageBreak/>
              <w:t xml:space="preserve">pasirenka ir bando išsaugoti </w:t>
            </w:r>
            <w:r w:rsidRPr="00350E6C" w:rsidR="00D56D0B">
              <w:rPr>
                <w:rFonts w:cstheme="minorHAnsi"/>
                <w:b/>
                <w:bCs/>
                <w:i/>
                <w:iCs/>
              </w:rPr>
              <w:t>Darbų viet</w:t>
            </w:r>
            <w:r w:rsidR="00D56D0B">
              <w:rPr>
                <w:rFonts w:cstheme="minorHAnsi"/>
                <w:b/>
                <w:bCs/>
                <w:i/>
                <w:iCs/>
              </w:rPr>
              <w:t xml:space="preserve">a </w:t>
            </w:r>
            <w:r w:rsidR="00D56D0B">
              <w:rPr>
                <w:rFonts w:cstheme="minorHAnsi"/>
              </w:rPr>
              <w:t>opciją (-</w:t>
            </w:r>
            <w:proofErr w:type="spellStart"/>
            <w:r w:rsidR="00D56D0B">
              <w:rPr>
                <w:rFonts w:cstheme="minorHAnsi"/>
              </w:rPr>
              <w:t>as</w:t>
            </w:r>
            <w:proofErr w:type="spellEnd"/>
            <w:r w:rsidR="00D56D0B">
              <w:rPr>
                <w:rFonts w:cstheme="minorHAnsi"/>
              </w:rPr>
              <w:t xml:space="preserve">): </w:t>
            </w:r>
            <w:r w:rsidRPr="00A25BE6" w:rsidR="00D56D0B">
              <w:rPr>
                <w:rFonts w:cstheme="minorHAnsi"/>
                <w:b/>
                <w:bCs/>
                <w:i/>
                <w:iCs/>
              </w:rPr>
              <w:t>Veikiančiame gamtinių dujų perdavimo sistemos objekte</w:t>
            </w:r>
            <w:r w:rsidR="00D56D0B">
              <w:rPr>
                <w:rFonts w:cstheme="minorHAnsi"/>
                <w:b/>
                <w:bCs/>
                <w:i/>
                <w:iCs/>
              </w:rPr>
              <w:t xml:space="preserve"> </w:t>
            </w:r>
            <w:r w:rsidRPr="00A25BE6" w:rsidR="00D56D0B">
              <w:rPr>
                <w:rFonts w:cstheme="minorHAnsi"/>
                <w:i/>
                <w:iCs/>
              </w:rPr>
              <w:t>ir (arba)</w:t>
            </w:r>
            <w:r w:rsidR="00D56D0B">
              <w:rPr>
                <w:rFonts w:cstheme="minorHAnsi"/>
                <w:b/>
                <w:bCs/>
                <w:i/>
                <w:iCs/>
              </w:rPr>
              <w:t xml:space="preserve"> </w:t>
            </w:r>
            <w:r w:rsidRPr="00350E6C" w:rsidR="00D56D0B">
              <w:rPr>
                <w:rFonts w:cstheme="minorHAnsi"/>
                <w:b/>
                <w:bCs/>
                <w:i/>
                <w:iCs/>
              </w:rPr>
              <w:t>Veikiančio gamtinių dujų perdavimo sistemos objekto apsaugos zonoje</w:t>
            </w:r>
            <w:r w:rsidRPr="00542D91" w:rsidR="00D56D0B">
              <w:rPr>
                <w:rFonts w:cstheme="minorHAnsi"/>
              </w:rPr>
              <w:t xml:space="preserve">, turi būti automatinis patikrinimas ar </w:t>
            </w:r>
            <w:r w:rsidR="00D56D0B">
              <w:rPr>
                <w:rFonts w:cstheme="minorHAnsi"/>
              </w:rPr>
              <w:t>visos Kliento darbo atlikimo vietos turi priskirtą objektą iš</w:t>
            </w:r>
            <w:r w:rsidRPr="00BC375B" w:rsidR="00D56D0B">
              <w:rPr>
                <w:b/>
                <w:bCs/>
                <w:i/>
                <w:iCs/>
              </w:rPr>
              <w:t xml:space="preserve"> Objektai</w:t>
            </w:r>
            <w:r w:rsidRPr="00BC375B" w:rsidR="00D56D0B">
              <w:t xml:space="preserve"> sąrašo</w:t>
            </w:r>
            <w:r w:rsidR="00D56D0B">
              <w:t xml:space="preserve">. Jei </w:t>
            </w:r>
            <w:r w:rsidRPr="00BC375B" w:rsidR="00D56D0B">
              <w:t xml:space="preserve">Klientas </w:t>
            </w:r>
            <w:r w:rsidR="00E50DC3">
              <w:t>prašyme</w:t>
            </w:r>
            <w:r w:rsidR="00474273">
              <w:t xml:space="preserve"> yra įrašęs</w:t>
            </w:r>
            <w:r w:rsidRPr="00BC375B" w:rsidR="00D56D0B">
              <w:t xml:space="preserve"> bent vieną darbų </w:t>
            </w:r>
            <w:r w:rsidR="00D56D0B">
              <w:t xml:space="preserve">atlikimo </w:t>
            </w:r>
            <w:r w:rsidRPr="00BC375B" w:rsidR="00D56D0B">
              <w:t xml:space="preserve">vietą ne iš </w:t>
            </w:r>
            <w:r w:rsidRPr="00BC375B" w:rsidR="00D56D0B">
              <w:rPr>
                <w:b/>
                <w:bCs/>
                <w:i/>
                <w:iCs/>
              </w:rPr>
              <w:t>Objektai</w:t>
            </w:r>
            <w:r w:rsidRPr="00BC375B" w:rsidR="00D56D0B">
              <w:t xml:space="preserve"> sąrašo, tada atsiranda privalomumas Sutikimą rengiančiam specialistui priskirti prie tokios Kliento nurodytos darbo vietos konkretų objektą iš </w:t>
            </w:r>
            <w:r w:rsidRPr="00BC375B" w:rsidR="00D56D0B">
              <w:rPr>
                <w:b/>
                <w:bCs/>
                <w:i/>
                <w:iCs/>
              </w:rPr>
              <w:t>Objektai</w:t>
            </w:r>
            <w:r w:rsidRPr="00BC375B" w:rsidR="00D56D0B">
              <w:t xml:space="preserve"> sąrašo.</w:t>
            </w:r>
            <w:r w:rsidR="00D56D0B">
              <w:t xml:space="preserve"> </w:t>
            </w:r>
            <w:r w:rsidR="00474273">
              <w:t xml:space="preserve">Matomas pranešimas apie privalomumą </w:t>
            </w:r>
            <w:r w:rsidR="00CE4F16">
              <w:t>priskirti objektą prie konkreči</w:t>
            </w:r>
            <w:r w:rsidR="00992D97">
              <w:t>os (-</w:t>
            </w:r>
            <w:proofErr w:type="spellStart"/>
            <w:r w:rsidR="00992D97">
              <w:t>i</w:t>
            </w:r>
            <w:r w:rsidR="00CE4F16">
              <w:t>ų</w:t>
            </w:r>
            <w:proofErr w:type="spellEnd"/>
            <w:r w:rsidR="00992D97">
              <w:t>)</w:t>
            </w:r>
            <w:r w:rsidR="00CE4F16">
              <w:t xml:space="preserve"> darbų atlikimo viet</w:t>
            </w:r>
            <w:r w:rsidR="00992D97">
              <w:t>os (-</w:t>
            </w:r>
            <w:r w:rsidR="00CE4F16">
              <w:t>ų</w:t>
            </w:r>
            <w:r w:rsidR="00992D97">
              <w:t xml:space="preserve">). </w:t>
            </w:r>
            <w:r w:rsidR="00D56D0B">
              <w:t xml:space="preserve">Tik atlikus priskyrimus, galima išsaugoti </w:t>
            </w:r>
            <w:r w:rsidRPr="00350E6C" w:rsidR="00D56D0B">
              <w:rPr>
                <w:rFonts w:cstheme="minorHAnsi"/>
                <w:b/>
                <w:bCs/>
                <w:i/>
                <w:iCs/>
              </w:rPr>
              <w:t>Darbų viet</w:t>
            </w:r>
            <w:r w:rsidR="00D56D0B">
              <w:rPr>
                <w:rFonts w:cstheme="minorHAnsi"/>
                <w:b/>
                <w:bCs/>
                <w:i/>
                <w:iCs/>
              </w:rPr>
              <w:t xml:space="preserve">a </w:t>
            </w:r>
            <w:r w:rsidR="00D56D0B">
              <w:rPr>
                <w:rFonts w:cstheme="minorHAnsi"/>
              </w:rPr>
              <w:t xml:space="preserve">pasirinkimą ir uždaryti užduotį kaip įvykdytą. </w:t>
            </w:r>
            <w:r w:rsidR="00692F31">
              <w:rPr>
                <w:rFonts w:cstheme="minorHAnsi"/>
              </w:rPr>
              <w:t xml:space="preserve">Šis papildomas Objektų sąrašo pasirinkimo funkcionalumas negalioja, jei Sutikimą rengiantis specialistas pasirenka </w:t>
            </w:r>
            <w:r w:rsidR="00692F31">
              <w:rPr>
                <w:rFonts w:cstheme="minorHAnsi"/>
                <w:b/>
                <w:i/>
                <w:iCs/>
              </w:rPr>
              <w:t>Numatomi darbai nėra apsaugos zonoje</w:t>
            </w:r>
            <w:r w:rsidR="00692F31">
              <w:rPr>
                <w:rFonts w:cstheme="minorHAnsi"/>
              </w:rPr>
              <w:t xml:space="preserve"> opciją.</w:t>
            </w:r>
          </w:p>
          <w:p w:rsidRPr="00E50DE2" w:rsidR="00C359AA" w:rsidP="00C359AA" w:rsidRDefault="00E50DE2" w14:paraId="3E774ADF" w14:textId="4AA98F12">
            <w:pPr>
              <w:spacing w:before="60" w:after="60"/>
              <w:ind w:right="57"/>
              <w:jc w:val="both"/>
              <w:rPr>
                <w:rFonts w:cstheme="minorHAnsi"/>
              </w:rPr>
            </w:pPr>
            <w:r>
              <w:rPr>
                <w:rFonts w:cstheme="minorHAnsi"/>
              </w:rPr>
              <w:t>P</w:t>
            </w:r>
            <w:r w:rsidRPr="00350E6C" w:rsidR="00C359AA">
              <w:rPr>
                <w:rFonts w:cstheme="minorHAnsi"/>
              </w:rPr>
              <w:t>asirink</w:t>
            </w:r>
            <w:r w:rsidR="00C359AA">
              <w:rPr>
                <w:rFonts w:cstheme="minorHAnsi"/>
              </w:rPr>
              <w:t>us</w:t>
            </w:r>
            <w:r w:rsidRPr="00350E6C" w:rsidR="00C359AA">
              <w:rPr>
                <w:rFonts w:cstheme="minorHAnsi"/>
              </w:rPr>
              <w:t xml:space="preserve"> </w:t>
            </w:r>
            <w:r w:rsidRPr="002F0813" w:rsidR="00C359AA">
              <w:rPr>
                <w:b/>
                <w:bCs/>
                <w:i/>
                <w:iCs/>
              </w:rPr>
              <w:t>Numatomi darbai nėra apsaugos zonoje</w:t>
            </w:r>
            <w:r w:rsidRPr="00350E6C" w:rsidR="00C359AA">
              <w:rPr>
                <w:i/>
                <w:iCs/>
              </w:rPr>
              <w:t xml:space="preserve"> </w:t>
            </w:r>
            <w:r w:rsidRPr="00BF0C72" w:rsidR="00C359AA">
              <w:t xml:space="preserve">opciją, papildomų </w:t>
            </w:r>
            <w:r w:rsidR="00C359AA">
              <w:t xml:space="preserve">opcijų </w:t>
            </w:r>
            <w:r w:rsidRPr="00BF0C72" w:rsidR="00C359AA">
              <w:t>žymėti neleidžiama</w:t>
            </w:r>
            <w:r w:rsidR="00C359AA">
              <w:t xml:space="preserve"> (jei buvo pažymėtos – žymėjimas turi būti automatiškai nuimtas)</w:t>
            </w:r>
            <w:r w:rsidRPr="00BF0C72" w:rsidR="00C359AA">
              <w:t xml:space="preserve">. Yra </w:t>
            </w:r>
            <w:r w:rsidR="00C359AA">
              <w:t xml:space="preserve">paliekama </w:t>
            </w:r>
            <w:r w:rsidRPr="00BF0C72" w:rsidR="00C359AA">
              <w:t>galimybė atžymėti ir pasirinkti kitą (-</w:t>
            </w:r>
            <w:proofErr w:type="spellStart"/>
            <w:r w:rsidRPr="00BF0C72" w:rsidR="00C359AA">
              <w:t>as</w:t>
            </w:r>
            <w:proofErr w:type="spellEnd"/>
            <w:r w:rsidRPr="00BF0C72" w:rsidR="00C359AA">
              <w:t>) opcijas.</w:t>
            </w:r>
            <w:r w:rsidR="00C359AA">
              <w:t xml:space="preserve"> </w:t>
            </w:r>
          </w:p>
          <w:p w:rsidR="00C359AA" w:rsidP="00C359AA" w:rsidRDefault="00C359AA" w14:paraId="2D1FE234" w14:textId="2BBC2B9A">
            <w:pPr>
              <w:spacing w:before="60" w:after="60"/>
              <w:ind w:right="57"/>
              <w:jc w:val="both"/>
              <w:rPr>
                <w:rFonts w:cstheme="minorHAnsi"/>
              </w:rPr>
            </w:pPr>
            <w:r>
              <w:t xml:space="preserve">Sutikimą </w:t>
            </w:r>
            <w:r w:rsidR="002413DC">
              <w:t>rengian</w:t>
            </w:r>
            <w:r w:rsidR="007A2A53">
              <w:t>čiam</w:t>
            </w:r>
            <w:r>
              <w:t xml:space="preserve"> specialistui, norint išsaugoti pasirinkimus ir tokių </w:t>
            </w:r>
            <w:r w:rsidR="002413DC">
              <w:t>bū</w:t>
            </w:r>
            <w:r w:rsidR="007A2A53">
              <w:t>d</w:t>
            </w:r>
            <w:r w:rsidR="002413DC">
              <w:t>u</w:t>
            </w:r>
            <w:r>
              <w:t xml:space="preserve"> patvirtinti, kad pabaigė </w:t>
            </w:r>
            <w:r w:rsidRPr="008041E9">
              <w:rPr>
                <w:rFonts w:cstheme="minorHAnsi"/>
                <w:b/>
                <w:bCs/>
                <w:i/>
                <w:iCs/>
              </w:rPr>
              <w:t>Darbų viet</w:t>
            </w:r>
            <w:r>
              <w:rPr>
                <w:rFonts w:cstheme="minorHAnsi"/>
                <w:b/>
                <w:bCs/>
                <w:i/>
                <w:iCs/>
              </w:rPr>
              <w:t>os</w:t>
            </w:r>
            <w:r w:rsidRPr="008041E9">
              <w:rPr>
                <w:rFonts w:cstheme="minorHAnsi"/>
              </w:rPr>
              <w:t xml:space="preserve"> </w:t>
            </w:r>
            <w:r w:rsidRPr="008041E9">
              <w:rPr>
                <w:rFonts w:cstheme="minorHAnsi"/>
                <w:b/>
                <w:bCs/>
                <w:i/>
                <w:iCs/>
              </w:rPr>
              <w:t>pasirinkimas</w:t>
            </w:r>
            <w:r w:rsidRPr="008041E9">
              <w:rPr>
                <w:rFonts w:cstheme="minorHAnsi"/>
              </w:rPr>
              <w:t xml:space="preserve"> </w:t>
            </w:r>
            <w:r>
              <w:rPr>
                <w:rFonts w:cstheme="minorHAnsi"/>
              </w:rPr>
              <w:t>užduotį, privaloma paspausti „</w:t>
            </w:r>
            <w:r w:rsidRPr="00F73DE7">
              <w:rPr>
                <w:rFonts w:cstheme="minorHAnsi"/>
                <w:i/>
                <w:iCs/>
              </w:rPr>
              <w:t>Išsaugoti pasirinkimą</w:t>
            </w:r>
            <w:r>
              <w:rPr>
                <w:rFonts w:cstheme="minorHAnsi"/>
              </w:rPr>
              <w:t xml:space="preserve">“ mygtuką ar kitu </w:t>
            </w:r>
            <w:r w:rsidR="002413DC">
              <w:rPr>
                <w:rFonts w:cstheme="minorHAnsi"/>
              </w:rPr>
              <w:t>sut</w:t>
            </w:r>
            <w:r w:rsidR="00C94C49">
              <w:rPr>
                <w:rFonts w:cstheme="minorHAnsi"/>
              </w:rPr>
              <w:t>a</w:t>
            </w:r>
            <w:r w:rsidR="002413DC">
              <w:rPr>
                <w:rFonts w:cstheme="minorHAnsi"/>
              </w:rPr>
              <w:t>rtu</w:t>
            </w:r>
            <w:r>
              <w:rPr>
                <w:rFonts w:cstheme="minorHAnsi"/>
              </w:rPr>
              <w:t xml:space="preserve"> būdu užfiksuoti užduoties pabaigą.</w:t>
            </w:r>
          </w:p>
          <w:p w:rsidRPr="002101D2" w:rsidR="00C359AA" w:rsidP="00C359AA" w:rsidRDefault="00C359AA" w14:paraId="3F91CBE7" w14:textId="77A79078">
            <w:pPr>
              <w:spacing w:before="60" w:after="60"/>
              <w:ind w:right="57"/>
              <w:jc w:val="both"/>
              <w:rPr>
                <w:rFonts w:cstheme="minorHAnsi"/>
              </w:rPr>
            </w:pPr>
            <w:r>
              <w:rPr>
                <w:rFonts w:cstheme="minorHAnsi"/>
              </w:rPr>
              <w:t xml:space="preserve">Sprendimą dėl </w:t>
            </w:r>
            <w:r w:rsidRPr="008041E9">
              <w:rPr>
                <w:rFonts w:cstheme="minorHAnsi"/>
                <w:b/>
                <w:bCs/>
                <w:i/>
                <w:iCs/>
              </w:rPr>
              <w:t>Darbų viet</w:t>
            </w:r>
            <w:r>
              <w:rPr>
                <w:rFonts w:cstheme="minorHAnsi"/>
                <w:b/>
                <w:bCs/>
                <w:i/>
                <w:iCs/>
              </w:rPr>
              <w:t>os</w:t>
            </w:r>
            <w:r w:rsidRPr="008041E9">
              <w:rPr>
                <w:rFonts w:cstheme="minorHAnsi"/>
              </w:rPr>
              <w:t xml:space="preserve"> </w:t>
            </w:r>
            <w:r w:rsidRPr="008041E9">
              <w:rPr>
                <w:rFonts w:cstheme="minorHAnsi"/>
                <w:b/>
                <w:bCs/>
                <w:i/>
                <w:iCs/>
              </w:rPr>
              <w:t>pasirinkim</w:t>
            </w:r>
            <w:r>
              <w:rPr>
                <w:rFonts w:cstheme="minorHAnsi"/>
                <w:b/>
                <w:bCs/>
                <w:i/>
                <w:iCs/>
              </w:rPr>
              <w:t xml:space="preserve">o </w:t>
            </w:r>
            <w:r>
              <w:rPr>
                <w:rFonts w:cstheme="minorHAnsi"/>
              </w:rPr>
              <w:t xml:space="preserve">Sutikimą rengiantis specialistas priima remiantis Kliento prašyme </w:t>
            </w:r>
            <w:r w:rsidRPr="008E04FE">
              <w:rPr>
                <w:rFonts w:cstheme="minorHAnsi"/>
                <w:b/>
                <w:bCs/>
                <w:i/>
                <w:iCs/>
              </w:rPr>
              <w:t>Darbų atliko vieta</w:t>
            </w:r>
            <w:r>
              <w:rPr>
                <w:rFonts w:cstheme="minorHAnsi"/>
              </w:rPr>
              <w:t xml:space="preserve"> klausimyno atsakyme nurodyta (-</w:t>
            </w:r>
            <w:proofErr w:type="spellStart"/>
            <w:r>
              <w:rPr>
                <w:rFonts w:cstheme="minorHAnsi"/>
              </w:rPr>
              <w:t>omis</w:t>
            </w:r>
            <w:proofErr w:type="spellEnd"/>
            <w:r>
              <w:rPr>
                <w:rFonts w:cstheme="minorHAnsi"/>
              </w:rPr>
              <w:t>) darbų atlikimo vieta (-</w:t>
            </w:r>
            <w:proofErr w:type="spellStart"/>
            <w:r>
              <w:rPr>
                <w:rFonts w:cstheme="minorHAnsi"/>
              </w:rPr>
              <w:t>omis</w:t>
            </w:r>
            <w:proofErr w:type="spellEnd"/>
            <w:r>
              <w:rPr>
                <w:rFonts w:cstheme="minorHAnsi"/>
              </w:rPr>
              <w:t xml:space="preserve">), kurio </w:t>
            </w:r>
            <w:r w:rsidRPr="001E1104">
              <w:rPr>
                <w:rFonts w:cstheme="minorHAnsi"/>
                <w:i/>
                <w:iCs/>
                <w:lang w:val="en-US"/>
              </w:rPr>
              <w:t>User story</w:t>
            </w:r>
            <w:r>
              <w:rPr>
                <w:rFonts w:cstheme="minorHAnsi"/>
              </w:rPr>
              <w:t xml:space="preserve"> bei sėkmės sąlygos pateikiami žemiau.</w:t>
            </w:r>
          </w:p>
          <w:p w:rsidR="00C359AA" w:rsidP="00C359AA" w:rsidRDefault="00C359AA" w14:paraId="07DB3EF0" w14:textId="3B35B6B7">
            <w:pPr>
              <w:spacing w:before="60" w:after="120"/>
              <w:jc w:val="both"/>
              <w:rPr>
                <w:rFonts w:cstheme="minorHAnsi"/>
              </w:rPr>
            </w:pPr>
            <w:r w:rsidRPr="00350E6C">
              <w:rPr>
                <w:rFonts w:cstheme="minorHAnsi"/>
              </w:rPr>
              <w:t>Ši</w:t>
            </w:r>
            <w:r>
              <w:rPr>
                <w:rFonts w:cstheme="minorHAnsi"/>
              </w:rPr>
              <w:t>s</w:t>
            </w:r>
            <w:r w:rsidRPr="00350E6C">
              <w:rPr>
                <w:rFonts w:cstheme="minorHAnsi"/>
              </w:rPr>
              <w:t xml:space="preserve"> informacija turi būti automatiškai perkelta ir į Klientui išduodamo sutikimo darbams vykdyti formą.</w:t>
            </w:r>
          </w:p>
        </w:tc>
      </w:tr>
      <w:tr w:rsidR="00C359AA" w:rsidTr="00CF7D40" w14:paraId="09FC5BD6" w14:textId="77777777">
        <w:trPr>
          <w:gridAfter w:val="1"/>
          <w:wAfter w:w="6" w:type="dxa"/>
          <w:trHeight w:val="270"/>
        </w:trPr>
        <w:tc>
          <w:tcPr>
            <w:tcW w:w="4907" w:type="dxa"/>
            <w:shd w:val="clear" w:color="auto" w:fill="auto"/>
            <w:vAlign w:val="center"/>
          </w:tcPr>
          <w:p w:rsidRPr="0B1E0E4F" w:rsidR="00C359AA" w:rsidP="00C359AA" w:rsidRDefault="00C359AA" w14:paraId="4495E66B" w14:textId="098ED1A6">
            <w:pPr>
              <w:jc w:val="both"/>
            </w:pPr>
            <w:r w:rsidRPr="667E2A46">
              <w:rPr>
                <w:rFonts w:ascii="Calibri" w:hAnsi="Calibri" w:eastAsia="Calibri" w:cs="Calibri"/>
                <w:caps/>
                <w:color w:val="000000" w:themeColor="text1"/>
              </w:rPr>
              <w:lastRenderedPageBreak/>
              <w:t>A</w:t>
            </w:r>
            <w:r w:rsidRPr="667E2A46">
              <w:rPr>
                <w:rFonts w:ascii="Calibri" w:hAnsi="Calibri" w:eastAsia="Calibri" w:cs="Calibri"/>
                <w:color w:val="000000" w:themeColor="text1"/>
              </w:rPr>
              <w:t>š</w:t>
            </w:r>
            <w:r>
              <w:rPr>
                <w:rFonts w:ascii="Calibri" w:hAnsi="Calibri" w:eastAsia="Calibri" w:cs="Calibri"/>
                <w:color w:val="000000" w:themeColor="text1"/>
              </w:rPr>
              <w:t>,</w:t>
            </w:r>
            <w:r w:rsidRPr="667E2A46">
              <w:rPr>
                <w:rFonts w:ascii="Calibri" w:hAnsi="Calibri" w:eastAsia="Calibri" w:cs="Calibri"/>
                <w:color w:val="000000" w:themeColor="text1"/>
              </w:rPr>
              <w:t xml:space="preserve"> kaip </w:t>
            </w:r>
            <w:r>
              <w:rPr>
                <w:rFonts w:ascii="Calibri" w:hAnsi="Calibri" w:eastAsia="Calibri" w:cs="Calibri"/>
                <w:color w:val="000000" w:themeColor="text1"/>
              </w:rPr>
              <w:t>S</w:t>
            </w:r>
            <w:r w:rsidRPr="667E2A46">
              <w:rPr>
                <w:rFonts w:ascii="Calibri" w:hAnsi="Calibri" w:eastAsia="Calibri" w:cs="Calibri"/>
                <w:color w:val="000000" w:themeColor="text1"/>
              </w:rPr>
              <w:t>utikim</w:t>
            </w:r>
            <w:r>
              <w:rPr>
                <w:rFonts w:ascii="Calibri" w:hAnsi="Calibri" w:eastAsia="Calibri" w:cs="Calibri"/>
                <w:color w:val="000000" w:themeColor="text1"/>
              </w:rPr>
              <w:t>ą</w:t>
            </w:r>
            <w:r w:rsidRPr="667E2A46">
              <w:rPr>
                <w:rFonts w:ascii="Calibri" w:hAnsi="Calibri" w:eastAsia="Calibri" w:cs="Calibri"/>
                <w:color w:val="000000" w:themeColor="text1"/>
              </w:rPr>
              <w:t xml:space="preserve"> rengiantis </w:t>
            </w:r>
            <w:r w:rsidRPr="008239EC">
              <w:t>specialistas</w:t>
            </w:r>
            <w:r w:rsidRPr="667E2A46">
              <w:rPr>
                <w:rFonts w:ascii="Calibri" w:hAnsi="Calibri" w:eastAsia="Calibri" w:cs="Calibri"/>
                <w:b/>
                <w:bCs/>
                <w:color w:val="000000" w:themeColor="text1"/>
              </w:rPr>
              <w:t>,</w:t>
            </w:r>
            <w:r w:rsidRPr="667E2A46">
              <w:rPr>
                <w:rFonts w:ascii="Calibri" w:hAnsi="Calibri" w:eastAsia="Calibri" w:cs="Calibri"/>
                <w:color w:val="000000" w:themeColor="text1"/>
              </w:rPr>
              <w:t xml:space="preserve"> </w:t>
            </w:r>
            <w:r w:rsidRPr="667E2A46">
              <w:rPr>
                <w:rFonts w:ascii="Calibri" w:hAnsi="Calibri" w:eastAsia="Calibri" w:cs="Calibri"/>
                <w:b/>
                <w:bCs/>
                <w:color w:val="000000" w:themeColor="text1"/>
              </w:rPr>
              <w:t xml:space="preserve">noriu </w:t>
            </w:r>
            <w:r w:rsidRPr="0B1E0E4F">
              <w:rPr>
                <w:rFonts w:ascii="Calibri" w:hAnsi="Calibri" w:eastAsia="Calibri" w:cs="Calibri"/>
                <w:b/>
                <w:bCs/>
                <w:color w:val="000000" w:themeColor="text1"/>
              </w:rPr>
              <w:t>Kliento</w:t>
            </w:r>
            <w:r w:rsidRPr="667E2A46">
              <w:rPr>
                <w:rFonts w:ascii="Calibri" w:hAnsi="Calibri" w:eastAsia="Calibri" w:cs="Calibri"/>
                <w:b/>
                <w:bCs/>
                <w:color w:val="000000" w:themeColor="text1"/>
              </w:rPr>
              <w:t xml:space="preserve"> prašyme nurodytą </w:t>
            </w:r>
            <w:r w:rsidRPr="00D47BBF">
              <w:rPr>
                <w:rFonts w:ascii="Calibri" w:hAnsi="Calibri" w:eastAsia="Calibri" w:cs="Calibri"/>
                <w:b/>
                <w:bCs/>
                <w:color w:val="000000" w:themeColor="text1"/>
              </w:rPr>
              <w:t>darbų vietą matyti atvaizduotą (GIS) žemėlapyje</w:t>
            </w:r>
            <w:r w:rsidRPr="00C87EFD">
              <w:rPr>
                <w:rFonts w:ascii="Calibri" w:hAnsi="Calibri" w:eastAsia="Calibri" w:cs="Calibri"/>
                <w:color w:val="000000" w:themeColor="text1"/>
              </w:rPr>
              <w:t xml:space="preserve">, </w:t>
            </w:r>
            <w:r w:rsidRPr="00C87EFD">
              <w:rPr>
                <w:rFonts w:ascii="Calibri" w:hAnsi="Calibri" w:eastAsia="Calibri" w:cs="Calibri"/>
                <w:b/>
                <w:bCs/>
              </w:rPr>
              <w:t>kad</w:t>
            </w:r>
            <w:r w:rsidRPr="00C87EFD">
              <w:rPr>
                <w:rFonts w:ascii="Calibri" w:hAnsi="Calibri" w:eastAsia="Calibri" w:cs="Calibri"/>
              </w:rPr>
              <w:t xml:space="preserve"> ži</w:t>
            </w:r>
            <w:r w:rsidRPr="667E2A46">
              <w:rPr>
                <w:rFonts w:ascii="Calibri" w:hAnsi="Calibri" w:eastAsia="Calibri" w:cs="Calibri"/>
              </w:rPr>
              <w:t>nočiau, kur vyksta darbai gamtinių dujų perdavimo sistemos objekte ir</w:t>
            </w:r>
            <w:r>
              <w:rPr>
                <w:rFonts w:ascii="Calibri" w:hAnsi="Calibri" w:eastAsia="Calibri" w:cs="Calibri"/>
              </w:rPr>
              <w:t xml:space="preserve"> (</w:t>
            </w:r>
            <w:r w:rsidRPr="667E2A46">
              <w:rPr>
                <w:rFonts w:ascii="Calibri" w:hAnsi="Calibri" w:eastAsia="Calibri" w:cs="Calibri"/>
              </w:rPr>
              <w:t>ar</w:t>
            </w:r>
            <w:r>
              <w:rPr>
                <w:rFonts w:ascii="Calibri" w:hAnsi="Calibri" w:eastAsia="Calibri" w:cs="Calibri"/>
              </w:rPr>
              <w:t>)</w:t>
            </w:r>
            <w:r w:rsidRPr="667E2A46">
              <w:rPr>
                <w:rFonts w:ascii="Calibri" w:hAnsi="Calibri" w:eastAsia="Calibri" w:cs="Calibri"/>
              </w:rPr>
              <w:t xml:space="preserve"> jos apsaugos zonoje</w:t>
            </w:r>
            <w:r>
              <w:rPr>
                <w:rFonts w:ascii="Calibri" w:hAnsi="Calibri" w:eastAsia="Calibri" w:cs="Calibri"/>
              </w:rPr>
              <w:t>.</w:t>
            </w:r>
          </w:p>
        </w:tc>
        <w:tc>
          <w:tcPr>
            <w:tcW w:w="1842" w:type="dxa"/>
            <w:shd w:val="clear" w:color="auto" w:fill="auto"/>
            <w:vAlign w:val="center"/>
          </w:tcPr>
          <w:p w:rsidR="00C359AA" w:rsidP="00C359AA" w:rsidRDefault="00C359AA" w14:paraId="45B569D1" w14:textId="470D826E">
            <w:pPr>
              <w:jc w:val="center"/>
              <w:rPr>
                <w:rFonts w:cstheme="minorHAnsi"/>
                <w:b/>
                <w:bCs/>
              </w:rPr>
            </w:pPr>
            <w:r>
              <w:rPr>
                <w:rFonts w:cstheme="minorHAnsi"/>
                <w:b/>
                <w:bCs/>
              </w:rPr>
              <w:t>Užduočių atlikimas</w:t>
            </w:r>
          </w:p>
        </w:tc>
        <w:tc>
          <w:tcPr>
            <w:tcW w:w="7480" w:type="dxa"/>
            <w:shd w:val="clear" w:color="auto" w:fill="auto"/>
          </w:tcPr>
          <w:p w:rsidR="00C359AA" w:rsidP="00C359AA" w:rsidRDefault="00C359AA" w14:paraId="6C51877B" w14:textId="77777777">
            <w:pPr>
              <w:spacing w:before="60" w:after="120"/>
              <w:jc w:val="both"/>
              <w:rPr>
                <w:rFonts w:cstheme="minorHAnsi"/>
              </w:rPr>
            </w:pPr>
            <w:r>
              <w:rPr>
                <w:rFonts w:cstheme="minorHAnsi"/>
              </w:rPr>
              <w:t>Sutikimą rengiantis specialistas gali matyti Kliento prašyme pateiktą (-</w:t>
            </w:r>
            <w:proofErr w:type="spellStart"/>
            <w:r>
              <w:rPr>
                <w:rFonts w:cstheme="minorHAnsi"/>
              </w:rPr>
              <w:t>as</w:t>
            </w:r>
            <w:proofErr w:type="spellEnd"/>
            <w:r>
              <w:rPr>
                <w:rFonts w:cstheme="minorHAnsi"/>
              </w:rPr>
              <w:t>) darbų vietą (-</w:t>
            </w:r>
            <w:proofErr w:type="spellStart"/>
            <w:r>
              <w:rPr>
                <w:rFonts w:cstheme="minorHAnsi"/>
              </w:rPr>
              <w:t>as</w:t>
            </w:r>
            <w:proofErr w:type="spellEnd"/>
            <w:r>
              <w:rPr>
                <w:rFonts w:cstheme="minorHAnsi"/>
              </w:rPr>
              <w:t>) tiek rašytine forma (objekto pavadinimas bei jo koordinatės), tiek ir atvaizduotas žemėlapyje, kuriame papildomai yra pažymėti visa AB „</w:t>
            </w:r>
            <w:r w:rsidRPr="001C2CED">
              <w:rPr>
                <w:rFonts w:cstheme="minorHAnsi"/>
                <w:i/>
                <w:iCs/>
              </w:rPr>
              <w:t>Amber Grid</w:t>
            </w:r>
            <w:r>
              <w:rPr>
                <w:rFonts w:cstheme="minorHAnsi"/>
              </w:rPr>
              <w:t>“ dujotiekio infrastruktūra, kartu su dujotiekio objektais (DKS, DSS, DAS ir t. t.) bei dujotiekio apsaugos zona.</w:t>
            </w:r>
          </w:p>
          <w:p w:rsidR="00C359AA" w:rsidP="00C359AA" w:rsidRDefault="00C359AA" w14:paraId="0EC76B81" w14:textId="2FA2B327">
            <w:pPr>
              <w:spacing w:before="60" w:after="120"/>
              <w:jc w:val="both"/>
              <w:rPr>
                <w:rFonts w:cstheme="minorHAnsi"/>
              </w:rPr>
            </w:pPr>
            <w:r>
              <w:rPr>
                <w:rFonts w:cstheme="minorHAnsi"/>
              </w:rPr>
              <w:lastRenderedPageBreak/>
              <w:t>Sutikimą rengiantis gali peržiūrėti Kliento nurodytas darbo vietas:</w:t>
            </w:r>
          </w:p>
          <w:p w:rsidR="00C359AA" w:rsidP="00D019A2" w:rsidRDefault="00C359AA" w14:paraId="1373E40C" w14:textId="77777777">
            <w:pPr>
              <w:pStyle w:val="ListParagraph"/>
              <w:numPr>
                <w:ilvl w:val="0"/>
                <w:numId w:val="26"/>
              </w:numPr>
              <w:spacing w:before="60" w:after="120"/>
              <w:ind w:left="714" w:right="57" w:hanging="357"/>
              <w:contextualSpacing w:val="0"/>
              <w:jc w:val="both"/>
              <w:rPr>
                <w:rFonts w:cstheme="minorHAnsi"/>
              </w:rPr>
            </w:pPr>
            <w:r>
              <w:rPr>
                <w:rFonts w:cstheme="minorHAnsi"/>
              </w:rPr>
              <w:t>Tiek iš karto visas vienu metu;</w:t>
            </w:r>
          </w:p>
          <w:p w:rsidR="00C359AA" w:rsidP="00D019A2" w:rsidRDefault="00C359AA" w14:paraId="5BA953B0" w14:textId="60004BF7">
            <w:pPr>
              <w:pStyle w:val="ListParagraph"/>
              <w:numPr>
                <w:ilvl w:val="0"/>
                <w:numId w:val="26"/>
              </w:numPr>
              <w:spacing w:before="60" w:after="120"/>
              <w:ind w:left="714" w:right="57" w:hanging="357"/>
              <w:contextualSpacing w:val="0"/>
              <w:jc w:val="both"/>
              <w:rPr>
                <w:rFonts w:cstheme="minorHAnsi"/>
              </w:rPr>
            </w:pPr>
            <w:r>
              <w:rPr>
                <w:rFonts w:cstheme="minorHAnsi"/>
              </w:rPr>
              <w:t>Tiek ir atskirai, pažymint konkrečią (-</w:t>
            </w:r>
            <w:proofErr w:type="spellStart"/>
            <w:r>
              <w:rPr>
                <w:rFonts w:cstheme="minorHAnsi"/>
              </w:rPr>
              <w:t>as</w:t>
            </w:r>
            <w:proofErr w:type="spellEnd"/>
            <w:r>
              <w:rPr>
                <w:rFonts w:cstheme="minorHAnsi"/>
              </w:rPr>
              <w:t>) vietas, kurios turi būti atvaizduojamos žemėlapyje šios peržiūros metu.</w:t>
            </w:r>
          </w:p>
        </w:tc>
      </w:tr>
      <w:tr w:rsidR="00C359AA" w14:paraId="67298E8F" w14:textId="77777777">
        <w:trPr>
          <w:gridAfter w:val="1"/>
          <w:wAfter w:w="6" w:type="dxa"/>
          <w:trHeight w:val="270"/>
        </w:trPr>
        <w:tc>
          <w:tcPr>
            <w:tcW w:w="4907" w:type="dxa"/>
            <w:shd w:val="clear" w:color="auto" w:fill="auto"/>
            <w:vAlign w:val="center"/>
          </w:tcPr>
          <w:p w:rsidRPr="0B1E0E4F" w:rsidR="00C359AA" w:rsidP="00C359AA" w:rsidRDefault="00C359AA" w14:paraId="2FA25004" w14:textId="14C3FA7C">
            <w:pPr>
              <w:jc w:val="both"/>
            </w:pPr>
            <w:r w:rsidRPr="002876D5">
              <w:rPr>
                <w:rFonts w:cstheme="minorHAnsi"/>
              </w:rPr>
              <w:lastRenderedPageBreak/>
              <w:t xml:space="preserve">Aš, kaip Sutikimą rengiantis </w:t>
            </w:r>
            <w:r w:rsidRPr="002876D5">
              <w:t>specialistas</w:t>
            </w:r>
            <w:r w:rsidRPr="002876D5">
              <w:rPr>
                <w:rFonts w:cstheme="minorHAnsi"/>
              </w:rPr>
              <w:t xml:space="preserve">, noriu turėti žymą apie tai, kad </w:t>
            </w:r>
            <w:r>
              <w:rPr>
                <w:rFonts w:cstheme="minorHAnsi"/>
              </w:rPr>
              <w:t>K</w:t>
            </w:r>
            <w:r w:rsidRPr="002876D5">
              <w:rPr>
                <w:rFonts w:cstheme="minorHAnsi"/>
              </w:rPr>
              <w:t xml:space="preserve">lientams sutikimas nebus išduodamas, nes darbai atliekami bus ne apsaugos zonoje. </w:t>
            </w:r>
          </w:p>
        </w:tc>
        <w:tc>
          <w:tcPr>
            <w:tcW w:w="1842" w:type="dxa"/>
            <w:shd w:val="clear" w:color="auto" w:fill="auto"/>
            <w:vAlign w:val="center"/>
          </w:tcPr>
          <w:p w:rsidR="00C359AA" w:rsidP="00C359AA" w:rsidRDefault="00C359AA" w14:paraId="00E4841F" w14:textId="3D6D15BA">
            <w:pPr>
              <w:jc w:val="center"/>
              <w:rPr>
                <w:rFonts w:cstheme="minorHAnsi"/>
                <w:b/>
                <w:bCs/>
              </w:rPr>
            </w:pPr>
            <w:r>
              <w:rPr>
                <w:rFonts w:cstheme="minorHAnsi"/>
                <w:b/>
                <w:bCs/>
              </w:rPr>
              <w:t>Užduočių būsenos</w:t>
            </w:r>
          </w:p>
        </w:tc>
        <w:tc>
          <w:tcPr>
            <w:tcW w:w="7480" w:type="dxa"/>
            <w:shd w:val="clear" w:color="auto" w:fill="auto"/>
            <w:vAlign w:val="center"/>
          </w:tcPr>
          <w:p w:rsidR="00C359AA" w:rsidP="00C359AA" w:rsidRDefault="00C359AA" w14:paraId="1CE760A1" w14:textId="1FBE6DC6">
            <w:pPr>
              <w:spacing w:before="60" w:after="120"/>
              <w:jc w:val="both"/>
              <w:rPr>
                <w:rFonts w:cstheme="minorHAnsi"/>
              </w:rPr>
            </w:pPr>
            <w:r>
              <w:rPr>
                <w:rFonts w:cstheme="minorHAnsi"/>
              </w:rPr>
              <w:t xml:space="preserve">Kai Sutikimą rengiantis specialistas </w:t>
            </w:r>
            <w:r w:rsidRPr="00C3046D">
              <w:rPr>
                <w:rFonts w:cstheme="minorHAnsi"/>
                <w:b/>
                <w:bCs/>
                <w:i/>
                <w:iCs/>
              </w:rPr>
              <w:t>Darbų vieta</w:t>
            </w:r>
            <w:r>
              <w:rPr>
                <w:rFonts w:cstheme="minorHAnsi"/>
              </w:rPr>
              <w:t xml:space="preserve"> pildymo lauke pasirenka </w:t>
            </w:r>
            <w:r>
              <w:rPr>
                <w:rFonts w:cstheme="minorHAnsi"/>
                <w:b/>
                <w:i/>
                <w:iCs/>
              </w:rPr>
              <w:t>Numatomi darbai nėra apsaugos zonoje</w:t>
            </w:r>
            <w:r>
              <w:rPr>
                <w:rFonts w:cstheme="minorHAnsi"/>
              </w:rPr>
              <w:t xml:space="preserve"> opciją ir </w:t>
            </w:r>
            <w:r w:rsidRPr="0001257F">
              <w:rPr>
                <w:rFonts w:cstheme="minorHAnsi"/>
              </w:rPr>
              <w:t>prašymo būsena taip pat automatiškai pasikeičia į „</w:t>
            </w:r>
            <w:r w:rsidRPr="00C3046D">
              <w:rPr>
                <w:rFonts w:cstheme="minorHAnsi"/>
                <w:b/>
                <w:bCs/>
                <w:i/>
                <w:iCs/>
              </w:rPr>
              <w:t>Numatomi darbai nėra apsaugos zonoje</w:t>
            </w:r>
            <w:r w:rsidRPr="0001257F">
              <w:rPr>
                <w:rFonts w:cstheme="minorHAnsi"/>
              </w:rPr>
              <w:t>“</w:t>
            </w:r>
            <w:r>
              <w:rPr>
                <w:rFonts w:cstheme="minorHAnsi"/>
              </w:rPr>
              <w:t>, tada:</w:t>
            </w:r>
          </w:p>
          <w:p w:rsidR="00C359AA" w:rsidP="00D019A2" w:rsidRDefault="00C359AA" w14:paraId="52DE9A55" w14:textId="77777777">
            <w:pPr>
              <w:pStyle w:val="ListParagraph"/>
              <w:numPr>
                <w:ilvl w:val="0"/>
                <w:numId w:val="26"/>
              </w:numPr>
              <w:spacing w:before="60" w:after="120"/>
              <w:ind w:left="714" w:right="57" w:hanging="357"/>
              <w:contextualSpacing w:val="0"/>
              <w:jc w:val="both"/>
              <w:rPr>
                <w:rFonts w:cstheme="minorHAnsi"/>
              </w:rPr>
            </w:pPr>
            <w:r>
              <w:rPr>
                <w:rFonts w:cstheme="minorHAnsi"/>
              </w:rPr>
              <w:t>Išsiunčiamas automatinis informacinis pranešimas (į el. paštą) Klientui, kuriame pateikiama prašymo ID, standartinis atsakymo tekstas ir nuoroda į prašymo įrašą.</w:t>
            </w:r>
          </w:p>
          <w:p w:rsidRPr="002107D2" w:rsidR="00C359AA" w:rsidP="00D019A2" w:rsidRDefault="00C359AA" w14:paraId="59AD447E" w14:textId="3CB6FB97">
            <w:pPr>
              <w:pStyle w:val="ListParagraph"/>
              <w:numPr>
                <w:ilvl w:val="0"/>
                <w:numId w:val="26"/>
              </w:numPr>
              <w:spacing w:before="60" w:after="120"/>
              <w:ind w:left="714" w:right="57" w:hanging="357"/>
              <w:contextualSpacing w:val="0"/>
              <w:jc w:val="both"/>
              <w:rPr>
                <w:rFonts w:cstheme="minorHAnsi"/>
              </w:rPr>
            </w:pPr>
            <w:r w:rsidRPr="002107D2">
              <w:rPr>
                <w:rFonts w:cstheme="minorHAnsi"/>
              </w:rPr>
              <w:t xml:space="preserve">Prašymas laikomas išnagrinėtu ir nekuriamos tolimesnės sutikimo išdavimo užduotys, ir jei yra daugiau sukurtų užduočių – tai jos automatiškai uždaromos. </w:t>
            </w:r>
          </w:p>
        </w:tc>
      </w:tr>
      <w:tr w:rsidR="00C359AA" w14:paraId="044D8EF0" w14:textId="77777777">
        <w:trPr>
          <w:gridAfter w:val="1"/>
          <w:wAfter w:w="6" w:type="dxa"/>
          <w:trHeight w:val="270"/>
        </w:trPr>
        <w:tc>
          <w:tcPr>
            <w:tcW w:w="4907" w:type="dxa"/>
            <w:shd w:val="clear" w:color="auto" w:fill="auto"/>
            <w:vAlign w:val="center"/>
          </w:tcPr>
          <w:p w:rsidRPr="0B1E0E4F" w:rsidR="00C359AA" w:rsidP="00C359AA" w:rsidRDefault="00C359AA" w14:paraId="0B5DFD33" w14:textId="3FE8A3F0">
            <w:pPr>
              <w:jc w:val="both"/>
            </w:pPr>
            <w:r w:rsidRPr="00225286">
              <w:t xml:space="preserve">Aš, </w:t>
            </w:r>
            <w:r w:rsidRPr="00120995">
              <w:t>kaip Sutikimą rengiantis specialistas, noriu</w:t>
            </w:r>
            <w:r>
              <w:t>, jog man pakoregavus K</w:t>
            </w:r>
            <w:r w:rsidRPr="00120995">
              <w:t>liento pasirinktą</w:t>
            </w:r>
            <w:r w:rsidRPr="00000338">
              <w:t xml:space="preserve"> </w:t>
            </w:r>
            <w:r>
              <w:t xml:space="preserve">darbų klasės </w:t>
            </w:r>
            <w:r w:rsidRPr="00000338">
              <w:t>parametrą,</w:t>
            </w:r>
            <w:r w:rsidRPr="00120995">
              <w:t xml:space="preserve"> </w:t>
            </w:r>
            <w:r>
              <w:t>K</w:t>
            </w:r>
            <w:r w:rsidRPr="00225286">
              <w:t>lientui</w:t>
            </w:r>
            <w:r>
              <w:t xml:space="preserve"> būtų išsiųstas pranešimas apie atliktą pataisymą ir tokio veiksmo priežastį.</w:t>
            </w:r>
          </w:p>
        </w:tc>
        <w:tc>
          <w:tcPr>
            <w:tcW w:w="1842" w:type="dxa"/>
            <w:shd w:val="clear" w:color="auto" w:fill="auto"/>
            <w:vAlign w:val="center"/>
          </w:tcPr>
          <w:p w:rsidR="00C359AA" w:rsidP="00C359AA" w:rsidRDefault="00C359AA" w14:paraId="2FC7560F" w14:textId="5AE602DB">
            <w:pPr>
              <w:jc w:val="center"/>
              <w:rPr>
                <w:rFonts w:cstheme="minorHAnsi"/>
                <w:b/>
                <w:bCs/>
              </w:rPr>
            </w:pPr>
            <w:r w:rsidRPr="00814AD3">
              <w:rPr>
                <w:rFonts w:cstheme="minorHAnsi"/>
                <w:b/>
                <w:bCs/>
              </w:rPr>
              <w:t>Automatiniai pranešimai</w:t>
            </w:r>
          </w:p>
        </w:tc>
        <w:tc>
          <w:tcPr>
            <w:tcW w:w="7480" w:type="dxa"/>
            <w:shd w:val="clear" w:color="auto" w:fill="auto"/>
            <w:vAlign w:val="center"/>
          </w:tcPr>
          <w:p w:rsidR="00C359AA" w:rsidP="00C359AA" w:rsidRDefault="00C359AA" w14:paraId="0348EA29" w14:textId="77777777">
            <w:pPr>
              <w:spacing w:before="60" w:after="120"/>
              <w:ind w:right="57"/>
              <w:jc w:val="both"/>
            </w:pPr>
            <w:r w:rsidRPr="00931012">
              <w:t>Sutikimą rengiančiam specialistui atlikus</w:t>
            </w:r>
            <w:r>
              <w:rPr>
                <w:b/>
                <w:bCs/>
                <w:i/>
                <w:iCs/>
              </w:rPr>
              <w:t xml:space="preserve"> </w:t>
            </w:r>
            <w:r w:rsidRPr="008041E9">
              <w:rPr>
                <w:rFonts w:cstheme="minorHAnsi"/>
                <w:b/>
                <w:bCs/>
                <w:i/>
                <w:iCs/>
              </w:rPr>
              <w:t>Darbų viet</w:t>
            </w:r>
            <w:r>
              <w:rPr>
                <w:rFonts w:cstheme="minorHAnsi"/>
                <w:b/>
                <w:bCs/>
                <w:i/>
                <w:iCs/>
              </w:rPr>
              <w:t>os</w:t>
            </w:r>
            <w:r w:rsidRPr="008041E9">
              <w:rPr>
                <w:rFonts w:cstheme="minorHAnsi"/>
              </w:rPr>
              <w:t xml:space="preserve"> </w:t>
            </w:r>
            <w:r w:rsidRPr="008041E9">
              <w:rPr>
                <w:rFonts w:cstheme="minorHAnsi"/>
                <w:b/>
                <w:bCs/>
                <w:i/>
                <w:iCs/>
              </w:rPr>
              <w:t>pasirinkimas</w:t>
            </w:r>
            <w:r w:rsidRPr="008041E9">
              <w:rPr>
                <w:rFonts w:cstheme="minorHAnsi"/>
              </w:rPr>
              <w:t xml:space="preserve"> </w:t>
            </w:r>
            <w:r>
              <w:rPr>
                <w:rFonts w:cstheme="minorHAnsi"/>
              </w:rPr>
              <w:t xml:space="preserve">užduotį, kuriame nėra pasirinkta </w:t>
            </w:r>
            <w:r w:rsidRPr="00C3046D">
              <w:rPr>
                <w:rFonts w:cstheme="minorHAnsi"/>
                <w:b/>
                <w:bCs/>
                <w:i/>
                <w:iCs/>
              </w:rPr>
              <w:t>Numatomi darbai nėra apsaugos zonoje</w:t>
            </w:r>
            <w:r>
              <w:rPr>
                <w:b/>
                <w:bCs/>
                <w:i/>
                <w:iCs/>
              </w:rPr>
              <w:t xml:space="preserve"> opcija </w:t>
            </w:r>
            <w:r w:rsidRPr="00931012">
              <w:t xml:space="preserve">yra suformuojama </w:t>
            </w:r>
            <w:r w:rsidRPr="003A5F81">
              <w:rPr>
                <w:b/>
                <w:bCs/>
                <w:i/>
                <w:iCs/>
              </w:rPr>
              <w:t xml:space="preserve">Kliento darbų aprašymo atitikties darbų matricai įvertinimas </w:t>
            </w:r>
            <w:r w:rsidRPr="003A5F81">
              <w:t>užduotis</w:t>
            </w:r>
            <w:r w:rsidRPr="00837734">
              <w:t xml:space="preserve">. </w:t>
            </w:r>
            <w:r>
              <w:t xml:space="preserve">atliekant šią užduotį Sutikimą rengiantis specialistas </w:t>
            </w:r>
            <w:r>
              <w:rPr>
                <w:rFonts w:eastAsia="Times New Roman"/>
              </w:rPr>
              <w:t>tu</w:t>
            </w:r>
            <w:r w:rsidRPr="00BD0349">
              <w:t>ri peržiūrėti</w:t>
            </w:r>
            <w:r>
              <w:t xml:space="preserve"> </w:t>
            </w:r>
            <w:r w:rsidRPr="00BD0349">
              <w:rPr>
                <w:b/>
                <w:bCs/>
                <w:i/>
                <w:iCs/>
              </w:rPr>
              <w:t>Trumpas darbų aprašymas</w:t>
            </w:r>
            <w:r w:rsidRPr="00BD0349">
              <w:rPr>
                <w:i/>
                <w:iCs/>
              </w:rPr>
              <w:t xml:space="preserve"> </w:t>
            </w:r>
            <w:r w:rsidRPr="00BD0349">
              <w:t xml:space="preserve">pildymo lauke pateiktą informaciją ir įvertinti ar Klientas tinkamai pasirinko </w:t>
            </w:r>
            <w:r w:rsidRPr="00BD0349">
              <w:rPr>
                <w:b/>
                <w:bCs/>
                <w:i/>
                <w:iCs/>
              </w:rPr>
              <w:t>Darbų klasę</w:t>
            </w:r>
            <w:r w:rsidRPr="00BD0349">
              <w:rPr>
                <w:i/>
                <w:iCs/>
              </w:rPr>
              <w:t xml:space="preserve">, </w:t>
            </w:r>
            <w:r w:rsidRPr="00BD0349">
              <w:rPr>
                <w:b/>
                <w:bCs/>
                <w:i/>
                <w:iCs/>
              </w:rPr>
              <w:t>Darbų kategoriją</w:t>
            </w:r>
            <w:r w:rsidRPr="00BD0349">
              <w:rPr>
                <w:i/>
                <w:iCs/>
              </w:rPr>
              <w:t xml:space="preserve"> </w:t>
            </w:r>
            <w:r w:rsidRPr="00BD0349">
              <w:t xml:space="preserve">(jei yra kategorija pagal </w:t>
            </w:r>
            <w:r w:rsidRPr="00BD0349">
              <w:rPr>
                <w:b/>
                <w:bCs/>
                <w:i/>
                <w:iCs/>
              </w:rPr>
              <w:t>Darbų klasę</w:t>
            </w:r>
            <w:r w:rsidRPr="00BD0349">
              <w:t>) ir</w:t>
            </w:r>
            <w:r w:rsidRPr="00BD0349">
              <w:rPr>
                <w:i/>
                <w:iCs/>
              </w:rPr>
              <w:t xml:space="preserve"> </w:t>
            </w:r>
            <w:r w:rsidRPr="00BD0349">
              <w:rPr>
                <w:b/>
                <w:bCs/>
                <w:i/>
                <w:iCs/>
              </w:rPr>
              <w:t>Darbai</w:t>
            </w:r>
            <w:r w:rsidRPr="00BD0349">
              <w:rPr>
                <w:i/>
                <w:iCs/>
              </w:rPr>
              <w:t xml:space="preserve"> </w:t>
            </w:r>
            <w:r w:rsidRPr="00BD0349">
              <w:t>laukų reikšmes</w:t>
            </w:r>
            <w:r>
              <w:t>. atlikus vertinimą, Sutikimą rengiantis specialistas gali:</w:t>
            </w:r>
          </w:p>
          <w:p w:rsidR="00C359AA" w:rsidP="00D019A2" w:rsidRDefault="00C359AA" w14:paraId="6CEF8443" w14:textId="77777777">
            <w:pPr>
              <w:pStyle w:val="ListParagraph"/>
              <w:numPr>
                <w:ilvl w:val="0"/>
                <w:numId w:val="71"/>
              </w:numPr>
              <w:spacing w:before="60" w:after="120"/>
              <w:ind w:right="57"/>
              <w:jc w:val="both"/>
            </w:pPr>
            <w:r>
              <w:t>Patvirtinti, kad nurodyta Kliento informacija yra pateikta tinkamai ir uždaryti šią užduotį kaip įvykdytą.</w:t>
            </w:r>
          </w:p>
          <w:p w:rsidR="00C359AA" w:rsidP="00D019A2" w:rsidRDefault="00C359AA" w14:paraId="28BB11C6" w14:textId="179ED563">
            <w:pPr>
              <w:pStyle w:val="ListParagraph"/>
              <w:numPr>
                <w:ilvl w:val="0"/>
                <w:numId w:val="71"/>
              </w:numPr>
              <w:spacing w:before="60" w:after="120"/>
              <w:ind w:right="57"/>
              <w:jc w:val="both"/>
            </w:pPr>
            <w:r>
              <w:t xml:space="preserve">Kilus klausimų, pateikti užklausą Klientui dėl informacijos patikslinimo. Kliento informacijos patikslinimo užklausos siuntimo, atsakymo gavimo, terminių ir kiti veiksmai, susiję su užklausos pateikimu yra aprašomi žemiau esančiose </w:t>
            </w:r>
            <w:r w:rsidRPr="009A66C6">
              <w:rPr>
                <w:i/>
                <w:iCs/>
                <w:lang w:val="en-US"/>
              </w:rPr>
              <w:t>User stories</w:t>
            </w:r>
            <w:r>
              <w:t xml:space="preserve"> ir jų sėkmės sąlygose. </w:t>
            </w:r>
          </w:p>
          <w:p w:rsidR="00C359AA" w:rsidP="00D019A2" w:rsidRDefault="00C359AA" w14:paraId="61243DBF" w14:textId="242E6E1B">
            <w:pPr>
              <w:pStyle w:val="ListParagraph"/>
              <w:numPr>
                <w:ilvl w:val="0"/>
                <w:numId w:val="71"/>
              </w:numPr>
              <w:spacing w:before="60" w:after="120"/>
              <w:ind w:right="57"/>
              <w:jc w:val="both"/>
            </w:pPr>
            <w:r>
              <w:t xml:space="preserve">Pakeisti </w:t>
            </w:r>
            <w:r w:rsidRPr="00E755FD">
              <w:rPr>
                <w:b/>
                <w:bCs/>
                <w:i/>
                <w:iCs/>
              </w:rPr>
              <w:t>Darbų klasę</w:t>
            </w:r>
            <w:r>
              <w:t>. Prašyme pasirinkus naują</w:t>
            </w:r>
            <w:r w:rsidRPr="00017C46">
              <w:t xml:space="preserve"> </w:t>
            </w:r>
            <w:r w:rsidRPr="00E755FD">
              <w:rPr>
                <w:b/>
                <w:bCs/>
                <w:i/>
                <w:iCs/>
              </w:rPr>
              <w:t>Darbų klasę</w:t>
            </w:r>
            <w:r>
              <w:t xml:space="preserve">, Sutikimą rengiantis specialistas užpildo </w:t>
            </w:r>
            <w:r w:rsidRPr="00922928">
              <w:rPr>
                <w:rFonts w:cstheme="minorHAnsi"/>
              </w:rPr>
              <w:t>„</w:t>
            </w:r>
            <w:r w:rsidRPr="00922928">
              <w:rPr>
                <w:b/>
                <w:bCs/>
                <w:i/>
                <w:iCs/>
              </w:rPr>
              <w:t>Pastabos Klientui</w:t>
            </w:r>
            <w:r w:rsidRPr="00922928">
              <w:rPr>
                <w:rFonts w:cstheme="minorHAnsi"/>
              </w:rPr>
              <w:t xml:space="preserve">“ prašymų registro </w:t>
            </w:r>
            <w:r w:rsidRPr="00922928">
              <w:rPr>
                <w:rFonts w:cstheme="minorHAnsi"/>
              </w:rPr>
              <w:lastRenderedPageBreak/>
              <w:t>lauką, čia nurodant</w:t>
            </w:r>
            <w:r>
              <w:t xml:space="preserve"> kodėl atliko darbų klasės korekciją ir pateikiant įrašytas pastabas </w:t>
            </w:r>
            <w:r w:rsidRPr="00922928">
              <w:rPr>
                <w:rFonts w:cstheme="minorHAnsi"/>
              </w:rPr>
              <w:t>(privaloma paspausti „</w:t>
            </w:r>
            <w:r w:rsidRPr="00922928">
              <w:rPr>
                <w:rFonts w:cstheme="minorHAnsi"/>
                <w:i/>
                <w:iCs/>
              </w:rPr>
              <w:t>Pateikti pastabas</w:t>
            </w:r>
            <w:r w:rsidRPr="00922928">
              <w:rPr>
                <w:rFonts w:cstheme="minorHAnsi"/>
              </w:rPr>
              <w:t>“ mygtuką, norint išsaugoti atliktą pakeitimą)</w:t>
            </w:r>
            <w:r>
              <w:rPr>
                <w:rFonts w:cstheme="minorHAnsi"/>
              </w:rPr>
              <w:t xml:space="preserve">. </w:t>
            </w:r>
            <w:r w:rsidRPr="00F24540">
              <w:rPr>
                <w:rFonts w:cstheme="minorHAnsi"/>
              </w:rPr>
              <w:t>Įrašius ir pateikus keitimo priežastį, turi būti siunčiamas automatinis pranešimas apie atliktą darbų klasės korekciją šiems proceso dalyviams</w:t>
            </w:r>
            <w:r>
              <w:t>:</w:t>
            </w:r>
          </w:p>
          <w:p w:rsidRPr="003D19A9" w:rsidR="00C359AA" w:rsidP="00D019A2" w:rsidRDefault="00C359AA" w14:paraId="791FA232" w14:textId="77777777">
            <w:pPr>
              <w:pStyle w:val="ListParagraph"/>
              <w:numPr>
                <w:ilvl w:val="1"/>
                <w:numId w:val="71"/>
              </w:numPr>
              <w:spacing w:before="60" w:after="60"/>
              <w:ind w:right="57"/>
              <w:jc w:val="both"/>
              <w:rPr>
                <w:rFonts w:cstheme="minorHAnsi"/>
              </w:rPr>
            </w:pPr>
            <w:r w:rsidRPr="005159CA">
              <w:t>Klientui (prašymą</w:t>
            </w:r>
            <w:r>
              <w:t xml:space="preserve"> pateikusiam</w:t>
            </w:r>
            <w:r w:rsidRPr="005159CA">
              <w:t xml:space="preserve"> </w:t>
            </w:r>
            <w:r>
              <w:t>asmeniui</w:t>
            </w:r>
            <w:r w:rsidRPr="005159CA">
              <w:t>) el. paštu</w:t>
            </w:r>
            <w:r>
              <w:t>, nurodant prašymo ID, koks</w:t>
            </w:r>
            <w:r w:rsidRPr="00AD4177">
              <w:t xml:space="preserve"> </w:t>
            </w:r>
            <w:r>
              <w:t xml:space="preserve">keitimas </w:t>
            </w:r>
            <w:r w:rsidRPr="00AD4177">
              <w:t xml:space="preserve">ir kodėl buvo </w:t>
            </w:r>
            <w:r>
              <w:t>atliktas</w:t>
            </w:r>
            <w:r w:rsidRPr="00AD4177">
              <w:t xml:space="preserve"> Kliento prašyme</w:t>
            </w:r>
            <w:r>
              <w:t>. Taip pat</w:t>
            </w:r>
            <w:r w:rsidRPr="00AD4177">
              <w:t xml:space="preserve">, </w:t>
            </w:r>
            <w:r>
              <w:t>pranešime nurodoma, kad</w:t>
            </w:r>
            <w:r w:rsidRPr="00AD4177">
              <w:t xml:space="preserve"> Klientui nereikia imtis papildomų veiksmų ir jo prašymas bus toliau </w:t>
            </w:r>
            <w:r>
              <w:t>nagrinėjamas įprasta tvarka</w:t>
            </w:r>
            <w:r w:rsidRPr="00AD4177">
              <w:t>.</w:t>
            </w:r>
          </w:p>
          <w:p w:rsidRPr="001F40B0" w:rsidR="00C359AA" w:rsidP="00D019A2" w:rsidRDefault="00C359AA" w14:paraId="0D3D50B3" w14:textId="2EFDDBD0">
            <w:pPr>
              <w:pStyle w:val="ListParagraph"/>
              <w:numPr>
                <w:ilvl w:val="1"/>
                <w:numId w:val="71"/>
              </w:numPr>
              <w:spacing w:before="60" w:after="60"/>
              <w:ind w:right="57"/>
              <w:jc w:val="both"/>
              <w:rPr>
                <w:rFonts w:cstheme="minorHAnsi"/>
              </w:rPr>
            </w:pPr>
            <w:r>
              <w:t xml:space="preserve">Jei Sutikimą rengiančiam specialistui pakeitus darbų klasę pasikeičia ir už prašymo nagrinėjimą numatytas </w:t>
            </w:r>
            <w:r w:rsidRPr="003D19A9">
              <w:rPr>
                <w:i/>
                <w:iCs/>
              </w:rPr>
              <w:t>Atsakingas skyrius</w:t>
            </w:r>
            <w:r>
              <w:t xml:space="preserve"> – tada pranešimas siunčiamas į naujai priskirto už prašymo nagrinėjimą </w:t>
            </w:r>
            <w:r w:rsidRPr="003D19A9">
              <w:rPr>
                <w:i/>
                <w:iCs/>
              </w:rPr>
              <w:t>Atsakingo skyriaus</w:t>
            </w:r>
            <w:r>
              <w:t xml:space="preserve"> bendrą pašto dėžutę. El. laiške nurodoma prašymo ID, koks</w:t>
            </w:r>
            <w:r w:rsidRPr="00AD4177">
              <w:t xml:space="preserve"> </w:t>
            </w:r>
            <w:r>
              <w:t xml:space="preserve">keitimas </w:t>
            </w:r>
            <w:r w:rsidRPr="00AD4177">
              <w:t xml:space="preserve">ir kodėl buvo </w:t>
            </w:r>
            <w:r>
              <w:t>atliktas</w:t>
            </w:r>
            <w:r w:rsidRPr="00AD4177">
              <w:t xml:space="preserve"> Kliento prašyme</w:t>
            </w:r>
            <w:r>
              <w:t xml:space="preserve">. Tais atvejais, kai prašymui nagrinėti jau yra priskirtas </w:t>
            </w:r>
            <w:r w:rsidRPr="003D19A9">
              <w:rPr>
                <w:b/>
                <w:bCs/>
                <w:i/>
                <w:iCs/>
              </w:rPr>
              <w:t>Prašymo vykdytojas</w:t>
            </w:r>
            <w:r>
              <w:t xml:space="preserve">, kuris nėra naujai priskirto </w:t>
            </w:r>
            <w:r w:rsidRPr="003D19A9">
              <w:rPr>
                <w:i/>
                <w:iCs/>
              </w:rPr>
              <w:t>Atsakingo skyriaus</w:t>
            </w:r>
            <w:r>
              <w:t xml:space="preserve"> Sutikimą rengiančių specialistų sąraše, tada prašymų registre automatiškai panaikinamas ankstesnis Sutikimą rengiančio specialisto (</w:t>
            </w:r>
            <w:r w:rsidRPr="003D19A9">
              <w:rPr>
                <w:b/>
                <w:bCs/>
                <w:i/>
                <w:iCs/>
              </w:rPr>
              <w:t>Prašymo vykdytojo</w:t>
            </w:r>
            <w:r>
              <w:t>) priskyrimas ir jis (-i) informuojamas atskiru el. laišku, kuris siunčiamas į Sutikimą rengiančio specialisto skyriaus bendrą pašto dėžutę, nurodant prašymo ID ir kodėl buvo atliktas užduoties perskyrimas kitam skyriui. Tačiau yra galimybė atsekti visus atliktus vykdytojų priskyrimo pokyčius, t. y. kas buvo priskirtas, į kurį vykdytoją pakeistas, įskaitant šio pokyčio datą, laiką ir nurodytas keitimo priežastis.</w:t>
            </w:r>
          </w:p>
        </w:tc>
      </w:tr>
      <w:tr w:rsidR="00C359AA" w14:paraId="7C0DBEDD" w14:textId="77777777">
        <w:trPr>
          <w:gridAfter w:val="1"/>
          <w:wAfter w:w="6" w:type="dxa"/>
          <w:trHeight w:val="270"/>
        </w:trPr>
        <w:tc>
          <w:tcPr>
            <w:tcW w:w="4907" w:type="dxa"/>
            <w:shd w:val="clear" w:color="auto" w:fill="auto"/>
            <w:vAlign w:val="center"/>
          </w:tcPr>
          <w:p w:rsidRPr="0B1E0E4F" w:rsidR="00C359AA" w:rsidP="00C359AA" w:rsidRDefault="00C359AA" w14:paraId="18E3333B" w14:textId="38E54207">
            <w:pPr>
              <w:jc w:val="both"/>
            </w:pPr>
            <w:r w:rsidRPr="0011202A">
              <w:lastRenderedPageBreak/>
              <w:t>Aš, kaip Sutikimą rengiantis specialistas, noriu turėti galimybę atmesti neteisingai užpildytą prašymą</w:t>
            </w:r>
            <w:r w:rsidRPr="008239EC">
              <w:t>,</w:t>
            </w:r>
            <w:r w:rsidRPr="0011202A">
              <w:t xml:space="preserve"> užpildant atmetimo priežastį, kad Klientas galėtų </w:t>
            </w:r>
            <w:r w:rsidRPr="008239EC">
              <w:t>pateikti naują</w:t>
            </w:r>
            <w:r w:rsidRPr="0011202A">
              <w:t xml:space="preserve"> prašymą</w:t>
            </w:r>
            <w:r w:rsidRPr="008239EC">
              <w:t xml:space="preserve"> (dėl neteisingai registruoto užsakovo ar pan</w:t>
            </w:r>
            <w:r w:rsidRPr="0011202A">
              <w:t>.)</w:t>
            </w:r>
            <w:r>
              <w:t xml:space="preserve"> </w:t>
            </w:r>
          </w:p>
        </w:tc>
        <w:tc>
          <w:tcPr>
            <w:tcW w:w="1842" w:type="dxa"/>
            <w:shd w:val="clear" w:color="auto" w:fill="auto"/>
            <w:vAlign w:val="center"/>
          </w:tcPr>
          <w:p w:rsidR="00C359AA" w:rsidP="00C359AA" w:rsidRDefault="00C359AA" w14:paraId="5F311D86" w14:textId="4E22CFE6">
            <w:pPr>
              <w:jc w:val="center"/>
              <w:rPr>
                <w:rFonts w:cstheme="minorHAnsi"/>
                <w:b/>
                <w:bCs/>
              </w:rPr>
            </w:pPr>
            <w:r>
              <w:rPr>
                <w:rFonts w:cstheme="minorHAnsi"/>
                <w:b/>
                <w:bCs/>
              </w:rPr>
              <w:t>Užduočių atlikimas</w:t>
            </w:r>
          </w:p>
        </w:tc>
        <w:tc>
          <w:tcPr>
            <w:tcW w:w="7480" w:type="dxa"/>
            <w:shd w:val="clear" w:color="auto" w:fill="auto"/>
            <w:vAlign w:val="center"/>
          </w:tcPr>
          <w:p w:rsidR="00C359AA" w:rsidP="00C359AA" w:rsidRDefault="00C359AA" w14:paraId="288E7DBA" w14:textId="77777777">
            <w:pPr>
              <w:spacing w:before="60" w:after="120"/>
              <w:ind w:right="57"/>
              <w:jc w:val="both"/>
              <w:rPr>
                <w:rFonts w:cstheme="minorHAnsi"/>
              </w:rPr>
            </w:pPr>
            <w:r>
              <w:rPr>
                <w:rFonts w:cstheme="minorHAnsi"/>
              </w:rPr>
              <w:t>Koreguojami ir nekoreguojami prašymo duomenys:</w:t>
            </w:r>
          </w:p>
          <w:p w:rsidRPr="00655A11" w:rsidR="00C359AA" w:rsidP="00D019A2" w:rsidRDefault="00C359AA" w14:paraId="7D7A13DF" w14:textId="77777777">
            <w:pPr>
              <w:pStyle w:val="ListParagraph"/>
              <w:numPr>
                <w:ilvl w:val="0"/>
                <w:numId w:val="31"/>
              </w:numPr>
              <w:ind w:left="742" w:right="57" w:hanging="283"/>
              <w:contextualSpacing w:val="0"/>
              <w:jc w:val="both"/>
            </w:pPr>
            <w:r w:rsidRPr="0097051E">
              <w:rPr>
                <w:rFonts w:cstheme="minorHAnsi"/>
              </w:rPr>
              <w:t>Pasirinktas darbų atlikimo pagrindas (pvz.,</w:t>
            </w:r>
            <w:r>
              <w:t xml:space="preserve"> </w:t>
            </w:r>
            <w:r w:rsidRPr="00D47BBF">
              <w:rPr>
                <w:b/>
                <w:bCs/>
                <w:i/>
                <w:iCs/>
              </w:rPr>
              <w:t>Rangos ir (ar) paslaugų sutartis su „Amber Grid“</w:t>
            </w:r>
            <w:r>
              <w:t xml:space="preserve">, </w:t>
            </w:r>
            <w:r w:rsidRPr="00D47BBF">
              <w:rPr>
                <w:b/>
                <w:bCs/>
                <w:i/>
                <w:iCs/>
              </w:rPr>
              <w:t>Be sutarties su „Amber Grid“</w:t>
            </w:r>
            <w:r>
              <w:t xml:space="preserve"> ir t. t.</w:t>
            </w:r>
            <w:r w:rsidRPr="0097051E">
              <w:rPr>
                <w:rFonts w:cstheme="minorHAnsi"/>
              </w:rPr>
              <w:t>) – negalima koreguoti</w:t>
            </w:r>
            <w:r>
              <w:rPr>
                <w:rFonts w:cstheme="minorHAnsi"/>
              </w:rPr>
              <w:t>.</w:t>
            </w:r>
          </w:p>
          <w:p w:rsidR="00C359AA" w:rsidP="00D019A2" w:rsidRDefault="00C359AA" w14:paraId="4F5940E8" w14:textId="77777777">
            <w:pPr>
              <w:pStyle w:val="ListParagraph"/>
              <w:numPr>
                <w:ilvl w:val="0"/>
                <w:numId w:val="31"/>
              </w:numPr>
              <w:spacing w:before="60" w:after="60"/>
              <w:ind w:left="743" w:right="57" w:hanging="284"/>
              <w:contextualSpacing w:val="0"/>
              <w:jc w:val="both"/>
              <w:rPr>
                <w:rFonts w:cstheme="minorHAnsi"/>
              </w:rPr>
            </w:pPr>
            <w:r>
              <w:rPr>
                <w:rFonts w:cstheme="minorHAnsi"/>
              </w:rPr>
              <w:lastRenderedPageBreak/>
              <w:t>Sutarties numerio pasirinkimas – negalima koreguoti.</w:t>
            </w:r>
          </w:p>
          <w:p w:rsidR="00C359AA" w:rsidP="00D019A2" w:rsidRDefault="00C359AA" w14:paraId="2E1BD787" w14:textId="77777777">
            <w:pPr>
              <w:pStyle w:val="ListParagraph"/>
              <w:numPr>
                <w:ilvl w:val="0"/>
                <w:numId w:val="31"/>
              </w:numPr>
              <w:spacing w:before="60" w:after="60"/>
              <w:ind w:left="743" w:right="57" w:hanging="284"/>
              <w:contextualSpacing w:val="0"/>
              <w:jc w:val="both"/>
              <w:rPr>
                <w:rFonts w:cstheme="minorHAnsi"/>
              </w:rPr>
            </w:pPr>
            <w:r w:rsidRPr="2AB9B5A3">
              <w:t>Trumpas darbų aprašymas – negalima koreguoti</w:t>
            </w:r>
            <w:r>
              <w:t>.</w:t>
            </w:r>
          </w:p>
          <w:p w:rsidR="00C359AA" w:rsidP="00D019A2" w:rsidRDefault="00C359AA" w14:paraId="7D282850" w14:textId="77777777">
            <w:pPr>
              <w:pStyle w:val="ListParagraph"/>
              <w:numPr>
                <w:ilvl w:val="0"/>
                <w:numId w:val="31"/>
              </w:numPr>
              <w:spacing w:before="60" w:after="60"/>
              <w:ind w:left="743" w:right="57" w:hanging="284"/>
              <w:contextualSpacing w:val="0"/>
              <w:jc w:val="both"/>
              <w:rPr>
                <w:rFonts w:cstheme="minorHAnsi"/>
              </w:rPr>
            </w:pPr>
            <w:r w:rsidRPr="2AB9B5A3">
              <w:t>Data (darbų pradžia ir pabaiga) – negalima koreguoti</w:t>
            </w:r>
            <w:r>
              <w:t>.</w:t>
            </w:r>
          </w:p>
          <w:p w:rsidR="00C359AA" w:rsidP="00D019A2" w:rsidRDefault="00C359AA" w14:paraId="089F6FD7" w14:textId="77777777">
            <w:pPr>
              <w:pStyle w:val="ListParagraph"/>
              <w:numPr>
                <w:ilvl w:val="0"/>
                <w:numId w:val="31"/>
              </w:numPr>
              <w:spacing w:before="60" w:after="60"/>
              <w:ind w:left="743" w:right="57" w:hanging="284"/>
              <w:contextualSpacing w:val="0"/>
              <w:jc w:val="both"/>
              <w:rPr>
                <w:rFonts w:cstheme="minorHAnsi"/>
              </w:rPr>
            </w:pPr>
            <w:r w:rsidRPr="00252A28">
              <w:rPr>
                <w:b/>
                <w:bCs/>
                <w:i/>
                <w:iCs/>
              </w:rPr>
              <w:t>Atsakingas už darbų vykdymą asmuo</w:t>
            </w:r>
            <w:r w:rsidRPr="2AB9B5A3">
              <w:t xml:space="preserve"> ir jo kontaktai – galima koreguoti </w:t>
            </w:r>
            <w:r>
              <w:t>jei tai ne Trečiosios šalies užsakymas.</w:t>
            </w:r>
          </w:p>
          <w:p w:rsidRPr="0097051E" w:rsidR="00C359AA" w:rsidP="00D019A2" w:rsidRDefault="00C359AA" w14:paraId="6792386F" w14:textId="4089B620">
            <w:pPr>
              <w:pStyle w:val="ListParagraph"/>
              <w:numPr>
                <w:ilvl w:val="0"/>
                <w:numId w:val="31"/>
              </w:numPr>
              <w:ind w:left="742" w:right="57" w:hanging="283"/>
              <w:contextualSpacing w:val="0"/>
              <w:jc w:val="both"/>
              <w:rPr>
                <w:rFonts w:cstheme="minorHAnsi"/>
              </w:rPr>
            </w:pPr>
            <w:r w:rsidRPr="00A14DC0">
              <w:rPr>
                <w:rFonts w:cstheme="minorHAnsi"/>
                <w:b/>
                <w:bCs/>
                <w:i/>
                <w:iCs/>
              </w:rPr>
              <w:t xml:space="preserve">Darbų klasė, Darbų </w:t>
            </w:r>
            <w:r w:rsidRPr="00FD1A93">
              <w:rPr>
                <w:rFonts w:cstheme="minorHAnsi"/>
                <w:b/>
                <w:bCs/>
                <w:i/>
                <w:iCs/>
              </w:rPr>
              <w:t>kategorija</w:t>
            </w:r>
            <w:r>
              <w:rPr>
                <w:rFonts w:cstheme="minorHAnsi"/>
              </w:rPr>
              <w:t xml:space="preserve"> bei </w:t>
            </w:r>
            <w:r w:rsidRPr="00A14DC0">
              <w:rPr>
                <w:rFonts w:cstheme="minorHAnsi"/>
                <w:b/>
                <w:bCs/>
                <w:i/>
                <w:iCs/>
              </w:rPr>
              <w:t>Darbai</w:t>
            </w:r>
            <w:r w:rsidRPr="0097051E">
              <w:rPr>
                <w:rFonts w:cstheme="minorHAnsi"/>
              </w:rPr>
              <w:t xml:space="preserve"> – </w:t>
            </w:r>
            <w:r w:rsidRPr="2AB9B5A3">
              <w:t>gali koreguoti tik Sutikimą rengiantis specialistas, o Klientas negali</w:t>
            </w:r>
            <w:r>
              <w:t>.</w:t>
            </w:r>
            <w:r w:rsidRPr="0097051E">
              <w:rPr>
                <w:rFonts w:cstheme="minorHAnsi"/>
              </w:rPr>
              <w:t xml:space="preserve"> </w:t>
            </w:r>
            <w:r>
              <w:rPr>
                <w:rFonts w:cstheme="minorHAnsi"/>
              </w:rPr>
              <w:t>Be to, šių pildymo laukų duomenis galima</w:t>
            </w:r>
            <w:r w:rsidRPr="0097051E">
              <w:rPr>
                <w:rFonts w:cstheme="minorHAnsi"/>
              </w:rPr>
              <w:t xml:space="preserve"> koreguoti iki tada, kol parengtas sutikimas išsiunčiamas derinti.</w:t>
            </w:r>
            <w:r>
              <w:rPr>
                <w:rFonts w:cstheme="minorHAnsi"/>
              </w:rPr>
              <w:t xml:space="preserve"> Jei reikia pakeisti šių laukų reikšmes derinimo ar tvirtinimo procesų metu, tada privaloma nutraukti sutikimo derinimą ar tvirtinimą, atlikti pokyčius ir iš naujo pradėti jau pakoreguoto sutikimo derinimo bei tvirtinimo procesus.</w:t>
            </w:r>
          </w:p>
          <w:p w:rsidR="00C359AA" w:rsidP="00C359AA" w:rsidRDefault="00C359AA" w14:paraId="6F8BF667" w14:textId="77777777">
            <w:pPr>
              <w:spacing w:before="60" w:after="120"/>
              <w:ind w:right="57"/>
              <w:jc w:val="both"/>
              <w:rPr>
                <w:rFonts w:cstheme="minorHAnsi"/>
              </w:rPr>
            </w:pPr>
            <w:r>
              <w:rPr>
                <w:rFonts w:cstheme="minorHAnsi"/>
              </w:rPr>
              <w:t>Visi aukščiau išvardyti pildymo laukų ribojimai galioja tol, kol prašymas yra aktyvus (neuždarytas). Išduotas sutikimas turės atskirus numatytus duomenų korekcijos ribojimus.</w:t>
            </w:r>
          </w:p>
          <w:p w:rsidR="00C359AA" w:rsidP="00C359AA" w:rsidRDefault="00C359AA" w14:paraId="6778C5D3" w14:textId="775D11DD">
            <w:pPr>
              <w:spacing w:before="60" w:after="120"/>
              <w:ind w:right="57"/>
              <w:jc w:val="both"/>
              <w:rPr>
                <w:rFonts w:cstheme="minorHAnsi"/>
              </w:rPr>
            </w:pPr>
            <w:r>
              <w:rPr>
                <w:rFonts w:cstheme="minorHAnsi"/>
              </w:rPr>
              <w:t>Kai yra poreikis patikslinti bet kurį iš aukščiau esančių nekoreguojamų laukų – beveik visais atvejais Sutikimą rengiantis specialistas turės atmesti prašymą. Prašymą galima atmesti panaudojant papildomą funkcionalumą, pvz., paspaudus „</w:t>
            </w:r>
            <w:r w:rsidRPr="00E209EE">
              <w:rPr>
                <w:rFonts w:cstheme="minorHAnsi"/>
                <w:i/>
                <w:iCs/>
              </w:rPr>
              <w:t>Atmesti prašymą</w:t>
            </w:r>
            <w:r>
              <w:rPr>
                <w:rFonts w:cstheme="minorHAnsi"/>
              </w:rPr>
              <w:t>“ mygtuką ar kitu sutartu būdu, bet yra privaloma nurodyti tokio veiksmo priežastį, kuri turėtų automatiškai būti įrašyta „</w:t>
            </w:r>
            <w:r w:rsidRPr="004012C8">
              <w:rPr>
                <w:rFonts w:cstheme="minorHAnsi"/>
                <w:b/>
                <w:bCs/>
                <w:i/>
                <w:iCs/>
              </w:rPr>
              <w:t>Pastabos Klientui</w:t>
            </w:r>
            <w:r>
              <w:rPr>
                <w:rFonts w:cstheme="minorHAnsi"/>
              </w:rPr>
              <w:t>“ pildymo lauke. Atlikus atmetimo veiksmą, prašymo būsena automatiškai pasikeičia į „</w:t>
            </w:r>
            <w:r w:rsidRPr="00254D50">
              <w:rPr>
                <w:rFonts w:cstheme="minorHAnsi"/>
                <w:b/>
                <w:bCs/>
                <w:i/>
                <w:iCs/>
              </w:rPr>
              <w:t>Atmestas</w:t>
            </w:r>
            <w:r>
              <w:rPr>
                <w:rFonts w:cstheme="minorHAnsi"/>
              </w:rPr>
              <w:t>“.</w:t>
            </w:r>
            <w:r w:rsidDel="00937691">
              <w:rPr>
                <w:rFonts w:cstheme="minorHAnsi"/>
              </w:rPr>
              <w:t xml:space="preserve"> </w:t>
            </w:r>
          </w:p>
          <w:p w:rsidR="00C359AA" w:rsidP="00C359AA" w:rsidRDefault="00C359AA" w14:paraId="7A467545" w14:textId="1F4A2BF6">
            <w:pPr>
              <w:spacing w:before="60" w:after="120"/>
              <w:ind w:right="57"/>
              <w:jc w:val="both"/>
              <w:rPr>
                <w:rFonts w:cstheme="minorHAnsi"/>
              </w:rPr>
            </w:pPr>
            <w:r>
              <w:rPr>
                <w:rFonts w:cstheme="minorHAnsi"/>
              </w:rPr>
              <w:t>Sutikimą rengiančiam specialistui atmetus prašymą, Klientui el. paštu išsiunčiamas automatinis pranešimas, kuriame nurodoma Prašymo ID, konkreti atmetimo priežastis iš „</w:t>
            </w:r>
            <w:r w:rsidRPr="005159CA">
              <w:rPr>
                <w:b/>
                <w:bCs/>
                <w:i/>
                <w:iCs/>
              </w:rPr>
              <w:t>Pastabos Klientui</w:t>
            </w:r>
            <w:r>
              <w:rPr>
                <w:rFonts w:cstheme="minorHAnsi"/>
              </w:rPr>
              <w:t>“ prašymų registro pildymo lauko, standartinis tekstas dėl prašymo atmetimo, primenant, kad norint vykdyti darbus, būtina pateikti naują prašymą bei interaktyvi nuoroda į užpildytą ir jau nebeaktyvų prašymą.</w:t>
            </w:r>
          </w:p>
        </w:tc>
      </w:tr>
      <w:tr w:rsidR="00C359AA" w:rsidTr="00734C77" w14:paraId="5FFF42A5" w14:textId="77777777">
        <w:trPr>
          <w:gridAfter w:val="1"/>
          <w:wAfter w:w="6" w:type="dxa"/>
          <w:trHeight w:val="270"/>
        </w:trPr>
        <w:tc>
          <w:tcPr>
            <w:tcW w:w="4907" w:type="dxa"/>
            <w:shd w:val="clear" w:color="auto" w:fill="auto"/>
            <w:vAlign w:val="center"/>
          </w:tcPr>
          <w:p w:rsidRPr="0011202A" w:rsidR="00C359AA" w:rsidP="00C359AA" w:rsidRDefault="00C359AA" w14:paraId="09617F5A" w14:textId="63B4DC0F">
            <w:pPr>
              <w:jc w:val="both"/>
            </w:pPr>
            <w:r w:rsidRPr="0011202A">
              <w:lastRenderedPageBreak/>
              <w:t>Aš, kaip Sutikimą rengiantis specialistas, noriu turėti galimybę atmesti</w:t>
            </w:r>
            <w:r>
              <w:t xml:space="preserve"> Kliento prašymą, bet dar nėra išduotas sutikimas darbams, jei Klientas paprašo atmesti prašymą, nes darbai nebus vykdomi ar dėl kitos svarbios priežasties</w:t>
            </w:r>
            <w:bookmarkStart w:name="_Hlk196067348" w:id="4"/>
            <w:r>
              <w:t xml:space="preserve">, kad tinkamai planuoti savo resursus ir nesiųsti informacinių pranešimų dėl kitų </w:t>
            </w:r>
            <w:proofErr w:type="spellStart"/>
            <w:r>
              <w:t>įveiklintų</w:t>
            </w:r>
            <w:proofErr w:type="spellEnd"/>
            <w:r>
              <w:t xml:space="preserve"> procesų, numatytų sutikimų bei leidimų valdymo dalyse.</w:t>
            </w:r>
            <w:bookmarkEnd w:id="4"/>
          </w:p>
        </w:tc>
        <w:tc>
          <w:tcPr>
            <w:tcW w:w="1842" w:type="dxa"/>
            <w:shd w:val="clear" w:color="auto" w:fill="auto"/>
            <w:vAlign w:val="center"/>
          </w:tcPr>
          <w:p w:rsidR="00C359AA" w:rsidP="00C359AA" w:rsidRDefault="00C359AA" w14:paraId="7C5F67A0" w14:textId="2D6B8B21">
            <w:pPr>
              <w:jc w:val="center"/>
              <w:rPr>
                <w:rFonts w:cstheme="minorHAnsi"/>
                <w:b/>
                <w:bCs/>
              </w:rPr>
            </w:pPr>
            <w:r>
              <w:rPr>
                <w:rFonts w:cstheme="minorHAnsi"/>
                <w:b/>
                <w:bCs/>
              </w:rPr>
              <w:t>Užduočių atlikimas</w:t>
            </w:r>
          </w:p>
        </w:tc>
        <w:tc>
          <w:tcPr>
            <w:tcW w:w="7480" w:type="dxa"/>
            <w:shd w:val="clear" w:color="auto" w:fill="auto"/>
          </w:tcPr>
          <w:p w:rsidR="00C359AA" w:rsidP="00C359AA" w:rsidRDefault="00C359AA" w14:paraId="73174D59" w14:textId="0B5192C6">
            <w:pPr>
              <w:spacing w:before="60" w:after="120"/>
              <w:ind w:right="57"/>
              <w:jc w:val="both"/>
              <w:rPr>
                <w:rFonts w:cstheme="minorHAnsi"/>
              </w:rPr>
            </w:pPr>
            <w:r>
              <w:rPr>
                <w:rFonts w:cstheme="minorHAnsi"/>
              </w:rPr>
              <w:t>Tai atvejais, kai yra gaunama užklausa iš Kliento atmesti jo patiektą prašymą sutikimą vykdyti darbus gauti – tai Sutikimą rengiantis specialistas gali padaryti tol, kol nėra išduotas sutikimas darbams. Norint atmesti prašymą – tai galima padaryti panaudojant papildomą funkcionalumą, pvz., paspaudus „</w:t>
            </w:r>
            <w:r w:rsidRPr="00E209EE">
              <w:rPr>
                <w:rFonts w:cstheme="minorHAnsi"/>
                <w:i/>
                <w:iCs/>
              </w:rPr>
              <w:t>Atmesti prašymą</w:t>
            </w:r>
            <w:r>
              <w:rPr>
                <w:rFonts w:cstheme="minorHAnsi"/>
              </w:rPr>
              <w:t>“ mygtuką ar kitu sutartu būdu, bet yra privaloma nurodyti tokio veiksmo priežastį, kuri turėtų automatiškai būti įrašyta „</w:t>
            </w:r>
            <w:r w:rsidRPr="004012C8">
              <w:rPr>
                <w:rFonts w:cstheme="minorHAnsi"/>
                <w:b/>
                <w:bCs/>
                <w:i/>
                <w:iCs/>
              </w:rPr>
              <w:t>Pastabos Klientui</w:t>
            </w:r>
            <w:r>
              <w:rPr>
                <w:rFonts w:cstheme="minorHAnsi"/>
              </w:rPr>
              <w:t>“ pildymo lauke. Taip pat, yra galimybė prisegti el. laišką ar kita el. forma atsiųstą failą, kuriame yra užfiksuotas Kliento kreipimasis dėl prašymo atšaukimo. Atlikus atmetimo veiksmą, prašymo būsena automatiškai pasikeičia į „</w:t>
            </w:r>
            <w:r w:rsidRPr="00254D50">
              <w:rPr>
                <w:rFonts w:cstheme="minorHAnsi"/>
                <w:b/>
                <w:bCs/>
                <w:i/>
                <w:iCs/>
              </w:rPr>
              <w:t>Atmestas</w:t>
            </w:r>
            <w:r>
              <w:rPr>
                <w:rFonts w:cstheme="minorHAnsi"/>
              </w:rPr>
              <w:t>“, o Klientas bei kiti vidiniai AB „</w:t>
            </w:r>
            <w:r w:rsidRPr="001C2CED">
              <w:rPr>
                <w:rFonts w:cstheme="minorHAnsi"/>
                <w:i/>
                <w:iCs/>
              </w:rPr>
              <w:t>Amber Grid</w:t>
            </w:r>
            <w:r>
              <w:rPr>
                <w:rFonts w:cstheme="minorHAnsi"/>
              </w:rPr>
              <w:t>“ sutikimo išdavimo proceso dalyviai (, priklausomai nuo to, kurioje sutikimo išdavimo proceso stadijoje yra atšaukiamas Kliento prašymas) yra informuojami apie šį pokytį el. paštu.</w:t>
            </w:r>
          </w:p>
        </w:tc>
      </w:tr>
      <w:tr w:rsidR="00C359AA" w:rsidTr="00AE1C4D" w14:paraId="08D8F8A8" w14:textId="77777777">
        <w:trPr>
          <w:gridAfter w:val="1"/>
          <w:wAfter w:w="6" w:type="dxa"/>
          <w:trHeight w:val="731"/>
        </w:trPr>
        <w:tc>
          <w:tcPr>
            <w:tcW w:w="4907" w:type="dxa"/>
            <w:shd w:val="clear" w:color="auto" w:fill="auto"/>
          </w:tcPr>
          <w:p w:rsidRPr="002074FC" w:rsidR="00C359AA" w:rsidP="00C359AA" w:rsidRDefault="00C359AA" w14:paraId="19CF37B8" w14:textId="0C86C716">
            <w:pPr>
              <w:jc w:val="both"/>
            </w:pPr>
            <w:r w:rsidRPr="2A9EA103">
              <w:rPr>
                <w:rFonts w:ascii="Calibri" w:hAnsi="Calibri" w:eastAsia="Calibri" w:cs="Calibri"/>
                <w:caps/>
                <w:color w:val="000000" w:themeColor="text1"/>
              </w:rPr>
              <w:t>A</w:t>
            </w:r>
            <w:r>
              <w:rPr>
                <w:rFonts w:ascii="Calibri" w:hAnsi="Calibri" w:eastAsia="Calibri" w:cs="Calibri"/>
                <w:color w:val="000000" w:themeColor="text1"/>
              </w:rPr>
              <w:t>š</w:t>
            </w:r>
            <w:r>
              <w:rPr>
                <w:rFonts w:ascii="Calibri" w:hAnsi="Calibri" w:eastAsia="Calibri" w:cs="Calibri"/>
                <w:caps/>
                <w:color w:val="000000" w:themeColor="text1"/>
              </w:rPr>
              <w:t>,</w:t>
            </w:r>
            <w:r w:rsidRPr="2A9EA103">
              <w:rPr>
                <w:rFonts w:ascii="Calibri" w:hAnsi="Calibri" w:eastAsia="Calibri" w:cs="Calibri"/>
                <w:caps/>
                <w:color w:val="000000" w:themeColor="text1"/>
              </w:rPr>
              <w:t xml:space="preserve"> </w:t>
            </w:r>
            <w:r w:rsidRPr="2A9EA103">
              <w:rPr>
                <w:rFonts w:ascii="Calibri" w:hAnsi="Calibri" w:eastAsia="Calibri" w:cs="Calibri"/>
                <w:color w:val="000000" w:themeColor="text1"/>
              </w:rPr>
              <w:t xml:space="preserve">kaip </w:t>
            </w:r>
            <w:r>
              <w:rPr>
                <w:rFonts w:ascii="Calibri" w:hAnsi="Calibri" w:eastAsia="Calibri" w:cs="Calibri"/>
              </w:rPr>
              <w:t>S</w:t>
            </w:r>
            <w:r w:rsidRPr="2A9EA103">
              <w:rPr>
                <w:rFonts w:ascii="Calibri" w:hAnsi="Calibri" w:eastAsia="Calibri" w:cs="Calibri"/>
              </w:rPr>
              <w:t>utikim</w:t>
            </w:r>
            <w:r>
              <w:rPr>
                <w:rFonts w:ascii="Calibri" w:hAnsi="Calibri" w:eastAsia="Calibri" w:cs="Calibri"/>
              </w:rPr>
              <w:t>ą</w:t>
            </w:r>
            <w:r w:rsidRPr="2A9EA103">
              <w:rPr>
                <w:rFonts w:ascii="Calibri" w:hAnsi="Calibri" w:eastAsia="Calibri" w:cs="Calibri"/>
              </w:rPr>
              <w:t xml:space="preserve"> rengiantis </w:t>
            </w:r>
            <w:r w:rsidRPr="008239EC">
              <w:t>specialistas</w:t>
            </w:r>
            <w:r w:rsidRPr="00D47BBF">
              <w:rPr>
                <w:rFonts w:ascii="Calibri" w:hAnsi="Calibri" w:eastAsia="Calibri" w:cs="Calibri"/>
              </w:rPr>
              <w:t>,</w:t>
            </w:r>
            <w:r w:rsidRPr="00CF6B81">
              <w:rPr>
                <w:rFonts w:ascii="Calibri" w:hAnsi="Calibri" w:eastAsia="Calibri" w:cs="Calibri"/>
              </w:rPr>
              <w:t xml:space="preserve"> </w:t>
            </w:r>
            <w:r w:rsidRPr="00D47BBF">
              <w:rPr>
                <w:rFonts w:ascii="Calibri" w:hAnsi="Calibri" w:eastAsia="Calibri" w:cs="Calibri"/>
              </w:rPr>
              <w:t>noriu</w:t>
            </w:r>
            <w:r>
              <w:rPr>
                <w:rFonts w:ascii="Calibri" w:hAnsi="Calibri" w:eastAsia="Calibri" w:cs="Calibri"/>
              </w:rPr>
              <w:t xml:space="preserve"> turėti galimybę pateikti Klientui užklausą patikslinti </w:t>
            </w:r>
            <w:r w:rsidRPr="00D47BBF">
              <w:rPr>
                <w:rFonts w:ascii="Calibri" w:hAnsi="Calibri" w:eastAsia="Calibri" w:cs="Calibri"/>
              </w:rPr>
              <w:t>prašym</w:t>
            </w:r>
            <w:r>
              <w:rPr>
                <w:rFonts w:ascii="Calibri" w:hAnsi="Calibri" w:eastAsia="Calibri" w:cs="Calibri"/>
              </w:rPr>
              <w:t>o duomenis tam</w:t>
            </w:r>
            <w:r w:rsidRPr="00D47BBF">
              <w:rPr>
                <w:rFonts w:ascii="Calibri" w:hAnsi="Calibri" w:eastAsia="Calibri" w:cs="Calibri"/>
              </w:rPr>
              <w:t xml:space="preserve">, kad </w:t>
            </w:r>
            <w:r>
              <w:rPr>
                <w:rFonts w:ascii="Calibri" w:hAnsi="Calibri" w:eastAsia="Calibri" w:cs="Calibri"/>
              </w:rPr>
              <w:t>K</w:t>
            </w:r>
            <w:r w:rsidRPr="00D47BBF">
              <w:rPr>
                <w:rFonts w:ascii="Calibri" w:hAnsi="Calibri" w:eastAsia="Calibri" w:cs="Calibri"/>
              </w:rPr>
              <w:t>lient</w:t>
            </w:r>
            <w:r>
              <w:rPr>
                <w:rFonts w:ascii="Calibri" w:hAnsi="Calibri" w:eastAsia="Calibri" w:cs="Calibri"/>
              </w:rPr>
              <w:t xml:space="preserve">ui nereikėtų pildyti </w:t>
            </w:r>
            <w:r w:rsidRPr="0B1E0E4F">
              <w:rPr>
                <w:rFonts w:ascii="Calibri" w:hAnsi="Calibri" w:eastAsia="Calibri" w:cs="Calibri"/>
              </w:rPr>
              <w:t>naujo prašymo</w:t>
            </w:r>
            <w:r>
              <w:rPr>
                <w:rFonts w:ascii="Calibri" w:hAnsi="Calibri" w:eastAsia="Calibri" w:cs="Calibri"/>
              </w:rPr>
              <w:t xml:space="preserve"> sutikimui vykdyti darbus gauti dėl netinkamai užpildyto pirminio prašymo</w:t>
            </w:r>
            <w:r w:rsidRPr="00D47BBF">
              <w:rPr>
                <w:rFonts w:ascii="Calibri" w:hAnsi="Calibri" w:eastAsia="Calibri" w:cs="Calibri"/>
              </w:rPr>
              <w:t xml:space="preserve">. </w:t>
            </w:r>
          </w:p>
        </w:tc>
        <w:tc>
          <w:tcPr>
            <w:tcW w:w="1842" w:type="dxa"/>
            <w:shd w:val="clear" w:color="auto" w:fill="auto"/>
            <w:vAlign w:val="center"/>
          </w:tcPr>
          <w:p w:rsidR="00C359AA" w:rsidP="00C359AA" w:rsidRDefault="00C359AA" w14:paraId="3D994D62" w14:textId="169429BC">
            <w:pPr>
              <w:jc w:val="center"/>
              <w:rPr>
                <w:rFonts w:cstheme="minorHAnsi"/>
                <w:b/>
                <w:bCs/>
              </w:rPr>
            </w:pPr>
            <w:r>
              <w:rPr>
                <w:rFonts w:cstheme="minorHAnsi"/>
                <w:b/>
                <w:bCs/>
              </w:rPr>
              <w:t>Užduočių atlikimas</w:t>
            </w:r>
          </w:p>
        </w:tc>
        <w:tc>
          <w:tcPr>
            <w:tcW w:w="7480" w:type="dxa"/>
            <w:shd w:val="clear" w:color="auto" w:fill="auto"/>
            <w:vAlign w:val="center"/>
          </w:tcPr>
          <w:p w:rsidRPr="00933BF5" w:rsidR="00C359AA" w:rsidP="00C359AA" w:rsidRDefault="00C359AA" w14:paraId="25193F9D" w14:textId="77777777">
            <w:pPr>
              <w:spacing w:before="60" w:after="120"/>
              <w:ind w:right="57"/>
              <w:jc w:val="both"/>
              <w:rPr>
                <w:rFonts w:cstheme="minorHAnsi"/>
              </w:rPr>
            </w:pPr>
            <w:r>
              <w:rPr>
                <w:rFonts w:cstheme="minorHAnsi"/>
              </w:rPr>
              <w:t>Atsiradus poreikiui patikslinti prašymo duomenis ir esant galimybei koreguoti prašymo laukus, Sutikimą rengiantis specialistas turi paspausti „</w:t>
            </w:r>
            <w:r w:rsidRPr="00823D67">
              <w:rPr>
                <w:rFonts w:cstheme="minorHAnsi"/>
                <w:i/>
                <w:iCs/>
              </w:rPr>
              <w:t>Siųsti užklausą Klientui</w:t>
            </w:r>
            <w:r>
              <w:rPr>
                <w:rFonts w:cstheme="minorHAnsi"/>
              </w:rPr>
              <w:t>“ mygtuką ir užklausos lange užpildyti užklausos tekstą. Suformavus užklausos tekstą, norint pateikti ją Klientui, Sutikimą rengiantis specialistas turi paspausti „</w:t>
            </w:r>
            <w:r>
              <w:rPr>
                <w:rFonts w:cstheme="minorHAnsi"/>
                <w:i/>
                <w:iCs/>
              </w:rPr>
              <w:t>Siųsti</w:t>
            </w:r>
            <w:r w:rsidRPr="00985D7F">
              <w:rPr>
                <w:rFonts w:cstheme="minorHAnsi"/>
                <w:i/>
                <w:iCs/>
              </w:rPr>
              <w:t xml:space="preserve"> užklausą Klientui</w:t>
            </w:r>
            <w:r>
              <w:rPr>
                <w:rFonts w:cstheme="minorHAnsi"/>
              </w:rPr>
              <w:t>“ mygtuką (šalia turi būti ir „</w:t>
            </w:r>
            <w:r w:rsidRPr="00933BF5">
              <w:rPr>
                <w:rFonts w:cstheme="minorHAnsi"/>
                <w:i/>
                <w:iCs/>
              </w:rPr>
              <w:t>Atšaukt</w:t>
            </w:r>
            <w:r>
              <w:rPr>
                <w:rFonts w:cstheme="minorHAnsi"/>
                <w:i/>
                <w:iCs/>
              </w:rPr>
              <w:t>i</w:t>
            </w:r>
            <w:r>
              <w:rPr>
                <w:rFonts w:cstheme="minorHAnsi"/>
              </w:rPr>
              <w:t>“ mygtukas, kurį paspaudus užklausa nėra išsaugoma, o Sutikimo rengėjas grąžinamas į užduoties vykdomo langą). Paspaudus „</w:t>
            </w:r>
            <w:r>
              <w:rPr>
                <w:rFonts w:cstheme="minorHAnsi"/>
                <w:i/>
                <w:iCs/>
              </w:rPr>
              <w:t>Siųsti</w:t>
            </w:r>
            <w:r w:rsidRPr="00985D7F">
              <w:rPr>
                <w:rFonts w:cstheme="minorHAnsi"/>
                <w:i/>
                <w:iCs/>
              </w:rPr>
              <w:t xml:space="preserve"> užklausą Klientui</w:t>
            </w:r>
            <w:r>
              <w:rPr>
                <w:rFonts w:cstheme="minorHAnsi"/>
              </w:rPr>
              <w:t>“ mygtuką automatiškai:</w:t>
            </w:r>
          </w:p>
          <w:p w:rsidR="00C359AA" w:rsidP="00D019A2" w:rsidRDefault="00C359AA" w14:paraId="54AA31C7" w14:textId="77777777">
            <w:pPr>
              <w:pStyle w:val="ListParagraph"/>
              <w:numPr>
                <w:ilvl w:val="0"/>
                <w:numId w:val="26"/>
              </w:numPr>
              <w:spacing w:before="60" w:after="60"/>
              <w:ind w:left="714" w:right="57" w:hanging="357"/>
              <w:contextualSpacing w:val="0"/>
              <w:jc w:val="both"/>
              <w:rPr>
                <w:rFonts w:cstheme="minorHAnsi"/>
              </w:rPr>
            </w:pPr>
            <w:r>
              <w:rPr>
                <w:rFonts w:cstheme="minorHAnsi"/>
              </w:rPr>
              <w:t>Sutikimo rengėjo pateikta užklausa bei pateikimo data yra įrašoma ir išsaugoma „</w:t>
            </w:r>
            <w:r w:rsidRPr="00D47BBF">
              <w:rPr>
                <w:b/>
                <w:bCs/>
                <w:i/>
                <w:iCs/>
              </w:rPr>
              <w:t>Pastabos Klientui</w:t>
            </w:r>
            <w:r>
              <w:rPr>
                <w:rFonts w:cstheme="minorHAnsi"/>
              </w:rPr>
              <w:t>“ pildymo lauke.</w:t>
            </w:r>
          </w:p>
          <w:p w:rsidRPr="007700B6" w:rsidR="00C359AA" w:rsidP="00D019A2" w:rsidRDefault="00C359AA" w14:paraId="20448948" w14:textId="77777777">
            <w:pPr>
              <w:pStyle w:val="ListParagraph"/>
              <w:numPr>
                <w:ilvl w:val="0"/>
                <w:numId w:val="26"/>
              </w:numPr>
              <w:spacing w:before="60" w:after="60"/>
              <w:ind w:left="714" w:right="57" w:hanging="357"/>
              <w:contextualSpacing w:val="0"/>
              <w:jc w:val="both"/>
              <w:rPr>
                <w:rFonts w:cstheme="minorHAnsi"/>
              </w:rPr>
            </w:pPr>
            <w:r w:rsidRPr="007700B6">
              <w:rPr>
                <w:rFonts w:cstheme="minorHAnsi"/>
              </w:rPr>
              <w:t>Klientui išsiunčiamas el. laiškas (siunčiamas prašymą pateikusiam asmeniui), nurodant kokiam prašymui (unikalus ID ir interaktyvi nuorodą į prašymą), kokios informacijos trūksta (automatiškai užpildoma iš „</w:t>
            </w:r>
            <w:r w:rsidRPr="00933BF5">
              <w:rPr>
                <w:rFonts w:cstheme="minorHAnsi"/>
                <w:b/>
                <w:bCs/>
                <w:i/>
                <w:iCs/>
              </w:rPr>
              <w:t>Pastabos Klientui</w:t>
            </w:r>
            <w:r w:rsidRPr="007700B6">
              <w:rPr>
                <w:rFonts w:cstheme="minorHAnsi"/>
              </w:rPr>
              <w:t xml:space="preserve">“ registro pildymo lauko) bei nurodoma, kad privaloma atsakyti į užklausą per </w:t>
            </w:r>
            <w:r w:rsidRPr="009545B7">
              <w:rPr>
                <w:rFonts w:cstheme="minorHAnsi"/>
              </w:rPr>
              <w:t>5</w:t>
            </w:r>
            <w:r w:rsidRPr="007700B6">
              <w:rPr>
                <w:rFonts w:cstheme="minorHAnsi"/>
              </w:rPr>
              <w:t xml:space="preserve"> d. d. atsakant į užklausą:</w:t>
            </w:r>
          </w:p>
          <w:p w:rsidR="00C359AA" w:rsidP="00D019A2" w:rsidRDefault="00C359AA" w14:paraId="00535332" w14:textId="77777777">
            <w:pPr>
              <w:pStyle w:val="ListParagraph"/>
              <w:numPr>
                <w:ilvl w:val="1"/>
                <w:numId w:val="26"/>
              </w:numPr>
              <w:spacing w:before="60" w:after="60"/>
              <w:ind w:right="57" w:hanging="357"/>
              <w:jc w:val="both"/>
              <w:rPr>
                <w:rFonts w:cstheme="minorHAnsi"/>
              </w:rPr>
            </w:pPr>
            <w:r>
              <w:rPr>
                <w:rFonts w:cstheme="minorHAnsi"/>
              </w:rPr>
              <w:t xml:space="preserve">Kai Klientas turi paskyrą, nurodoma, kad reikia atnaujinti užpildyto prašymo duomenis prisijungus prie paskyros. </w:t>
            </w:r>
          </w:p>
          <w:p w:rsidR="00C359AA" w:rsidP="00D019A2" w:rsidRDefault="00C359AA" w14:paraId="17AB55F2" w14:textId="77777777">
            <w:pPr>
              <w:pStyle w:val="ListParagraph"/>
              <w:numPr>
                <w:ilvl w:val="1"/>
                <w:numId w:val="26"/>
              </w:numPr>
              <w:spacing w:before="60" w:after="60"/>
              <w:ind w:right="57" w:hanging="357"/>
              <w:jc w:val="both"/>
            </w:pPr>
            <w:r>
              <w:rPr>
                <w:rFonts w:cstheme="minorHAnsi"/>
              </w:rPr>
              <w:t>Klientui neturint paskyros, atsakymą reikia pateikti atsakant į šį atsiųstą el. laišką.</w:t>
            </w:r>
            <w:r w:rsidRPr="0B1E0E4F">
              <w:t xml:space="preserve"> </w:t>
            </w:r>
          </w:p>
          <w:p w:rsidR="00C359AA" w:rsidP="00D019A2" w:rsidRDefault="00C359AA" w14:paraId="230CE1E9" w14:textId="77777777">
            <w:pPr>
              <w:pStyle w:val="ListParagraph"/>
              <w:numPr>
                <w:ilvl w:val="1"/>
                <w:numId w:val="26"/>
              </w:numPr>
              <w:spacing w:before="60" w:after="60"/>
              <w:ind w:right="57" w:hanging="357"/>
              <w:jc w:val="both"/>
            </w:pPr>
            <w:r w:rsidRPr="0B1E0E4F">
              <w:lastRenderedPageBreak/>
              <w:t xml:space="preserve">Nepriklausomai nuo to, ar Klientas turi paskyrą, ar ne el. pranešime yra nurodoma, kad prašymas bus automatiškai atmestas, jei Klientas nepateiks atsakymo į užklausą per nurodytą </w:t>
            </w:r>
            <w:r w:rsidRPr="004B6121">
              <w:t>5</w:t>
            </w:r>
            <w:r w:rsidRPr="0B1E0E4F">
              <w:t xml:space="preserve"> d. d. terminą, kuris pradedamas skaičiuoti nuo šio laiško gavimo. Po prašymo atmetimo, Klientui norint vykdyti nusimatytus darbus reikės užpildyti naują prašymą.</w:t>
            </w:r>
          </w:p>
          <w:p w:rsidR="00C359AA" w:rsidP="00D019A2" w:rsidRDefault="00C359AA" w14:paraId="404363F2" w14:textId="77777777">
            <w:pPr>
              <w:pStyle w:val="ListParagraph"/>
              <w:numPr>
                <w:ilvl w:val="0"/>
                <w:numId w:val="26"/>
              </w:numPr>
              <w:spacing w:before="60" w:after="120"/>
              <w:ind w:left="714" w:right="57" w:hanging="357"/>
              <w:contextualSpacing w:val="0"/>
              <w:jc w:val="both"/>
              <w:rPr>
                <w:rFonts w:cstheme="minorHAnsi"/>
              </w:rPr>
            </w:pPr>
            <w:r>
              <w:rPr>
                <w:rFonts w:cstheme="minorHAnsi"/>
              </w:rPr>
              <w:t>Sutikimo rengėjo šiuo metu vykdomos užduoties būsena pasikeičia į „</w:t>
            </w:r>
            <w:r>
              <w:rPr>
                <w:rFonts w:cstheme="minorHAnsi"/>
                <w:b/>
                <w:bCs/>
                <w:i/>
                <w:iCs/>
              </w:rPr>
              <w:t>Išsiųsta užklausa Klientui</w:t>
            </w:r>
            <w:r>
              <w:rPr>
                <w:rFonts w:cstheme="minorHAnsi"/>
              </w:rPr>
              <w:t>“.</w:t>
            </w:r>
          </w:p>
          <w:p w:rsidR="00C359AA" w:rsidP="00D019A2" w:rsidRDefault="00C359AA" w14:paraId="745DFEB9" w14:textId="68A1B5F3">
            <w:pPr>
              <w:pStyle w:val="ListParagraph"/>
              <w:numPr>
                <w:ilvl w:val="0"/>
                <w:numId w:val="26"/>
              </w:numPr>
              <w:spacing w:before="60" w:after="120"/>
              <w:ind w:left="714" w:right="57" w:hanging="357"/>
              <w:contextualSpacing w:val="0"/>
              <w:jc w:val="both"/>
              <w:rPr>
                <w:rFonts w:cstheme="minorHAnsi"/>
              </w:rPr>
            </w:pPr>
            <w:r>
              <w:rPr>
                <w:rFonts w:cstheme="minorHAnsi"/>
              </w:rPr>
              <w:t>Prašymo būsena pasikeičia į „</w:t>
            </w:r>
            <w:r w:rsidRPr="0041152E">
              <w:rPr>
                <w:rFonts w:cstheme="minorHAnsi"/>
                <w:b/>
                <w:bCs/>
                <w:i/>
                <w:iCs/>
              </w:rPr>
              <w:t>Laukiama informacijos iš Kliento</w:t>
            </w:r>
            <w:r>
              <w:rPr>
                <w:rFonts w:cstheme="minorHAnsi"/>
              </w:rPr>
              <w:t xml:space="preserve">“. </w:t>
            </w:r>
          </w:p>
          <w:p w:rsidRPr="00D81AA0" w:rsidR="00C359AA" w:rsidP="00D019A2" w:rsidRDefault="00C359AA" w14:paraId="5501E7CE" w14:textId="77777777">
            <w:pPr>
              <w:pStyle w:val="ListParagraph"/>
              <w:numPr>
                <w:ilvl w:val="0"/>
                <w:numId w:val="26"/>
              </w:numPr>
              <w:spacing w:before="60" w:after="60"/>
              <w:ind w:left="714" w:right="57" w:hanging="357"/>
              <w:contextualSpacing w:val="0"/>
              <w:jc w:val="both"/>
              <w:rPr>
                <w:rFonts w:cstheme="minorHAnsi"/>
              </w:rPr>
            </w:pPr>
            <w:r>
              <w:rPr>
                <w:rFonts w:cstheme="minorHAnsi"/>
              </w:rPr>
              <w:t>A</w:t>
            </w:r>
            <w:r w:rsidRPr="00D81AA0">
              <w:rPr>
                <w:rFonts w:cstheme="minorHAnsi"/>
              </w:rPr>
              <w:t xml:space="preserve">utomatiškai „įšaldomas“ sutikimo išdavimo </w:t>
            </w:r>
            <w:r>
              <w:rPr>
                <w:rFonts w:cstheme="minorHAnsi"/>
              </w:rPr>
              <w:t xml:space="preserve">bei užduoties, kurios vykdymo metu buvo pateikta užklausa –  vykdymo </w:t>
            </w:r>
            <w:r w:rsidRPr="00D81AA0">
              <w:rPr>
                <w:rFonts w:cstheme="minorHAnsi"/>
              </w:rPr>
              <w:t>termin</w:t>
            </w:r>
            <w:r>
              <w:rPr>
                <w:rFonts w:cstheme="minorHAnsi"/>
              </w:rPr>
              <w:t>ų</w:t>
            </w:r>
            <w:r w:rsidRPr="00D81AA0">
              <w:rPr>
                <w:rFonts w:cstheme="minorHAnsi"/>
              </w:rPr>
              <w:t xml:space="preserve"> skai</w:t>
            </w:r>
            <w:r>
              <w:rPr>
                <w:rFonts w:cstheme="minorHAnsi"/>
              </w:rPr>
              <w:t>čiavimas.</w:t>
            </w:r>
          </w:p>
          <w:p w:rsidR="00C359AA" w:rsidP="00D019A2" w:rsidRDefault="00C359AA" w14:paraId="4526B98E" w14:textId="77777777">
            <w:pPr>
              <w:pStyle w:val="ListParagraph"/>
              <w:numPr>
                <w:ilvl w:val="0"/>
                <w:numId w:val="26"/>
              </w:numPr>
              <w:spacing w:before="60" w:after="60"/>
              <w:ind w:left="714" w:right="57" w:hanging="357"/>
              <w:jc w:val="both"/>
            </w:pPr>
            <w:r w:rsidRPr="0B1E0E4F">
              <w:t xml:space="preserve">Išsiuntus Klientui el. laišką, automatiškai įsijungia </w:t>
            </w:r>
            <w:r w:rsidRPr="00A84816">
              <w:t>5</w:t>
            </w:r>
            <w:r w:rsidRPr="0B1E0E4F">
              <w:t xml:space="preserve"> d. d. termino skaičiavimas, per kurį Klientas privalo atsakyti į pateiktą užklausą. Jei per numatytą </w:t>
            </w:r>
            <w:r w:rsidRPr="00A84816">
              <w:t>5</w:t>
            </w:r>
            <w:r w:rsidRPr="0B1E0E4F">
              <w:t xml:space="preserve"> d. d. terminą:</w:t>
            </w:r>
          </w:p>
          <w:p w:rsidR="00C359AA" w:rsidP="00D019A2" w:rsidRDefault="00C359AA" w14:paraId="79A94FC1" w14:textId="58D4C235">
            <w:pPr>
              <w:pStyle w:val="ListParagraph"/>
              <w:numPr>
                <w:ilvl w:val="1"/>
                <w:numId w:val="26"/>
              </w:numPr>
              <w:spacing w:before="60" w:after="60"/>
              <w:ind w:right="57" w:hanging="357"/>
              <w:contextualSpacing w:val="0"/>
              <w:jc w:val="both"/>
              <w:rPr>
                <w:rFonts w:cstheme="minorHAnsi"/>
              </w:rPr>
            </w:pPr>
            <w:r>
              <w:rPr>
                <w:rFonts w:cstheme="minorHAnsi"/>
              </w:rPr>
              <w:t>Sutikimą rengiantis specialistas negauna atsakymo iš Kliento per sistemą arba nesulaukia atsakymo el. paštu bei savarankiškai nepakeičia užduoties būsenos į „</w:t>
            </w:r>
            <w:r w:rsidRPr="00DF5434">
              <w:rPr>
                <w:rFonts w:cstheme="minorHAnsi"/>
                <w:b/>
                <w:bCs/>
                <w:i/>
                <w:iCs/>
              </w:rPr>
              <w:t>Gautas atsakymas iš Kliento</w:t>
            </w:r>
            <w:r>
              <w:rPr>
                <w:rFonts w:cstheme="minorHAnsi"/>
              </w:rPr>
              <w:t>“, dėl ko prašymo būsena nepasikeičia į</w:t>
            </w:r>
            <w:r w:rsidRPr="00D81AA0">
              <w:rPr>
                <w:rFonts w:cstheme="minorHAnsi"/>
                <w:b/>
                <w:i/>
                <w:iCs/>
              </w:rPr>
              <w:t xml:space="preserve"> </w:t>
            </w:r>
            <w:r w:rsidRPr="00D81AA0">
              <w:rPr>
                <w:rFonts w:cstheme="minorHAnsi"/>
                <w:bCs/>
                <w:i/>
                <w:iCs/>
              </w:rPr>
              <w:t>„</w:t>
            </w:r>
            <w:r w:rsidRPr="00D81AA0">
              <w:rPr>
                <w:rFonts w:cstheme="minorHAnsi"/>
                <w:b/>
                <w:i/>
                <w:iCs/>
              </w:rPr>
              <w:t>Papildyta informacija iš Kliento</w:t>
            </w:r>
            <w:r w:rsidRPr="00D81AA0">
              <w:rPr>
                <w:rFonts w:cstheme="minorHAnsi"/>
                <w:bCs/>
                <w:i/>
                <w:iCs/>
              </w:rPr>
              <w:t>“</w:t>
            </w:r>
            <w:r>
              <w:rPr>
                <w:rFonts w:cstheme="minorHAnsi"/>
              </w:rPr>
              <w:t xml:space="preserve"> – tai:</w:t>
            </w:r>
          </w:p>
          <w:p w:rsidR="00C359AA" w:rsidP="00D019A2" w:rsidRDefault="00C359AA" w14:paraId="6F6590C7" w14:textId="77777777">
            <w:pPr>
              <w:pStyle w:val="ListParagraph"/>
              <w:numPr>
                <w:ilvl w:val="2"/>
                <w:numId w:val="26"/>
              </w:numPr>
              <w:spacing w:before="60" w:after="60"/>
              <w:ind w:right="57" w:hanging="357"/>
              <w:jc w:val="both"/>
            </w:pPr>
            <w:r>
              <w:t>Sutikimą rengiančio specialisto vykdomos užduoties būsena pasikeičia į „</w:t>
            </w:r>
            <w:r w:rsidRPr="00DF5434">
              <w:rPr>
                <w:b/>
                <w:bCs/>
                <w:i/>
                <w:iCs/>
              </w:rPr>
              <w:t>Negautas Kliento atsakymas į pateiktą užklausą</w:t>
            </w:r>
            <w:r>
              <w:t>“.</w:t>
            </w:r>
          </w:p>
          <w:p w:rsidRPr="00D81AA0" w:rsidR="00C359AA" w:rsidP="00D019A2" w:rsidRDefault="00C359AA" w14:paraId="26701143" w14:textId="77777777">
            <w:pPr>
              <w:pStyle w:val="ListParagraph"/>
              <w:numPr>
                <w:ilvl w:val="2"/>
                <w:numId w:val="26"/>
              </w:numPr>
              <w:spacing w:before="60" w:after="60"/>
              <w:ind w:right="57" w:hanging="357"/>
              <w:jc w:val="both"/>
            </w:pPr>
            <w:r>
              <w:t>„</w:t>
            </w:r>
            <w:r w:rsidRPr="00933BF5">
              <w:rPr>
                <w:rFonts w:cstheme="minorHAnsi"/>
                <w:b/>
                <w:bCs/>
                <w:i/>
                <w:iCs/>
              </w:rPr>
              <w:t>Pastabos Klientui</w:t>
            </w:r>
            <w:r>
              <w:t>“ pildymo lauke įrašoma iš anksto numatyta atmetimo priežastis.</w:t>
            </w:r>
          </w:p>
          <w:p w:rsidRPr="00AD003A" w:rsidR="00C359AA" w:rsidP="00D019A2" w:rsidRDefault="00C359AA" w14:paraId="345311A1" w14:textId="77777777">
            <w:pPr>
              <w:pStyle w:val="ListParagraph"/>
              <w:numPr>
                <w:ilvl w:val="2"/>
                <w:numId w:val="26"/>
              </w:numPr>
              <w:spacing w:before="60" w:after="60"/>
              <w:ind w:right="57" w:hanging="357"/>
              <w:contextualSpacing w:val="0"/>
              <w:jc w:val="both"/>
              <w:rPr>
                <w:rFonts w:cstheme="minorHAnsi"/>
              </w:rPr>
            </w:pPr>
            <w:r>
              <w:rPr>
                <w:rFonts w:cstheme="minorHAnsi"/>
              </w:rPr>
              <w:t xml:space="preserve">Prašymo būsena automatiškai pasikeičia į </w:t>
            </w:r>
            <w:r w:rsidRPr="00D81AA0">
              <w:rPr>
                <w:rFonts w:cstheme="minorHAnsi"/>
                <w:bCs/>
                <w:i/>
                <w:iCs/>
              </w:rPr>
              <w:t>„</w:t>
            </w:r>
            <w:r>
              <w:rPr>
                <w:rFonts w:cstheme="minorHAnsi"/>
                <w:b/>
                <w:i/>
                <w:iCs/>
              </w:rPr>
              <w:t>Atmestas</w:t>
            </w:r>
            <w:r w:rsidRPr="00D81AA0">
              <w:rPr>
                <w:rFonts w:cstheme="minorHAnsi"/>
                <w:bCs/>
                <w:i/>
                <w:iCs/>
              </w:rPr>
              <w:t>“</w:t>
            </w:r>
            <w:r>
              <w:rPr>
                <w:rFonts w:cstheme="minorHAnsi"/>
                <w:bCs/>
              </w:rPr>
              <w:t xml:space="preserve">. </w:t>
            </w:r>
          </w:p>
          <w:p w:rsidR="00C359AA" w:rsidP="00D019A2" w:rsidRDefault="00C359AA" w14:paraId="71D8229B" w14:textId="1F5D68CD">
            <w:pPr>
              <w:pStyle w:val="ListParagraph"/>
              <w:numPr>
                <w:ilvl w:val="2"/>
                <w:numId w:val="26"/>
              </w:numPr>
              <w:spacing w:before="60" w:after="120"/>
              <w:ind w:right="57" w:hanging="357"/>
              <w:contextualSpacing w:val="0"/>
              <w:jc w:val="both"/>
            </w:pPr>
            <w:r w:rsidRPr="0B606D00">
              <w:t xml:space="preserve">Klientui, </w:t>
            </w:r>
            <w:r>
              <w:t xml:space="preserve">Sutikimą rengiančiam specialistui bei į </w:t>
            </w:r>
            <w:r w:rsidRPr="0B606D00">
              <w:rPr>
                <w:i/>
                <w:iCs/>
              </w:rPr>
              <w:t>Atsaking</w:t>
            </w:r>
            <w:r>
              <w:rPr>
                <w:i/>
                <w:iCs/>
              </w:rPr>
              <w:t>o</w:t>
            </w:r>
            <w:r w:rsidRPr="0B606D00">
              <w:rPr>
                <w:i/>
                <w:iCs/>
              </w:rPr>
              <w:t xml:space="preserve"> skyri</w:t>
            </w:r>
            <w:r>
              <w:rPr>
                <w:i/>
                <w:iCs/>
              </w:rPr>
              <w:t>aus</w:t>
            </w:r>
            <w:r w:rsidRPr="0B606D00">
              <w:t xml:space="preserve"> </w:t>
            </w:r>
            <w:r>
              <w:t xml:space="preserve">bendrą pašto dėžutę </w:t>
            </w:r>
            <w:r w:rsidRPr="0B606D00">
              <w:t xml:space="preserve">el. paštu išsiunčiami pranešimai apie prašymo atmetimo veiksmą bei priimto sprendimo priežastį (el. laiške nurodoma prašymo ID, standartinis tekstas dėl sutikimui išduoti informacijos </w:t>
            </w:r>
            <w:r w:rsidRPr="0B606D00">
              <w:lastRenderedPageBreak/>
              <w:t>trūkumo ir jos nepateikimo laiku bei interaktyvi nuoroda į atmestą prašymą).</w:t>
            </w:r>
          </w:p>
          <w:p w:rsidRPr="00406EA5" w:rsidR="00C359AA" w:rsidP="00D019A2" w:rsidRDefault="00C359AA" w14:paraId="0BB47B57" w14:textId="77777777">
            <w:pPr>
              <w:pStyle w:val="ListParagraph"/>
              <w:numPr>
                <w:ilvl w:val="0"/>
                <w:numId w:val="67"/>
              </w:numPr>
              <w:spacing w:before="60" w:after="60"/>
              <w:ind w:left="709" w:right="57" w:hanging="283"/>
              <w:jc w:val="both"/>
              <w:rPr>
                <w:rFonts w:cstheme="minorHAnsi"/>
              </w:rPr>
            </w:pPr>
            <w:r w:rsidRPr="00406EA5">
              <w:rPr>
                <w:rFonts w:cstheme="minorHAnsi"/>
              </w:rPr>
              <w:t>Jei Klientas savarankiškai atnaujina prašymo duomenis, tada automatiškai:</w:t>
            </w:r>
          </w:p>
          <w:p w:rsidR="00C359AA" w:rsidP="00D019A2" w:rsidRDefault="00C359AA" w14:paraId="25EC62CB" w14:textId="36B12213">
            <w:pPr>
              <w:pStyle w:val="ListParagraph"/>
              <w:numPr>
                <w:ilvl w:val="1"/>
                <w:numId w:val="26"/>
              </w:numPr>
              <w:spacing w:before="60" w:after="60" w:line="259" w:lineRule="auto"/>
              <w:ind w:right="57" w:hanging="357"/>
              <w:contextualSpacing w:val="0"/>
              <w:jc w:val="both"/>
              <w:rPr>
                <w:rFonts w:cstheme="minorHAnsi"/>
              </w:rPr>
            </w:pPr>
            <w:r>
              <w:rPr>
                <w:rFonts w:cstheme="minorHAnsi"/>
              </w:rPr>
              <w:t>Sutikimo rengėjo užduoties būsena iš „</w:t>
            </w:r>
            <w:r>
              <w:rPr>
                <w:rFonts w:cstheme="minorHAnsi"/>
                <w:b/>
                <w:bCs/>
                <w:i/>
                <w:iCs/>
              </w:rPr>
              <w:t>Išsiųsta užklausa Klientui</w:t>
            </w:r>
            <w:r>
              <w:rPr>
                <w:rFonts w:cstheme="minorHAnsi"/>
              </w:rPr>
              <w:t>“ pasikeičia į „</w:t>
            </w:r>
            <w:r w:rsidRPr="00DF5434">
              <w:rPr>
                <w:rFonts w:cstheme="minorHAnsi"/>
                <w:b/>
                <w:bCs/>
                <w:i/>
                <w:iCs/>
              </w:rPr>
              <w:t>Gautas atsakymas iš Kliento</w:t>
            </w:r>
            <w:r>
              <w:rPr>
                <w:rFonts w:cstheme="minorHAnsi"/>
              </w:rPr>
              <w:t>“.</w:t>
            </w:r>
          </w:p>
          <w:p w:rsidR="00C359AA" w:rsidP="00D019A2" w:rsidRDefault="00C359AA" w14:paraId="7896C356" w14:textId="77777777">
            <w:pPr>
              <w:pStyle w:val="ListParagraph"/>
              <w:numPr>
                <w:ilvl w:val="1"/>
                <w:numId w:val="26"/>
              </w:numPr>
              <w:spacing w:before="60" w:after="60" w:line="259" w:lineRule="auto"/>
              <w:ind w:right="57" w:hanging="357"/>
              <w:contextualSpacing w:val="0"/>
              <w:jc w:val="both"/>
              <w:rPr>
                <w:rFonts w:cstheme="minorHAnsi"/>
              </w:rPr>
            </w:pPr>
            <w:r>
              <w:rPr>
                <w:rFonts w:cstheme="minorHAnsi"/>
              </w:rPr>
              <w:t>Prašymo būsena automatiškai pakeičiama iš „</w:t>
            </w:r>
            <w:r w:rsidRPr="00D81AA0">
              <w:rPr>
                <w:rFonts w:cstheme="minorHAnsi"/>
                <w:b/>
                <w:bCs/>
                <w:i/>
                <w:iCs/>
              </w:rPr>
              <w:t>Laukiama informacijos iš Kliento</w:t>
            </w:r>
            <w:r>
              <w:rPr>
                <w:rFonts w:cstheme="minorHAnsi"/>
              </w:rPr>
              <w:t>“ į „</w:t>
            </w:r>
            <w:r>
              <w:rPr>
                <w:rFonts w:cstheme="minorHAnsi"/>
                <w:b/>
                <w:i/>
                <w:iCs/>
              </w:rPr>
              <w:t>Papildyta informacija iš Kliento</w:t>
            </w:r>
            <w:r>
              <w:rPr>
                <w:rFonts w:cstheme="minorHAnsi"/>
              </w:rPr>
              <w:t>“.</w:t>
            </w:r>
          </w:p>
          <w:p w:rsidR="00C359AA" w:rsidP="00D019A2" w:rsidRDefault="00C359AA" w14:paraId="4AD09FEB" w14:textId="6082D686">
            <w:pPr>
              <w:pStyle w:val="ListParagraph"/>
              <w:numPr>
                <w:ilvl w:val="1"/>
                <w:numId w:val="26"/>
              </w:numPr>
              <w:spacing w:before="60" w:after="60" w:line="259" w:lineRule="auto"/>
              <w:ind w:right="57" w:hanging="357"/>
              <w:contextualSpacing w:val="0"/>
              <w:jc w:val="both"/>
              <w:rPr>
                <w:rFonts w:cstheme="minorHAnsi"/>
              </w:rPr>
            </w:pPr>
            <w:r>
              <w:rPr>
                <w:rFonts w:cstheme="minorHAnsi"/>
              </w:rPr>
              <w:t xml:space="preserve">Sutikimą rengiantis specialistas gauna el. laišką apie pateiktą atsakymą bei kopija siunčiama į </w:t>
            </w:r>
            <w:r w:rsidRPr="00D47BBF">
              <w:rPr>
                <w:rFonts w:cstheme="minorHAnsi"/>
                <w:i/>
                <w:iCs/>
              </w:rPr>
              <w:t>Atsakingo skyriaus</w:t>
            </w:r>
            <w:r>
              <w:rPr>
                <w:rFonts w:cstheme="minorHAnsi"/>
              </w:rPr>
              <w:t xml:space="preserve"> bendrą el. pašto dėžutę).</w:t>
            </w:r>
          </w:p>
          <w:p w:rsidR="00C359AA" w:rsidP="00D019A2" w:rsidRDefault="00C359AA" w14:paraId="4093E6F1" w14:textId="28B0F48C">
            <w:pPr>
              <w:pStyle w:val="ListParagraph"/>
              <w:numPr>
                <w:ilvl w:val="1"/>
                <w:numId w:val="26"/>
              </w:numPr>
              <w:spacing w:before="60" w:after="120"/>
              <w:ind w:right="57" w:hanging="357"/>
              <w:contextualSpacing w:val="0"/>
              <w:jc w:val="both"/>
              <w:rPr>
                <w:rFonts w:cstheme="minorHAnsi"/>
              </w:rPr>
            </w:pPr>
            <w:r>
              <w:rPr>
                <w:rFonts w:cstheme="minorHAnsi"/>
              </w:rPr>
              <w:t xml:space="preserve">Toliau skaičiuojami anksčiau sustabdyti sutikimo išdavimo bei Sutikimą rengiančio specialisto užduoties vykdymo terminai. </w:t>
            </w:r>
          </w:p>
          <w:p w:rsidRPr="00E7664F" w:rsidR="00C359AA" w:rsidP="00D019A2" w:rsidRDefault="00C359AA" w14:paraId="050F8CF6" w14:textId="77777777">
            <w:pPr>
              <w:pStyle w:val="ListParagraph"/>
              <w:numPr>
                <w:ilvl w:val="0"/>
                <w:numId w:val="67"/>
              </w:numPr>
              <w:spacing w:before="60" w:after="60" w:line="259" w:lineRule="auto"/>
              <w:ind w:left="709" w:right="57" w:hanging="283"/>
              <w:jc w:val="both"/>
              <w:rPr>
                <w:rFonts w:cstheme="minorHAnsi"/>
              </w:rPr>
            </w:pPr>
            <w:r w:rsidRPr="00E7664F">
              <w:rPr>
                <w:rFonts w:cstheme="minorHAnsi"/>
              </w:rPr>
              <w:t>Kai Sutikimą rengiantis specialistas el. paštu gauna atsakymą į Klientui išsiųstą el. laišku, tada:</w:t>
            </w:r>
          </w:p>
          <w:p w:rsidRPr="00E7664F" w:rsidR="00C359AA" w:rsidP="00D019A2" w:rsidRDefault="00C359AA" w14:paraId="409F71F0" w14:textId="7BD52629">
            <w:pPr>
              <w:pStyle w:val="ListParagraph"/>
              <w:numPr>
                <w:ilvl w:val="1"/>
                <w:numId w:val="26"/>
              </w:numPr>
              <w:spacing w:before="60" w:after="60" w:line="259" w:lineRule="auto"/>
              <w:ind w:right="57" w:hanging="357"/>
              <w:contextualSpacing w:val="0"/>
              <w:jc w:val="both"/>
              <w:rPr>
                <w:rFonts w:cstheme="minorHAnsi"/>
              </w:rPr>
            </w:pPr>
            <w:r w:rsidRPr="00E7664F">
              <w:rPr>
                <w:rFonts w:cstheme="minorHAnsi"/>
              </w:rPr>
              <w:t>Sutikimą rengiantis specialistas turi savarankiškai pakeisti užduoties būseną iš „</w:t>
            </w:r>
            <w:r w:rsidRPr="00E7664F">
              <w:rPr>
                <w:rFonts w:cstheme="minorHAnsi"/>
                <w:b/>
                <w:bCs/>
                <w:i/>
                <w:iCs/>
              </w:rPr>
              <w:t>Išsiųsta užklausa Klientui</w:t>
            </w:r>
            <w:r w:rsidRPr="00E7664F">
              <w:rPr>
                <w:rFonts w:cstheme="minorHAnsi"/>
              </w:rPr>
              <w:t>“ pakeisti į „</w:t>
            </w:r>
            <w:r w:rsidRPr="00E7664F">
              <w:rPr>
                <w:rFonts w:cstheme="minorHAnsi"/>
                <w:b/>
                <w:bCs/>
                <w:i/>
                <w:iCs/>
              </w:rPr>
              <w:t>Gautas atsakymas iš Kliento</w:t>
            </w:r>
            <w:r w:rsidRPr="00E7664F">
              <w:rPr>
                <w:rFonts w:cstheme="minorHAnsi"/>
              </w:rPr>
              <w:t>“.</w:t>
            </w:r>
          </w:p>
          <w:p w:rsidRPr="00E7664F" w:rsidR="00C359AA" w:rsidP="00D019A2" w:rsidRDefault="00C359AA" w14:paraId="3FE2E359" w14:textId="77777777">
            <w:pPr>
              <w:pStyle w:val="ListParagraph"/>
              <w:numPr>
                <w:ilvl w:val="1"/>
                <w:numId w:val="26"/>
              </w:numPr>
              <w:spacing w:before="60" w:after="60" w:line="259" w:lineRule="auto"/>
              <w:ind w:right="57" w:hanging="357"/>
              <w:contextualSpacing w:val="0"/>
              <w:jc w:val="both"/>
              <w:rPr>
                <w:rFonts w:cstheme="minorHAnsi"/>
              </w:rPr>
            </w:pPr>
            <w:r w:rsidRPr="00E7664F">
              <w:rPr>
                <w:rFonts w:cstheme="minorHAnsi"/>
              </w:rPr>
              <w:t>Sutikimo rengėjui savarankiškai pakeitus užduoties būseną į „</w:t>
            </w:r>
            <w:r w:rsidRPr="00E7664F">
              <w:rPr>
                <w:rFonts w:cstheme="minorHAnsi"/>
                <w:b/>
                <w:bCs/>
                <w:i/>
                <w:iCs/>
              </w:rPr>
              <w:t>Gautas atsakymas iš Kliento</w:t>
            </w:r>
            <w:r w:rsidRPr="00E7664F">
              <w:rPr>
                <w:rFonts w:cstheme="minorHAnsi"/>
              </w:rPr>
              <w:t>“ – prašymo būsena automatiškai pasikeičia iš „</w:t>
            </w:r>
            <w:r w:rsidRPr="00E7664F">
              <w:rPr>
                <w:rFonts w:cstheme="minorHAnsi"/>
                <w:b/>
                <w:bCs/>
                <w:i/>
                <w:iCs/>
              </w:rPr>
              <w:t>Laukiama informacijos iš Kliento</w:t>
            </w:r>
            <w:r w:rsidRPr="00E7664F">
              <w:rPr>
                <w:rFonts w:cstheme="minorHAnsi"/>
              </w:rPr>
              <w:t>“ į „</w:t>
            </w:r>
            <w:r w:rsidRPr="00E7664F">
              <w:rPr>
                <w:rFonts w:cstheme="minorHAnsi"/>
                <w:b/>
                <w:i/>
                <w:iCs/>
              </w:rPr>
              <w:t>Papildyta informacija iš Kliento</w:t>
            </w:r>
            <w:r w:rsidRPr="00E7664F">
              <w:rPr>
                <w:rFonts w:cstheme="minorHAnsi"/>
              </w:rPr>
              <w:t xml:space="preserve">“.  </w:t>
            </w:r>
          </w:p>
          <w:p w:rsidRPr="00E7664F" w:rsidR="00C359AA" w:rsidP="00D019A2" w:rsidRDefault="00C359AA" w14:paraId="7E389B07" w14:textId="77777777">
            <w:pPr>
              <w:pStyle w:val="ListParagraph"/>
              <w:numPr>
                <w:ilvl w:val="1"/>
                <w:numId w:val="26"/>
              </w:numPr>
              <w:spacing w:before="60" w:after="60" w:line="259" w:lineRule="auto"/>
              <w:ind w:right="57" w:hanging="357"/>
              <w:contextualSpacing w:val="0"/>
              <w:jc w:val="both"/>
              <w:rPr>
                <w:rFonts w:cstheme="minorHAnsi"/>
              </w:rPr>
            </w:pPr>
            <w:r w:rsidRPr="00E7664F">
              <w:rPr>
                <w:rFonts w:cstheme="minorHAnsi"/>
              </w:rPr>
              <w:t xml:space="preserve">Sutikimą rengiantis specialistas turi savarankiškai atnaujinti prašymą pagal Kliento el. laiške pateiktus duomenis. </w:t>
            </w:r>
          </w:p>
          <w:p w:rsidRPr="00AD003A" w:rsidR="00C359AA" w:rsidP="00D019A2" w:rsidRDefault="00C359AA" w14:paraId="3D3A83A4" w14:textId="2A33EFAE">
            <w:pPr>
              <w:pStyle w:val="ListParagraph"/>
              <w:numPr>
                <w:ilvl w:val="1"/>
                <w:numId w:val="26"/>
              </w:numPr>
              <w:spacing w:before="60" w:after="60"/>
              <w:ind w:right="57" w:hanging="357"/>
              <w:contextualSpacing w:val="0"/>
              <w:jc w:val="both"/>
            </w:pPr>
            <w:r>
              <w:rPr>
                <w:rFonts w:cstheme="minorHAnsi"/>
              </w:rPr>
              <w:t>P</w:t>
            </w:r>
            <w:r w:rsidRPr="00E7664F">
              <w:rPr>
                <w:rFonts w:cstheme="minorHAnsi"/>
              </w:rPr>
              <w:t>rašymo būsen</w:t>
            </w:r>
            <w:r>
              <w:rPr>
                <w:rFonts w:cstheme="minorHAnsi"/>
              </w:rPr>
              <w:t>ai</w:t>
            </w:r>
            <w:r w:rsidRPr="00E7664F">
              <w:rPr>
                <w:rFonts w:cstheme="minorHAnsi"/>
              </w:rPr>
              <w:t xml:space="preserve"> </w:t>
            </w:r>
            <w:r>
              <w:rPr>
                <w:rFonts w:cstheme="minorHAnsi"/>
              </w:rPr>
              <w:t>pasikeitus</w:t>
            </w:r>
            <w:r w:rsidRPr="00E7664F">
              <w:rPr>
                <w:rFonts w:cstheme="minorHAnsi"/>
              </w:rPr>
              <w:t xml:space="preserve"> į „</w:t>
            </w:r>
            <w:r w:rsidRPr="00E7664F">
              <w:rPr>
                <w:rFonts w:cstheme="minorHAnsi"/>
                <w:b/>
                <w:i/>
                <w:iCs/>
              </w:rPr>
              <w:t>Papildyta informacija iš Kliento</w:t>
            </w:r>
            <w:r w:rsidRPr="00E7664F">
              <w:rPr>
                <w:rFonts w:cstheme="minorHAnsi"/>
              </w:rPr>
              <w:t>“ toliau skaičiuojam</w:t>
            </w:r>
            <w:r>
              <w:rPr>
                <w:rFonts w:cstheme="minorHAnsi"/>
              </w:rPr>
              <w:t>i</w:t>
            </w:r>
            <w:r w:rsidRPr="00E7664F">
              <w:rPr>
                <w:rFonts w:cstheme="minorHAnsi"/>
              </w:rPr>
              <w:t xml:space="preserve"> anksčiau sustabdyti sutikimo išdavimo bei Sutikimą rengiančio specialisto užduoties vykdymo terminai.</w:t>
            </w:r>
          </w:p>
        </w:tc>
      </w:tr>
      <w:tr w:rsidR="00C359AA" w:rsidTr="00DA6146" w14:paraId="71394B5A" w14:textId="77777777">
        <w:trPr>
          <w:gridAfter w:val="1"/>
          <w:wAfter w:w="6" w:type="dxa"/>
          <w:trHeight w:val="347"/>
        </w:trPr>
        <w:tc>
          <w:tcPr>
            <w:tcW w:w="4907" w:type="dxa"/>
            <w:shd w:val="clear" w:color="auto" w:fill="auto"/>
            <w:vAlign w:val="center"/>
          </w:tcPr>
          <w:p w:rsidRPr="00EC3B0B" w:rsidR="00C359AA" w:rsidP="00C359AA" w:rsidRDefault="00C359AA" w14:paraId="46D556CB" w14:textId="6DD8D64F">
            <w:pPr>
              <w:jc w:val="both"/>
              <w:rPr>
                <w:rFonts w:cstheme="minorHAnsi"/>
              </w:rPr>
            </w:pPr>
            <w:r w:rsidRPr="0B1E0E4F">
              <w:lastRenderedPageBreak/>
              <w:t xml:space="preserve">Aš, kaip Sutikimą rengiantis specialistas, noriu turėti galimybę matyti ar Kliento pateiktas prašymas turi būti peržiūrėtas </w:t>
            </w:r>
            <w:r>
              <w:t xml:space="preserve">Prevencijos </w:t>
            </w:r>
            <w:r w:rsidRPr="0B1E0E4F">
              <w:t xml:space="preserve">ir </w:t>
            </w:r>
            <w:r>
              <w:t>Darbuotojų saugos ir aplinkosaugos skyrių</w:t>
            </w:r>
            <w:r w:rsidRPr="0B1E0E4F">
              <w:t>, kad žinočiau, jog sutikimo išdavimo procesas gali trukti ilgiau nei įprasta.</w:t>
            </w:r>
          </w:p>
        </w:tc>
        <w:tc>
          <w:tcPr>
            <w:tcW w:w="1842" w:type="dxa"/>
            <w:shd w:val="clear" w:color="auto" w:fill="auto"/>
            <w:vAlign w:val="center"/>
          </w:tcPr>
          <w:p w:rsidRPr="00350E6C" w:rsidR="00C359AA" w:rsidP="00C359AA" w:rsidRDefault="00C359AA" w14:paraId="016F852A" w14:textId="1E85CC81">
            <w:pPr>
              <w:jc w:val="center"/>
              <w:rPr>
                <w:rFonts w:cstheme="minorHAnsi"/>
                <w:b/>
                <w:bCs/>
              </w:rPr>
            </w:pPr>
            <w:r>
              <w:rPr>
                <w:rFonts w:cstheme="minorHAnsi"/>
                <w:b/>
                <w:bCs/>
              </w:rPr>
              <w:t>Prašymų (užduočių) registras</w:t>
            </w:r>
          </w:p>
        </w:tc>
        <w:tc>
          <w:tcPr>
            <w:tcW w:w="7480" w:type="dxa"/>
            <w:shd w:val="clear" w:color="auto" w:fill="auto"/>
          </w:tcPr>
          <w:p w:rsidR="00C359AA" w:rsidP="00C359AA" w:rsidRDefault="00C359AA" w14:paraId="2C3970E3" w14:textId="4B9D6365">
            <w:pPr>
              <w:spacing w:before="60" w:after="120"/>
              <w:ind w:right="57"/>
              <w:jc w:val="both"/>
              <w:rPr>
                <w:rFonts w:cstheme="minorHAnsi"/>
              </w:rPr>
            </w:pPr>
            <w:r>
              <w:rPr>
                <w:rFonts w:cstheme="minorHAnsi"/>
              </w:rPr>
              <w:t>Prašymų registre yra „</w:t>
            </w:r>
            <w:r w:rsidRPr="0063163A">
              <w:rPr>
                <w:rFonts w:cstheme="minorHAnsi"/>
                <w:b/>
                <w:bCs/>
                <w:i/>
                <w:iCs/>
              </w:rPr>
              <w:t xml:space="preserve">Kliento darbuotojų saugos </w:t>
            </w:r>
            <w:r>
              <w:rPr>
                <w:rFonts w:cstheme="minorHAnsi"/>
                <w:b/>
                <w:bCs/>
                <w:i/>
                <w:iCs/>
              </w:rPr>
              <w:t>patikra</w:t>
            </w:r>
            <w:r>
              <w:rPr>
                <w:rFonts w:cstheme="minorHAnsi"/>
              </w:rPr>
              <w:t>“ bei „</w:t>
            </w:r>
            <w:r w:rsidRPr="00385BB2">
              <w:rPr>
                <w:rFonts w:cstheme="minorHAnsi"/>
                <w:b/>
                <w:bCs/>
                <w:i/>
                <w:iCs/>
              </w:rPr>
              <w:t xml:space="preserve">Kliento kvalifikacijos </w:t>
            </w:r>
            <w:r>
              <w:rPr>
                <w:rFonts w:cstheme="minorHAnsi"/>
                <w:b/>
                <w:bCs/>
                <w:i/>
                <w:iCs/>
              </w:rPr>
              <w:t>patikra</w:t>
            </w:r>
            <w:r w:rsidRPr="00D16DA2">
              <w:rPr>
                <w:rFonts w:cstheme="minorHAnsi"/>
                <w:i/>
                <w:iCs/>
              </w:rPr>
              <w:t xml:space="preserve">“ </w:t>
            </w:r>
            <w:r>
              <w:rPr>
                <w:rFonts w:cstheme="minorHAnsi"/>
              </w:rPr>
              <w:t>pildymo laukai, kuriuose yra nurodoma ar sutikimui išduoti yra privaloma atlikti Kliento darbuotojų saugos bei kvalifikacijos patikrą, ar jų tikrinti nereikia:</w:t>
            </w:r>
          </w:p>
          <w:p w:rsidR="00C359AA" w:rsidP="00D019A2" w:rsidRDefault="00C359AA" w14:paraId="32AC847D" w14:textId="77777777">
            <w:pPr>
              <w:pStyle w:val="ListParagraph"/>
              <w:numPr>
                <w:ilvl w:val="1"/>
                <w:numId w:val="34"/>
              </w:numPr>
              <w:spacing w:before="60" w:after="60"/>
              <w:ind w:right="57"/>
              <w:jc w:val="both"/>
            </w:pPr>
            <w:r w:rsidRPr="7622B2DF">
              <w:t xml:space="preserve">Jei Klientas pildydamas prašymą darbų atlikimo pagrindą nurodė kaip: </w:t>
            </w:r>
            <w:r w:rsidRPr="0024244B">
              <w:rPr>
                <w:b/>
                <w:i/>
              </w:rPr>
              <w:t>Rangos ir (ar) paslaugų sutartis su „Amber Grid“</w:t>
            </w:r>
            <w:r w:rsidRPr="7622B2DF">
              <w:t xml:space="preserve"> arba </w:t>
            </w:r>
            <w:r w:rsidRPr="0024244B">
              <w:rPr>
                <w:b/>
                <w:i/>
              </w:rPr>
              <w:t>Subrangos sutartis darbams „Amber Grid“ objektuose vykdyti</w:t>
            </w:r>
            <w:r w:rsidRPr="7622B2DF">
              <w:t xml:space="preserve"> – tai prašymų registre šis laukas yra neaktyvus (angl. „</w:t>
            </w:r>
            <w:r w:rsidRPr="0024244B">
              <w:rPr>
                <w:lang w:val="en-US"/>
              </w:rPr>
              <w:t>greyed out</w:t>
            </w:r>
            <w:r w:rsidRPr="7622B2DF">
              <w:t xml:space="preserve">“). </w:t>
            </w:r>
          </w:p>
          <w:p w:rsidR="00C359AA" w:rsidP="00D019A2" w:rsidRDefault="00C359AA" w14:paraId="0F4EF3FA" w14:textId="064C47A1">
            <w:pPr>
              <w:pStyle w:val="ListParagraph"/>
              <w:numPr>
                <w:ilvl w:val="1"/>
                <w:numId w:val="34"/>
              </w:numPr>
              <w:spacing w:before="60" w:after="60"/>
              <w:ind w:right="57"/>
              <w:jc w:val="both"/>
            </w:pPr>
            <w:r w:rsidRPr="0B606D00">
              <w:t>Kitu atveju</w:t>
            </w:r>
            <w:r>
              <w:t>, „</w:t>
            </w:r>
            <w:r w:rsidRPr="0063163A">
              <w:rPr>
                <w:rFonts w:cstheme="minorHAnsi"/>
                <w:b/>
                <w:bCs/>
                <w:i/>
                <w:iCs/>
              </w:rPr>
              <w:t xml:space="preserve">Kliento darbuotojų saugos </w:t>
            </w:r>
            <w:r>
              <w:rPr>
                <w:rFonts w:cstheme="minorHAnsi"/>
                <w:b/>
                <w:bCs/>
                <w:i/>
                <w:iCs/>
              </w:rPr>
              <w:t>patikra</w:t>
            </w:r>
            <w:r>
              <w:rPr>
                <w:rFonts w:cstheme="minorHAnsi"/>
              </w:rPr>
              <w:t>“ bei „</w:t>
            </w:r>
            <w:r w:rsidRPr="00385BB2">
              <w:rPr>
                <w:rFonts w:cstheme="minorHAnsi"/>
                <w:b/>
                <w:bCs/>
                <w:i/>
                <w:iCs/>
              </w:rPr>
              <w:t xml:space="preserve">Kliento kvalifikacijos </w:t>
            </w:r>
            <w:r>
              <w:rPr>
                <w:rFonts w:cstheme="minorHAnsi"/>
                <w:b/>
                <w:bCs/>
                <w:i/>
                <w:iCs/>
              </w:rPr>
              <w:t>patikra</w:t>
            </w:r>
            <w:r w:rsidRPr="00D16DA2">
              <w:rPr>
                <w:rFonts w:cstheme="minorHAnsi"/>
                <w:i/>
                <w:iCs/>
              </w:rPr>
              <w:t xml:space="preserve">“ </w:t>
            </w:r>
            <w:r>
              <w:rPr>
                <w:rFonts w:cstheme="minorHAnsi"/>
              </w:rPr>
              <w:t>pildymo laukuose</w:t>
            </w:r>
            <w:r w:rsidRPr="0B606D00">
              <w:t xml:space="preserve"> automatiškai įrašom</w:t>
            </w:r>
            <w:r>
              <w:t xml:space="preserve">os atitinkamos reikšmės: </w:t>
            </w:r>
            <w:r w:rsidRPr="0B606D00">
              <w:t>„</w:t>
            </w:r>
            <w:r w:rsidRPr="0B606D00">
              <w:rPr>
                <w:b/>
                <w:bCs/>
                <w:i/>
                <w:iCs/>
              </w:rPr>
              <w:t xml:space="preserve">Atlikti </w:t>
            </w:r>
            <w:r>
              <w:rPr>
                <w:b/>
                <w:bCs/>
                <w:i/>
                <w:iCs/>
              </w:rPr>
              <w:t>saugos</w:t>
            </w:r>
            <w:r w:rsidRPr="0B606D00">
              <w:rPr>
                <w:b/>
                <w:bCs/>
                <w:i/>
                <w:iCs/>
              </w:rPr>
              <w:t xml:space="preserve"> patikrą</w:t>
            </w:r>
            <w:r w:rsidRPr="0B606D00">
              <w:t xml:space="preserve">“ </w:t>
            </w:r>
            <w:r>
              <w:t>bei</w:t>
            </w:r>
            <w:r w:rsidRPr="0B606D00">
              <w:t xml:space="preserve"> „</w:t>
            </w:r>
            <w:r w:rsidRPr="0B606D00">
              <w:rPr>
                <w:b/>
                <w:bCs/>
                <w:i/>
                <w:iCs/>
              </w:rPr>
              <w:t>Atlikti kvalifikacijos patikrą</w:t>
            </w:r>
            <w:r w:rsidRPr="0B606D00">
              <w:t xml:space="preserve">“ ir </w:t>
            </w:r>
            <w:r>
              <w:t xml:space="preserve">jei, darbai bus vykdomi veikiančiame dujotiekio objekte ir (ar) veikiančio dujotiekio apsaugos zonoje, bus </w:t>
            </w:r>
            <w:r w:rsidRPr="0B606D00">
              <w:t>suformuo</w:t>
            </w:r>
            <w:r>
              <w:t>tos</w:t>
            </w:r>
            <w:r w:rsidRPr="0B606D00">
              <w:t xml:space="preserve"> atskir</w:t>
            </w:r>
            <w:r>
              <w:t>os</w:t>
            </w:r>
            <w:r w:rsidRPr="0B606D00">
              <w:t xml:space="preserve"> užduot</w:t>
            </w:r>
            <w:r>
              <w:t>y</w:t>
            </w:r>
            <w:r w:rsidRPr="0B606D00">
              <w:t>s</w:t>
            </w:r>
            <w:r>
              <w:t>:</w:t>
            </w:r>
          </w:p>
          <w:p w:rsidR="00C359AA" w:rsidP="00D019A2" w:rsidRDefault="00C359AA" w14:paraId="7AAD243E" w14:textId="4186D813">
            <w:pPr>
              <w:pStyle w:val="ListParagraph"/>
              <w:numPr>
                <w:ilvl w:val="1"/>
                <w:numId w:val="26"/>
              </w:numPr>
              <w:spacing w:before="60" w:after="60" w:line="259" w:lineRule="auto"/>
              <w:ind w:right="57" w:hanging="357"/>
              <w:contextualSpacing w:val="0"/>
              <w:jc w:val="both"/>
            </w:pPr>
            <w:r>
              <w:t>Prevencijos skyriui suformuojama</w:t>
            </w:r>
            <w:r w:rsidRPr="0B606D00">
              <w:t xml:space="preserve"> </w:t>
            </w:r>
            <w:r>
              <w:rPr>
                <w:b/>
                <w:bCs/>
                <w:i/>
                <w:iCs/>
              </w:rPr>
              <w:t>Saugos</w:t>
            </w:r>
            <w:r w:rsidRPr="0B606D00">
              <w:rPr>
                <w:b/>
                <w:bCs/>
                <w:i/>
                <w:iCs/>
              </w:rPr>
              <w:t xml:space="preserve"> </w:t>
            </w:r>
            <w:r>
              <w:rPr>
                <w:b/>
                <w:bCs/>
                <w:i/>
                <w:iCs/>
              </w:rPr>
              <w:t>patikra</w:t>
            </w:r>
            <w:r>
              <w:t xml:space="preserve"> užduotis.</w:t>
            </w:r>
          </w:p>
          <w:p w:rsidR="00C359AA" w:rsidP="00D019A2" w:rsidRDefault="00C359AA" w14:paraId="1F6388F4" w14:textId="538D38B9">
            <w:pPr>
              <w:pStyle w:val="ListParagraph"/>
              <w:numPr>
                <w:ilvl w:val="1"/>
                <w:numId w:val="26"/>
              </w:numPr>
              <w:spacing w:before="60" w:after="60" w:line="259" w:lineRule="auto"/>
              <w:ind w:right="57" w:hanging="357"/>
              <w:contextualSpacing w:val="0"/>
              <w:jc w:val="both"/>
            </w:pPr>
            <w:r>
              <w:t>Darbuotojų saugos ir aplinkosaugos skyriui bus formuojama</w:t>
            </w:r>
            <w:r w:rsidRPr="0B606D00">
              <w:t xml:space="preserve"> </w:t>
            </w:r>
            <w:r w:rsidRPr="0B606D00">
              <w:rPr>
                <w:b/>
                <w:bCs/>
                <w:i/>
                <w:iCs/>
              </w:rPr>
              <w:t xml:space="preserve">Kvalifikacijos </w:t>
            </w:r>
            <w:r>
              <w:rPr>
                <w:b/>
                <w:bCs/>
                <w:i/>
                <w:iCs/>
              </w:rPr>
              <w:t>patikra</w:t>
            </w:r>
            <w:r>
              <w:t xml:space="preserve"> užduotis, jei po Prevencijos skyriaus specialisto saugos patikros užduoties įvykdymo prašymas nebus automatiškai atmestas</w:t>
            </w:r>
            <w:r w:rsidRPr="0B606D00">
              <w:t>.</w:t>
            </w:r>
          </w:p>
          <w:p w:rsidRPr="00350E6C" w:rsidR="00C359AA" w:rsidP="00C359AA" w:rsidRDefault="00C359AA" w14:paraId="2E544073" w14:textId="3097545C">
            <w:pPr>
              <w:spacing w:before="60" w:after="60"/>
              <w:ind w:right="57"/>
              <w:jc w:val="both"/>
              <w:rPr>
                <w:rFonts w:cstheme="minorHAnsi"/>
              </w:rPr>
            </w:pPr>
            <w:r>
              <w:t xml:space="preserve">Taip pat, atliekant sutikimo rengimo užduotį yra matomas proceso vedlys, kuriame, matoma ar pagal prašymo tipą yra numatytos </w:t>
            </w:r>
            <w:r>
              <w:rPr>
                <w:b/>
                <w:bCs/>
                <w:i/>
                <w:iCs/>
              </w:rPr>
              <w:t>Saugos</w:t>
            </w:r>
            <w:r w:rsidRPr="0B606D00">
              <w:rPr>
                <w:b/>
                <w:bCs/>
                <w:i/>
                <w:iCs/>
              </w:rPr>
              <w:t xml:space="preserve"> </w:t>
            </w:r>
            <w:r>
              <w:rPr>
                <w:b/>
                <w:bCs/>
                <w:i/>
                <w:iCs/>
              </w:rPr>
              <w:t>patikra</w:t>
            </w:r>
            <w:r>
              <w:t xml:space="preserve"> bei </w:t>
            </w:r>
            <w:r w:rsidRPr="0B606D00">
              <w:rPr>
                <w:b/>
                <w:bCs/>
                <w:i/>
                <w:iCs/>
              </w:rPr>
              <w:t xml:space="preserve">Kvalifikacijos </w:t>
            </w:r>
            <w:r>
              <w:rPr>
                <w:b/>
                <w:bCs/>
                <w:i/>
                <w:iCs/>
              </w:rPr>
              <w:t>patikra</w:t>
            </w:r>
            <w:r>
              <w:t xml:space="preserve"> užduotys.</w:t>
            </w:r>
          </w:p>
        </w:tc>
      </w:tr>
      <w:tr w:rsidR="00C359AA" w:rsidTr="00B40090" w14:paraId="47EE3B19" w14:textId="77777777">
        <w:trPr>
          <w:gridAfter w:val="1"/>
          <w:wAfter w:w="6" w:type="dxa"/>
          <w:trHeight w:val="347"/>
        </w:trPr>
        <w:tc>
          <w:tcPr>
            <w:tcW w:w="4907" w:type="dxa"/>
            <w:shd w:val="clear" w:color="auto" w:fill="auto"/>
            <w:vAlign w:val="center"/>
          </w:tcPr>
          <w:p w:rsidRPr="00EC3B0B" w:rsidR="00C359AA" w:rsidP="00C359AA" w:rsidRDefault="00C359AA" w14:paraId="3E0C9D4A" w14:textId="2D4E5966">
            <w:pPr>
              <w:jc w:val="both"/>
              <w:rPr>
                <w:rFonts w:cstheme="minorHAnsi"/>
              </w:rPr>
            </w:pPr>
            <w:r w:rsidRPr="667E2A46">
              <w:rPr>
                <w:rFonts w:ascii="Calibri" w:hAnsi="Calibri" w:eastAsia="Calibri" w:cs="Calibri"/>
                <w:caps/>
                <w:color w:val="000000" w:themeColor="text1"/>
              </w:rPr>
              <w:t>A</w:t>
            </w:r>
            <w:r w:rsidRPr="667E2A46">
              <w:rPr>
                <w:rFonts w:ascii="Calibri" w:hAnsi="Calibri" w:eastAsia="Calibri" w:cs="Calibri"/>
                <w:color w:val="000000" w:themeColor="text1"/>
              </w:rPr>
              <w:t>š</w:t>
            </w:r>
            <w:r>
              <w:rPr>
                <w:rFonts w:ascii="Calibri" w:hAnsi="Calibri" w:eastAsia="Calibri" w:cs="Calibri"/>
                <w:color w:val="000000" w:themeColor="text1"/>
              </w:rPr>
              <w:t>,</w:t>
            </w:r>
            <w:r w:rsidRPr="667E2A46">
              <w:rPr>
                <w:rFonts w:ascii="Calibri" w:hAnsi="Calibri" w:eastAsia="Calibri" w:cs="Calibri"/>
                <w:color w:val="000000" w:themeColor="text1"/>
              </w:rPr>
              <w:t xml:space="preserve"> </w:t>
            </w:r>
            <w:r w:rsidRPr="00272666">
              <w:rPr>
                <w:rFonts w:ascii="Calibri" w:hAnsi="Calibri" w:eastAsia="Calibri" w:cs="Calibri"/>
                <w:color w:val="000000" w:themeColor="text1"/>
              </w:rPr>
              <w:t xml:space="preserve">kaip Sutikimą rengiantis </w:t>
            </w:r>
            <w:r w:rsidRPr="00272666">
              <w:t>specialistas</w:t>
            </w:r>
            <w:r w:rsidRPr="00385BB2">
              <w:rPr>
                <w:rFonts w:ascii="Calibri" w:hAnsi="Calibri" w:eastAsia="Calibri" w:cs="Calibri"/>
                <w:color w:val="000000" w:themeColor="text1"/>
              </w:rPr>
              <w:t>,</w:t>
            </w:r>
            <w:r w:rsidRPr="00272666">
              <w:rPr>
                <w:rFonts w:ascii="Calibri" w:hAnsi="Calibri" w:eastAsia="Calibri" w:cs="Calibri"/>
                <w:color w:val="000000" w:themeColor="text1"/>
              </w:rPr>
              <w:t xml:space="preserve"> </w:t>
            </w:r>
            <w:r w:rsidRPr="00385BB2">
              <w:rPr>
                <w:rFonts w:ascii="Calibri" w:hAnsi="Calibri" w:eastAsia="Calibri" w:cs="Calibri"/>
                <w:color w:val="000000" w:themeColor="text1"/>
              </w:rPr>
              <w:t>noriu</w:t>
            </w:r>
            <w:r>
              <w:rPr>
                <w:rFonts w:ascii="Calibri" w:hAnsi="Calibri" w:eastAsia="Calibri" w:cs="Calibri"/>
                <w:color w:val="000000" w:themeColor="text1"/>
              </w:rPr>
              <w:t xml:space="preserve"> žinoti ar</w:t>
            </w:r>
            <w:r w:rsidRPr="667E2A46">
              <w:rPr>
                <w:rFonts w:ascii="Calibri" w:hAnsi="Calibri" w:eastAsia="Calibri" w:cs="Calibri"/>
                <w:color w:val="000000" w:themeColor="text1"/>
              </w:rPr>
              <w:t xml:space="preserve"> objekte dirbsiančių darbuotojų kvalifikacija yra tinkama</w:t>
            </w:r>
            <w:r>
              <w:rPr>
                <w:rFonts w:ascii="Calibri" w:hAnsi="Calibri" w:eastAsia="Calibri" w:cs="Calibri"/>
                <w:color w:val="000000" w:themeColor="text1"/>
              </w:rPr>
              <w:t xml:space="preserve"> </w:t>
            </w:r>
            <w:r>
              <w:rPr>
                <w:rFonts w:cstheme="minorHAnsi"/>
              </w:rPr>
              <w:t xml:space="preserve">numatytiems darbams vykdyti </w:t>
            </w:r>
            <w:r w:rsidR="000526DA">
              <w:rPr>
                <w:rFonts w:cstheme="minorHAnsi"/>
              </w:rPr>
              <w:t xml:space="preserve">arba kvalifikacijos </w:t>
            </w:r>
            <w:r w:rsidR="00CA1427">
              <w:rPr>
                <w:rFonts w:cstheme="minorHAnsi"/>
              </w:rPr>
              <w:t xml:space="preserve">patikros nereikia vykdyti </w:t>
            </w:r>
            <w:r>
              <w:rPr>
                <w:rFonts w:cstheme="minorHAnsi"/>
              </w:rPr>
              <w:t>ir galiu siųsti derinti ir tvirtinti parengtą sutikimą.</w:t>
            </w:r>
          </w:p>
        </w:tc>
        <w:tc>
          <w:tcPr>
            <w:tcW w:w="1842" w:type="dxa"/>
            <w:shd w:val="clear" w:color="auto" w:fill="auto"/>
            <w:vAlign w:val="center"/>
          </w:tcPr>
          <w:p w:rsidRPr="00350E6C" w:rsidR="00C359AA" w:rsidP="00C359AA" w:rsidRDefault="00C359AA" w14:paraId="04FAFD2C" w14:textId="0A1C2508">
            <w:pPr>
              <w:jc w:val="center"/>
              <w:rPr>
                <w:rFonts w:cstheme="minorHAnsi"/>
                <w:b/>
                <w:bCs/>
              </w:rPr>
            </w:pPr>
            <w:r>
              <w:rPr>
                <w:rFonts w:cstheme="minorHAnsi"/>
                <w:b/>
                <w:bCs/>
              </w:rPr>
              <w:t>Prašymų (užduočių) registras</w:t>
            </w:r>
          </w:p>
        </w:tc>
        <w:tc>
          <w:tcPr>
            <w:tcW w:w="7480" w:type="dxa"/>
            <w:shd w:val="clear" w:color="auto" w:fill="auto"/>
            <w:vAlign w:val="center"/>
          </w:tcPr>
          <w:p w:rsidR="00C359AA" w:rsidP="00C359AA" w:rsidRDefault="00C359AA" w14:paraId="74C5688A" w14:textId="074C12EB">
            <w:pPr>
              <w:spacing w:before="60" w:after="120"/>
              <w:ind w:right="57"/>
              <w:jc w:val="both"/>
            </w:pPr>
            <w:r w:rsidRPr="0B606D00">
              <w:t xml:space="preserve">Jei prašyme yra suformuota kvalifikacijos tikrinimo užduotis, tai </w:t>
            </w:r>
            <w:r>
              <w:t xml:space="preserve">negali būti formuojamos </w:t>
            </w:r>
            <w:r w:rsidRPr="00DB6AC9">
              <w:rPr>
                <w:i/>
                <w:iCs/>
              </w:rPr>
              <w:t>Pasirengimas derinti ir tvirtinti sutikimą darbams</w:t>
            </w:r>
            <w:r>
              <w:t xml:space="preserve"> apimtyje numatytos užduotys</w:t>
            </w:r>
            <w:r w:rsidRPr="0B606D00">
              <w:t xml:space="preserve"> tol, kol </w:t>
            </w:r>
            <w:r>
              <w:t>Saugos darbe specialistas</w:t>
            </w:r>
            <w:r w:rsidRPr="0B606D00">
              <w:t xml:space="preserve"> „</w:t>
            </w:r>
            <w:r w:rsidRPr="0B606D00">
              <w:rPr>
                <w:b/>
                <w:bCs/>
                <w:i/>
                <w:iCs/>
                <w:color w:val="7030A0"/>
              </w:rPr>
              <w:t xml:space="preserve">Kliento kvalifikacijos </w:t>
            </w:r>
            <w:r>
              <w:rPr>
                <w:b/>
                <w:bCs/>
                <w:i/>
                <w:iCs/>
                <w:color w:val="7030A0"/>
              </w:rPr>
              <w:t>patikra</w:t>
            </w:r>
            <w:r w:rsidRPr="0B606D00">
              <w:rPr>
                <w:i/>
                <w:iCs/>
              </w:rPr>
              <w:t>“</w:t>
            </w:r>
            <w:r w:rsidRPr="0B606D00">
              <w:rPr>
                <w:color w:val="7030A0"/>
              </w:rPr>
              <w:t xml:space="preserve"> </w:t>
            </w:r>
            <w:r w:rsidRPr="0B606D00">
              <w:t xml:space="preserve">registro </w:t>
            </w:r>
            <w:r w:rsidRPr="0B606D00">
              <w:rPr>
                <w:color w:val="000000" w:themeColor="text1"/>
              </w:rPr>
              <w:t>stulpelyje ne</w:t>
            </w:r>
            <w:r w:rsidRPr="0B606D00">
              <w:t xml:space="preserve">pasirenka </w:t>
            </w:r>
            <w:r w:rsidRPr="0B606D00">
              <w:rPr>
                <w:b/>
                <w:bCs/>
                <w:i/>
                <w:iCs/>
              </w:rPr>
              <w:t>Tinkama kvalifikacija</w:t>
            </w:r>
            <w:r w:rsidRPr="0B606D00">
              <w:t xml:space="preserve"> </w:t>
            </w:r>
            <w:r w:rsidR="00365DBF">
              <w:t xml:space="preserve">arba </w:t>
            </w:r>
            <w:r w:rsidRPr="002D168C" w:rsidR="002D168C">
              <w:rPr>
                <w:b/>
                <w:bCs/>
                <w:i/>
                <w:iCs/>
              </w:rPr>
              <w:t>Patikros nereikia</w:t>
            </w:r>
            <w:r w:rsidR="002D168C">
              <w:t xml:space="preserve"> </w:t>
            </w:r>
            <w:r w:rsidRPr="0B606D00">
              <w:t>darbams vykdyti opciją.</w:t>
            </w:r>
          </w:p>
          <w:p w:rsidRPr="00350E6C" w:rsidR="00C359AA" w:rsidP="00C359AA" w:rsidRDefault="00C359AA" w14:paraId="2BCF39EE" w14:textId="783B3094">
            <w:pPr>
              <w:spacing w:before="60" w:after="60"/>
              <w:ind w:right="57"/>
              <w:jc w:val="both"/>
              <w:rPr>
                <w:rFonts w:cstheme="minorHAnsi"/>
              </w:rPr>
            </w:pPr>
            <w:r>
              <w:t>Saugos darbe</w:t>
            </w:r>
            <w:r w:rsidRPr="0B1E0E4F">
              <w:t xml:space="preserve"> </w:t>
            </w:r>
            <w:r>
              <w:t>specialistui</w:t>
            </w:r>
            <w:r w:rsidRPr="00293FFC">
              <w:t xml:space="preserve"> atlikus kvalifikacijos patikrą ir patvirtinus, kad Kliento kvalifikacija tinkama vykdyti darbus</w:t>
            </w:r>
            <w:r w:rsidR="00973514">
              <w:t xml:space="preserve"> arba patikros nereikia</w:t>
            </w:r>
            <w:r w:rsidRPr="00293FFC">
              <w:t>, el. pranešimas siunčiamas</w:t>
            </w:r>
            <w:r>
              <w:t xml:space="preserve"> tiek priskirtam Sutikimą rengiančiam specialistui, tiek ir kopija</w:t>
            </w:r>
            <w:r w:rsidRPr="00293FFC">
              <w:t xml:space="preserve"> į </w:t>
            </w:r>
            <w:r w:rsidRPr="00293FFC">
              <w:lastRenderedPageBreak/>
              <w:t xml:space="preserve">prašymų registre numatyto </w:t>
            </w:r>
            <w:r w:rsidRPr="00725B1C">
              <w:rPr>
                <w:i/>
                <w:iCs/>
              </w:rPr>
              <w:t>Atsakingo skyriaus</w:t>
            </w:r>
            <w:r w:rsidRPr="00293FFC">
              <w:t xml:space="preserve"> bendrą pašto dėžutę, kad Sutikimą rengiantis specialistas</w:t>
            </w:r>
            <w:r>
              <w:t xml:space="preserve"> arba jam nesant jo (-s) kolegos</w:t>
            </w:r>
            <w:r w:rsidRPr="00293FFC">
              <w:t xml:space="preserve"> galėtų pratęsti sutikimo išdavimo procesą. </w:t>
            </w:r>
          </w:p>
        </w:tc>
      </w:tr>
      <w:tr w:rsidR="00C359AA" w:rsidTr="0012680B" w14:paraId="6C69DD7C" w14:textId="77777777">
        <w:trPr>
          <w:gridAfter w:val="1"/>
          <w:wAfter w:w="6" w:type="dxa"/>
          <w:trHeight w:val="347"/>
        </w:trPr>
        <w:tc>
          <w:tcPr>
            <w:tcW w:w="4907" w:type="dxa"/>
            <w:shd w:val="clear" w:color="auto" w:fill="auto"/>
            <w:vAlign w:val="center"/>
          </w:tcPr>
          <w:p w:rsidRPr="00EC3B0B" w:rsidR="00C359AA" w:rsidP="00C359AA" w:rsidRDefault="00C359AA" w14:paraId="0C523FBF" w14:textId="77643BDA">
            <w:pPr>
              <w:jc w:val="both"/>
              <w:rPr>
                <w:rFonts w:cstheme="minorHAnsi"/>
              </w:rPr>
            </w:pPr>
            <w:r w:rsidRPr="6108122F">
              <w:lastRenderedPageBreak/>
              <w:t xml:space="preserve">Aš, kaip Sutikimą rengiantis </w:t>
            </w:r>
            <w:r w:rsidRPr="007A39AC">
              <w:t>specialistas</w:t>
            </w:r>
            <w:r w:rsidRPr="6108122F">
              <w:t xml:space="preserve">, noriu matyti </w:t>
            </w:r>
            <w:r>
              <w:t>ar Saugos darbe specialistas pateikė</w:t>
            </w:r>
            <w:r w:rsidRPr="6108122F">
              <w:t xml:space="preserve"> </w:t>
            </w:r>
            <w:r>
              <w:t>Klientui užklausą</w:t>
            </w:r>
            <w:r w:rsidRPr="6108122F">
              <w:t xml:space="preserve"> dėl </w:t>
            </w:r>
            <w:r>
              <w:t>duomenų patikslinimo</w:t>
            </w:r>
            <w:r w:rsidRPr="521B000C">
              <w:t xml:space="preserve">, </w:t>
            </w:r>
            <w:r w:rsidRPr="1545BC93">
              <w:t>kad</w:t>
            </w:r>
            <w:r w:rsidRPr="6108122F">
              <w:t xml:space="preserve"> </w:t>
            </w:r>
            <w:r>
              <w:t xml:space="preserve">žinoti, jog </w:t>
            </w:r>
            <w:r w:rsidRPr="6108122F">
              <w:t xml:space="preserve">negaliu tęsti </w:t>
            </w:r>
            <w:r>
              <w:t>sutikimo išdavimo</w:t>
            </w:r>
            <w:r w:rsidRPr="639772B2">
              <w:t xml:space="preserve"> </w:t>
            </w:r>
            <w:r>
              <w:t>užduoties vykdymą tol,</w:t>
            </w:r>
            <w:r w:rsidRPr="639772B2">
              <w:t xml:space="preserve"> </w:t>
            </w:r>
            <w:r w:rsidRPr="6108122F">
              <w:t>kol nebus patikslinti duomenys.</w:t>
            </w:r>
          </w:p>
        </w:tc>
        <w:tc>
          <w:tcPr>
            <w:tcW w:w="1842" w:type="dxa"/>
            <w:shd w:val="clear" w:color="auto" w:fill="auto"/>
            <w:vAlign w:val="center"/>
          </w:tcPr>
          <w:p w:rsidRPr="00350E6C" w:rsidR="00C359AA" w:rsidP="00C359AA" w:rsidRDefault="00C359AA" w14:paraId="4A64351D" w14:textId="5B591ED1">
            <w:pPr>
              <w:jc w:val="center"/>
              <w:rPr>
                <w:rFonts w:cstheme="minorHAnsi"/>
                <w:b/>
                <w:bCs/>
              </w:rPr>
            </w:pPr>
            <w:r>
              <w:rPr>
                <w:rFonts w:cstheme="minorHAnsi"/>
                <w:b/>
                <w:bCs/>
              </w:rPr>
              <w:t>Prašymų (užduočių) registras</w:t>
            </w:r>
          </w:p>
        </w:tc>
        <w:tc>
          <w:tcPr>
            <w:tcW w:w="7480" w:type="dxa"/>
            <w:shd w:val="clear" w:color="auto" w:fill="auto"/>
          </w:tcPr>
          <w:p w:rsidRPr="00350E6C" w:rsidR="00C359AA" w:rsidP="00C359AA" w:rsidRDefault="00C359AA" w14:paraId="01567241" w14:textId="05002540">
            <w:pPr>
              <w:spacing w:before="60" w:after="60"/>
              <w:ind w:right="57"/>
              <w:jc w:val="both"/>
              <w:rPr>
                <w:rFonts w:cstheme="minorHAnsi"/>
              </w:rPr>
            </w:pPr>
            <w:r w:rsidRPr="00FF4D9F">
              <w:rPr>
                <w:rFonts w:cstheme="minorHAnsi"/>
              </w:rPr>
              <w:t xml:space="preserve">Kai </w:t>
            </w:r>
            <w:r>
              <w:rPr>
                <w:rFonts w:cstheme="minorHAnsi"/>
              </w:rPr>
              <w:t>Saugos darbe</w:t>
            </w:r>
            <w:r w:rsidRPr="00FF4D9F">
              <w:rPr>
                <w:rFonts w:cstheme="minorHAnsi"/>
              </w:rPr>
              <w:t xml:space="preserve"> specialistas </w:t>
            </w:r>
            <w:r w:rsidRPr="000A4655">
              <w:rPr>
                <w:rFonts w:cstheme="minorHAnsi"/>
              </w:rPr>
              <w:t>pateikia užklausą Klientui ir prašymo būsena pasikeičia</w:t>
            </w:r>
            <w:r>
              <w:rPr>
                <w:rFonts w:cstheme="minorHAnsi"/>
              </w:rPr>
              <w:t xml:space="preserve"> į</w:t>
            </w:r>
            <w:r w:rsidRPr="00FF4D9F">
              <w:rPr>
                <w:rFonts w:cstheme="minorHAnsi"/>
              </w:rPr>
              <w:t xml:space="preserve"> „</w:t>
            </w:r>
            <w:r>
              <w:rPr>
                <w:b/>
                <w:bCs/>
                <w:i/>
                <w:iCs/>
              </w:rPr>
              <w:t>Laukiama informacijos iš Kliento</w:t>
            </w:r>
            <w:r w:rsidRPr="00FF4D9F">
              <w:rPr>
                <w:rFonts w:cstheme="minorHAnsi"/>
              </w:rPr>
              <w:t>“</w:t>
            </w:r>
            <w:r>
              <w:rPr>
                <w:rFonts w:cstheme="minorHAnsi"/>
              </w:rPr>
              <w:t xml:space="preserve">, tada </w:t>
            </w:r>
            <w:r w:rsidRPr="00FF4D9F">
              <w:rPr>
                <w:rFonts w:cstheme="minorHAnsi"/>
              </w:rPr>
              <w:t>ši</w:t>
            </w:r>
            <w:r>
              <w:rPr>
                <w:rFonts w:cstheme="minorHAnsi"/>
              </w:rPr>
              <w:t>s</w:t>
            </w:r>
            <w:r w:rsidRPr="00FF4D9F">
              <w:rPr>
                <w:rFonts w:cstheme="minorHAnsi"/>
              </w:rPr>
              <w:t xml:space="preserve"> </w:t>
            </w:r>
            <w:r>
              <w:rPr>
                <w:rFonts w:cstheme="minorHAnsi"/>
              </w:rPr>
              <w:t>būsenos pokytis bei užklausos</w:t>
            </w:r>
            <w:r w:rsidRPr="00FF4D9F">
              <w:rPr>
                <w:rFonts w:cstheme="minorHAnsi"/>
              </w:rPr>
              <w:t xml:space="preserve"> </w:t>
            </w:r>
            <w:r>
              <w:rPr>
                <w:rFonts w:cstheme="minorHAnsi"/>
              </w:rPr>
              <w:t xml:space="preserve">turinys yra </w:t>
            </w:r>
            <w:r w:rsidRPr="00FF4D9F">
              <w:rPr>
                <w:rFonts w:cstheme="minorHAnsi"/>
              </w:rPr>
              <w:t>matom</w:t>
            </w:r>
            <w:r>
              <w:rPr>
                <w:rFonts w:cstheme="minorHAnsi"/>
              </w:rPr>
              <w:t>i</w:t>
            </w:r>
            <w:r w:rsidRPr="00FF4D9F">
              <w:rPr>
                <w:rFonts w:cstheme="minorHAnsi"/>
              </w:rPr>
              <w:t xml:space="preserve"> ir Sutikimą rengiančiam specialistui.</w:t>
            </w:r>
          </w:p>
        </w:tc>
      </w:tr>
      <w:tr w:rsidR="00C359AA" w:rsidTr="00E97483" w14:paraId="194893C1" w14:textId="77777777">
        <w:trPr>
          <w:gridAfter w:val="1"/>
          <w:wAfter w:w="6" w:type="dxa"/>
          <w:trHeight w:val="731"/>
        </w:trPr>
        <w:tc>
          <w:tcPr>
            <w:tcW w:w="4907" w:type="dxa"/>
            <w:shd w:val="clear" w:color="auto" w:fill="auto"/>
            <w:vAlign w:val="center"/>
          </w:tcPr>
          <w:p w:rsidRPr="00631464" w:rsidR="00C359AA" w:rsidP="00C359AA" w:rsidRDefault="00C359AA" w14:paraId="1BE2145F" w14:textId="60D6310D">
            <w:pPr>
              <w:jc w:val="both"/>
            </w:pPr>
            <w:r w:rsidRPr="00631464">
              <w:t>Aš, kaip Sutikimą rengiantis specialistas, noriu turėti galimybę nurodyti Klientui reikiamus atlikti standartinius veiksmus (tokie kaip: atstovo iškvietimas komunikacijų ar dujotiekio nužymėjimui, darbų techninei priežiūrai ir pan.), kad Klientas gautų reikiamą informaciją darbams vykdyti.</w:t>
            </w:r>
          </w:p>
        </w:tc>
        <w:tc>
          <w:tcPr>
            <w:tcW w:w="1842" w:type="dxa"/>
            <w:shd w:val="clear" w:color="auto" w:fill="auto"/>
            <w:vAlign w:val="center"/>
          </w:tcPr>
          <w:p w:rsidRPr="00631464" w:rsidR="00C359AA" w:rsidP="00C359AA" w:rsidRDefault="00C359AA" w14:paraId="4B342FB7" w14:textId="5D4FDEBB">
            <w:pPr>
              <w:jc w:val="center"/>
              <w:rPr>
                <w:rFonts w:cstheme="minorHAnsi"/>
                <w:b/>
                <w:bCs/>
              </w:rPr>
            </w:pPr>
            <w:r w:rsidRPr="00631464">
              <w:rPr>
                <w:rFonts w:cstheme="minorHAnsi"/>
                <w:b/>
                <w:bCs/>
              </w:rPr>
              <w:t>Prašymų (užduočių) registras</w:t>
            </w:r>
          </w:p>
        </w:tc>
        <w:tc>
          <w:tcPr>
            <w:tcW w:w="7480" w:type="dxa"/>
            <w:shd w:val="clear" w:color="auto" w:fill="auto"/>
            <w:vAlign w:val="center"/>
          </w:tcPr>
          <w:p w:rsidR="00C359AA" w:rsidP="00C359AA" w:rsidRDefault="00C359AA" w14:paraId="64DC0EB9" w14:textId="7A54A401">
            <w:pPr>
              <w:spacing w:before="60" w:after="120"/>
              <w:ind w:right="57"/>
              <w:jc w:val="both"/>
            </w:pPr>
            <w:r>
              <w:t xml:space="preserve">Kai Sutikimą rengiantis specialistas atliko </w:t>
            </w:r>
            <w:r w:rsidRPr="00CF2C54">
              <w:rPr>
                <w:b/>
                <w:bCs/>
                <w:i/>
                <w:iCs/>
              </w:rPr>
              <w:t>Kliento darbų aprašymo atitikties darbų matricai įvertinimas</w:t>
            </w:r>
            <w:r>
              <w:rPr>
                <w:b/>
                <w:bCs/>
                <w:i/>
                <w:iCs/>
              </w:rPr>
              <w:t xml:space="preserve"> </w:t>
            </w:r>
            <w:r>
              <w:t xml:space="preserve">užduotį ir, jei buvo vykdomos </w:t>
            </w:r>
            <w:r>
              <w:rPr>
                <w:b/>
                <w:bCs/>
                <w:i/>
                <w:iCs/>
              </w:rPr>
              <w:t>Saugos</w:t>
            </w:r>
            <w:r w:rsidRPr="0B606D00">
              <w:rPr>
                <w:b/>
                <w:bCs/>
                <w:i/>
                <w:iCs/>
              </w:rPr>
              <w:t xml:space="preserve"> </w:t>
            </w:r>
            <w:r>
              <w:rPr>
                <w:b/>
                <w:bCs/>
                <w:i/>
                <w:iCs/>
              </w:rPr>
              <w:t>patikra</w:t>
            </w:r>
            <w:r>
              <w:t xml:space="preserve"> bei </w:t>
            </w:r>
            <w:r w:rsidRPr="0B606D00">
              <w:rPr>
                <w:b/>
                <w:bCs/>
                <w:i/>
                <w:iCs/>
              </w:rPr>
              <w:t xml:space="preserve">Kvalifikacijos </w:t>
            </w:r>
            <w:r>
              <w:rPr>
                <w:b/>
                <w:bCs/>
                <w:i/>
                <w:iCs/>
              </w:rPr>
              <w:t>patikra</w:t>
            </w:r>
            <w:r>
              <w:t>, kurių rezultatas yra toks, kad Klientas gali atlikti darbus – tada Sutikimą rengiančiam specialistui suformuojama</w:t>
            </w:r>
            <w:r w:rsidRPr="00377159" w:rsidR="00607174">
              <w:t xml:space="preserve"> </w:t>
            </w:r>
            <w:r w:rsidRPr="00A83643" w:rsidR="00D76D8F">
              <w:rPr>
                <w:b/>
                <w:bCs/>
                <w:i/>
                <w:iCs/>
                <w:color w:val="002060"/>
                <w:u w:val="single"/>
              </w:rPr>
              <w:t>Pasirengimas derinti ir tvirtinti sutikimą darbams</w:t>
            </w:r>
            <w:r w:rsidRPr="00D76D8F" w:rsidR="00D76D8F">
              <w:rPr>
                <w:b/>
                <w:bCs/>
                <w:i/>
                <w:iCs/>
                <w:color w:val="002060"/>
              </w:rPr>
              <w:t xml:space="preserve"> </w:t>
            </w:r>
            <w:r w:rsidRPr="00457591" w:rsidR="00D76D8F">
              <w:t>užduotis</w:t>
            </w:r>
            <w:r w:rsidRPr="00457591" w:rsidR="00607174">
              <w:t xml:space="preserve">, </w:t>
            </w:r>
            <w:r w:rsidRPr="00BA5333" w:rsidR="00607174">
              <w:t>kurio</w:t>
            </w:r>
            <w:r w:rsidR="00787FBE">
              <w:t>s viena iš sudedamųjų dalių yra</w:t>
            </w:r>
            <w:r>
              <w:t xml:space="preserve"> </w:t>
            </w:r>
            <w:r w:rsidRPr="001B0F97">
              <w:rPr>
                <w:b/>
                <w:bCs/>
                <w:i/>
                <w:iCs/>
              </w:rPr>
              <w:t>Standartinių veiksmų sąrašo</w:t>
            </w:r>
            <w:r w:rsidRPr="001B0F97">
              <w:t xml:space="preserve"> </w:t>
            </w:r>
            <w:r w:rsidRPr="001B0F97">
              <w:rPr>
                <w:i/>
                <w:iCs/>
              </w:rPr>
              <w:t>reikšmių pasirinkimas</w:t>
            </w:r>
            <w:r>
              <w:t xml:space="preserve">: </w:t>
            </w:r>
          </w:p>
          <w:p w:rsidR="00C359AA" w:rsidP="00D019A2" w:rsidRDefault="00C359AA" w14:paraId="68737AAF" w14:textId="64B26357">
            <w:pPr>
              <w:pStyle w:val="ListParagraph"/>
              <w:numPr>
                <w:ilvl w:val="0"/>
                <w:numId w:val="53"/>
              </w:numPr>
              <w:spacing w:before="60" w:after="120"/>
              <w:ind w:right="57"/>
              <w:jc w:val="both"/>
            </w:pPr>
            <w:r>
              <w:t xml:space="preserve">Įvertinus Kliento numatytus atlikti darbus, Sutikimą rengiantis specialistas gali nurodyti kokių standartinių veiksmų reikės iš </w:t>
            </w:r>
            <w:r w:rsidRPr="00631464">
              <w:rPr>
                <w:i/>
                <w:iCs/>
              </w:rPr>
              <w:t>AB</w:t>
            </w:r>
            <w:r>
              <w:t xml:space="preserve"> „</w:t>
            </w:r>
            <w:r w:rsidRPr="00ED648D">
              <w:rPr>
                <w:i/>
                <w:iCs/>
              </w:rPr>
              <w:t>Amber Grid</w:t>
            </w:r>
            <w:r>
              <w:t>“ darbuotojų, o pačius veiksmus pasirinkant iš iškleidžiamojo sąrašo.</w:t>
            </w:r>
          </w:p>
          <w:p w:rsidRPr="00700A0B" w:rsidR="00C359AA" w:rsidP="00D019A2" w:rsidRDefault="00C359AA" w14:paraId="3D279D95" w14:textId="05428859">
            <w:pPr>
              <w:pStyle w:val="ListParagraph"/>
              <w:numPr>
                <w:ilvl w:val="0"/>
                <w:numId w:val="53"/>
              </w:numPr>
              <w:spacing w:before="60" w:after="120"/>
              <w:ind w:right="57"/>
              <w:jc w:val="both"/>
              <w:rPr>
                <w:rFonts w:cstheme="minorHAnsi"/>
              </w:rPr>
            </w:pPr>
            <w:r>
              <w:t xml:space="preserve">Galima pasirinkti daugiau nei vieną standartinį veiksmą iš </w:t>
            </w:r>
            <w:r w:rsidRPr="004E4A4E">
              <w:rPr>
                <w:b/>
                <w:bCs/>
                <w:i/>
                <w:iCs/>
              </w:rPr>
              <w:t>Standartinių veiksmų sąraš</w:t>
            </w:r>
            <w:r w:rsidRPr="00370F54">
              <w:rPr>
                <w:b/>
                <w:bCs/>
                <w:i/>
                <w:iCs/>
              </w:rPr>
              <w:t>o</w:t>
            </w:r>
            <w:r w:rsidRPr="0B606D00">
              <w:t>:</w:t>
            </w:r>
          </w:p>
          <w:tbl>
            <w:tblPr>
              <w:tblW w:w="6690" w:type="dxa"/>
              <w:tblInd w:w="210" w:type="dxa"/>
              <w:tblBorders>
                <w:top w:val="outset" w:color="auto" w:sz="6" w:space="0"/>
                <w:left w:val="outset" w:color="auto" w:sz="6" w:space="0"/>
                <w:bottom w:val="outset" w:color="auto" w:sz="6" w:space="0"/>
                <w:right w:val="outset" w:color="auto" w:sz="6" w:space="0"/>
              </w:tblBorders>
              <w:tblLayout w:type="fixed"/>
              <w:tblCellMar>
                <w:left w:w="0" w:type="dxa"/>
                <w:right w:w="0" w:type="dxa"/>
              </w:tblCellMar>
              <w:tblLook w:val="04A0" w:firstRow="1" w:lastRow="0" w:firstColumn="1" w:lastColumn="0" w:noHBand="0" w:noVBand="1"/>
            </w:tblPr>
            <w:tblGrid>
              <w:gridCol w:w="6690"/>
            </w:tblGrid>
            <w:tr w:rsidRPr="0030383B" w:rsidR="00C359AA" w:rsidTr="005F326E" w14:paraId="03606FB7" w14:textId="77777777">
              <w:trPr>
                <w:trHeight w:val="405"/>
              </w:trPr>
              <w:tc>
                <w:tcPr>
                  <w:tcW w:w="669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30383B" w:rsidR="00C359AA" w:rsidP="00880276" w:rsidRDefault="00C359AA" w14:paraId="065EF16C" w14:textId="3C18AFC1">
                  <w:pPr>
                    <w:framePr w:hSpace="180" w:wrap="around" w:hAnchor="text" w:vAnchor="text" w:y="1"/>
                    <w:spacing w:after="0" w:line="240" w:lineRule="auto"/>
                    <w:suppressOverlap/>
                    <w:jc w:val="center"/>
                    <w:textAlignment w:val="baseline"/>
                    <w:rPr>
                      <w:rFonts w:ascii="Segoe UI" w:hAnsi="Segoe UI" w:eastAsia="Times New Roman" w:cs="Segoe UI"/>
                      <w:sz w:val="18"/>
                      <w:szCs w:val="18"/>
                      <w:lang w:eastAsia="lt-LT"/>
                    </w:rPr>
                  </w:pPr>
                  <w:r w:rsidRPr="0030383B">
                    <w:rPr>
                      <w:rFonts w:ascii="Calibri" w:hAnsi="Calibri" w:eastAsia="Times New Roman" w:cs="Calibri"/>
                      <w:b/>
                      <w:bCs/>
                      <w:caps/>
                      <w:lang w:eastAsia="lt-LT"/>
                    </w:rPr>
                    <w:t>STANDARTINI</w:t>
                  </w:r>
                  <w:r>
                    <w:rPr>
                      <w:rFonts w:ascii="Calibri" w:hAnsi="Calibri" w:eastAsia="Times New Roman" w:cs="Calibri"/>
                      <w:b/>
                      <w:bCs/>
                      <w:caps/>
                      <w:lang w:eastAsia="lt-LT"/>
                    </w:rPr>
                    <w:t>Ų</w:t>
                  </w:r>
                  <w:r w:rsidRPr="0030383B">
                    <w:rPr>
                      <w:rFonts w:ascii="Calibri" w:hAnsi="Calibri" w:eastAsia="Times New Roman" w:cs="Calibri"/>
                      <w:b/>
                      <w:bCs/>
                      <w:caps/>
                      <w:lang w:eastAsia="lt-LT"/>
                    </w:rPr>
                    <w:t xml:space="preserve"> </w:t>
                  </w:r>
                  <w:r>
                    <w:rPr>
                      <w:rFonts w:ascii="Calibri" w:hAnsi="Calibri" w:eastAsia="Times New Roman" w:cs="Calibri"/>
                      <w:b/>
                      <w:bCs/>
                      <w:caps/>
                      <w:lang w:eastAsia="lt-LT"/>
                    </w:rPr>
                    <w:t>VEIKSMŲ SĄRAŠAS</w:t>
                  </w:r>
                </w:p>
              </w:tc>
            </w:tr>
            <w:tr w:rsidRPr="0030383B" w:rsidR="00C359AA" w:rsidTr="005F326E" w14:paraId="15CFA0C6" w14:textId="77777777">
              <w:trPr>
                <w:trHeight w:val="300"/>
              </w:trPr>
              <w:tc>
                <w:tcPr>
                  <w:tcW w:w="6690" w:type="dxa"/>
                  <w:tcBorders>
                    <w:top w:val="single" w:color="auto" w:sz="6" w:space="0"/>
                    <w:left w:val="single" w:color="auto" w:sz="6" w:space="0"/>
                    <w:bottom w:val="single" w:color="auto" w:sz="6" w:space="0"/>
                    <w:right w:val="single" w:color="auto" w:sz="6" w:space="0"/>
                  </w:tcBorders>
                  <w:shd w:val="clear" w:color="auto" w:fill="auto"/>
                  <w:hideMark/>
                </w:tcPr>
                <w:p w:rsidRPr="00607529" w:rsidR="00C359AA" w:rsidP="00880276" w:rsidRDefault="00C359AA" w14:paraId="25AA6ACA" w14:textId="77777777">
                  <w:pPr>
                    <w:framePr w:hSpace="180" w:wrap="around" w:hAnchor="text" w:vAnchor="text" w:y="1"/>
                    <w:spacing w:after="0" w:line="240" w:lineRule="auto"/>
                    <w:ind w:left="57" w:right="57"/>
                    <w:suppressOverlap/>
                    <w:jc w:val="both"/>
                    <w:textAlignment w:val="baseline"/>
                    <w:rPr>
                      <w:rFonts w:ascii="Segoe UI" w:hAnsi="Segoe UI" w:eastAsia="Times New Roman" w:cs="Segoe UI"/>
                      <w:sz w:val="18"/>
                      <w:szCs w:val="18"/>
                      <w:lang w:eastAsia="lt-LT"/>
                    </w:rPr>
                  </w:pPr>
                  <w:r w:rsidRPr="00607529">
                    <w:rPr>
                      <w:rFonts w:ascii="Calibri" w:hAnsi="Calibri" w:eastAsia="Times New Roman" w:cs="Calibri"/>
                      <w:lang w:eastAsia="lt-LT"/>
                    </w:rPr>
                    <w:t>Atliekamų darbų techninė priežiūra.</w:t>
                  </w:r>
                </w:p>
              </w:tc>
            </w:tr>
            <w:tr w:rsidRPr="0030383B" w:rsidR="00C359AA" w:rsidTr="005F326E" w14:paraId="10C1BC49" w14:textId="77777777">
              <w:trPr>
                <w:trHeight w:val="300"/>
              </w:trPr>
              <w:tc>
                <w:tcPr>
                  <w:tcW w:w="6690" w:type="dxa"/>
                  <w:tcBorders>
                    <w:top w:val="single" w:color="auto" w:sz="6" w:space="0"/>
                    <w:left w:val="single" w:color="auto" w:sz="6" w:space="0"/>
                    <w:bottom w:val="single" w:color="auto" w:sz="6" w:space="0"/>
                    <w:right w:val="single" w:color="auto" w:sz="6" w:space="0"/>
                  </w:tcBorders>
                  <w:shd w:val="clear" w:color="auto" w:fill="auto"/>
                  <w:hideMark/>
                </w:tcPr>
                <w:p w:rsidRPr="00607529" w:rsidR="00C359AA" w:rsidP="00880276" w:rsidRDefault="00C359AA" w14:paraId="59579A27" w14:textId="6761F8C0">
                  <w:pPr>
                    <w:framePr w:hSpace="180" w:wrap="around" w:hAnchor="text" w:vAnchor="text" w:y="1"/>
                    <w:spacing w:after="0" w:line="240" w:lineRule="auto"/>
                    <w:ind w:left="57" w:right="57"/>
                    <w:suppressOverlap/>
                    <w:jc w:val="both"/>
                    <w:textAlignment w:val="baseline"/>
                    <w:rPr>
                      <w:rFonts w:ascii="Segoe UI" w:hAnsi="Segoe UI" w:eastAsia="Times New Roman" w:cs="Segoe UI"/>
                      <w:sz w:val="18"/>
                      <w:szCs w:val="18"/>
                      <w:lang w:eastAsia="lt-LT"/>
                    </w:rPr>
                  </w:pPr>
                  <w:r w:rsidRPr="00607529">
                    <w:rPr>
                      <w:rFonts w:ascii="Calibri" w:hAnsi="Calibri" w:eastAsia="Times New Roman" w:cs="Calibri"/>
                      <w:lang w:eastAsia="lt-LT"/>
                    </w:rPr>
                    <w:t xml:space="preserve">Elektros, automatikos ir katodinės apsaugos komunikacijų nužymėjimas. </w:t>
                  </w:r>
                </w:p>
              </w:tc>
            </w:tr>
            <w:tr w:rsidRPr="0030383B" w:rsidR="00C359AA" w:rsidTr="005F326E" w14:paraId="6C8FD104" w14:textId="77777777">
              <w:trPr>
                <w:trHeight w:val="300"/>
              </w:trPr>
              <w:tc>
                <w:tcPr>
                  <w:tcW w:w="6690" w:type="dxa"/>
                  <w:tcBorders>
                    <w:top w:val="single" w:color="auto" w:sz="6" w:space="0"/>
                    <w:left w:val="single" w:color="auto" w:sz="6" w:space="0"/>
                    <w:bottom w:val="single" w:color="auto" w:sz="6" w:space="0"/>
                    <w:right w:val="single" w:color="auto" w:sz="6" w:space="0"/>
                  </w:tcBorders>
                  <w:shd w:val="clear" w:color="auto" w:fill="auto"/>
                  <w:hideMark/>
                </w:tcPr>
                <w:p w:rsidRPr="00607529" w:rsidR="00C359AA" w:rsidP="00880276" w:rsidRDefault="00C359AA" w14:paraId="7361087E" w14:textId="4057E953">
                  <w:pPr>
                    <w:framePr w:hSpace="180" w:wrap="around" w:hAnchor="text" w:vAnchor="text" w:y="1"/>
                    <w:spacing w:after="0" w:line="240" w:lineRule="auto"/>
                    <w:ind w:left="57" w:right="57"/>
                    <w:suppressOverlap/>
                    <w:jc w:val="both"/>
                    <w:textAlignment w:val="baseline"/>
                    <w:rPr>
                      <w:rFonts w:ascii="Segoe UI" w:hAnsi="Segoe UI" w:eastAsia="Times New Roman" w:cs="Segoe UI"/>
                      <w:sz w:val="18"/>
                      <w:szCs w:val="18"/>
                      <w:lang w:eastAsia="lt-LT"/>
                    </w:rPr>
                  </w:pPr>
                  <w:r w:rsidRPr="00607529">
                    <w:rPr>
                      <w:rFonts w:ascii="Calibri" w:hAnsi="Calibri" w:eastAsia="Times New Roman" w:cs="Calibri"/>
                      <w:shd w:val="clear" w:color="auto" w:fill="FFFFFF"/>
                      <w:lang w:eastAsia="lt-LT"/>
                    </w:rPr>
                    <w:t xml:space="preserve">Dujotiekio vietos ir gylio parodymas. </w:t>
                  </w:r>
                </w:p>
              </w:tc>
            </w:tr>
            <w:tr w:rsidRPr="0030383B" w:rsidR="00C359AA" w:rsidTr="005F326E" w14:paraId="4C3B75D5" w14:textId="77777777">
              <w:trPr>
                <w:trHeight w:val="300"/>
              </w:trPr>
              <w:tc>
                <w:tcPr>
                  <w:tcW w:w="6690" w:type="dxa"/>
                  <w:tcBorders>
                    <w:top w:val="single" w:color="auto" w:sz="6" w:space="0"/>
                    <w:left w:val="single" w:color="auto" w:sz="6" w:space="0"/>
                    <w:bottom w:val="single" w:color="auto" w:sz="6" w:space="0"/>
                    <w:right w:val="single" w:color="auto" w:sz="6" w:space="0"/>
                  </w:tcBorders>
                  <w:shd w:val="clear" w:color="auto" w:fill="auto"/>
                  <w:hideMark/>
                </w:tcPr>
                <w:p w:rsidRPr="00607529" w:rsidR="00C359AA" w:rsidP="00880276" w:rsidRDefault="00C359AA" w14:paraId="64528169" w14:textId="1818CADD">
                  <w:pPr>
                    <w:framePr w:hSpace="180" w:wrap="around" w:hAnchor="text" w:vAnchor="text" w:y="1"/>
                    <w:spacing w:after="0" w:line="240" w:lineRule="auto"/>
                    <w:ind w:left="57" w:right="57"/>
                    <w:suppressOverlap/>
                    <w:jc w:val="both"/>
                    <w:textAlignment w:val="baseline"/>
                    <w:rPr>
                      <w:rFonts w:ascii="Segoe UI" w:hAnsi="Segoe UI" w:eastAsia="Times New Roman" w:cs="Segoe UI"/>
                      <w:sz w:val="18"/>
                      <w:szCs w:val="18"/>
                      <w:lang w:eastAsia="lt-LT"/>
                    </w:rPr>
                  </w:pPr>
                  <w:r w:rsidRPr="00607529">
                    <w:rPr>
                      <w:rFonts w:ascii="Calibri" w:hAnsi="Calibri" w:eastAsia="Times New Roman" w:cs="Calibri"/>
                      <w:lang w:eastAsia="lt-LT"/>
                    </w:rPr>
                    <w:t>Atliekant darbus turi dalyvauti „</w:t>
                  </w:r>
                  <w:r w:rsidRPr="00BE3109">
                    <w:rPr>
                      <w:rFonts w:ascii="Calibri" w:hAnsi="Calibri" w:eastAsia="Times New Roman" w:cs="Calibri"/>
                      <w:i/>
                      <w:iCs/>
                      <w:lang w:eastAsia="lt-LT"/>
                    </w:rPr>
                    <w:t>Amber Grid</w:t>
                  </w:r>
                  <w:r w:rsidRPr="00607529">
                    <w:rPr>
                      <w:rFonts w:ascii="Calibri" w:hAnsi="Calibri" w:eastAsia="Times New Roman" w:cs="Calibri"/>
                      <w:lang w:eastAsia="lt-LT"/>
                    </w:rPr>
                    <w:t xml:space="preserve">“ atstovas. </w:t>
                  </w:r>
                </w:p>
              </w:tc>
            </w:tr>
            <w:tr w:rsidRPr="0030383B" w:rsidR="00C359AA" w:rsidTr="005F326E" w14:paraId="28DD9895" w14:textId="77777777">
              <w:trPr>
                <w:trHeight w:val="300"/>
              </w:trPr>
              <w:tc>
                <w:tcPr>
                  <w:tcW w:w="6690" w:type="dxa"/>
                  <w:tcBorders>
                    <w:top w:val="single" w:color="auto" w:sz="6" w:space="0"/>
                    <w:left w:val="single" w:color="auto" w:sz="6" w:space="0"/>
                    <w:bottom w:val="single" w:color="auto" w:sz="6" w:space="0"/>
                    <w:right w:val="single" w:color="auto" w:sz="6" w:space="0"/>
                  </w:tcBorders>
                  <w:shd w:val="clear" w:color="auto" w:fill="auto"/>
                  <w:hideMark/>
                </w:tcPr>
                <w:p w:rsidRPr="00607529" w:rsidR="00C359AA" w:rsidP="00880276" w:rsidRDefault="00C359AA" w14:paraId="20243A4E" w14:textId="2BA31BC2">
                  <w:pPr>
                    <w:framePr w:hSpace="180" w:wrap="around" w:hAnchor="text" w:vAnchor="text" w:y="1"/>
                    <w:spacing w:after="0" w:line="240" w:lineRule="auto"/>
                    <w:ind w:left="57" w:right="57"/>
                    <w:suppressOverlap/>
                    <w:jc w:val="both"/>
                    <w:textAlignment w:val="baseline"/>
                    <w:rPr>
                      <w:rFonts w:ascii="Segoe UI" w:hAnsi="Segoe UI" w:eastAsia="Times New Roman" w:cs="Segoe UI"/>
                      <w:sz w:val="18"/>
                      <w:szCs w:val="18"/>
                      <w:lang w:eastAsia="lt-LT"/>
                    </w:rPr>
                  </w:pPr>
                  <w:r w:rsidRPr="00607529">
                    <w:rPr>
                      <w:rFonts w:ascii="Calibri" w:hAnsi="Calibri" w:eastAsia="Times New Roman" w:cs="Calibri"/>
                      <w:lang w:eastAsia="lt-LT"/>
                    </w:rPr>
                    <w:t xml:space="preserve">MD vamzdyno vietos ir gylio nužymėjimas. </w:t>
                  </w:r>
                </w:p>
              </w:tc>
            </w:tr>
            <w:tr w:rsidRPr="0030383B" w:rsidR="00C359AA" w:rsidTr="005F326E" w14:paraId="3D0E88BA" w14:textId="77777777">
              <w:trPr>
                <w:trHeight w:val="300"/>
              </w:trPr>
              <w:tc>
                <w:tcPr>
                  <w:tcW w:w="6690" w:type="dxa"/>
                  <w:tcBorders>
                    <w:top w:val="single" w:color="auto" w:sz="6" w:space="0"/>
                    <w:left w:val="single" w:color="auto" w:sz="6" w:space="0"/>
                    <w:bottom w:val="single" w:color="auto" w:sz="6" w:space="0"/>
                    <w:right w:val="single" w:color="auto" w:sz="6" w:space="0"/>
                  </w:tcBorders>
                  <w:shd w:val="clear" w:color="auto" w:fill="auto"/>
                  <w:hideMark/>
                </w:tcPr>
                <w:p w:rsidRPr="00607529" w:rsidR="00C359AA" w:rsidP="00880276" w:rsidRDefault="00C359AA" w14:paraId="7B4C66BE" w14:textId="00C973E6">
                  <w:pPr>
                    <w:framePr w:hSpace="180" w:wrap="around" w:hAnchor="text" w:vAnchor="text" w:y="1"/>
                    <w:spacing w:after="0" w:line="240" w:lineRule="auto"/>
                    <w:ind w:left="57" w:right="57"/>
                    <w:suppressOverlap/>
                    <w:jc w:val="both"/>
                    <w:textAlignment w:val="baseline"/>
                    <w:rPr>
                      <w:rFonts w:ascii="Segoe UI" w:hAnsi="Segoe UI" w:eastAsia="Times New Roman" w:cs="Segoe UI"/>
                      <w:sz w:val="18"/>
                      <w:szCs w:val="18"/>
                      <w:lang w:eastAsia="lt-LT"/>
                    </w:rPr>
                  </w:pPr>
                  <w:r w:rsidRPr="00607529">
                    <w:rPr>
                      <w:rFonts w:ascii="Calibri" w:hAnsi="Calibri" w:eastAsia="Times New Roman" w:cs="Calibri"/>
                      <w:lang w:eastAsia="lt-LT"/>
                    </w:rPr>
                    <w:t>Trūkumų šalinimas ir (ar) kiti darbai, kurių atlikimo būtinybė išaiškėtų garantiniu laikotarpiu</w:t>
                  </w:r>
                </w:p>
              </w:tc>
            </w:tr>
            <w:tr w:rsidRPr="0030383B" w:rsidR="00C359AA" w:rsidTr="005F326E" w14:paraId="7F16BA7E" w14:textId="77777777">
              <w:trPr>
                <w:trHeight w:val="300"/>
              </w:trPr>
              <w:tc>
                <w:tcPr>
                  <w:tcW w:w="6690" w:type="dxa"/>
                  <w:tcBorders>
                    <w:top w:val="single" w:color="auto" w:sz="6" w:space="0"/>
                    <w:left w:val="single" w:color="auto" w:sz="6" w:space="0"/>
                    <w:bottom w:val="single" w:color="auto" w:sz="6" w:space="0"/>
                    <w:right w:val="single" w:color="auto" w:sz="6" w:space="0"/>
                  </w:tcBorders>
                  <w:shd w:val="clear" w:color="auto" w:fill="auto"/>
                </w:tcPr>
                <w:p w:rsidRPr="00370F54" w:rsidR="00C359AA" w:rsidP="00880276" w:rsidRDefault="00C359AA" w14:paraId="54A95460" w14:textId="28366223">
                  <w:pPr>
                    <w:framePr w:hSpace="180" w:wrap="around" w:hAnchor="text" w:vAnchor="text" w:y="1"/>
                    <w:spacing w:after="0" w:line="240" w:lineRule="auto"/>
                    <w:ind w:left="57" w:right="57"/>
                    <w:suppressOverlap/>
                    <w:jc w:val="both"/>
                    <w:textAlignment w:val="baseline"/>
                  </w:pPr>
                  <w:r>
                    <w:rPr>
                      <w:rFonts w:ascii="Calibri" w:hAnsi="Calibri" w:eastAsia="Times New Roman" w:cs="Calibri"/>
                      <w:lang w:eastAsia="lt-LT"/>
                    </w:rPr>
                    <w:t xml:space="preserve">Atliekant sutikime numatytus darbus papildomo </w:t>
                  </w:r>
                  <w:r w:rsidRPr="00370F54">
                    <w:rPr>
                      <w:i/>
                      <w:iCs/>
                    </w:rPr>
                    <w:t>AB</w:t>
                  </w:r>
                  <w:r>
                    <w:t xml:space="preserve"> „</w:t>
                  </w:r>
                  <w:r w:rsidRPr="00ED648D">
                    <w:rPr>
                      <w:i/>
                      <w:iCs/>
                    </w:rPr>
                    <w:t>Amber Grid</w:t>
                  </w:r>
                  <w:r>
                    <w:t>“ darbuotojų įsitraukimo nereikia.</w:t>
                  </w:r>
                </w:p>
              </w:tc>
            </w:tr>
          </w:tbl>
          <w:p w:rsidR="00C359AA" w:rsidP="00D019A2" w:rsidRDefault="00C359AA" w14:paraId="56D36130" w14:textId="108030B2">
            <w:pPr>
              <w:pStyle w:val="ListParagraph"/>
              <w:numPr>
                <w:ilvl w:val="0"/>
                <w:numId w:val="53"/>
              </w:numPr>
              <w:spacing w:before="120" w:after="120"/>
              <w:ind w:left="714" w:right="57" w:hanging="357"/>
              <w:contextualSpacing w:val="0"/>
              <w:jc w:val="both"/>
            </w:pPr>
            <w:r>
              <w:lastRenderedPageBreak/>
              <w:t>Sutikimą rengiančiam specialistui pasirinkus „</w:t>
            </w:r>
            <w:r>
              <w:rPr>
                <w:rFonts w:ascii="Calibri" w:hAnsi="Calibri" w:eastAsia="Times New Roman" w:cs="Calibri"/>
                <w:lang w:eastAsia="lt-LT"/>
              </w:rPr>
              <w:t xml:space="preserve">Atliekant sutikime numatytus darbus papildomo </w:t>
            </w:r>
            <w:r w:rsidRPr="006B7C3B">
              <w:rPr>
                <w:i/>
                <w:iCs/>
              </w:rPr>
              <w:t>AB</w:t>
            </w:r>
            <w:r>
              <w:t xml:space="preserve"> „</w:t>
            </w:r>
            <w:r w:rsidRPr="00ED648D">
              <w:rPr>
                <w:i/>
                <w:iCs/>
              </w:rPr>
              <w:t>Amber Grid</w:t>
            </w:r>
            <w:r>
              <w:t xml:space="preserve">“ darbuotojų įsitraukimo nereikia“ opciją, kitos </w:t>
            </w:r>
            <w:r w:rsidRPr="006B7C3B">
              <w:rPr>
                <w:b/>
                <w:bCs/>
                <w:i/>
                <w:iCs/>
              </w:rPr>
              <w:t>Standartinių veiksmų sąraš</w:t>
            </w:r>
            <w:r w:rsidRPr="00370F54">
              <w:rPr>
                <w:b/>
                <w:bCs/>
                <w:i/>
                <w:iCs/>
              </w:rPr>
              <w:t>o</w:t>
            </w:r>
            <w:r>
              <w:rPr>
                <w:b/>
                <w:bCs/>
                <w:i/>
                <w:iCs/>
              </w:rPr>
              <w:t xml:space="preserve"> </w:t>
            </w:r>
            <w:r w:rsidRPr="00BB150F">
              <w:t>opcijos</w:t>
            </w:r>
            <w:r>
              <w:t>, jei buvo pasirinktos –</w:t>
            </w:r>
            <w:r w:rsidRPr="00BB150F">
              <w:t xml:space="preserve"> turi </w:t>
            </w:r>
            <w:r>
              <w:t>būti nepažymėtos (automatiškai nuimamos „varnelės“ prie kitų pasirinkimų).</w:t>
            </w:r>
          </w:p>
          <w:p w:rsidR="00C359AA" w:rsidP="00D019A2" w:rsidRDefault="00C359AA" w14:paraId="1738D417" w14:textId="0568D0B3">
            <w:pPr>
              <w:pStyle w:val="ListParagraph"/>
              <w:numPr>
                <w:ilvl w:val="0"/>
                <w:numId w:val="53"/>
              </w:numPr>
              <w:spacing w:before="120" w:after="120"/>
              <w:ind w:left="714" w:right="57" w:hanging="357"/>
              <w:contextualSpacing w:val="0"/>
              <w:jc w:val="both"/>
            </w:pPr>
            <w:r>
              <w:t xml:space="preserve">Norint išsaugoti </w:t>
            </w:r>
            <w:r w:rsidRPr="006B7C3B">
              <w:rPr>
                <w:b/>
                <w:bCs/>
                <w:i/>
                <w:iCs/>
              </w:rPr>
              <w:t>Standartinių veiksmų sąraš</w:t>
            </w:r>
            <w:r w:rsidRPr="00370F54">
              <w:rPr>
                <w:b/>
                <w:bCs/>
                <w:i/>
                <w:iCs/>
              </w:rPr>
              <w:t>o</w:t>
            </w:r>
            <w:r>
              <w:rPr>
                <w:b/>
                <w:bCs/>
                <w:i/>
                <w:iCs/>
              </w:rPr>
              <w:t xml:space="preserve"> </w:t>
            </w:r>
            <w:r>
              <w:t>pasirinkimą (-</w:t>
            </w:r>
            <w:proofErr w:type="spellStart"/>
            <w:r>
              <w:t>us</w:t>
            </w:r>
            <w:proofErr w:type="spellEnd"/>
            <w:r>
              <w:t>), Sutikimą rengiantis specialistas privalo paspausti „</w:t>
            </w:r>
            <w:r w:rsidRPr="00F04197">
              <w:rPr>
                <w:i/>
                <w:iCs/>
              </w:rPr>
              <w:t>Saugoti</w:t>
            </w:r>
            <w:r>
              <w:t xml:space="preserve">“ mygtuką ar kitu būdu patvirtinti, kad </w:t>
            </w:r>
            <w:r w:rsidR="003D48C2">
              <w:t xml:space="preserve">atliko </w:t>
            </w:r>
            <w:r w:rsidRPr="00D85C2E">
              <w:rPr>
                <w:b/>
                <w:bCs/>
                <w:i/>
                <w:iCs/>
              </w:rPr>
              <w:t>Standartinių veiksmų sąrašo</w:t>
            </w:r>
            <w:r w:rsidRPr="00204769">
              <w:rPr>
                <w:b/>
                <w:bCs/>
              </w:rPr>
              <w:t xml:space="preserve"> </w:t>
            </w:r>
            <w:r w:rsidRPr="00204769">
              <w:rPr>
                <w:b/>
                <w:bCs/>
                <w:i/>
                <w:iCs/>
              </w:rPr>
              <w:t>reikšmių pasirinkim</w:t>
            </w:r>
            <w:r w:rsidRPr="003D48C2" w:rsidR="00325E6C">
              <w:rPr>
                <w:b/>
                <w:bCs/>
                <w:i/>
                <w:iCs/>
              </w:rPr>
              <w:t>ą</w:t>
            </w:r>
            <w:r>
              <w:t xml:space="preserve">. </w:t>
            </w:r>
          </w:p>
          <w:p w:rsidRPr="00C42AB8" w:rsidR="00C359AA" w:rsidP="00D019A2" w:rsidRDefault="00C359AA" w14:paraId="2C1769F5" w14:textId="206E85E7">
            <w:pPr>
              <w:pStyle w:val="ListParagraph"/>
              <w:numPr>
                <w:ilvl w:val="0"/>
                <w:numId w:val="53"/>
              </w:numPr>
              <w:spacing w:before="120" w:after="120"/>
              <w:ind w:left="714" w:right="57" w:hanging="357"/>
              <w:contextualSpacing w:val="0"/>
              <w:jc w:val="both"/>
            </w:pPr>
            <w:r>
              <w:t xml:space="preserve">Sutikimą rengiančiam specialistui patvirtinus, kad </w:t>
            </w:r>
            <w:r w:rsidRPr="00D85C2E">
              <w:rPr>
                <w:b/>
                <w:bCs/>
                <w:i/>
                <w:iCs/>
              </w:rPr>
              <w:t>Standartinių veiksmų sąrašo</w:t>
            </w:r>
            <w:r w:rsidRPr="00FD06C5">
              <w:rPr>
                <w:b/>
                <w:bCs/>
              </w:rPr>
              <w:t xml:space="preserve"> </w:t>
            </w:r>
            <w:r w:rsidRPr="00FD06C5">
              <w:rPr>
                <w:b/>
                <w:bCs/>
                <w:i/>
                <w:iCs/>
              </w:rPr>
              <w:t>reikšmių pasirinkimas</w:t>
            </w:r>
            <w:r w:rsidRPr="00FD06C5">
              <w:rPr>
                <w:b/>
                <w:bCs/>
              </w:rPr>
              <w:t xml:space="preserve"> </w:t>
            </w:r>
            <w:r w:rsidR="00BC68BB">
              <w:t>atliktas</w:t>
            </w:r>
            <w:r>
              <w:t>, jo (-</w:t>
            </w:r>
            <w:proofErr w:type="spellStart"/>
            <w:r>
              <w:t>os</w:t>
            </w:r>
            <w:proofErr w:type="spellEnd"/>
            <w:r>
              <w:t xml:space="preserve">) atlikti </w:t>
            </w:r>
            <w:r w:rsidRPr="00D85C2E">
              <w:rPr>
                <w:b/>
                <w:bCs/>
                <w:i/>
                <w:iCs/>
              </w:rPr>
              <w:t>Standartinių veiksmų sąrašo</w:t>
            </w:r>
            <w:r>
              <w:rPr>
                <w:b/>
                <w:bCs/>
                <w:i/>
                <w:iCs/>
              </w:rPr>
              <w:t xml:space="preserve"> </w:t>
            </w:r>
            <w:r w:rsidRPr="00204769">
              <w:t>pasirinkimai yra išsaugomi</w:t>
            </w:r>
            <w:r>
              <w:rPr>
                <w:b/>
                <w:bCs/>
                <w:i/>
                <w:iCs/>
              </w:rPr>
              <w:t xml:space="preserve"> </w:t>
            </w:r>
            <w:r>
              <w:t>„</w:t>
            </w:r>
            <w:r>
              <w:rPr>
                <w:b/>
                <w:bCs/>
                <w:i/>
                <w:iCs/>
              </w:rPr>
              <w:t>Reikalingas</w:t>
            </w:r>
            <w:r w:rsidRPr="004365EC">
              <w:rPr>
                <w:b/>
                <w:bCs/>
                <w:i/>
                <w:iCs/>
              </w:rPr>
              <w:t xml:space="preserve"> AB „Amber Grid“ </w:t>
            </w:r>
            <w:r>
              <w:rPr>
                <w:b/>
                <w:bCs/>
                <w:i/>
                <w:iCs/>
              </w:rPr>
              <w:t>atstovas</w:t>
            </w:r>
            <w:r>
              <w:t xml:space="preserve">“ Prašymų registro lauke. Esant poreikiui, tolimesnėse sutikimo išdavimo etapuose yra </w:t>
            </w:r>
            <w:r w:rsidR="00BC68BB">
              <w:t xml:space="preserve">galimybė </w:t>
            </w:r>
            <w:r w:rsidR="00BE19B2">
              <w:t>pa</w:t>
            </w:r>
            <w:r>
              <w:t xml:space="preserve">tikslinti </w:t>
            </w:r>
            <w:r w:rsidRPr="00D85C2E">
              <w:rPr>
                <w:b/>
                <w:bCs/>
                <w:i/>
                <w:iCs/>
              </w:rPr>
              <w:t>Standartinių veiksmų sąrašo</w:t>
            </w:r>
            <w:r>
              <w:rPr>
                <w:b/>
                <w:bCs/>
                <w:i/>
                <w:iCs/>
              </w:rPr>
              <w:t xml:space="preserve"> </w:t>
            </w:r>
            <w:r w:rsidRPr="00204769">
              <w:t>pasirinkim</w:t>
            </w:r>
            <w:r>
              <w:t>ą tol, kol nebus išduotas sutikimas darbams.</w:t>
            </w:r>
          </w:p>
        </w:tc>
      </w:tr>
      <w:tr w:rsidR="00C359AA" w:rsidTr="00B94CF5" w14:paraId="66C0F301" w14:textId="77777777">
        <w:trPr>
          <w:gridAfter w:val="1"/>
          <w:wAfter w:w="6" w:type="dxa"/>
          <w:trHeight w:val="731"/>
        </w:trPr>
        <w:tc>
          <w:tcPr>
            <w:tcW w:w="4907" w:type="dxa"/>
            <w:shd w:val="clear" w:color="auto" w:fill="auto"/>
            <w:vAlign w:val="center"/>
          </w:tcPr>
          <w:p w:rsidRPr="00B853F6" w:rsidR="00C359AA" w:rsidP="00C359AA" w:rsidRDefault="00C359AA" w14:paraId="63D419EE" w14:textId="7CEC3C5F">
            <w:pPr>
              <w:jc w:val="both"/>
            </w:pPr>
            <w:r w:rsidRPr="00B853F6">
              <w:lastRenderedPageBreak/>
              <w:t>Aš, kaip Sistemos savininkas, Sistemos ekspertas ar IT administratorius, galiu atnaujinti</w:t>
            </w:r>
            <w:r w:rsidRPr="00B853F6">
              <w:rPr>
                <w:i/>
                <w:iCs/>
              </w:rPr>
              <w:t xml:space="preserve"> Standartinių veiksmų sąrašą</w:t>
            </w:r>
            <w:r w:rsidRPr="00B853F6">
              <w:t xml:space="preserve"> tam, kad Sutikimą rengiantys specialistai, rengdami sutikimą darbams galėtų pateikti reikiamą informaciją Klientui.</w:t>
            </w:r>
          </w:p>
        </w:tc>
        <w:tc>
          <w:tcPr>
            <w:tcW w:w="1842" w:type="dxa"/>
            <w:shd w:val="clear" w:color="auto" w:fill="auto"/>
            <w:vAlign w:val="center"/>
          </w:tcPr>
          <w:p w:rsidRPr="00B853F6" w:rsidR="00C359AA" w:rsidP="00C359AA" w:rsidRDefault="00C359AA" w14:paraId="5AF3A31D" w14:textId="23F60897">
            <w:pPr>
              <w:jc w:val="center"/>
              <w:rPr>
                <w:rFonts w:cstheme="minorHAnsi"/>
                <w:b/>
                <w:bCs/>
              </w:rPr>
            </w:pPr>
            <w:r w:rsidRPr="00B853F6">
              <w:rPr>
                <w:rFonts w:cstheme="minorHAnsi"/>
                <w:b/>
                <w:bCs/>
              </w:rPr>
              <w:t>Standartinių veiksmų sąrašas</w:t>
            </w:r>
          </w:p>
        </w:tc>
        <w:tc>
          <w:tcPr>
            <w:tcW w:w="7480" w:type="dxa"/>
            <w:shd w:val="clear" w:color="auto" w:fill="auto"/>
            <w:vAlign w:val="center"/>
          </w:tcPr>
          <w:p w:rsidRPr="00B853F6" w:rsidR="00C359AA" w:rsidP="00C359AA" w:rsidRDefault="00C359AA" w14:paraId="72BE055B" w14:textId="48FD5899">
            <w:pPr>
              <w:spacing w:before="60" w:after="120"/>
              <w:ind w:right="57"/>
              <w:jc w:val="both"/>
            </w:pPr>
            <w:r w:rsidRPr="00B853F6">
              <w:t>Sistemos savininkas, Sistemos ekspertas ar IT administratorius turi galimybę savarankiškai atnaujinti</w:t>
            </w:r>
            <w:r w:rsidRPr="00B853F6">
              <w:rPr>
                <w:i/>
                <w:iCs/>
              </w:rPr>
              <w:t xml:space="preserve"> </w:t>
            </w:r>
            <w:r w:rsidRPr="00B853F6">
              <w:rPr>
                <w:b/>
                <w:bCs/>
                <w:i/>
                <w:iCs/>
              </w:rPr>
              <w:t>Standartinių veiksmų sąrašą</w:t>
            </w:r>
            <w:r w:rsidRPr="00B853F6">
              <w:t>:</w:t>
            </w:r>
          </w:p>
          <w:p w:rsidRPr="00B853F6" w:rsidR="00C359AA" w:rsidP="00D019A2" w:rsidRDefault="00C359AA" w14:paraId="026ED063" w14:textId="1C6F5108">
            <w:pPr>
              <w:pStyle w:val="ListParagraph"/>
              <w:numPr>
                <w:ilvl w:val="0"/>
                <w:numId w:val="53"/>
              </w:numPr>
              <w:spacing w:before="60" w:after="120"/>
              <w:ind w:left="714" w:right="57" w:hanging="357"/>
              <w:jc w:val="both"/>
            </w:pPr>
            <w:r w:rsidRPr="00B853F6">
              <w:t xml:space="preserve">Papildyti </w:t>
            </w:r>
            <w:r w:rsidRPr="00B853F6">
              <w:rPr>
                <w:i/>
                <w:iCs/>
              </w:rPr>
              <w:t>Standartinių veiksmų sąrašą</w:t>
            </w:r>
            <w:r w:rsidRPr="00B853F6">
              <w:t xml:space="preserve"> nauju įrašu:</w:t>
            </w:r>
          </w:p>
          <w:p w:rsidRPr="00B853F6" w:rsidR="00C359AA" w:rsidP="00D019A2" w:rsidRDefault="00C359AA" w14:paraId="703D0E33" w14:textId="77777777">
            <w:pPr>
              <w:pStyle w:val="ListParagraph"/>
              <w:numPr>
                <w:ilvl w:val="1"/>
                <w:numId w:val="53"/>
              </w:numPr>
              <w:spacing w:before="60" w:after="60"/>
              <w:ind w:left="1434" w:right="57" w:hanging="357"/>
              <w:contextualSpacing w:val="0"/>
              <w:jc w:val="both"/>
            </w:pPr>
            <w:r w:rsidRPr="00B853F6">
              <w:t>Kuriant naujo standartinio veiksmo įrašą, privaloma įrašyti jį tiek lietuvių, tiek ir anglų kalbomis bei paspausti „</w:t>
            </w:r>
            <w:r w:rsidRPr="00B853F6">
              <w:rPr>
                <w:i/>
                <w:iCs/>
              </w:rPr>
              <w:t>Išsaugoti naują įrašą</w:t>
            </w:r>
            <w:r w:rsidRPr="00B853F6">
              <w:t>“ mygtuką.</w:t>
            </w:r>
          </w:p>
          <w:p w:rsidRPr="00B853F6" w:rsidR="00C359AA" w:rsidP="00D019A2" w:rsidRDefault="00C359AA" w14:paraId="7156A91F" w14:textId="77777777">
            <w:pPr>
              <w:pStyle w:val="ListParagraph"/>
              <w:numPr>
                <w:ilvl w:val="1"/>
                <w:numId w:val="53"/>
              </w:numPr>
              <w:spacing w:before="60" w:after="60"/>
              <w:ind w:left="1434" w:right="57" w:hanging="357"/>
              <w:contextualSpacing w:val="0"/>
              <w:jc w:val="both"/>
            </w:pPr>
            <w:r w:rsidRPr="00B853F6">
              <w:t>Norint nutraukti naujo standartinio veiksmo įtraukimo procesą, reikia paspausti mygtuką „</w:t>
            </w:r>
            <w:r w:rsidRPr="00B853F6">
              <w:rPr>
                <w:i/>
                <w:iCs/>
              </w:rPr>
              <w:t>Atšaukti pakeitimus</w:t>
            </w:r>
            <w:r w:rsidRPr="00B853F6">
              <w:t>“.</w:t>
            </w:r>
          </w:p>
          <w:p w:rsidRPr="00B853F6" w:rsidR="00C359AA" w:rsidP="00D019A2" w:rsidRDefault="00C359AA" w14:paraId="27041604" w14:textId="50BD4401">
            <w:pPr>
              <w:pStyle w:val="ListParagraph"/>
              <w:numPr>
                <w:ilvl w:val="1"/>
                <w:numId w:val="53"/>
              </w:numPr>
              <w:spacing w:before="60" w:after="120"/>
              <w:ind w:right="57"/>
              <w:contextualSpacing w:val="0"/>
              <w:jc w:val="both"/>
            </w:pPr>
            <w:r w:rsidRPr="00B853F6">
              <w:t xml:space="preserve">Naujai sukurtas standartinio veiksmo įrašas, automatiškai turi būti įtrauktas į bendrą </w:t>
            </w:r>
            <w:r w:rsidRPr="00204769">
              <w:rPr>
                <w:b/>
                <w:bCs/>
                <w:i/>
                <w:iCs/>
              </w:rPr>
              <w:t>Standartinių veiksmų sąrašą</w:t>
            </w:r>
            <w:r w:rsidRPr="00B853F6">
              <w:t xml:space="preserve"> ir prieinamas pasirinkti kitiems vidiniams sistemos naudotojams.</w:t>
            </w:r>
          </w:p>
          <w:p w:rsidR="00C359AA" w:rsidP="00D019A2" w:rsidRDefault="00C359AA" w14:paraId="1A96A0A6" w14:textId="428228C8">
            <w:pPr>
              <w:pStyle w:val="ListParagraph"/>
              <w:numPr>
                <w:ilvl w:val="0"/>
                <w:numId w:val="53"/>
              </w:numPr>
              <w:spacing w:before="60" w:after="120"/>
              <w:ind w:left="714" w:right="57" w:hanging="357"/>
              <w:jc w:val="both"/>
              <w:rPr>
                <w:rFonts w:cstheme="minorHAnsi"/>
              </w:rPr>
            </w:pPr>
            <w:r>
              <w:rPr>
                <w:rFonts w:cstheme="minorHAnsi"/>
              </w:rPr>
              <w:t>Pakoreguoti esamą įrašą (tačiau turi būti galimybė neišsaugoti modifikacijos, jei persigalvojama).</w:t>
            </w:r>
          </w:p>
          <w:p w:rsidR="00C359AA" w:rsidP="00D019A2" w:rsidRDefault="00C359AA" w14:paraId="2055B058" w14:textId="77777777">
            <w:pPr>
              <w:pStyle w:val="ListParagraph"/>
              <w:numPr>
                <w:ilvl w:val="0"/>
                <w:numId w:val="53"/>
              </w:numPr>
              <w:spacing w:before="60" w:after="120"/>
              <w:ind w:left="714" w:right="57" w:hanging="357"/>
              <w:jc w:val="both"/>
              <w:rPr>
                <w:rFonts w:cstheme="minorHAnsi"/>
              </w:rPr>
            </w:pPr>
            <w:r w:rsidRPr="00B853F6">
              <w:rPr>
                <w:rFonts w:cstheme="minorHAnsi"/>
              </w:rPr>
              <w:lastRenderedPageBreak/>
              <w:t>Ištrinti esamą (-</w:t>
            </w:r>
            <w:proofErr w:type="spellStart"/>
            <w:r w:rsidRPr="00B853F6">
              <w:rPr>
                <w:rFonts w:cstheme="minorHAnsi"/>
              </w:rPr>
              <w:t>us</w:t>
            </w:r>
            <w:proofErr w:type="spellEnd"/>
            <w:r w:rsidRPr="00B853F6">
              <w:rPr>
                <w:rFonts w:cstheme="minorHAnsi"/>
              </w:rPr>
              <w:t>) standartinį (-</w:t>
            </w:r>
            <w:proofErr w:type="spellStart"/>
            <w:r w:rsidRPr="00B853F6">
              <w:rPr>
                <w:rFonts w:cstheme="minorHAnsi"/>
              </w:rPr>
              <w:t>ius</w:t>
            </w:r>
            <w:proofErr w:type="spellEnd"/>
            <w:r w:rsidRPr="00B853F6">
              <w:rPr>
                <w:rFonts w:cstheme="minorHAnsi"/>
              </w:rPr>
              <w:t>) veiksmą (-</w:t>
            </w:r>
            <w:proofErr w:type="spellStart"/>
            <w:r w:rsidRPr="00B853F6">
              <w:rPr>
                <w:rFonts w:cstheme="minorHAnsi"/>
              </w:rPr>
              <w:t>us</w:t>
            </w:r>
            <w:proofErr w:type="spellEnd"/>
            <w:r w:rsidRPr="00B853F6">
              <w:rPr>
                <w:rFonts w:cstheme="minorHAnsi"/>
              </w:rPr>
              <w:t>). Norint tai atlikti, pasirenkamas (-i) konkretus (-</w:t>
            </w:r>
            <w:proofErr w:type="spellStart"/>
            <w:r w:rsidRPr="00B853F6">
              <w:rPr>
                <w:rFonts w:cstheme="minorHAnsi"/>
              </w:rPr>
              <w:t>ūs</w:t>
            </w:r>
            <w:proofErr w:type="spellEnd"/>
            <w:r w:rsidRPr="00B853F6">
              <w:rPr>
                <w:rFonts w:cstheme="minorHAnsi"/>
              </w:rPr>
              <w:t>) standartinis (-</w:t>
            </w:r>
            <w:proofErr w:type="spellStart"/>
            <w:r w:rsidRPr="00B853F6">
              <w:rPr>
                <w:rFonts w:cstheme="minorHAnsi"/>
              </w:rPr>
              <w:t>iai</w:t>
            </w:r>
            <w:proofErr w:type="spellEnd"/>
            <w:r w:rsidRPr="00B853F6">
              <w:rPr>
                <w:rFonts w:cstheme="minorHAnsi"/>
              </w:rPr>
              <w:t>) veiksmas (-ai) ir paspaudžiamas trynimo mygtukas.</w:t>
            </w:r>
          </w:p>
          <w:p w:rsidRPr="00E240FF" w:rsidR="00C359AA" w:rsidP="00C359AA" w:rsidRDefault="00C359AA" w14:paraId="4FC57FB4" w14:textId="23381629">
            <w:pPr>
              <w:spacing w:before="60" w:after="120"/>
              <w:ind w:right="57"/>
              <w:jc w:val="both"/>
              <w:rPr>
                <w:rFonts w:cstheme="minorHAnsi"/>
              </w:rPr>
            </w:pPr>
            <w:r w:rsidRPr="00734C77">
              <w:rPr>
                <w:rFonts w:cstheme="minorHAnsi"/>
              </w:rPr>
              <w:t xml:space="preserve">Atlikti </w:t>
            </w:r>
            <w:r w:rsidRPr="00734C77" w:rsidR="00257D25">
              <w:rPr>
                <w:b/>
                <w:bCs/>
                <w:i/>
                <w:iCs/>
              </w:rPr>
              <w:t>Standartinių veiksmų sąraš</w:t>
            </w:r>
            <w:r w:rsidR="00257D25">
              <w:rPr>
                <w:b/>
                <w:bCs/>
                <w:i/>
                <w:iCs/>
              </w:rPr>
              <w:t>o</w:t>
            </w:r>
            <w:r w:rsidR="00CC6206">
              <w:rPr>
                <w:b/>
                <w:bCs/>
                <w:i/>
                <w:iCs/>
              </w:rPr>
              <w:t xml:space="preserve"> pakeitimai</w:t>
            </w:r>
            <w:r w:rsidRPr="00734C77" w:rsidR="00257D25">
              <w:rPr>
                <w:rFonts w:cstheme="minorHAnsi"/>
              </w:rPr>
              <w:t xml:space="preserve"> </w:t>
            </w:r>
            <w:r w:rsidRPr="00734C77">
              <w:rPr>
                <w:rFonts w:cstheme="minorHAnsi"/>
              </w:rPr>
              <w:t>neturi daryti įtakos jau registruotiems prašymams, sutikimams bei leidimams vykdyti darbus.</w:t>
            </w:r>
            <w:r>
              <w:rPr>
                <w:rFonts w:cstheme="minorHAnsi"/>
              </w:rPr>
              <w:t xml:space="preserve"> </w:t>
            </w:r>
          </w:p>
        </w:tc>
      </w:tr>
      <w:tr w:rsidR="00F37D5A" w:rsidTr="002A6556" w14:paraId="3267BA9C" w14:textId="77777777">
        <w:trPr>
          <w:gridAfter w:val="1"/>
          <w:wAfter w:w="6" w:type="dxa"/>
          <w:trHeight w:val="731"/>
        </w:trPr>
        <w:tc>
          <w:tcPr>
            <w:tcW w:w="4907" w:type="dxa"/>
            <w:shd w:val="clear" w:color="auto" w:fill="auto"/>
            <w:vAlign w:val="center"/>
          </w:tcPr>
          <w:p w:rsidR="00F37D5A" w:rsidP="00F37D5A" w:rsidRDefault="00F37D5A" w14:paraId="7C3D00BA" w14:textId="57B1094D">
            <w:pPr>
              <w:jc w:val="both"/>
            </w:pPr>
            <w:r>
              <w:lastRenderedPageBreak/>
              <w:t xml:space="preserve">Aš, kaip Saugos darbe specialistas, noriu, jog </w:t>
            </w:r>
            <w:r w:rsidR="00E834AA">
              <w:t xml:space="preserve">Sutikimą rengiantis specialistas įvertintų ar Kliento numatytiems atlikti darbams </w:t>
            </w:r>
            <w:r w:rsidR="00027A10">
              <w:t>yra privaloma</w:t>
            </w:r>
            <w:r w:rsidR="009A6444">
              <w:t xml:space="preserve"> papildomai gauti leidimą vykdyti darbus</w:t>
            </w:r>
            <w:r>
              <w:t xml:space="preserve"> tam, kad Klientas </w:t>
            </w:r>
            <w:r w:rsidR="00B85CCB">
              <w:t xml:space="preserve">galėtų atlikti </w:t>
            </w:r>
            <w:r>
              <w:t>darbus galėtų p</w:t>
            </w:r>
            <w:r w:rsidR="00F37B6D">
              <w:t>atekti į saugomą</w:t>
            </w:r>
            <w:r w:rsidR="009071A2">
              <w:t xml:space="preserve"> zoną ir (</w:t>
            </w:r>
            <w:r w:rsidR="00BD7C72">
              <w:t>ar</w:t>
            </w:r>
            <w:r w:rsidR="009071A2">
              <w:t>) sulaukti mūsų specialistų pagalbos dėl trasos ar kitų komunikacijų nužymėjimo</w:t>
            </w:r>
            <w:r>
              <w:t>.</w:t>
            </w:r>
          </w:p>
        </w:tc>
        <w:tc>
          <w:tcPr>
            <w:tcW w:w="1842" w:type="dxa"/>
            <w:shd w:val="clear" w:color="auto" w:fill="auto"/>
            <w:vAlign w:val="center"/>
          </w:tcPr>
          <w:p w:rsidR="00F37D5A" w:rsidP="00F37D5A" w:rsidRDefault="00F37D5A" w14:paraId="4B51D954" w14:textId="5A2D4058">
            <w:pPr>
              <w:jc w:val="center"/>
              <w:rPr>
                <w:rFonts w:cstheme="minorHAnsi"/>
                <w:b/>
                <w:bCs/>
              </w:rPr>
            </w:pPr>
            <w:r>
              <w:rPr>
                <w:rFonts w:cstheme="minorHAnsi"/>
                <w:b/>
                <w:bCs/>
              </w:rPr>
              <w:t>Prašymų (užduočių) registras</w:t>
            </w:r>
          </w:p>
        </w:tc>
        <w:tc>
          <w:tcPr>
            <w:tcW w:w="7480" w:type="dxa"/>
            <w:shd w:val="clear" w:color="auto" w:fill="auto"/>
          </w:tcPr>
          <w:p w:rsidR="00F37D5A" w:rsidP="002A6556" w:rsidRDefault="00F37D5A" w14:paraId="1E0B4BCD" w14:textId="568FF3FE">
            <w:pPr>
              <w:spacing w:before="60" w:after="120"/>
              <w:ind w:right="57"/>
              <w:jc w:val="both"/>
            </w:pPr>
            <w:r>
              <w:t xml:space="preserve">Sutikimą rengiančiam specialistui vykdant </w:t>
            </w:r>
            <w:r w:rsidRPr="00A83643">
              <w:rPr>
                <w:b/>
                <w:bCs/>
                <w:i/>
                <w:iCs/>
                <w:color w:val="002060"/>
                <w:u w:val="single"/>
              </w:rPr>
              <w:t>Pasirengimas derinti ir tvirtinti sutikimą darbams</w:t>
            </w:r>
            <w:r w:rsidRPr="00D76D8F">
              <w:rPr>
                <w:b/>
                <w:bCs/>
                <w:i/>
                <w:iCs/>
                <w:color w:val="002060"/>
              </w:rPr>
              <w:t xml:space="preserve"> </w:t>
            </w:r>
            <w:r w:rsidRPr="00457591">
              <w:t xml:space="preserve">užduotį </w:t>
            </w:r>
            <w:r>
              <w:t xml:space="preserve">taip pat privaloma </w:t>
            </w:r>
            <w:r w:rsidR="005043AB">
              <w:t xml:space="preserve">nurodyti </w:t>
            </w:r>
            <w:r w:rsidR="00413224">
              <w:t xml:space="preserve">ar </w:t>
            </w:r>
            <w:r w:rsidR="003F5C27">
              <w:t>norint</w:t>
            </w:r>
            <w:r w:rsidR="00413224">
              <w:t xml:space="preserve"> atlikti darbus</w:t>
            </w:r>
            <w:r w:rsidR="003F5C27">
              <w:t>, be išduoto sutikimo darbams,</w:t>
            </w:r>
            <w:r w:rsidR="00413224">
              <w:t xml:space="preserve"> Klientas </w:t>
            </w:r>
            <w:r w:rsidR="003F5C27">
              <w:t xml:space="preserve">privalo papildomai gauti </w:t>
            </w:r>
            <w:r w:rsidR="00E84431">
              <w:t xml:space="preserve">ir </w:t>
            </w:r>
            <w:r w:rsidR="003F5C27">
              <w:t>leidimą vykdyti darbus</w:t>
            </w:r>
            <w:r w:rsidR="00E84431">
              <w:t xml:space="preserve">. Sutikimą rengiantis specialistas </w:t>
            </w:r>
            <w:r w:rsidR="000C5DD2">
              <w:t>„</w:t>
            </w:r>
            <w:r w:rsidRPr="00720A62" w:rsidR="000C5DD2">
              <w:rPr>
                <w:b/>
                <w:bCs/>
                <w:i/>
                <w:iCs/>
              </w:rPr>
              <w:t>Reikalingas leidimas darbams</w:t>
            </w:r>
            <w:r w:rsidR="000C5DD2">
              <w:t>“ pildymo lauke turi pasirinkti „</w:t>
            </w:r>
            <w:r w:rsidRPr="00720A62" w:rsidR="000C5DD2">
              <w:rPr>
                <w:b/>
                <w:bCs/>
              </w:rPr>
              <w:t>Taip</w:t>
            </w:r>
            <w:r w:rsidR="000C5DD2">
              <w:t>“ arba „</w:t>
            </w:r>
            <w:r w:rsidRPr="00720A62" w:rsidR="000C5DD2">
              <w:rPr>
                <w:b/>
                <w:bCs/>
              </w:rPr>
              <w:t>Ne</w:t>
            </w:r>
            <w:r w:rsidR="0040484B">
              <w:t>“ reikšmę</w:t>
            </w:r>
            <w:r>
              <w:t>.</w:t>
            </w:r>
            <w:r w:rsidR="0040484B">
              <w:t xml:space="preserve"> </w:t>
            </w:r>
          </w:p>
        </w:tc>
      </w:tr>
      <w:tr w:rsidR="00C359AA" w:rsidTr="00B94CF5" w14:paraId="1A134BB1" w14:textId="77777777">
        <w:trPr>
          <w:gridAfter w:val="1"/>
          <w:wAfter w:w="6" w:type="dxa"/>
          <w:trHeight w:val="731"/>
        </w:trPr>
        <w:tc>
          <w:tcPr>
            <w:tcW w:w="4907" w:type="dxa"/>
            <w:shd w:val="clear" w:color="auto" w:fill="auto"/>
            <w:vAlign w:val="center"/>
          </w:tcPr>
          <w:p w:rsidR="00C359AA" w:rsidP="00C359AA" w:rsidRDefault="00C359AA" w14:paraId="050B16C9" w14:textId="6E1CE544">
            <w:pPr>
              <w:jc w:val="both"/>
            </w:pPr>
            <w:r>
              <w:t>Aš, kaip Sutikimą rengiantis specialistas, noriu, jog Kliento prašyme numatyta darbų pradžios data būtų atskirta nuo sutikimo įsigaliojimo datos, tam, kad Klientas darbus galėtų pradėti vykdyti ne ankščiau nei įsigalioja išduotas sutikimas.</w:t>
            </w:r>
          </w:p>
        </w:tc>
        <w:tc>
          <w:tcPr>
            <w:tcW w:w="1842" w:type="dxa"/>
            <w:shd w:val="clear" w:color="auto" w:fill="auto"/>
            <w:vAlign w:val="center"/>
          </w:tcPr>
          <w:p w:rsidR="00C359AA" w:rsidP="00C359AA" w:rsidRDefault="00C359AA" w14:paraId="1575DE23" w14:textId="1907232E">
            <w:pPr>
              <w:jc w:val="center"/>
              <w:rPr>
                <w:rFonts w:cstheme="minorHAnsi"/>
                <w:b/>
                <w:bCs/>
              </w:rPr>
            </w:pPr>
            <w:r>
              <w:rPr>
                <w:rFonts w:cstheme="minorHAnsi"/>
                <w:b/>
                <w:bCs/>
              </w:rPr>
              <w:t>Prašymų (užduočių) registras</w:t>
            </w:r>
          </w:p>
        </w:tc>
        <w:tc>
          <w:tcPr>
            <w:tcW w:w="7480" w:type="dxa"/>
            <w:shd w:val="clear" w:color="auto" w:fill="auto"/>
            <w:vAlign w:val="center"/>
          </w:tcPr>
          <w:p w:rsidR="00C359AA" w:rsidP="007B1E51" w:rsidRDefault="007E6DC5" w14:paraId="7AD54262" w14:textId="6A390F03">
            <w:pPr>
              <w:spacing w:before="60" w:after="120"/>
              <w:ind w:right="57"/>
              <w:jc w:val="both"/>
            </w:pPr>
            <w:r>
              <w:t>Sutikimą rengiančiam specialistui vykdant</w:t>
            </w:r>
            <w:r w:rsidR="00A938AD">
              <w:t xml:space="preserve"> </w:t>
            </w:r>
            <w:r w:rsidRPr="00A83643" w:rsidR="00A938AD">
              <w:rPr>
                <w:b/>
                <w:bCs/>
                <w:i/>
                <w:iCs/>
                <w:color w:val="002060"/>
                <w:u w:val="single"/>
              </w:rPr>
              <w:t>Pasirengimas derinti ir tvirtinti sutikimą darbams</w:t>
            </w:r>
            <w:r w:rsidRPr="00D76D8F" w:rsidR="00A938AD">
              <w:rPr>
                <w:b/>
                <w:bCs/>
                <w:i/>
                <w:iCs/>
                <w:color w:val="002060"/>
              </w:rPr>
              <w:t xml:space="preserve"> </w:t>
            </w:r>
            <w:r w:rsidRPr="00457591" w:rsidR="00A938AD">
              <w:t>užduot</w:t>
            </w:r>
            <w:r w:rsidRPr="00457591">
              <w:t>į</w:t>
            </w:r>
            <w:r w:rsidRPr="00457591" w:rsidR="00A938AD">
              <w:t xml:space="preserve"> </w:t>
            </w:r>
            <w:r w:rsidR="00734FCA">
              <w:t xml:space="preserve">taip pat privaloma nurodyti </w:t>
            </w:r>
            <w:r w:rsidRPr="00576262" w:rsidR="00C359AA">
              <w:rPr>
                <w:b/>
                <w:bCs/>
                <w:i/>
                <w:iCs/>
              </w:rPr>
              <w:t xml:space="preserve">„Sutikimas įsigalioja nuo“ </w:t>
            </w:r>
            <w:r w:rsidRPr="00024BEF" w:rsidR="00C359AA">
              <w:t>dat</w:t>
            </w:r>
            <w:r w:rsidRPr="00024BEF" w:rsidR="00734FCA">
              <w:t>ą</w:t>
            </w:r>
            <w:r w:rsidR="00C359AA">
              <w:t>, kur</w:t>
            </w:r>
            <w:r w:rsidR="00A70CF0">
              <w:t xml:space="preserve"> </w:t>
            </w:r>
            <w:r w:rsidR="00C359AA">
              <w:t xml:space="preserve">Sutikimą rengiantis specialistas </w:t>
            </w:r>
            <w:r w:rsidRPr="00A70CF0" w:rsidR="00024BEF">
              <w:rPr>
                <w:rFonts w:cstheme="minorHAnsi"/>
              </w:rPr>
              <w:t>„</w:t>
            </w:r>
            <w:r w:rsidRPr="00A70CF0" w:rsidR="00024BEF">
              <w:rPr>
                <w:rFonts w:cstheme="minorHAnsi"/>
                <w:b/>
                <w:bCs/>
                <w:i/>
                <w:iCs/>
              </w:rPr>
              <w:t>Sutikimas įsigalioja nuo</w:t>
            </w:r>
            <w:r w:rsidRPr="00A70CF0" w:rsidR="00024BEF">
              <w:rPr>
                <w:rFonts w:cstheme="minorHAnsi"/>
              </w:rPr>
              <w:t>“ pildymo lauke</w:t>
            </w:r>
            <w:r w:rsidR="00024BEF">
              <w:t xml:space="preserve"> </w:t>
            </w:r>
            <w:r w:rsidR="00C359AA">
              <w:t>turi įrašyti datą</w:t>
            </w:r>
            <w:r w:rsidRPr="00A70CF0" w:rsidR="00C359AA">
              <w:rPr>
                <w:rFonts w:cstheme="minorHAnsi"/>
              </w:rPr>
              <w:t xml:space="preserve"> (pasirenkant iš kalendoriaus tipo pildymo lauko)</w:t>
            </w:r>
            <w:r w:rsidR="00C359AA">
              <w:t>, nuo kada turi įsigalioti išduodamas sutikimas darbams, atsižvelgiant į Kliento pateiktą darbų pradžią, jam (-ai) žinomas aplinkybes, dėl kurių negalima vykdyti darbų tam tikru laikotarpiu Kliento nurodytuose darbų atlikimo vietose ir kitas susiklosčiusias sąlygas, kurios daro tiesioginę įtaką galimybei Klientui pradėti numatytus darbus.</w:t>
            </w:r>
          </w:p>
          <w:p w:rsidRPr="008F633B" w:rsidR="00C359AA" w:rsidP="00A742C3" w:rsidRDefault="00C359AA" w14:paraId="584F79B8" w14:textId="6970C04E">
            <w:r>
              <w:t xml:space="preserve">Turi būti įveiklinti šie </w:t>
            </w:r>
            <w:r w:rsidRPr="00576262">
              <w:rPr>
                <w:b/>
                <w:bCs/>
                <w:i/>
                <w:iCs/>
              </w:rPr>
              <w:t>„Sutikimas įsigalioja nuo“</w:t>
            </w:r>
            <w:r>
              <w:rPr>
                <w:b/>
                <w:bCs/>
                <w:i/>
                <w:iCs/>
              </w:rPr>
              <w:t xml:space="preserve"> datos pasirinkimo </w:t>
            </w:r>
            <w:r w:rsidRPr="002D224E">
              <w:t>ribojimai</w:t>
            </w:r>
            <w:r>
              <w:rPr>
                <w:b/>
                <w:bCs/>
                <w:i/>
                <w:iCs/>
              </w:rPr>
              <w:t>:</w:t>
            </w:r>
          </w:p>
          <w:p w:rsidRPr="00701E87" w:rsidR="00C359AA" w:rsidP="00D019A2" w:rsidRDefault="00C359AA" w14:paraId="2B8920D5" w14:textId="48C3E172">
            <w:pPr>
              <w:pStyle w:val="ListParagraph"/>
              <w:numPr>
                <w:ilvl w:val="0"/>
                <w:numId w:val="46"/>
              </w:numPr>
              <w:spacing w:before="60" w:after="60"/>
              <w:ind w:right="57"/>
              <w:jc w:val="both"/>
            </w:pPr>
            <w:r w:rsidRPr="00701E87">
              <w:t>„</w:t>
            </w:r>
            <w:r w:rsidRPr="002D224E">
              <w:t>Sutikimas įsigalioja nuo</w:t>
            </w:r>
            <w:r w:rsidRPr="00701E87">
              <w:t>“ negalima pasirinkti praėjusio laikotarpio datos arba datos, kuri yra po prašyme numatytos darbų atlikimo pabaigos.</w:t>
            </w:r>
          </w:p>
          <w:p w:rsidRPr="00701E87" w:rsidR="00C359AA" w:rsidP="00D019A2" w:rsidRDefault="00C359AA" w14:paraId="4ACE7641" w14:textId="72851FE5">
            <w:pPr>
              <w:pStyle w:val="ListParagraph"/>
              <w:numPr>
                <w:ilvl w:val="0"/>
                <w:numId w:val="46"/>
              </w:numPr>
              <w:spacing w:before="60" w:after="60"/>
              <w:ind w:right="57"/>
              <w:jc w:val="both"/>
            </w:pPr>
            <w:r w:rsidRPr="00701E87">
              <w:t>„</w:t>
            </w:r>
            <w:r w:rsidRPr="002D224E">
              <w:t>Sutikimas įsigalioja nuo</w:t>
            </w:r>
            <w:r w:rsidRPr="00701E87">
              <w:t xml:space="preserve">“ pildymo laukas privalomas užpildyti prieš siunčiant parengtą sutikimą derinti ir tvirtinti. </w:t>
            </w:r>
          </w:p>
          <w:p w:rsidRPr="00701E87" w:rsidR="00C359AA" w:rsidP="00D019A2" w:rsidRDefault="00C359AA" w14:paraId="62021F83" w14:textId="1796AF1C">
            <w:pPr>
              <w:pStyle w:val="ListParagraph"/>
              <w:numPr>
                <w:ilvl w:val="0"/>
                <w:numId w:val="46"/>
              </w:numPr>
              <w:spacing w:before="60" w:after="60"/>
              <w:ind w:right="57"/>
              <w:jc w:val="both"/>
            </w:pPr>
            <w:r w:rsidRPr="00701E87">
              <w:t>„</w:t>
            </w:r>
            <w:r w:rsidRPr="00EA4E5B">
              <w:rPr>
                <w:b/>
                <w:bCs/>
                <w:i/>
                <w:iCs/>
              </w:rPr>
              <w:t>Sutikimas įsigalioja nuo</w:t>
            </w:r>
            <w:r w:rsidRPr="00701E87">
              <w:t>“ pildymo lauke Sutikimą rengiantis specialistas gali nurodyti ankstesnę datą nei Kliento prašyme nurodyta „</w:t>
            </w:r>
            <w:r w:rsidRPr="00EA4E5B">
              <w:rPr>
                <w:b/>
                <w:bCs/>
                <w:i/>
                <w:iCs/>
              </w:rPr>
              <w:t>Darbų pradžios</w:t>
            </w:r>
            <w:r w:rsidRPr="002D224E">
              <w:t>“</w:t>
            </w:r>
            <w:r w:rsidRPr="00701E87">
              <w:t xml:space="preserve"> data.</w:t>
            </w:r>
          </w:p>
          <w:p w:rsidR="00C359AA" w:rsidP="00D019A2" w:rsidRDefault="00C359AA" w14:paraId="4D05C041" w14:textId="0C31BD7B">
            <w:pPr>
              <w:pStyle w:val="ListParagraph"/>
              <w:numPr>
                <w:ilvl w:val="0"/>
                <w:numId w:val="46"/>
              </w:numPr>
              <w:spacing w:before="60" w:after="60"/>
              <w:ind w:right="57"/>
              <w:jc w:val="both"/>
            </w:pPr>
            <w:r w:rsidRPr="00701E87">
              <w:t>Esant poreikiui, „</w:t>
            </w:r>
            <w:r w:rsidRPr="009F5CC9">
              <w:rPr>
                <w:b/>
                <w:bCs/>
                <w:i/>
                <w:iCs/>
              </w:rPr>
              <w:t>Sutikimas įsigalioja nuo</w:t>
            </w:r>
            <w:r w:rsidRPr="00701E87">
              <w:t xml:space="preserve">“ pildymo lauką Sutikimo rengėjas gali modifikuoti ir pradėjus derinimo procesą, tačiau norint </w:t>
            </w:r>
            <w:r w:rsidRPr="00701E87">
              <w:lastRenderedPageBreak/>
              <w:t xml:space="preserve">atlikti šios datos korekciją, privaloma </w:t>
            </w:r>
            <w:r w:rsidR="00F40323">
              <w:t>iš naujo pradėti derinimo procesą, jei yra bent viena</w:t>
            </w:r>
            <w:r w:rsidR="003F476B">
              <w:t xml:space="preserve">s </w:t>
            </w:r>
            <w:r w:rsidRPr="00531E5C" w:rsidR="003F476B">
              <w:rPr>
                <w:b/>
                <w:bCs/>
                <w:i/>
                <w:iCs/>
              </w:rPr>
              <w:t>Derintojas</w:t>
            </w:r>
            <w:r w:rsidR="003F476B">
              <w:t xml:space="preserve"> </w:t>
            </w:r>
            <w:r w:rsidR="007447B9">
              <w:t xml:space="preserve">yra </w:t>
            </w:r>
            <w:r w:rsidR="006622F6">
              <w:t>uždėjęs</w:t>
            </w:r>
            <w:r w:rsidR="007447B9">
              <w:t xml:space="preserve"> </w:t>
            </w:r>
            <w:r w:rsidR="006622F6">
              <w:t>tvirtinimo</w:t>
            </w:r>
            <w:r w:rsidR="007447B9">
              <w:t xml:space="preserve"> žymą</w:t>
            </w:r>
            <w:r w:rsidRPr="00701E87">
              <w:t xml:space="preserve">. </w:t>
            </w:r>
          </w:p>
          <w:p w:rsidRPr="00701E87" w:rsidR="000D41EB" w:rsidP="00507FEE" w:rsidRDefault="000D41EB" w14:paraId="699FE3C4" w14:textId="364876A0">
            <w:pPr>
              <w:spacing w:before="60" w:after="60"/>
              <w:ind w:right="57"/>
              <w:jc w:val="both"/>
            </w:pPr>
            <w:r>
              <w:t xml:space="preserve">Sutikimą rengiančiam specialistui </w:t>
            </w:r>
            <w:r w:rsidR="0085209C">
              <w:t>p</w:t>
            </w:r>
            <w:r>
              <w:t xml:space="preserve">asirinkus </w:t>
            </w:r>
            <w:r w:rsidR="0085209C">
              <w:t xml:space="preserve">tinkamą (nepatenkančią į aukščiau apibrėžtus apribojimus) </w:t>
            </w:r>
            <w:r>
              <w:t xml:space="preserve">datą, </w:t>
            </w:r>
            <w:r>
              <w:rPr>
                <w:rFonts w:cstheme="minorHAnsi"/>
              </w:rPr>
              <w:t>ji automatiškai išsaugoma „</w:t>
            </w:r>
            <w:r w:rsidRPr="00D47BBF">
              <w:rPr>
                <w:rFonts w:cstheme="minorHAnsi"/>
                <w:b/>
                <w:bCs/>
                <w:i/>
                <w:iCs/>
              </w:rPr>
              <w:t xml:space="preserve">Sutikimas </w:t>
            </w:r>
            <w:r>
              <w:rPr>
                <w:rFonts w:cstheme="minorHAnsi"/>
                <w:b/>
                <w:bCs/>
                <w:i/>
                <w:iCs/>
              </w:rPr>
              <w:t>įsi</w:t>
            </w:r>
            <w:r w:rsidRPr="00D47BBF">
              <w:rPr>
                <w:rFonts w:cstheme="minorHAnsi"/>
                <w:b/>
                <w:bCs/>
                <w:i/>
                <w:iCs/>
              </w:rPr>
              <w:t>galioja nuo</w:t>
            </w:r>
            <w:r>
              <w:rPr>
                <w:rFonts w:cstheme="minorHAnsi"/>
              </w:rPr>
              <w:t>“ pildymo lauke</w:t>
            </w:r>
            <w:r w:rsidR="00387292">
              <w:rPr>
                <w:rFonts w:cstheme="minorHAnsi"/>
              </w:rPr>
              <w:t>.</w:t>
            </w:r>
          </w:p>
          <w:p w:rsidRPr="00701E87" w:rsidR="00C359AA" w:rsidP="00507FEE" w:rsidRDefault="00C359AA" w14:paraId="594F380A" w14:textId="3D54A02C">
            <w:pPr>
              <w:spacing w:before="60" w:after="60"/>
              <w:ind w:right="57"/>
              <w:jc w:val="both"/>
            </w:pPr>
            <w:r w:rsidRPr="00701E87">
              <w:t>Tais atvejais, kai Sutikimą rengiančio specialisto „</w:t>
            </w:r>
            <w:r w:rsidRPr="007B1E51">
              <w:rPr>
                <w:b/>
                <w:bCs/>
                <w:i/>
                <w:iCs/>
              </w:rPr>
              <w:t>Sutikimas įsigalioja nuo</w:t>
            </w:r>
            <w:r w:rsidRPr="00701E87">
              <w:t>“ pildymo lauke nurodyta data nesutampa su tvirtinimo proceso pabaiga, tai:</w:t>
            </w:r>
          </w:p>
          <w:p w:rsidR="00C359AA" w:rsidP="00D019A2" w:rsidRDefault="00C359AA" w14:paraId="21AF2F47" w14:textId="563BED55">
            <w:pPr>
              <w:pStyle w:val="ListParagraph"/>
              <w:numPr>
                <w:ilvl w:val="0"/>
                <w:numId w:val="46"/>
              </w:numPr>
              <w:spacing w:before="60" w:after="60"/>
              <w:ind w:right="57"/>
              <w:jc w:val="both"/>
            </w:pPr>
            <w:r w:rsidRPr="5641CB1E">
              <w:t>Jei nurodyta data yra praeities data, t.</w:t>
            </w:r>
            <w:r>
              <w:t xml:space="preserve"> </w:t>
            </w:r>
            <w:r w:rsidRPr="5641CB1E">
              <w:t xml:space="preserve">y. </w:t>
            </w:r>
            <w:r>
              <w:t>tvirtin</w:t>
            </w:r>
            <w:r w:rsidRPr="5641CB1E">
              <w:t>imo procesas pasibaigia po „</w:t>
            </w:r>
            <w:r w:rsidRPr="5641CB1E">
              <w:rPr>
                <w:b/>
                <w:bCs/>
                <w:i/>
                <w:iCs/>
              </w:rPr>
              <w:t>Sutikimas įsigalioja nuo</w:t>
            </w:r>
            <w:r w:rsidRPr="5641CB1E">
              <w:t>“ pildymo lauke nurodytos datos – tai, prieš išduodant ir išsiunčiant Klientui sutikimą darbams vykdyti turi būti automatiškai pakoreguota „</w:t>
            </w:r>
            <w:r w:rsidRPr="5641CB1E">
              <w:rPr>
                <w:b/>
                <w:bCs/>
                <w:i/>
                <w:iCs/>
              </w:rPr>
              <w:t>Sutikimas įsigalioja nuo</w:t>
            </w:r>
            <w:r w:rsidRPr="5641CB1E">
              <w:t xml:space="preserve">“ pildymo lauke data, pakeičiant ją į </w:t>
            </w:r>
            <w:r>
              <w:t>tvirtin</w:t>
            </w:r>
            <w:r w:rsidRPr="5641CB1E">
              <w:t>imo proceso pabaigos datą.</w:t>
            </w:r>
            <w:r>
              <w:t xml:space="preserve"> Tačiau šis pokytis neturi daryti įtakos jau įvykusiems derinimo ir tvirtinimo procesams, t. y. jie nepradedami iš naujo.</w:t>
            </w:r>
          </w:p>
          <w:p w:rsidRPr="0090450C" w:rsidR="00C359AA" w:rsidP="00D019A2" w:rsidRDefault="00C359AA" w14:paraId="1BFA04B6" w14:textId="5B9B1362">
            <w:pPr>
              <w:pStyle w:val="ListParagraph"/>
              <w:numPr>
                <w:ilvl w:val="0"/>
                <w:numId w:val="46"/>
              </w:numPr>
              <w:spacing w:before="60" w:after="60"/>
              <w:ind w:right="57"/>
              <w:jc w:val="both"/>
            </w:pPr>
            <w:r w:rsidRPr="5641CB1E">
              <w:t>Jei nurodyta data yra ateityje, t.</w:t>
            </w:r>
            <w:r>
              <w:t xml:space="preserve"> </w:t>
            </w:r>
            <w:r w:rsidRPr="5641CB1E">
              <w:t xml:space="preserve">y. po </w:t>
            </w:r>
            <w:r>
              <w:t>tvirtin</w:t>
            </w:r>
            <w:r w:rsidRPr="5641CB1E">
              <w:t xml:space="preserve">imo procesui </w:t>
            </w:r>
            <w:r>
              <w:t>pabaigos</w:t>
            </w:r>
            <w:r w:rsidRPr="5641CB1E">
              <w:t xml:space="preserve"> – turi būti pateikia Sutikimą rengiančio specialisto nurodyta data be jokių korekcijų. </w:t>
            </w:r>
          </w:p>
          <w:p w:rsidR="00C359AA" w:rsidP="00D019A2" w:rsidRDefault="00C359AA" w14:paraId="0B3F5C8D" w14:textId="7BD0062C">
            <w:pPr>
              <w:pStyle w:val="ListParagraph"/>
              <w:numPr>
                <w:ilvl w:val="0"/>
                <w:numId w:val="46"/>
              </w:numPr>
              <w:spacing w:before="60" w:after="60"/>
              <w:ind w:right="57"/>
              <w:jc w:val="both"/>
              <w:rPr>
                <w:rFonts w:cstheme="minorHAnsi"/>
              </w:rPr>
            </w:pPr>
            <w:r>
              <w:rPr>
                <w:rFonts w:cstheme="minorHAnsi"/>
              </w:rPr>
              <w:t>Prašymo būsenai pasikeitus į „</w:t>
            </w:r>
            <w:r>
              <w:rPr>
                <w:rFonts w:cstheme="minorHAnsi"/>
                <w:b/>
                <w:i/>
                <w:iCs/>
              </w:rPr>
              <w:t>Sutikimas išduotas</w:t>
            </w:r>
            <w:r>
              <w:rPr>
                <w:rFonts w:cstheme="minorHAnsi"/>
              </w:rPr>
              <w:t>“ pildymo laukas „</w:t>
            </w:r>
            <w:r w:rsidRPr="005159CA">
              <w:rPr>
                <w:rFonts w:cstheme="minorHAnsi"/>
                <w:b/>
                <w:bCs/>
                <w:i/>
                <w:iCs/>
              </w:rPr>
              <w:t>Sutikimas įsigalioja nuo</w:t>
            </w:r>
            <w:r>
              <w:rPr>
                <w:rFonts w:cstheme="minorHAnsi"/>
              </w:rPr>
              <w:t>“ tampa nebeaktyvus (neleidžiama jo koreguoti).</w:t>
            </w:r>
          </w:p>
          <w:p w:rsidRPr="00D47BBF" w:rsidR="00C359AA" w:rsidP="00D019A2" w:rsidRDefault="00C359AA" w14:paraId="65D79245" w14:textId="01244E59">
            <w:pPr>
              <w:pStyle w:val="ListParagraph"/>
              <w:numPr>
                <w:ilvl w:val="0"/>
                <w:numId w:val="46"/>
              </w:numPr>
              <w:spacing w:before="60" w:after="60"/>
              <w:ind w:right="57"/>
              <w:jc w:val="both"/>
              <w:rPr>
                <w:rFonts w:cstheme="minorHAnsi"/>
              </w:rPr>
            </w:pPr>
            <w:r>
              <w:rPr>
                <w:rFonts w:cstheme="minorHAnsi"/>
              </w:rPr>
              <w:t>Kai išduodamas sutikimas, šio stulpelio data automatiškai perkeliama į sutikimo kortelę ir atvaizduojama Klientui, kaip nekoreguojamas laukas.</w:t>
            </w:r>
          </w:p>
        </w:tc>
      </w:tr>
      <w:tr w:rsidR="00C359AA" w:rsidTr="00B94CF5" w14:paraId="62FD70C4" w14:textId="77777777">
        <w:trPr>
          <w:gridAfter w:val="1"/>
          <w:wAfter w:w="6" w:type="dxa"/>
          <w:trHeight w:val="731"/>
        </w:trPr>
        <w:tc>
          <w:tcPr>
            <w:tcW w:w="4907" w:type="dxa"/>
            <w:shd w:val="clear" w:color="auto" w:fill="auto"/>
            <w:vAlign w:val="center"/>
          </w:tcPr>
          <w:p w:rsidR="00C359AA" w:rsidP="00C359AA" w:rsidRDefault="00C359AA" w14:paraId="53194953" w14:textId="012237F9">
            <w:pPr>
              <w:jc w:val="both"/>
            </w:pPr>
            <w:r>
              <w:lastRenderedPageBreak/>
              <w:t xml:space="preserve">Aš, kaip Sutikimą rengiantis specialistas, noriu turėti galimybę </w:t>
            </w:r>
            <w:r w:rsidRPr="004365EC">
              <w:t xml:space="preserve">parengtą sutikimą </w:t>
            </w:r>
            <w:r>
              <w:t>darbams vykdyti pateikti</w:t>
            </w:r>
            <w:r w:rsidRPr="004365EC">
              <w:t xml:space="preserve"> </w:t>
            </w:r>
            <w:r w:rsidRPr="00D47BBF">
              <w:t>derinti</w:t>
            </w:r>
            <w:r>
              <w:t xml:space="preserve"> ir tvirtinti, kad informacija, apie Kliento planuojamus atliki darbus, operatyviai pasiektų atsakingus asmenis.</w:t>
            </w:r>
          </w:p>
        </w:tc>
        <w:tc>
          <w:tcPr>
            <w:tcW w:w="1842" w:type="dxa"/>
            <w:shd w:val="clear" w:color="auto" w:fill="auto"/>
            <w:vAlign w:val="center"/>
          </w:tcPr>
          <w:p w:rsidR="00C359AA" w:rsidP="00C359AA" w:rsidRDefault="00C359AA" w14:paraId="0C1EC674" w14:textId="2D34D941">
            <w:pPr>
              <w:jc w:val="center"/>
              <w:rPr>
                <w:rFonts w:cstheme="minorHAnsi"/>
                <w:b/>
                <w:bCs/>
              </w:rPr>
            </w:pPr>
            <w:r>
              <w:rPr>
                <w:rFonts w:cstheme="minorHAnsi"/>
                <w:b/>
                <w:bCs/>
              </w:rPr>
              <w:t>Užduočių atlikimas</w:t>
            </w:r>
          </w:p>
        </w:tc>
        <w:tc>
          <w:tcPr>
            <w:tcW w:w="7480" w:type="dxa"/>
            <w:shd w:val="clear" w:color="auto" w:fill="auto"/>
            <w:vAlign w:val="center"/>
          </w:tcPr>
          <w:p w:rsidRPr="00241371" w:rsidR="00C359AA" w:rsidP="00C359AA" w:rsidRDefault="008A7FC7" w14:paraId="5F7F579F" w14:textId="6175F2AB">
            <w:pPr>
              <w:spacing w:before="60" w:after="120"/>
              <w:ind w:right="57"/>
              <w:jc w:val="both"/>
              <w:rPr>
                <w:b/>
                <w:bCs/>
                <w:i/>
                <w:iCs/>
              </w:rPr>
            </w:pPr>
            <w:r>
              <w:t xml:space="preserve">Sutikimą rengiančiam specialistui vykdant </w:t>
            </w:r>
            <w:r w:rsidRPr="00A83643">
              <w:rPr>
                <w:b/>
                <w:bCs/>
                <w:i/>
                <w:iCs/>
                <w:color w:val="002060"/>
                <w:u w:val="single"/>
              </w:rPr>
              <w:t>Pasirengimas derinti ir tvirtinti sutikimą darbams</w:t>
            </w:r>
            <w:r w:rsidRPr="00D76D8F">
              <w:rPr>
                <w:b/>
                <w:bCs/>
                <w:i/>
                <w:iCs/>
                <w:color w:val="002060"/>
              </w:rPr>
              <w:t xml:space="preserve"> </w:t>
            </w:r>
            <w:r w:rsidRPr="00457591">
              <w:t xml:space="preserve">užduotį </w:t>
            </w:r>
            <w:r w:rsidR="00CF669D">
              <w:t>yra</w:t>
            </w:r>
            <w:r>
              <w:t xml:space="preserve"> privaloma </w:t>
            </w:r>
            <w:r w:rsidR="00CF669D">
              <w:t>priskirti rengiamo sutikimo darbams</w:t>
            </w:r>
            <w:r>
              <w:t xml:space="preserve"> </w:t>
            </w:r>
            <w:r w:rsidR="00C359AA">
              <w:t xml:space="preserve"> </w:t>
            </w:r>
            <w:r w:rsidRPr="00AC2C35" w:rsidR="00C359AA">
              <w:rPr>
                <w:b/>
                <w:bCs/>
                <w:i/>
                <w:iCs/>
              </w:rPr>
              <w:t>Derintoj</w:t>
            </w:r>
            <w:r w:rsidR="00A4460F">
              <w:rPr>
                <w:b/>
                <w:bCs/>
                <w:i/>
                <w:iCs/>
              </w:rPr>
              <w:t>ą</w:t>
            </w:r>
            <w:r w:rsidRPr="00AC2C35" w:rsidR="00C359AA">
              <w:rPr>
                <w:b/>
                <w:bCs/>
                <w:i/>
                <w:iCs/>
              </w:rPr>
              <w:t xml:space="preserve"> (-</w:t>
            </w:r>
            <w:proofErr w:type="spellStart"/>
            <w:r w:rsidR="00A4460F">
              <w:rPr>
                <w:b/>
                <w:bCs/>
                <w:i/>
                <w:iCs/>
              </w:rPr>
              <w:t>us</w:t>
            </w:r>
            <w:proofErr w:type="spellEnd"/>
            <w:r w:rsidRPr="00AC2C35" w:rsidR="00C359AA">
              <w:rPr>
                <w:b/>
                <w:bCs/>
                <w:i/>
                <w:iCs/>
              </w:rPr>
              <w:t>) ir Tvirtintoj</w:t>
            </w:r>
            <w:r w:rsidR="00A4460F">
              <w:rPr>
                <w:b/>
                <w:bCs/>
                <w:i/>
                <w:iCs/>
              </w:rPr>
              <w:t>ą</w:t>
            </w:r>
            <w:r w:rsidR="00C359AA">
              <w:t>, kur:</w:t>
            </w:r>
          </w:p>
          <w:p w:rsidR="00C359AA" w:rsidP="00D019A2" w:rsidRDefault="00C359AA" w14:paraId="6F188CC3" w14:textId="7545AEC0">
            <w:pPr>
              <w:pStyle w:val="ListParagraph"/>
              <w:numPr>
                <w:ilvl w:val="0"/>
                <w:numId w:val="40"/>
              </w:numPr>
              <w:spacing w:before="60" w:after="60"/>
              <w:ind w:left="714" w:right="57" w:hanging="357"/>
              <w:jc w:val="both"/>
            </w:pPr>
            <w:r w:rsidRPr="0B606D00">
              <w:t xml:space="preserve">Sutikimą rengiantis specialistas </w:t>
            </w:r>
            <w:r>
              <w:t>privalo</w:t>
            </w:r>
            <w:r w:rsidRPr="0B606D00">
              <w:t xml:space="preserve"> pasirinkti </w:t>
            </w:r>
            <w:r>
              <w:t>bent vieną</w:t>
            </w:r>
            <w:r w:rsidRPr="0B606D00">
              <w:t xml:space="preserve"> </w:t>
            </w:r>
            <w:r w:rsidRPr="00AC5B8B">
              <w:rPr>
                <w:b/>
                <w:bCs/>
                <w:i/>
                <w:iCs/>
              </w:rPr>
              <w:t>Derintoją</w:t>
            </w:r>
            <w:r>
              <w:t xml:space="preserve"> </w:t>
            </w:r>
            <w:r w:rsidRPr="0B606D00">
              <w:t xml:space="preserve">iš savo </w:t>
            </w:r>
            <w:r w:rsidRPr="0B606D00">
              <w:rPr>
                <w:b/>
                <w:bCs/>
                <w:i/>
                <w:iCs/>
              </w:rPr>
              <w:t>Kontaktų sąrašo</w:t>
            </w:r>
            <w:r w:rsidRPr="0B606D00">
              <w:t>.</w:t>
            </w:r>
            <w:r>
              <w:t xml:space="preserve"> Sutikimą rengiančio specialisto pasirinktos </w:t>
            </w:r>
            <w:r w:rsidRPr="0B606D00">
              <w:rPr>
                <w:b/>
                <w:bCs/>
                <w:i/>
                <w:iCs/>
              </w:rPr>
              <w:t>Kontaktų sąrašo</w:t>
            </w:r>
            <w:r>
              <w:t xml:space="preserve"> reikšmės ar jų pakeitimai yra automatiškai išsaugomi </w:t>
            </w:r>
            <w:r w:rsidRPr="0B606D00">
              <w:t>Prašymų regist</w:t>
            </w:r>
            <w:r>
              <w:t>ro</w:t>
            </w:r>
            <w:r w:rsidRPr="0B606D00">
              <w:t xml:space="preserve"> „</w:t>
            </w:r>
            <w:r w:rsidRPr="00070F3A">
              <w:rPr>
                <w:b/>
                <w:bCs/>
                <w:i/>
                <w:iCs/>
              </w:rPr>
              <w:t>Derintojai</w:t>
            </w:r>
            <w:r w:rsidRPr="0B606D00">
              <w:t>“ lauk</w:t>
            </w:r>
            <w:r>
              <w:t>e.</w:t>
            </w:r>
            <w:r w:rsidRPr="0B606D00">
              <w:t xml:space="preserve"> </w:t>
            </w:r>
          </w:p>
          <w:p w:rsidR="00C359AA" w:rsidP="00D019A2" w:rsidRDefault="00C359AA" w14:paraId="250013D2" w14:textId="15D9EF2B">
            <w:pPr>
              <w:pStyle w:val="ListParagraph"/>
              <w:numPr>
                <w:ilvl w:val="0"/>
                <w:numId w:val="40"/>
              </w:numPr>
              <w:spacing w:before="60" w:after="60"/>
              <w:ind w:left="714" w:right="57" w:hanging="357"/>
              <w:jc w:val="both"/>
            </w:pPr>
            <w:r w:rsidRPr="0B606D00">
              <w:t xml:space="preserve">Sutikimą rengiantis specialistas </w:t>
            </w:r>
            <w:r>
              <w:t>privalo</w:t>
            </w:r>
            <w:r w:rsidRPr="0B606D00">
              <w:t xml:space="preserve"> pasirinkti </w:t>
            </w:r>
            <w:r>
              <w:t>tik vieną</w:t>
            </w:r>
            <w:r w:rsidRPr="0B606D00">
              <w:t xml:space="preserve"> </w:t>
            </w:r>
            <w:r w:rsidRPr="00AC5B8B">
              <w:rPr>
                <w:b/>
                <w:bCs/>
                <w:i/>
                <w:iCs/>
              </w:rPr>
              <w:t>Tvirtintoją</w:t>
            </w:r>
            <w:r>
              <w:t xml:space="preserve"> </w:t>
            </w:r>
            <w:r w:rsidRPr="0B606D00">
              <w:t xml:space="preserve">iš savo </w:t>
            </w:r>
            <w:r w:rsidRPr="00FE7BAF">
              <w:rPr>
                <w:b/>
                <w:bCs/>
                <w:i/>
                <w:iCs/>
              </w:rPr>
              <w:t>Kontaktų sąrašo</w:t>
            </w:r>
            <w:r w:rsidRPr="0B606D00">
              <w:t>.</w:t>
            </w:r>
            <w:r>
              <w:t xml:space="preserve"> Sutikimą rengiančio specialisto pasirinkta </w:t>
            </w:r>
            <w:r w:rsidRPr="0B606D00">
              <w:rPr>
                <w:b/>
                <w:bCs/>
                <w:i/>
                <w:iCs/>
              </w:rPr>
              <w:lastRenderedPageBreak/>
              <w:t>Kontaktų sąrašo</w:t>
            </w:r>
            <w:r>
              <w:t xml:space="preserve"> reikšmė ar jos pakeitimas yra automatiškai išsaugomi </w:t>
            </w:r>
            <w:r w:rsidRPr="0B606D00">
              <w:t>Prašymų regist</w:t>
            </w:r>
            <w:r>
              <w:t>ro</w:t>
            </w:r>
            <w:r w:rsidRPr="0B606D00">
              <w:t xml:space="preserve"> „</w:t>
            </w:r>
            <w:r>
              <w:rPr>
                <w:b/>
                <w:bCs/>
                <w:i/>
                <w:iCs/>
              </w:rPr>
              <w:t>Tvirtintojas</w:t>
            </w:r>
            <w:r w:rsidRPr="0B606D00">
              <w:t>“ lauk</w:t>
            </w:r>
            <w:r>
              <w:t>e.</w:t>
            </w:r>
          </w:p>
          <w:p w:rsidRPr="006E4C96" w:rsidR="00C359AA" w:rsidP="00D019A2" w:rsidRDefault="00C359AA" w14:paraId="1D365589" w14:textId="76F3ACDC">
            <w:pPr>
              <w:pStyle w:val="ListParagraph"/>
              <w:numPr>
                <w:ilvl w:val="0"/>
                <w:numId w:val="40"/>
              </w:numPr>
              <w:spacing w:before="60" w:after="60"/>
              <w:ind w:left="714" w:right="57" w:hanging="357"/>
              <w:jc w:val="both"/>
            </w:pPr>
            <w:r>
              <w:t xml:space="preserve">Sutikimą rengiančiam specialistui užpildžius </w:t>
            </w:r>
            <w:r w:rsidRPr="0B606D00">
              <w:t>„</w:t>
            </w:r>
            <w:r w:rsidRPr="00070F3A">
              <w:rPr>
                <w:b/>
                <w:bCs/>
                <w:i/>
                <w:iCs/>
              </w:rPr>
              <w:t>Derintojai</w:t>
            </w:r>
            <w:r w:rsidRPr="0B606D00">
              <w:t xml:space="preserve">“ </w:t>
            </w:r>
            <w:r>
              <w:t>ir „</w:t>
            </w:r>
            <w:r>
              <w:rPr>
                <w:b/>
                <w:bCs/>
                <w:i/>
                <w:iCs/>
              </w:rPr>
              <w:t>Tvirtintojas</w:t>
            </w:r>
            <w:r w:rsidRPr="0B606D00">
              <w:t>“</w:t>
            </w:r>
            <w:r>
              <w:t xml:space="preserve"> reikšmes, turi atsirasti galimybė patvirtinti, kad </w:t>
            </w:r>
            <w:r w:rsidRPr="00AC2C35">
              <w:rPr>
                <w:b/>
                <w:bCs/>
                <w:i/>
                <w:iCs/>
              </w:rPr>
              <w:t>Derintojo (-ų) ir Tvirtintojo priskyrimas</w:t>
            </w:r>
            <w:r>
              <w:t xml:space="preserve"> užduotis yra baigta. Kol nėra patvirtinamas užduoties įvykdymas – nėra galimybės pereiti prie sekančios užduoties vykdymo.</w:t>
            </w:r>
            <w:r w:rsidRPr="00AC5B8B">
              <w:rPr>
                <w:rFonts w:cstheme="minorHAnsi"/>
              </w:rPr>
              <w:t xml:space="preserve"> </w:t>
            </w:r>
          </w:p>
          <w:p w:rsidRPr="00AC5B8B" w:rsidR="00C359AA" w:rsidP="00D019A2" w:rsidRDefault="00C359AA" w14:paraId="13B006B1" w14:textId="4EE41EA2">
            <w:pPr>
              <w:pStyle w:val="ListParagraph"/>
              <w:numPr>
                <w:ilvl w:val="0"/>
                <w:numId w:val="40"/>
              </w:numPr>
              <w:spacing w:before="60" w:after="60"/>
              <w:ind w:left="714" w:right="57" w:hanging="357"/>
              <w:jc w:val="both"/>
            </w:pPr>
            <w:r>
              <w:rPr>
                <w:rFonts w:cstheme="minorHAnsi"/>
              </w:rPr>
              <w:t xml:space="preserve">Sutikimą rengiantis specialistas po užduoties įvykdymo gali naujinti </w:t>
            </w:r>
            <w:r w:rsidRPr="0B606D00">
              <w:t>„</w:t>
            </w:r>
            <w:r w:rsidRPr="00070F3A">
              <w:rPr>
                <w:b/>
                <w:bCs/>
                <w:i/>
                <w:iCs/>
              </w:rPr>
              <w:t>Derintojai</w:t>
            </w:r>
            <w:r w:rsidRPr="0B606D00">
              <w:t xml:space="preserve">“ </w:t>
            </w:r>
            <w:r>
              <w:t>ir (ar)</w:t>
            </w:r>
            <w:r>
              <w:rPr>
                <w:b/>
                <w:bCs/>
                <w:i/>
                <w:iCs/>
              </w:rPr>
              <w:t xml:space="preserve"> Tvirtintojas</w:t>
            </w:r>
            <w:r w:rsidRPr="0B606D00">
              <w:t>“</w:t>
            </w:r>
            <w:r>
              <w:t xml:space="preserve"> laukų reikšmes, pagal žemiau esančiose </w:t>
            </w:r>
            <w:r w:rsidRPr="006F6866">
              <w:rPr>
                <w:i/>
                <w:iCs/>
                <w:lang w:val="en-US"/>
              </w:rPr>
              <w:t>User stories</w:t>
            </w:r>
            <w:r>
              <w:t xml:space="preserve"> aprašytas sąlygas.</w:t>
            </w:r>
          </w:p>
        </w:tc>
      </w:tr>
      <w:tr w:rsidR="00C359AA" w:rsidTr="00663B1C" w14:paraId="60563F9D" w14:textId="77777777">
        <w:trPr>
          <w:gridAfter w:val="1"/>
          <w:wAfter w:w="6" w:type="dxa"/>
          <w:trHeight w:val="250"/>
        </w:trPr>
        <w:tc>
          <w:tcPr>
            <w:tcW w:w="4907" w:type="dxa"/>
            <w:shd w:val="clear" w:color="auto" w:fill="auto"/>
            <w:vAlign w:val="center"/>
          </w:tcPr>
          <w:p w:rsidR="00C359AA" w:rsidP="00C359AA" w:rsidRDefault="00C359AA" w14:paraId="6E6C0E57" w14:textId="3ADC7B76">
            <w:pPr>
              <w:jc w:val="both"/>
            </w:pPr>
            <w:r>
              <w:lastRenderedPageBreak/>
              <w:t>Aš, kaip Sutikimą rengiantis specialistas, noriu automatinio duomenų perkėlimo į sutikimo formos šabloną proceso, kad nereikėtų ranka pildyti sutikimo formos.</w:t>
            </w:r>
          </w:p>
        </w:tc>
        <w:tc>
          <w:tcPr>
            <w:tcW w:w="1842" w:type="dxa"/>
            <w:shd w:val="clear" w:color="auto" w:fill="auto"/>
            <w:vAlign w:val="center"/>
          </w:tcPr>
          <w:p w:rsidRPr="00D07AAA" w:rsidR="00C359AA" w:rsidP="00C359AA" w:rsidRDefault="00C359AA" w14:paraId="426F098E" w14:textId="657667C2">
            <w:pPr>
              <w:jc w:val="center"/>
              <w:rPr>
                <w:rFonts w:cstheme="minorHAnsi"/>
                <w:b/>
                <w:bCs/>
              </w:rPr>
            </w:pPr>
            <w:r>
              <w:rPr>
                <w:rFonts w:cstheme="minorHAnsi"/>
                <w:b/>
                <w:bCs/>
              </w:rPr>
              <w:t>Sutikimo forma</w:t>
            </w:r>
          </w:p>
        </w:tc>
        <w:tc>
          <w:tcPr>
            <w:tcW w:w="7480" w:type="dxa"/>
            <w:shd w:val="clear" w:color="auto" w:fill="auto"/>
            <w:vAlign w:val="center"/>
          </w:tcPr>
          <w:p w:rsidR="00C359AA" w:rsidP="00C359AA" w:rsidRDefault="00C359AA" w14:paraId="429DA206" w14:textId="0AC78F9E">
            <w:pPr>
              <w:ind w:right="57"/>
              <w:jc w:val="both"/>
              <w:rPr>
                <w:rFonts w:cstheme="minorHAnsi"/>
                <w:bCs/>
              </w:rPr>
            </w:pPr>
            <w:r>
              <w:rPr>
                <w:rFonts w:cstheme="minorHAnsi"/>
                <w:bCs/>
              </w:rPr>
              <w:t>Klientui užpildžius prašymo formą bei Sutikimą rengiančiam specialistui užpildžius būtinus laukus prašymų registre, automatiškai perkeliama sutikimo formos šabloną ši informacija:</w:t>
            </w:r>
          </w:p>
          <w:p w:rsidR="00C359AA" w:rsidP="00D019A2" w:rsidRDefault="00C359AA" w14:paraId="29C8C87B" w14:textId="2EB8E799">
            <w:pPr>
              <w:pStyle w:val="ListParagraph"/>
              <w:numPr>
                <w:ilvl w:val="0"/>
                <w:numId w:val="36"/>
              </w:numPr>
              <w:spacing w:before="60" w:after="60"/>
              <w:ind w:left="714" w:right="57" w:hanging="357"/>
              <w:contextualSpacing w:val="0"/>
              <w:jc w:val="both"/>
              <w:rPr>
                <w:rFonts w:cstheme="minorHAnsi"/>
                <w:bCs/>
              </w:rPr>
            </w:pPr>
            <w:r>
              <w:rPr>
                <w:rFonts w:cstheme="minorHAnsi"/>
                <w:bCs/>
              </w:rPr>
              <w:t>Prašymo ID</w:t>
            </w:r>
          </w:p>
          <w:p w:rsidR="00C359AA" w:rsidP="00D019A2" w:rsidRDefault="00C359AA" w14:paraId="47676D95" w14:textId="101C53D5">
            <w:pPr>
              <w:pStyle w:val="ListParagraph"/>
              <w:numPr>
                <w:ilvl w:val="0"/>
                <w:numId w:val="36"/>
              </w:numPr>
              <w:spacing w:before="60" w:after="60"/>
              <w:ind w:left="714" w:right="57" w:hanging="357"/>
              <w:contextualSpacing w:val="0"/>
              <w:jc w:val="both"/>
              <w:rPr>
                <w:rFonts w:cstheme="minorHAnsi"/>
                <w:bCs/>
              </w:rPr>
            </w:pPr>
            <w:r>
              <w:rPr>
                <w:rFonts w:cstheme="minorHAnsi"/>
                <w:bCs/>
              </w:rPr>
              <w:t>Atsakingas skyrius (pilnas pavadinimas, nurodant departamentą)</w:t>
            </w:r>
          </w:p>
          <w:p w:rsidRPr="00D47BBF" w:rsidR="00C359AA" w:rsidP="00D019A2" w:rsidRDefault="00C359AA" w14:paraId="1A984701" w14:textId="0160A4D2">
            <w:pPr>
              <w:pStyle w:val="ListParagraph"/>
              <w:numPr>
                <w:ilvl w:val="0"/>
                <w:numId w:val="36"/>
              </w:numPr>
              <w:spacing w:before="60" w:after="60"/>
              <w:ind w:left="714" w:right="57" w:hanging="357"/>
              <w:jc w:val="both"/>
            </w:pPr>
            <w:r w:rsidRPr="00D9492B">
              <w:t>Darbų atlikimo pagrindas.</w:t>
            </w:r>
            <w:r w:rsidRPr="2AB9B5A3">
              <w:t xml:space="preserve"> Jei yra sutarties Nr., jis irgi turi būti nurodomas</w:t>
            </w:r>
          </w:p>
          <w:p w:rsidRPr="001F39DB" w:rsidR="00C359AA" w:rsidP="00D019A2" w:rsidRDefault="00C359AA" w14:paraId="53E43C90" w14:textId="669CD28F">
            <w:pPr>
              <w:pStyle w:val="ListParagraph"/>
              <w:numPr>
                <w:ilvl w:val="0"/>
                <w:numId w:val="36"/>
              </w:numPr>
              <w:spacing w:before="60" w:after="60"/>
              <w:ind w:left="714" w:right="57" w:hanging="357"/>
              <w:contextualSpacing w:val="0"/>
              <w:jc w:val="both"/>
              <w:rPr>
                <w:rFonts w:cstheme="minorHAnsi"/>
                <w:bCs/>
              </w:rPr>
            </w:pPr>
            <w:r w:rsidRPr="00D47BBF">
              <w:t>Trumpas darbų aprašymas</w:t>
            </w:r>
          </w:p>
          <w:p w:rsidR="00C359AA" w:rsidP="00D019A2" w:rsidRDefault="00C359AA" w14:paraId="05AE2635" w14:textId="42552261">
            <w:pPr>
              <w:pStyle w:val="ListParagraph"/>
              <w:numPr>
                <w:ilvl w:val="0"/>
                <w:numId w:val="36"/>
              </w:numPr>
              <w:spacing w:before="60" w:after="60"/>
              <w:ind w:left="714" w:right="57" w:hanging="357"/>
              <w:jc w:val="both"/>
            </w:pPr>
            <w:r w:rsidRPr="2AB9B5A3">
              <w:t>Darbų atlikimo vieta</w:t>
            </w:r>
          </w:p>
          <w:p w:rsidRPr="00D47BBF" w:rsidR="00C359AA" w:rsidP="00D019A2" w:rsidRDefault="00C359AA" w14:paraId="76DD135B" w14:textId="6CA18AD5">
            <w:pPr>
              <w:pStyle w:val="ListParagraph"/>
              <w:numPr>
                <w:ilvl w:val="0"/>
                <w:numId w:val="36"/>
              </w:numPr>
              <w:spacing w:before="60" w:after="60"/>
              <w:ind w:left="714" w:right="57" w:hanging="357"/>
              <w:jc w:val="both"/>
            </w:pPr>
            <w:r w:rsidRPr="00D47BBF">
              <w:t>Darbų vieta</w:t>
            </w:r>
          </w:p>
          <w:p w:rsidR="00C359AA" w:rsidP="00D019A2" w:rsidRDefault="00C359AA" w14:paraId="3722A86D" w14:textId="5993520E">
            <w:pPr>
              <w:pStyle w:val="ListParagraph"/>
              <w:numPr>
                <w:ilvl w:val="0"/>
                <w:numId w:val="36"/>
              </w:numPr>
              <w:spacing w:before="60" w:after="60"/>
              <w:ind w:left="714" w:right="57" w:hanging="357"/>
              <w:jc w:val="both"/>
            </w:pPr>
            <w:r>
              <w:t>Darbų pradžios data</w:t>
            </w:r>
          </w:p>
          <w:p w:rsidR="00C359AA" w:rsidP="00D019A2" w:rsidRDefault="00C359AA" w14:paraId="7F271436" w14:textId="77777777">
            <w:pPr>
              <w:pStyle w:val="ListParagraph"/>
              <w:numPr>
                <w:ilvl w:val="0"/>
                <w:numId w:val="36"/>
              </w:numPr>
              <w:spacing w:before="60" w:after="60"/>
              <w:ind w:left="714" w:right="57" w:hanging="357"/>
              <w:jc w:val="both"/>
            </w:pPr>
            <w:r>
              <w:t>Darbų klasė</w:t>
            </w:r>
          </w:p>
          <w:p w:rsidR="00C359AA" w:rsidP="00D019A2" w:rsidRDefault="00C359AA" w14:paraId="47F3917C" w14:textId="77777777">
            <w:pPr>
              <w:pStyle w:val="ListParagraph"/>
              <w:numPr>
                <w:ilvl w:val="0"/>
                <w:numId w:val="36"/>
              </w:numPr>
              <w:spacing w:before="60" w:after="60"/>
              <w:ind w:left="714" w:right="57" w:hanging="357"/>
              <w:jc w:val="both"/>
            </w:pPr>
            <w:r>
              <w:t>Darbų kategorija</w:t>
            </w:r>
          </w:p>
          <w:p w:rsidRPr="00CA1239" w:rsidR="00C359AA" w:rsidP="00D019A2" w:rsidRDefault="00C359AA" w14:paraId="1697F5EB" w14:textId="2B2F12DE">
            <w:pPr>
              <w:pStyle w:val="ListParagraph"/>
              <w:numPr>
                <w:ilvl w:val="0"/>
                <w:numId w:val="36"/>
              </w:numPr>
              <w:spacing w:before="60" w:after="60"/>
              <w:ind w:left="714" w:right="57" w:hanging="357"/>
              <w:jc w:val="both"/>
            </w:pPr>
            <w:r>
              <w:t>Darbai</w:t>
            </w:r>
          </w:p>
          <w:p w:rsidRPr="00E63C40" w:rsidR="00C359AA" w:rsidP="00D019A2" w:rsidRDefault="00C359AA" w14:paraId="5758C9DE" w14:textId="77777777">
            <w:pPr>
              <w:pStyle w:val="ListParagraph"/>
              <w:numPr>
                <w:ilvl w:val="0"/>
                <w:numId w:val="36"/>
              </w:numPr>
              <w:spacing w:before="60" w:after="60"/>
              <w:ind w:left="714" w:right="57" w:hanging="357"/>
              <w:contextualSpacing w:val="0"/>
              <w:jc w:val="both"/>
              <w:rPr>
                <w:rFonts w:cstheme="minorHAnsi"/>
                <w:bCs/>
              </w:rPr>
            </w:pPr>
            <w:r>
              <w:rPr>
                <w:rFonts w:cstheme="minorHAnsi"/>
                <w:bCs/>
              </w:rPr>
              <w:t>Sutikimo įsigaliojimo data.</w:t>
            </w:r>
          </w:p>
          <w:p w:rsidR="00C359AA" w:rsidP="00D019A2" w:rsidRDefault="00C359AA" w14:paraId="713BEB9D" w14:textId="3CD0BED3">
            <w:pPr>
              <w:pStyle w:val="ListParagraph"/>
              <w:numPr>
                <w:ilvl w:val="0"/>
                <w:numId w:val="36"/>
              </w:numPr>
              <w:spacing w:before="60" w:after="60"/>
              <w:ind w:left="714" w:right="57" w:hanging="357"/>
              <w:jc w:val="both"/>
            </w:pPr>
            <w:r>
              <w:t>Darbų pabaigos data.</w:t>
            </w:r>
          </w:p>
          <w:p w:rsidRPr="00CA73DC" w:rsidR="00C359AA" w:rsidP="00D019A2" w:rsidRDefault="00C359AA" w14:paraId="78E9A84F" w14:textId="16400017">
            <w:pPr>
              <w:pStyle w:val="ListParagraph"/>
              <w:numPr>
                <w:ilvl w:val="0"/>
                <w:numId w:val="36"/>
              </w:numPr>
              <w:spacing w:before="60" w:after="60"/>
              <w:ind w:left="714" w:right="57" w:hanging="357"/>
              <w:jc w:val="both"/>
            </w:pPr>
            <w:r w:rsidRPr="2AB9B5A3">
              <w:t>Prašymą pateikusi įmonė ir jos kontaktai</w:t>
            </w:r>
            <w:r>
              <w:t xml:space="preserve"> </w:t>
            </w:r>
            <w:r w:rsidR="008F37E8">
              <w:t>ir (</w:t>
            </w:r>
            <w:r>
              <w:t>arba</w:t>
            </w:r>
            <w:r w:rsidR="008F37E8">
              <w:t>)</w:t>
            </w:r>
            <w:r>
              <w:t xml:space="preserve"> p</w:t>
            </w:r>
            <w:r w:rsidRPr="00CA73DC">
              <w:t>rašymą pateikęs asmuo ir jo kontaktai</w:t>
            </w:r>
          </w:p>
          <w:p w:rsidRPr="00CA73DC" w:rsidR="00C359AA" w:rsidP="00D019A2" w:rsidRDefault="00C359AA" w14:paraId="659846FE" w14:textId="6CF6B464">
            <w:pPr>
              <w:pStyle w:val="ListParagraph"/>
              <w:numPr>
                <w:ilvl w:val="0"/>
                <w:numId w:val="36"/>
              </w:numPr>
              <w:spacing w:before="60" w:after="60"/>
              <w:ind w:left="714" w:right="57" w:hanging="357"/>
              <w:jc w:val="both"/>
            </w:pPr>
            <w:r w:rsidRPr="00CA73DC">
              <w:t xml:space="preserve">Atsakingas už darbų vykdymą </w:t>
            </w:r>
            <w:r>
              <w:t>Kliento atstovas</w:t>
            </w:r>
            <w:r w:rsidRPr="00CA73DC">
              <w:t xml:space="preserve"> ir jo kontaktai</w:t>
            </w:r>
          </w:p>
          <w:p w:rsidR="00C359AA" w:rsidP="00D019A2" w:rsidRDefault="00C359AA" w14:paraId="6615D264" w14:textId="410D456C">
            <w:pPr>
              <w:pStyle w:val="ListParagraph"/>
              <w:numPr>
                <w:ilvl w:val="0"/>
                <w:numId w:val="36"/>
              </w:numPr>
              <w:spacing w:before="60" w:after="60"/>
              <w:ind w:left="714" w:right="57" w:hanging="357"/>
              <w:jc w:val="both"/>
            </w:pPr>
            <w:r w:rsidRPr="007B59D8">
              <w:rPr>
                <w:b/>
                <w:bCs/>
                <w:i/>
                <w:iCs/>
              </w:rPr>
              <w:t>Reikalingas AB „Amber Grid“ atstovas</w:t>
            </w:r>
            <w:r w:rsidRPr="007B59D8">
              <w:t xml:space="preserve">“ </w:t>
            </w:r>
            <w:r>
              <w:t>pildymo lauke pateikti pasirinkimai</w:t>
            </w:r>
            <w:r w:rsidRPr="0B1E0E4F">
              <w:t>.</w:t>
            </w:r>
          </w:p>
          <w:p w:rsidRPr="0016624A" w:rsidR="00C359AA" w:rsidP="00D019A2" w:rsidRDefault="00C359AA" w14:paraId="38CE606E" w14:textId="1468DC80">
            <w:pPr>
              <w:pStyle w:val="ListParagraph"/>
              <w:numPr>
                <w:ilvl w:val="0"/>
                <w:numId w:val="36"/>
              </w:numPr>
              <w:spacing w:before="60" w:after="60"/>
              <w:ind w:left="714" w:right="57" w:hanging="357"/>
              <w:contextualSpacing w:val="0"/>
              <w:jc w:val="both"/>
              <w:rPr>
                <w:rFonts w:cstheme="minorHAnsi"/>
                <w:bCs/>
              </w:rPr>
            </w:pPr>
            <w:r>
              <w:lastRenderedPageBreak/>
              <w:t>Tvirtintojo</w:t>
            </w:r>
            <w:r w:rsidRPr="2AB9B5A3">
              <w:t xml:space="preserve"> vardas, pavardė bei einamos pareigos.</w:t>
            </w:r>
          </w:p>
        </w:tc>
      </w:tr>
      <w:tr w:rsidR="00C359AA" w:rsidTr="00B94CF5" w14:paraId="0BDA0414" w14:textId="77777777">
        <w:trPr>
          <w:gridAfter w:val="1"/>
          <w:wAfter w:w="6" w:type="dxa"/>
          <w:trHeight w:val="731"/>
        </w:trPr>
        <w:tc>
          <w:tcPr>
            <w:tcW w:w="4907" w:type="dxa"/>
            <w:shd w:val="clear" w:color="auto" w:fill="auto"/>
            <w:vAlign w:val="center"/>
          </w:tcPr>
          <w:p w:rsidR="00C359AA" w:rsidP="00C359AA" w:rsidRDefault="00C359AA" w14:paraId="74E9269C" w14:textId="35164C08">
            <w:pPr>
              <w:jc w:val="both"/>
            </w:pPr>
            <w:r w:rsidRPr="00504C15">
              <w:lastRenderedPageBreak/>
              <w:t>Aš, kaip Sutikimą rengiantis specialistas, noriu</w:t>
            </w:r>
            <w:r>
              <w:t xml:space="preserve"> turėti galimybę peržiūrėti</w:t>
            </w:r>
            <w:r w:rsidRPr="00504C15">
              <w:t xml:space="preserve"> automatiškai sugeneruotą sutikimą</w:t>
            </w:r>
            <w:r>
              <w:t>, kad galėčiau matyti kaip atrodys Klientui siunčiamas sutikimas bei pasitikrinti ar įtraukiau visus reikiamus dalyvius į derinimo bei tvirtinimo procesus.</w:t>
            </w:r>
          </w:p>
        </w:tc>
        <w:tc>
          <w:tcPr>
            <w:tcW w:w="1842" w:type="dxa"/>
            <w:shd w:val="clear" w:color="auto" w:fill="auto"/>
            <w:vAlign w:val="center"/>
          </w:tcPr>
          <w:p w:rsidR="00C359AA" w:rsidP="00C359AA" w:rsidRDefault="00C359AA" w14:paraId="2F7B29DB" w14:textId="45A01AD8">
            <w:pPr>
              <w:jc w:val="center"/>
              <w:rPr>
                <w:rFonts w:cstheme="minorHAnsi"/>
                <w:b/>
                <w:bCs/>
              </w:rPr>
            </w:pPr>
            <w:r>
              <w:rPr>
                <w:rFonts w:cstheme="minorHAnsi"/>
                <w:b/>
                <w:bCs/>
              </w:rPr>
              <w:t>Sutikimo forma</w:t>
            </w:r>
          </w:p>
        </w:tc>
        <w:tc>
          <w:tcPr>
            <w:tcW w:w="7480" w:type="dxa"/>
            <w:shd w:val="clear" w:color="auto" w:fill="auto"/>
          </w:tcPr>
          <w:p w:rsidR="00C359AA" w:rsidP="00C359AA" w:rsidRDefault="00C359AA" w14:paraId="21847487" w14:textId="70324F9D">
            <w:pPr>
              <w:spacing w:before="60" w:after="120"/>
              <w:ind w:right="57"/>
              <w:jc w:val="both"/>
              <w:rPr>
                <w:rFonts w:cstheme="minorHAnsi"/>
              </w:rPr>
            </w:pPr>
            <w:r w:rsidRPr="004365EC">
              <w:rPr>
                <w:rFonts w:cstheme="minorHAnsi"/>
                <w:bCs/>
              </w:rPr>
              <w:t>Sutikimą rengian</w:t>
            </w:r>
            <w:r>
              <w:rPr>
                <w:rFonts w:cstheme="minorHAnsi"/>
                <w:bCs/>
              </w:rPr>
              <w:t xml:space="preserve">čiam </w:t>
            </w:r>
            <w:r w:rsidRPr="004365EC">
              <w:rPr>
                <w:rFonts w:cstheme="minorHAnsi"/>
                <w:bCs/>
              </w:rPr>
              <w:t>specialist</w:t>
            </w:r>
            <w:r>
              <w:rPr>
                <w:rFonts w:cstheme="minorHAnsi"/>
                <w:bCs/>
              </w:rPr>
              <w:t>ui</w:t>
            </w:r>
            <w:r w:rsidRPr="004365EC">
              <w:rPr>
                <w:rFonts w:cstheme="minorHAnsi"/>
                <w:bCs/>
              </w:rPr>
              <w:t xml:space="preserve">, </w:t>
            </w:r>
            <w:r w:rsidR="00E56927">
              <w:rPr>
                <w:rFonts w:cstheme="minorHAnsi"/>
                <w:bCs/>
              </w:rPr>
              <w:t>at</w:t>
            </w:r>
            <w:r w:rsidR="00B11BAF">
              <w:rPr>
                <w:rFonts w:cstheme="minorHAnsi"/>
                <w:bCs/>
              </w:rPr>
              <w:t>likus</w:t>
            </w:r>
            <w:r w:rsidR="00E56927">
              <w:rPr>
                <w:rFonts w:cstheme="minorHAnsi"/>
                <w:bCs/>
              </w:rPr>
              <w:t xml:space="preserve"> </w:t>
            </w:r>
            <w:r w:rsidRPr="00AC2C35">
              <w:rPr>
                <w:b/>
                <w:bCs/>
                <w:i/>
                <w:iCs/>
              </w:rPr>
              <w:t>Derintojo (-ų) ir Tvirtintojo priskyrim</w:t>
            </w:r>
            <w:r w:rsidRPr="00152F41" w:rsidR="00B11BAF">
              <w:rPr>
                <w:b/>
                <w:bCs/>
                <w:i/>
                <w:iCs/>
              </w:rPr>
              <w:t>ą</w:t>
            </w:r>
            <w:r w:rsidR="00B11BAF">
              <w:t xml:space="preserve"> ir užpildžius kitus privalomus laukus</w:t>
            </w:r>
            <w:r w:rsidRPr="004365EC">
              <w:rPr>
                <w:rFonts w:cstheme="minorHAnsi"/>
                <w:bCs/>
              </w:rPr>
              <w:t>,</w:t>
            </w:r>
            <w:r>
              <w:rPr>
                <w:rFonts w:cstheme="minorHAnsi"/>
                <w:bCs/>
              </w:rPr>
              <w:t xml:space="preserve"> </w:t>
            </w:r>
            <w:r w:rsidR="008D069B">
              <w:rPr>
                <w:rFonts w:cstheme="minorHAnsi"/>
                <w:bCs/>
              </w:rPr>
              <w:t>aktyvuojasi</w:t>
            </w:r>
            <w:r>
              <w:rPr>
                <w:rFonts w:cstheme="minorHAnsi"/>
                <w:bCs/>
              </w:rPr>
              <w:t xml:space="preserve"> </w:t>
            </w:r>
            <w:r w:rsidRPr="00CF7E27">
              <w:rPr>
                <w:rFonts w:cstheme="minorHAnsi"/>
                <w:b/>
                <w:bCs/>
                <w:i/>
                <w:iCs/>
              </w:rPr>
              <w:t>Sugeneruoto sutikimo šablono peržiūra</w:t>
            </w:r>
            <w:r>
              <w:rPr>
                <w:rFonts w:cstheme="minorHAnsi"/>
                <w:b/>
                <w:bCs/>
                <w:i/>
                <w:iCs/>
              </w:rPr>
              <w:t xml:space="preserve"> </w:t>
            </w:r>
            <w:r w:rsidR="00074842">
              <w:rPr>
                <w:rFonts w:cstheme="minorHAnsi"/>
              </w:rPr>
              <w:t>mygtuk</w:t>
            </w:r>
            <w:r w:rsidR="008D069B">
              <w:rPr>
                <w:rFonts w:cstheme="minorHAnsi"/>
              </w:rPr>
              <w:t>as</w:t>
            </w:r>
            <w:r>
              <w:rPr>
                <w:rFonts w:cstheme="minorHAnsi"/>
              </w:rPr>
              <w:t>, kur</w:t>
            </w:r>
            <w:r w:rsidR="008D069B">
              <w:rPr>
                <w:rFonts w:cstheme="minorHAnsi"/>
              </w:rPr>
              <w:t>io pagalba</w:t>
            </w:r>
            <w:r>
              <w:rPr>
                <w:rFonts w:cstheme="minorHAnsi"/>
              </w:rPr>
              <w:t>:</w:t>
            </w:r>
          </w:p>
          <w:p w:rsidR="00C359AA" w:rsidP="00D019A2" w:rsidRDefault="00C359AA" w14:paraId="607959D9" w14:textId="6B265900">
            <w:pPr>
              <w:pStyle w:val="ListParagraph"/>
              <w:numPr>
                <w:ilvl w:val="0"/>
                <w:numId w:val="36"/>
              </w:numPr>
              <w:spacing w:before="60" w:after="60"/>
              <w:ind w:left="714" w:right="57" w:hanging="357"/>
              <w:contextualSpacing w:val="0"/>
              <w:jc w:val="both"/>
              <w:rPr>
                <w:rFonts w:cstheme="minorHAnsi"/>
                <w:bCs/>
              </w:rPr>
            </w:pPr>
            <w:r>
              <w:rPr>
                <w:rFonts w:cstheme="minorHAnsi"/>
                <w:bCs/>
              </w:rPr>
              <w:t>Yra</w:t>
            </w:r>
            <w:r w:rsidRPr="004365EC">
              <w:rPr>
                <w:rFonts w:cstheme="minorHAnsi"/>
                <w:bCs/>
              </w:rPr>
              <w:t xml:space="preserve"> galimyb</w:t>
            </w:r>
            <w:r>
              <w:rPr>
                <w:rFonts w:cstheme="minorHAnsi"/>
                <w:bCs/>
              </w:rPr>
              <w:t>ė</w:t>
            </w:r>
            <w:r w:rsidRPr="004365EC">
              <w:rPr>
                <w:rFonts w:cstheme="minorHAnsi"/>
                <w:bCs/>
              </w:rPr>
              <w:t xml:space="preserve"> peržiūrėti suformuoto sutikimo šabloną.</w:t>
            </w:r>
            <w:r>
              <w:rPr>
                <w:rFonts w:cstheme="minorHAnsi"/>
                <w:bCs/>
              </w:rPr>
              <w:t xml:space="preserve"> Sutikimą rengiantis specialistas peržiūrėjęs suformuotą sutikimo šabloną turi jį uždaryti (privaloma paspausti mygtuką „</w:t>
            </w:r>
            <w:r w:rsidRPr="004365EC">
              <w:rPr>
                <w:rFonts w:cstheme="minorHAnsi"/>
                <w:bCs/>
                <w:i/>
                <w:iCs/>
              </w:rPr>
              <w:t>Pabaigti peržiūrą</w:t>
            </w:r>
            <w:r>
              <w:rPr>
                <w:rFonts w:cstheme="minorHAnsi"/>
                <w:bCs/>
              </w:rPr>
              <w:t>“), norint grįžti į prašymo įrašą (kortelę).</w:t>
            </w:r>
          </w:p>
          <w:p w:rsidRPr="00577E23" w:rsidR="00C359AA" w:rsidP="00D019A2" w:rsidRDefault="00061C55" w14:paraId="230181B7" w14:textId="1409EBD9">
            <w:pPr>
              <w:pStyle w:val="ListParagraph"/>
              <w:numPr>
                <w:ilvl w:val="0"/>
                <w:numId w:val="36"/>
              </w:numPr>
              <w:spacing w:before="60" w:after="60"/>
              <w:ind w:left="714" w:right="57" w:hanging="357"/>
              <w:contextualSpacing w:val="0"/>
              <w:jc w:val="both"/>
              <w:rPr>
                <w:rFonts w:cstheme="minorHAnsi"/>
              </w:rPr>
            </w:pPr>
            <w:r w:rsidRPr="00F11A9D">
              <w:rPr>
                <w:rFonts w:cstheme="minorHAnsi"/>
                <w:bCs/>
              </w:rPr>
              <w:t>Pabaigus peržiūrą yra galimybė grįžti į prašymo įrašą ir toliau vykdyti reikiamus veiksmus</w:t>
            </w:r>
            <w:r>
              <w:rPr>
                <w:rFonts w:cstheme="minorHAnsi"/>
                <w:bCs/>
              </w:rPr>
              <w:t xml:space="preserve">: </w:t>
            </w:r>
            <w:r w:rsidR="009777D9">
              <w:rPr>
                <w:rFonts w:cstheme="minorHAnsi"/>
                <w:bCs/>
              </w:rPr>
              <w:t xml:space="preserve">jei reikia atnaujinti (papildyti) </w:t>
            </w:r>
            <w:r w:rsidR="0007102E">
              <w:rPr>
                <w:rFonts w:cstheme="minorHAnsi"/>
                <w:bCs/>
              </w:rPr>
              <w:t xml:space="preserve">prašymo laukus arba patvirtinti, kad </w:t>
            </w:r>
            <w:r w:rsidRPr="00A83643" w:rsidR="00577E23">
              <w:rPr>
                <w:b/>
                <w:bCs/>
                <w:i/>
                <w:iCs/>
                <w:color w:val="002060"/>
                <w:u w:val="single"/>
              </w:rPr>
              <w:t>Pasirengimas derinti ir tvirtinti sutikimą darbams</w:t>
            </w:r>
            <w:r w:rsidRPr="00D76D8F" w:rsidR="00577E23">
              <w:rPr>
                <w:b/>
                <w:bCs/>
                <w:i/>
                <w:iCs/>
                <w:color w:val="002060"/>
              </w:rPr>
              <w:t xml:space="preserve"> </w:t>
            </w:r>
            <w:r w:rsidRPr="00577E23" w:rsidR="00577E23">
              <w:t>užduotis įvykdyta</w:t>
            </w:r>
            <w:r w:rsidRPr="00F11A9D">
              <w:rPr>
                <w:rFonts w:cstheme="minorHAnsi"/>
                <w:bCs/>
              </w:rPr>
              <w:t>.</w:t>
            </w:r>
          </w:p>
        </w:tc>
      </w:tr>
      <w:tr w:rsidR="00C359AA" w:rsidTr="00B75BE0" w14:paraId="1176ACD3" w14:textId="77777777">
        <w:trPr>
          <w:gridAfter w:val="1"/>
          <w:wAfter w:w="6" w:type="dxa"/>
          <w:trHeight w:val="731"/>
        </w:trPr>
        <w:tc>
          <w:tcPr>
            <w:tcW w:w="4907" w:type="dxa"/>
            <w:shd w:val="clear" w:color="auto" w:fill="auto"/>
            <w:vAlign w:val="center"/>
          </w:tcPr>
          <w:p w:rsidRPr="00490D34" w:rsidR="00C359AA" w:rsidP="00C359AA" w:rsidRDefault="00C359AA" w14:paraId="3E85C4EF" w14:textId="2B6A7331">
            <w:pPr>
              <w:jc w:val="both"/>
              <w:rPr>
                <w:highlight w:val="yellow"/>
              </w:rPr>
            </w:pPr>
            <w:r>
              <w:t xml:space="preserve">Aš, kaip Derintojas, noriu turėti galimybę </w:t>
            </w:r>
            <w:r w:rsidRPr="004365EC">
              <w:t xml:space="preserve">parengtą sutikimą </w:t>
            </w:r>
            <w:r>
              <w:t>darbams vykdyti peržiūrėti ir</w:t>
            </w:r>
            <w:r w:rsidRPr="004365EC">
              <w:t xml:space="preserve"> </w:t>
            </w:r>
            <w:r w:rsidRPr="00D47BBF">
              <w:t>derinti</w:t>
            </w:r>
            <w:r>
              <w:t>, kad žinočiau apie Kliento planuojamus atliki darbus ir galimai atsirandantį poreikį man pavaldiems darbuotojams atlikti su šiais Kliento darbais susijusias užduotis.</w:t>
            </w:r>
          </w:p>
        </w:tc>
        <w:tc>
          <w:tcPr>
            <w:tcW w:w="1842" w:type="dxa"/>
            <w:shd w:val="clear" w:color="auto" w:fill="auto"/>
            <w:vAlign w:val="center"/>
          </w:tcPr>
          <w:p w:rsidRPr="00490D34" w:rsidR="00C359AA" w:rsidP="00C359AA" w:rsidRDefault="00C359AA" w14:paraId="2CE0DFB7" w14:textId="72DC4EB0">
            <w:pPr>
              <w:jc w:val="center"/>
              <w:rPr>
                <w:rFonts w:cstheme="minorHAnsi"/>
                <w:b/>
                <w:bCs/>
                <w:highlight w:val="yellow"/>
              </w:rPr>
            </w:pPr>
            <w:r>
              <w:rPr>
                <w:rFonts w:cstheme="minorHAnsi"/>
                <w:b/>
                <w:bCs/>
              </w:rPr>
              <w:t>Užduočių atlikimas</w:t>
            </w:r>
          </w:p>
        </w:tc>
        <w:tc>
          <w:tcPr>
            <w:tcW w:w="7480" w:type="dxa"/>
            <w:shd w:val="clear" w:color="auto" w:fill="auto"/>
            <w:vAlign w:val="center"/>
          </w:tcPr>
          <w:p w:rsidR="00C359AA" w:rsidP="00C359AA" w:rsidRDefault="00C359AA" w14:paraId="36437AFA" w14:textId="406F218B">
            <w:pPr>
              <w:spacing w:before="60" w:after="120"/>
              <w:ind w:right="57"/>
              <w:jc w:val="both"/>
            </w:pPr>
            <w:r>
              <w:t xml:space="preserve">Sutikimo rengėjui atlikus </w:t>
            </w:r>
            <w:r w:rsidRPr="00A83643" w:rsidR="006918A7">
              <w:rPr>
                <w:b/>
                <w:bCs/>
                <w:i/>
                <w:iCs/>
                <w:color w:val="002060"/>
                <w:u w:val="single"/>
              </w:rPr>
              <w:t>Pasirengimas derinti ir tvirtinti sutikimą darbams</w:t>
            </w:r>
            <w:r>
              <w:t xml:space="preserve"> užduotį, prasideda derinimo procesas, kur automatiškai:</w:t>
            </w:r>
          </w:p>
          <w:p w:rsidRPr="00B75BE0" w:rsidR="00C359AA" w:rsidP="00D019A2" w:rsidRDefault="00C359AA" w14:paraId="47969845" w14:textId="20B9EFB0">
            <w:pPr>
              <w:pStyle w:val="ListParagraph"/>
              <w:numPr>
                <w:ilvl w:val="0"/>
                <w:numId w:val="40"/>
              </w:numPr>
              <w:spacing w:before="60" w:after="60"/>
              <w:ind w:left="714" w:right="57" w:hanging="357"/>
              <w:contextualSpacing w:val="0"/>
              <w:jc w:val="both"/>
              <w:rPr>
                <w:b/>
                <w:bCs/>
              </w:rPr>
            </w:pPr>
            <w:r>
              <w:t xml:space="preserve">Suformuojama </w:t>
            </w:r>
            <w:r w:rsidRPr="00EB3509">
              <w:rPr>
                <w:b/>
                <w:bCs/>
                <w:i/>
                <w:iCs/>
              </w:rPr>
              <w:t>Sutikimo derinimas</w:t>
            </w:r>
            <w:r>
              <w:rPr>
                <w:b/>
                <w:bCs/>
                <w:i/>
                <w:iCs/>
              </w:rPr>
              <w:t xml:space="preserve"> </w:t>
            </w:r>
            <w:r w:rsidRPr="00B75BE0">
              <w:t>užduotis</w:t>
            </w:r>
            <w:r>
              <w:t>, kuriai priskiriama „</w:t>
            </w:r>
            <w:r w:rsidRPr="00B75BE0">
              <w:rPr>
                <w:b/>
                <w:bCs/>
                <w:i/>
                <w:iCs/>
              </w:rPr>
              <w:t>Vykdoma</w:t>
            </w:r>
            <w:r>
              <w:t>“ būsena.</w:t>
            </w:r>
          </w:p>
          <w:p w:rsidRPr="00B75BE0" w:rsidR="00C359AA" w:rsidP="00D019A2" w:rsidRDefault="00C359AA" w14:paraId="48F7C21D" w14:textId="0275E326">
            <w:pPr>
              <w:pStyle w:val="ListParagraph"/>
              <w:numPr>
                <w:ilvl w:val="0"/>
                <w:numId w:val="40"/>
              </w:numPr>
              <w:spacing w:before="60" w:after="60"/>
              <w:ind w:left="714" w:right="57" w:hanging="357"/>
              <w:contextualSpacing w:val="0"/>
              <w:jc w:val="both"/>
              <w:rPr>
                <w:b/>
                <w:bCs/>
              </w:rPr>
            </w:pPr>
            <w:r>
              <w:t>N</w:t>
            </w:r>
            <w:r>
              <w:rPr>
                <w:rFonts w:cstheme="minorHAnsi"/>
              </w:rPr>
              <w:t xml:space="preserve">umatytiems </w:t>
            </w:r>
            <w:r w:rsidRPr="00B75BE0">
              <w:rPr>
                <w:rFonts w:cstheme="minorHAnsi"/>
                <w:b/>
                <w:bCs/>
                <w:i/>
                <w:iCs/>
              </w:rPr>
              <w:t>Derintojams</w:t>
            </w:r>
            <w:r>
              <w:rPr>
                <w:rFonts w:cstheme="minorHAnsi"/>
              </w:rPr>
              <w:t xml:space="preserve"> išsiunčiami informaciniai pranešimai </w:t>
            </w:r>
            <w:r w:rsidRPr="004365EC">
              <w:rPr>
                <w:rFonts w:cstheme="minorHAnsi"/>
              </w:rPr>
              <w:t>el. laišku</w:t>
            </w:r>
            <w:r w:rsidRPr="0B606D00">
              <w:t>.</w:t>
            </w:r>
          </w:p>
          <w:p w:rsidR="00C359AA" w:rsidP="00D019A2" w:rsidRDefault="00C359AA" w14:paraId="04955842" w14:textId="09039814">
            <w:pPr>
              <w:pStyle w:val="ListParagraph"/>
              <w:numPr>
                <w:ilvl w:val="0"/>
                <w:numId w:val="40"/>
              </w:numPr>
              <w:spacing w:before="60" w:after="120"/>
              <w:ind w:left="714" w:right="57" w:hanging="357"/>
              <w:contextualSpacing w:val="0"/>
              <w:jc w:val="both"/>
              <w:rPr>
                <w:rFonts w:cstheme="minorHAnsi"/>
              </w:rPr>
            </w:pPr>
            <w:r>
              <w:rPr>
                <w:rFonts w:cstheme="minorHAnsi"/>
              </w:rPr>
              <w:t>Prašymo būsena pasikeičia į „</w:t>
            </w:r>
            <w:r w:rsidRPr="00D47BBF">
              <w:rPr>
                <w:rFonts w:cstheme="minorHAnsi"/>
                <w:b/>
                <w:bCs/>
                <w:i/>
                <w:iCs/>
              </w:rPr>
              <w:t>Derinimas</w:t>
            </w:r>
            <w:r>
              <w:rPr>
                <w:rFonts w:cstheme="minorHAnsi"/>
              </w:rPr>
              <w:t>“.</w:t>
            </w:r>
          </w:p>
          <w:p w:rsidRPr="004365EC" w:rsidR="00C359AA" w:rsidP="00C359AA" w:rsidRDefault="00C359AA" w14:paraId="587B8B4E" w14:textId="0538570A">
            <w:pPr>
              <w:spacing w:before="60" w:after="120"/>
              <w:ind w:right="57"/>
              <w:jc w:val="both"/>
              <w:rPr>
                <w:rFonts w:cstheme="minorHAnsi"/>
              </w:rPr>
            </w:pPr>
            <w:r w:rsidRPr="00B75BE0">
              <w:rPr>
                <w:rFonts w:cstheme="minorHAnsi"/>
                <w:b/>
                <w:bCs/>
                <w:i/>
                <w:iCs/>
              </w:rPr>
              <w:t>Derintojams</w:t>
            </w:r>
            <w:r>
              <w:rPr>
                <w:rFonts w:cstheme="minorHAnsi"/>
              </w:rPr>
              <w:t xml:space="preserve"> išsiųstame e</w:t>
            </w:r>
            <w:r w:rsidRPr="004365EC">
              <w:rPr>
                <w:rFonts w:cstheme="minorHAnsi"/>
              </w:rPr>
              <w:t xml:space="preserve">l. laiške turi būti pateikiamas prašymo ID, Atsakingas skyrius, Prašymo vykdytojas, data, iki kada reikia suderinti parengtą sutikimą bei interaktyvi nuoroda į derinimo užduotį. Paspaudus nuorodą arba prisijungus prie darbo aplinkos, </w:t>
            </w:r>
            <w:r w:rsidRPr="00B75BE0">
              <w:rPr>
                <w:rFonts w:cstheme="minorHAnsi"/>
                <w:b/>
                <w:bCs/>
                <w:i/>
                <w:iCs/>
              </w:rPr>
              <w:t>Derintojas</w:t>
            </w:r>
            <w:r w:rsidRPr="004365EC">
              <w:rPr>
                <w:rFonts w:cstheme="minorHAnsi"/>
              </w:rPr>
              <w:t xml:space="preserve"> mato užpildytą sutikimo formą ir gali pasirinkti </w:t>
            </w:r>
            <w:r>
              <w:rPr>
                <w:rFonts w:cstheme="minorHAnsi"/>
              </w:rPr>
              <w:t>vieną iš trijų galimų veiksmų:</w:t>
            </w:r>
          </w:p>
          <w:p w:rsidRPr="004365EC" w:rsidR="00C359AA" w:rsidP="00D019A2" w:rsidRDefault="00C359AA" w14:paraId="169C073B" w14:textId="77777777">
            <w:pPr>
              <w:pStyle w:val="ListParagraph"/>
              <w:numPr>
                <w:ilvl w:val="0"/>
                <w:numId w:val="20"/>
              </w:numPr>
              <w:spacing w:before="60" w:after="60"/>
              <w:ind w:left="714" w:right="57" w:hanging="357"/>
              <w:contextualSpacing w:val="0"/>
              <w:jc w:val="both"/>
              <w:rPr>
                <w:rFonts w:cstheme="minorHAnsi"/>
                <w:b/>
                <w:bCs/>
              </w:rPr>
            </w:pPr>
            <w:r>
              <w:rPr>
                <w:rFonts w:cstheme="minorHAnsi"/>
                <w:b/>
                <w:bCs/>
                <w:i/>
                <w:iCs/>
              </w:rPr>
              <w:t>Patvirtinti</w:t>
            </w:r>
          </w:p>
          <w:p w:rsidRPr="004365EC" w:rsidR="00C359AA" w:rsidP="00D019A2" w:rsidRDefault="00C359AA" w14:paraId="7ACE1861" w14:textId="77777777">
            <w:pPr>
              <w:pStyle w:val="ListParagraph"/>
              <w:numPr>
                <w:ilvl w:val="0"/>
                <w:numId w:val="20"/>
              </w:numPr>
              <w:spacing w:before="60" w:after="60"/>
              <w:ind w:left="714" w:right="57" w:hanging="357"/>
              <w:contextualSpacing w:val="0"/>
              <w:jc w:val="both"/>
              <w:rPr>
                <w:rFonts w:cstheme="minorHAnsi"/>
                <w:b/>
                <w:bCs/>
              </w:rPr>
            </w:pPr>
            <w:r>
              <w:rPr>
                <w:rFonts w:cstheme="minorHAnsi"/>
                <w:b/>
                <w:bCs/>
                <w:i/>
                <w:iCs/>
              </w:rPr>
              <w:t>Pateikti koreguoti ar papildyti</w:t>
            </w:r>
          </w:p>
          <w:p w:rsidRPr="004365EC" w:rsidR="00C359AA" w:rsidP="00D019A2" w:rsidRDefault="00C359AA" w14:paraId="4F8A390C" w14:textId="113F0212">
            <w:pPr>
              <w:pStyle w:val="ListParagraph"/>
              <w:numPr>
                <w:ilvl w:val="0"/>
                <w:numId w:val="20"/>
              </w:numPr>
              <w:spacing w:before="60" w:after="120"/>
              <w:ind w:left="714" w:right="57" w:hanging="357"/>
              <w:contextualSpacing w:val="0"/>
              <w:jc w:val="both"/>
              <w:rPr>
                <w:rFonts w:cstheme="minorHAnsi"/>
                <w:b/>
                <w:bCs/>
              </w:rPr>
            </w:pPr>
            <w:r w:rsidRPr="004365EC">
              <w:rPr>
                <w:rFonts w:cstheme="minorHAnsi"/>
                <w:b/>
                <w:bCs/>
                <w:i/>
                <w:iCs/>
              </w:rPr>
              <w:t>Atmesti</w:t>
            </w:r>
          </w:p>
          <w:p w:rsidR="00C359AA" w:rsidP="00C359AA" w:rsidRDefault="00C359AA" w14:paraId="04BB6C49" w14:textId="0E52877E">
            <w:pPr>
              <w:spacing w:before="60" w:after="120"/>
              <w:ind w:right="57"/>
              <w:jc w:val="both"/>
            </w:pPr>
            <w:r w:rsidRPr="5641CB1E">
              <w:lastRenderedPageBreak/>
              <w:t>„</w:t>
            </w:r>
            <w:r w:rsidRPr="5641CB1E">
              <w:rPr>
                <w:b/>
                <w:bCs/>
                <w:i/>
                <w:iCs/>
              </w:rPr>
              <w:t>Atmesti</w:t>
            </w:r>
            <w:r w:rsidRPr="5641CB1E">
              <w:t xml:space="preserve">“ veiksmas skirtas naudoti tik tada, kai </w:t>
            </w:r>
            <w:r w:rsidRPr="00B75BE0">
              <w:rPr>
                <w:b/>
                <w:bCs/>
                <w:i/>
                <w:iCs/>
              </w:rPr>
              <w:t>Derintojas</w:t>
            </w:r>
            <w:r w:rsidRPr="5641CB1E">
              <w:t xml:space="preserve"> neturi dalyvauti šio sutikimo derinimo procese (t.</w:t>
            </w:r>
            <w:r>
              <w:t xml:space="preserve"> </w:t>
            </w:r>
            <w:r w:rsidRPr="5641CB1E">
              <w:t xml:space="preserve">y. neteisingai priskyrus </w:t>
            </w:r>
            <w:r w:rsidRPr="009B4238">
              <w:rPr>
                <w:b/>
                <w:bCs/>
                <w:i/>
                <w:iCs/>
              </w:rPr>
              <w:t>Derintoją</w:t>
            </w:r>
            <w:r w:rsidRPr="5641CB1E">
              <w:t xml:space="preserve">). </w:t>
            </w:r>
          </w:p>
          <w:p w:rsidRPr="004365EC" w:rsidR="00C359AA" w:rsidP="00C359AA" w:rsidRDefault="00C359AA" w14:paraId="2535E7B7" w14:textId="7B76F5C8">
            <w:pPr>
              <w:spacing w:before="60" w:after="120"/>
              <w:ind w:right="57"/>
              <w:jc w:val="both"/>
              <w:rPr>
                <w:rFonts w:cstheme="minorHAnsi"/>
                <w:b/>
                <w:bCs/>
              </w:rPr>
            </w:pPr>
            <w:r w:rsidRPr="004365EC">
              <w:rPr>
                <w:rFonts w:cstheme="minorHAnsi"/>
              </w:rPr>
              <w:t xml:space="preserve">Tais atvejais, kai </w:t>
            </w:r>
            <w:r w:rsidRPr="00B75BE0">
              <w:rPr>
                <w:rFonts w:cstheme="minorHAnsi"/>
                <w:b/>
                <w:bCs/>
                <w:i/>
                <w:iCs/>
              </w:rPr>
              <w:t>Derintojas</w:t>
            </w:r>
            <w:r>
              <w:rPr>
                <w:rFonts w:cstheme="minorHAnsi"/>
              </w:rPr>
              <w:t xml:space="preserve"> </w:t>
            </w:r>
            <w:r w:rsidRPr="004365EC">
              <w:rPr>
                <w:rFonts w:cstheme="minorHAnsi"/>
              </w:rPr>
              <w:t>pasirenka „</w:t>
            </w:r>
            <w:r w:rsidRPr="004365EC">
              <w:rPr>
                <w:rFonts w:cstheme="minorHAnsi"/>
                <w:b/>
                <w:bCs/>
                <w:i/>
                <w:iCs/>
              </w:rPr>
              <w:t>Pateikti koreguoti ar papildyti</w:t>
            </w:r>
            <w:r w:rsidRPr="004365EC">
              <w:rPr>
                <w:rFonts w:cstheme="minorHAnsi"/>
              </w:rPr>
              <w:t>“ opcij</w:t>
            </w:r>
            <w:r>
              <w:rPr>
                <w:rFonts w:cstheme="minorHAnsi"/>
              </w:rPr>
              <w:t>ą, privaloma įrašyti</w:t>
            </w:r>
            <w:r w:rsidRPr="004365EC">
              <w:rPr>
                <w:rFonts w:cstheme="minorHAnsi"/>
              </w:rPr>
              <w:t xml:space="preserve"> </w:t>
            </w:r>
            <w:r>
              <w:rPr>
                <w:rFonts w:cstheme="minorHAnsi"/>
              </w:rPr>
              <w:t xml:space="preserve">ir pateikti pastabą, nurodant kokio patikslinimo reikia. Ši </w:t>
            </w:r>
            <w:r w:rsidRPr="00B75BE0">
              <w:rPr>
                <w:rFonts w:cstheme="minorHAnsi"/>
                <w:b/>
                <w:bCs/>
                <w:i/>
                <w:iCs/>
              </w:rPr>
              <w:t>Derintojo</w:t>
            </w:r>
            <w:r>
              <w:rPr>
                <w:rFonts w:cstheme="minorHAnsi"/>
              </w:rPr>
              <w:t xml:space="preserve"> pastaba</w:t>
            </w:r>
            <w:r w:rsidRPr="004365EC">
              <w:rPr>
                <w:rFonts w:cstheme="minorHAnsi"/>
              </w:rPr>
              <w:t xml:space="preserve"> </w:t>
            </w:r>
            <w:r>
              <w:rPr>
                <w:rFonts w:cstheme="minorHAnsi"/>
              </w:rPr>
              <w:t xml:space="preserve">turi būti išsaugota </w:t>
            </w:r>
            <w:r w:rsidRPr="004365EC">
              <w:rPr>
                <w:rFonts w:cstheme="minorHAnsi"/>
              </w:rPr>
              <w:t xml:space="preserve">sistemoje ir matoma tik </w:t>
            </w:r>
            <w:r>
              <w:rPr>
                <w:rFonts w:cstheme="minorHAnsi"/>
              </w:rPr>
              <w:t xml:space="preserve">vidiniams </w:t>
            </w:r>
            <w:r w:rsidRPr="00A03D13">
              <w:rPr>
                <w:rFonts w:cstheme="minorHAnsi"/>
                <w:i/>
                <w:iCs/>
              </w:rPr>
              <w:t>AB „Amber Grid“</w:t>
            </w:r>
            <w:r w:rsidRPr="004365EC">
              <w:rPr>
                <w:rFonts w:cstheme="minorHAnsi"/>
              </w:rPr>
              <w:t xml:space="preserve"> sistemos naudotojams.</w:t>
            </w:r>
            <w:r>
              <w:rPr>
                <w:rFonts w:cstheme="minorHAnsi"/>
              </w:rPr>
              <w:t xml:space="preserve"> Apie šį veiksmą informuojamas Sutikimą rengiantis specialistas el. paštu, o </w:t>
            </w:r>
            <w:r w:rsidRPr="00EB3509">
              <w:rPr>
                <w:b/>
                <w:bCs/>
                <w:i/>
                <w:iCs/>
              </w:rPr>
              <w:t>Sutikimo derinimas</w:t>
            </w:r>
            <w:r>
              <w:rPr>
                <w:b/>
                <w:bCs/>
                <w:i/>
                <w:iCs/>
              </w:rPr>
              <w:t xml:space="preserve"> </w:t>
            </w:r>
            <w:r w:rsidRPr="00FD06C5">
              <w:t>užduoti</w:t>
            </w:r>
            <w:r>
              <w:t>es</w:t>
            </w:r>
            <w:r w:rsidRPr="0090450C">
              <w:rPr>
                <w:rFonts w:cstheme="minorHAnsi"/>
              </w:rPr>
              <w:t xml:space="preserve"> </w:t>
            </w:r>
            <w:r w:rsidRPr="0B606D00">
              <w:t>būsen</w:t>
            </w:r>
            <w:r>
              <w:t>a automatiškai pasikeičia į „</w:t>
            </w:r>
            <w:r>
              <w:rPr>
                <w:b/>
                <w:bCs/>
                <w:i/>
                <w:iCs/>
              </w:rPr>
              <w:t>Laukiama patikslinimo</w:t>
            </w:r>
            <w:r>
              <w:t>“.</w:t>
            </w:r>
          </w:p>
          <w:p w:rsidR="00C359AA" w:rsidP="00C359AA" w:rsidRDefault="00C359AA" w14:paraId="3D2D05A2" w14:textId="6A24A53E">
            <w:pPr>
              <w:spacing w:before="60" w:after="60"/>
              <w:ind w:right="57"/>
              <w:jc w:val="both"/>
              <w:rPr>
                <w:rFonts w:cstheme="minorHAnsi"/>
              </w:rPr>
            </w:pPr>
            <w:r w:rsidRPr="0090450C">
              <w:rPr>
                <w:rFonts w:cstheme="minorHAnsi"/>
              </w:rPr>
              <w:t>Derinimo procesas pasibaigia tada, jei</w:t>
            </w:r>
            <w:r w:rsidRPr="00BC7A12">
              <w:rPr>
                <w:rFonts w:cstheme="minorHAnsi"/>
              </w:rPr>
              <w:t xml:space="preserve"> „</w:t>
            </w:r>
            <w:r w:rsidRPr="00D47BBF">
              <w:rPr>
                <w:rFonts w:cstheme="minorHAnsi"/>
                <w:b/>
                <w:bCs/>
                <w:i/>
                <w:iCs/>
              </w:rPr>
              <w:t>Derintojai</w:t>
            </w:r>
            <w:r w:rsidRPr="0090450C">
              <w:rPr>
                <w:rFonts w:cstheme="minorHAnsi"/>
              </w:rPr>
              <w:t>“ prašymų regis</w:t>
            </w:r>
            <w:r w:rsidRPr="00BC7A12">
              <w:rPr>
                <w:rFonts w:cstheme="minorHAnsi"/>
              </w:rPr>
              <w:t>tro pildymo lauke</w:t>
            </w:r>
            <w:r w:rsidRPr="00D47BBF">
              <w:rPr>
                <w:rFonts w:cstheme="minorHAnsi"/>
              </w:rPr>
              <w:t xml:space="preserve"> visi numatyti asmenys yra pasirinkę</w:t>
            </w:r>
            <w:r>
              <w:rPr>
                <w:rFonts w:cstheme="minorHAnsi"/>
              </w:rPr>
              <w:t>:</w:t>
            </w:r>
            <w:r w:rsidRPr="00D47BBF">
              <w:rPr>
                <w:rFonts w:cstheme="minorHAnsi"/>
              </w:rPr>
              <w:t xml:space="preserve"> „</w:t>
            </w:r>
            <w:r w:rsidRPr="00D47BBF">
              <w:rPr>
                <w:rFonts w:cstheme="minorHAnsi"/>
                <w:b/>
                <w:bCs/>
                <w:i/>
                <w:iCs/>
              </w:rPr>
              <w:t>Patvirtinti</w:t>
            </w:r>
            <w:r w:rsidRPr="00D47BBF">
              <w:rPr>
                <w:rFonts w:cstheme="minorHAnsi"/>
              </w:rPr>
              <w:t xml:space="preserve">“ ir (arba) </w:t>
            </w:r>
            <w:r>
              <w:rPr>
                <w:rFonts w:cstheme="minorHAnsi"/>
              </w:rPr>
              <w:t xml:space="preserve">tik dalis Derintojų </w:t>
            </w:r>
            <w:r w:rsidRPr="00D47BBF">
              <w:rPr>
                <w:rFonts w:cstheme="minorHAnsi"/>
              </w:rPr>
              <w:t>„</w:t>
            </w:r>
            <w:r>
              <w:rPr>
                <w:rFonts w:cstheme="minorHAnsi"/>
                <w:b/>
                <w:bCs/>
                <w:i/>
                <w:iCs/>
              </w:rPr>
              <w:t>Atmesti</w:t>
            </w:r>
            <w:r w:rsidRPr="0090450C">
              <w:rPr>
                <w:rFonts w:cstheme="minorHAnsi"/>
              </w:rPr>
              <w:t>“</w:t>
            </w:r>
            <w:r>
              <w:rPr>
                <w:rFonts w:cstheme="minorHAnsi"/>
              </w:rPr>
              <w:t xml:space="preserve"> žymas. Šiuo atveju </w:t>
            </w:r>
            <w:r w:rsidRPr="00EB3509">
              <w:rPr>
                <w:b/>
                <w:bCs/>
                <w:i/>
                <w:iCs/>
              </w:rPr>
              <w:t>Sutikimo derinimas</w:t>
            </w:r>
            <w:r>
              <w:rPr>
                <w:b/>
                <w:bCs/>
                <w:i/>
                <w:iCs/>
              </w:rPr>
              <w:t xml:space="preserve"> </w:t>
            </w:r>
            <w:r w:rsidRPr="00FD06C5">
              <w:t>užduoti</w:t>
            </w:r>
            <w:r>
              <w:t>es</w:t>
            </w:r>
            <w:r w:rsidRPr="0090450C">
              <w:rPr>
                <w:rFonts w:cstheme="minorHAnsi"/>
              </w:rPr>
              <w:t xml:space="preserve"> </w:t>
            </w:r>
            <w:r w:rsidRPr="0B606D00">
              <w:t>būsen</w:t>
            </w:r>
            <w:r>
              <w:t>a automatiškai pasikeičia į „</w:t>
            </w:r>
            <w:r w:rsidRPr="001B3A73">
              <w:rPr>
                <w:b/>
                <w:bCs/>
                <w:i/>
                <w:iCs/>
              </w:rPr>
              <w:t>Įvykdyta</w:t>
            </w:r>
            <w:r>
              <w:t>“.</w:t>
            </w:r>
          </w:p>
          <w:p w:rsidR="00C359AA" w:rsidP="00C359AA" w:rsidRDefault="00C359AA" w14:paraId="092E1235" w14:textId="233ED8B5">
            <w:pPr>
              <w:spacing w:before="60" w:after="60"/>
              <w:ind w:right="57"/>
              <w:jc w:val="both"/>
              <w:rPr>
                <w:rFonts w:cstheme="minorHAnsi"/>
              </w:rPr>
            </w:pPr>
            <w:r>
              <w:rPr>
                <w:rFonts w:cstheme="minorHAnsi"/>
              </w:rPr>
              <w:t>Tuo atveju</w:t>
            </w:r>
            <w:r w:rsidRPr="0090450C">
              <w:rPr>
                <w:rFonts w:cstheme="minorHAnsi"/>
              </w:rPr>
              <w:t xml:space="preserve">, </w:t>
            </w:r>
            <w:r>
              <w:rPr>
                <w:rFonts w:cstheme="minorHAnsi"/>
              </w:rPr>
              <w:t>kai</w:t>
            </w:r>
            <w:r w:rsidRPr="0090450C">
              <w:rPr>
                <w:rFonts w:cstheme="minorHAnsi"/>
              </w:rPr>
              <w:t xml:space="preserve"> visi</w:t>
            </w:r>
            <w:r w:rsidRPr="00BC7A12">
              <w:rPr>
                <w:rFonts w:cstheme="minorHAnsi"/>
              </w:rPr>
              <w:t xml:space="preserve"> numatyti </w:t>
            </w:r>
            <w:r w:rsidRPr="00670288">
              <w:rPr>
                <w:rFonts w:cstheme="minorHAnsi"/>
                <w:b/>
                <w:bCs/>
                <w:i/>
                <w:iCs/>
              </w:rPr>
              <w:t>Derintojai</w:t>
            </w:r>
            <w:r w:rsidRPr="00D47BBF">
              <w:rPr>
                <w:rFonts w:cstheme="minorHAnsi"/>
              </w:rPr>
              <w:t xml:space="preserve"> atmeta derinimo užduotį – tada </w:t>
            </w:r>
            <w:r>
              <w:rPr>
                <w:rFonts w:cstheme="minorHAnsi"/>
              </w:rPr>
              <w:t>automatiškai:</w:t>
            </w:r>
          </w:p>
          <w:p w:rsidRPr="00D47BBF" w:rsidR="00C359AA" w:rsidP="00D019A2" w:rsidRDefault="00C359AA" w14:paraId="0E474043" w14:textId="057BCACB">
            <w:pPr>
              <w:pStyle w:val="ListParagraph"/>
              <w:numPr>
                <w:ilvl w:val="0"/>
                <w:numId w:val="45"/>
              </w:numPr>
              <w:spacing w:before="60" w:after="60"/>
              <w:ind w:right="57"/>
              <w:jc w:val="both"/>
              <w:rPr>
                <w:b/>
              </w:rPr>
            </w:pPr>
            <w:r w:rsidRPr="00EB3509">
              <w:rPr>
                <w:b/>
                <w:bCs/>
                <w:i/>
                <w:iCs/>
              </w:rPr>
              <w:t>Sutikimo derinimas</w:t>
            </w:r>
            <w:r>
              <w:rPr>
                <w:b/>
                <w:bCs/>
                <w:i/>
                <w:iCs/>
              </w:rPr>
              <w:t xml:space="preserve"> </w:t>
            </w:r>
            <w:r w:rsidRPr="00FD06C5">
              <w:t>užduoti</w:t>
            </w:r>
            <w:r>
              <w:t>es</w:t>
            </w:r>
            <w:r w:rsidRPr="1E8CDAF4">
              <w:t xml:space="preserve"> būsena pasikeičia į „</w:t>
            </w:r>
            <w:r w:rsidRPr="1E8CDAF4">
              <w:rPr>
                <w:b/>
                <w:i/>
              </w:rPr>
              <w:t>Atmestas derinimas</w:t>
            </w:r>
            <w:r w:rsidRPr="1E8CDAF4">
              <w:t>“.</w:t>
            </w:r>
          </w:p>
          <w:p w:rsidRPr="009C571E" w:rsidR="00C359AA" w:rsidP="00D019A2" w:rsidRDefault="00C359AA" w14:paraId="2211BE72" w14:textId="7E64387F">
            <w:pPr>
              <w:pStyle w:val="ListParagraph"/>
              <w:numPr>
                <w:ilvl w:val="0"/>
                <w:numId w:val="45"/>
              </w:numPr>
              <w:spacing w:before="60" w:after="60"/>
              <w:ind w:right="57"/>
              <w:jc w:val="both"/>
              <w:rPr>
                <w:b/>
              </w:rPr>
            </w:pPr>
            <w:r w:rsidRPr="0B1E0E4F">
              <w:t xml:space="preserve">Apie </w:t>
            </w:r>
            <w:r w:rsidRPr="00EB3509">
              <w:rPr>
                <w:b/>
                <w:bCs/>
                <w:i/>
                <w:iCs/>
              </w:rPr>
              <w:t>Sutikimo derinimas</w:t>
            </w:r>
            <w:r>
              <w:rPr>
                <w:b/>
                <w:bCs/>
                <w:i/>
                <w:iCs/>
              </w:rPr>
              <w:t xml:space="preserve"> </w:t>
            </w:r>
            <w:r w:rsidRPr="00FD06C5">
              <w:t>užduoti</w:t>
            </w:r>
            <w:r>
              <w:t>es</w:t>
            </w:r>
            <w:r w:rsidRPr="0090450C">
              <w:rPr>
                <w:rFonts w:cstheme="minorHAnsi"/>
              </w:rPr>
              <w:t xml:space="preserve"> </w:t>
            </w:r>
            <w:r w:rsidRPr="0B1E0E4F">
              <w:t>būsenos pasikeitimą į „</w:t>
            </w:r>
            <w:r w:rsidRPr="0B1E0E4F">
              <w:rPr>
                <w:b/>
                <w:i/>
              </w:rPr>
              <w:t>Atmestas derinimas</w:t>
            </w:r>
            <w:r w:rsidRPr="0B1E0E4F">
              <w:t xml:space="preserve">“ yra informuojamas Sutikimą rengiantis specialistas, išsiunčiant el. laišką </w:t>
            </w:r>
            <w:r w:rsidRPr="00CB1037">
              <w:t>tiek pačiam specialistui, tiek ir</w:t>
            </w:r>
            <w:r>
              <w:t xml:space="preserve"> </w:t>
            </w:r>
            <w:r w:rsidRPr="0B1E0E4F">
              <w:t xml:space="preserve">į </w:t>
            </w:r>
            <w:r w:rsidRPr="0B1E0E4F">
              <w:rPr>
                <w:i/>
              </w:rPr>
              <w:t>Atsakingo skyriaus</w:t>
            </w:r>
            <w:r w:rsidRPr="0B1E0E4F">
              <w:t xml:space="preserve"> bendrą pašto dėžutę, kuriame nurodomas prašymo ID, standartinis tekstas apie atmetimo įvykį, veiksmus kurių reikia imtis bei interaktyvi nuoroda į prašymo įrašą (kortelę).</w:t>
            </w:r>
          </w:p>
          <w:p w:rsidRPr="00D47BBF" w:rsidR="00C359AA" w:rsidP="00D019A2" w:rsidRDefault="00C359AA" w14:paraId="2BA72FA5" w14:textId="766402CD">
            <w:pPr>
              <w:pStyle w:val="ListParagraph"/>
              <w:numPr>
                <w:ilvl w:val="0"/>
                <w:numId w:val="45"/>
              </w:numPr>
              <w:spacing w:before="60" w:after="60"/>
              <w:ind w:right="57"/>
              <w:jc w:val="both"/>
              <w:rPr>
                <w:b/>
              </w:rPr>
            </w:pPr>
            <w:r w:rsidRPr="009C571E">
              <w:rPr>
                <w:bCs/>
              </w:rPr>
              <w:t>Suformuojam</w:t>
            </w:r>
            <w:r>
              <w:rPr>
                <w:bCs/>
              </w:rPr>
              <w:t>a</w:t>
            </w:r>
            <w:r w:rsidRPr="009C571E">
              <w:rPr>
                <w:bCs/>
              </w:rPr>
              <w:t xml:space="preserve"> nauj</w:t>
            </w:r>
            <w:r>
              <w:rPr>
                <w:bCs/>
              </w:rPr>
              <w:t>a</w:t>
            </w:r>
            <w:r>
              <w:rPr>
                <w:b/>
              </w:rPr>
              <w:t xml:space="preserve"> </w:t>
            </w:r>
            <w:r w:rsidRPr="00AC2C35">
              <w:rPr>
                <w:b/>
                <w:bCs/>
                <w:i/>
                <w:iCs/>
              </w:rPr>
              <w:t>Derintojo (-ų) ir Tvirtintojo priskyrimas</w:t>
            </w:r>
            <w:r>
              <w:t xml:space="preserve"> užduotis ir toliau tęsiamas sutikimo išdavimo procesas ir su jo vykdymu susijusių užduočių atlikimas.</w:t>
            </w:r>
          </w:p>
          <w:p w:rsidRPr="00D47BBF" w:rsidR="00C359AA" w:rsidP="00C359AA" w:rsidRDefault="00C359AA" w14:paraId="49F32F9E" w14:textId="1E217FF8">
            <w:pPr>
              <w:spacing w:before="60" w:after="120"/>
              <w:ind w:right="57"/>
              <w:jc w:val="both"/>
              <w:rPr>
                <w:b/>
                <w:bCs/>
              </w:rPr>
            </w:pPr>
            <w:r w:rsidRPr="00EB3509">
              <w:rPr>
                <w:b/>
                <w:bCs/>
                <w:i/>
                <w:iCs/>
              </w:rPr>
              <w:t>Sutikimo derinimas</w:t>
            </w:r>
            <w:r>
              <w:rPr>
                <w:b/>
                <w:bCs/>
                <w:i/>
                <w:iCs/>
              </w:rPr>
              <w:t xml:space="preserve"> </w:t>
            </w:r>
            <w:r w:rsidRPr="00FD06C5">
              <w:t>užduoti</w:t>
            </w:r>
            <w:r>
              <w:t xml:space="preserve">es vykdymo laikas turi būti skaičiuojamas bendrai, įskaitant sugaištą laiką dėl duomenų tikslinimo, jei dėl to nenutrūksta derinimo procesas) ir (ar) naujų </w:t>
            </w:r>
            <w:r w:rsidRPr="00BD72B3">
              <w:rPr>
                <w:b/>
                <w:i/>
              </w:rPr>
              <w:t>Derintojų</w:t>
            </w:r>
            <w:r>
              <w:t xml:space="preserve"> įtraukimo bei naujai suformuojamų derinimo užduočių.</w:t>
            </w:r>
          </w:p>
        </w:tc>
      </w:tr>
      <w:tr w:rsidR="00C359AA" w:rsidTr="00444FE6" w14:paraId="03F77B31" w14:textId="77777777">
        <w:trPr>
          <w:gridAfter w:val="1"/>
          <w:wAfter w:w="6" w:type="dxa"/>
          <w:trHeight w:val="731"/>
        </w:trPr>
        <w:tc>
          <w:tcPr>
            <w:tcW w:w="4907" w:type="dxa"/>
            <w:shd w:val="clear" w:color="auto" w:fill="auto"/>
            <w:vAlign w:val="center"/>
          </w:tcPr>
          <w:p w:rsidR="00C359AA" w:rsidP="00C359AA" w:rsidRDefault="00C359AA" w14:paraId="3BDD0760" w14:textId="0D1429EA">
            <w:pPr>
              <w:jc w:val="both"/>
            </w:pPr>
            <w:r>
              <w:lastRenderedPageBreak/>
              <w:t xml:space="preserve">Aš, kaip Sutikimą rengiantis specialistas, noriu gauti pranešimą, kai Derintojas </w:t>
            </w:r>
            <w:r>
              <w:rPr>
                <w:rFonts w:cstheme="minorHAnsi"/>
              </w:rPr>
              <w:t>pa</w:t>
            </w:r>
            <w:r w:rsidRPr="004365EC">
              <w:rPr>
                <w:rFonts w:cstheme="minorHAnsi"/>
              </w:rPr>
              <w:t>sirenka „</w:t>
            </w:r>
            <w:r w:rsidRPr="004365EC">
              <w:rPr>
                <w:rFonts w:cstheme="minorHAnsi"/>
                <w:b/>
                <w:bCs/>
                <w:i/>
                <w:iCs/>
              </w:rPr>
              <w:t xml:space="preserve">Pateikti </w:t>
            </w:r>
            <w:r w:rsidRPr="004365EC">
              <w:rPr>
                <w:rFonts w:cstheme="minorHAnsi"/>
                <w:b/>
                <w:bCs/>
                <w:i/>
                <w:iCs/>
              </w:rPr>
              <w:lastRenderedPageBreak/>
              <w:t>koreguoti ar papildyti</w:t>
            </w:r>
            <w:r w:rsidRPr="004365EC">
              <w:rPr>
                <w:rFonts w:cstheme="minorHAnsi"/>
              </w:rPr>
              <w:t>“ opcij</w:t>
            </w:r>
            <w:r>
              <w:rPr>
                <w:rFonts w:cstheme="minorHAnsi"/>
              </w:rPr>
              <w:t>ą ir įrašo</w:t>
            </w:r>
            <w:r w:rsidRPr="004365EC">
              <w:rPr>
                <w:rFonts w:cstheme="minorHAnsi"/>
              </w:rPr>
              <w:t xml:space="preserve"> </w:t>
            </w:r>
            <w:r>
              <w:rPr>
                <w:rFonts w:cstheme="minorHAnsi"/>
              </w:rPr>
              <w:t>pastabas tam, kad operatyviai sureaguočiau ir atnaujinčiau reikiamus duomenis sutikimui vykdyti darbus išduoti.</w:t>
            </w:r>
          </w:p>
        </w:tc>
        <w:tc>
          <w:tcPr>
            <w:tcW w:w="1842" w:type="dxa"/>
            <w:shd w:val="clear" w:color="auto" w:fill="auto"/>
            <w:vAlign w:val="center"/>
          </w:tcPr>
          <w:p w:rsidR="00C359AA" w:rsidP="00C359AA" w:rsidRDefault="00C359AA" w14:paraId="2970CF82" w14:textId="1BC9887F">
            <w:pPr>
              <w:jc w:val="center"/>
              <w:rPr>
                <w:rFonts w:cstheme="minorHAnsi"/>
                <w:b/>
                <w:bCs/>
              </w:rPr>
            </w:pPr>
            <w:r>
              <w:rPr>
                <w:rFonts w:cstheme="minorHAnsi"/>
                <w:b/>
                <w:bCs/>
              </w:rPr>
              <w:lastRenderedPageBreak/>
              <w:t>Užduočių atlikimas</w:t>
            </w:r>
          </w:p>
        </w:tc>
        <w:tc>
          <w:tcPr>
            <w:tcW w:w="7480" w:type="dxa"/>
            <w:shd w:val="clear" w:color="auto" w:fill="auto"/>
          </w:tcPr>
          <w:p w:rsidR="00C359AA" w:rsidP="00C359AA" w:rsidRDefault="00C359AA" w14:paraId="01CACE3C" w14:textId="55D5E8DF">
            <w:pPr>
              <w:spacing w:before="60" w:after="120"/>
              <w:ind w:right="57"/>
              <w:jc w:val="both"/>
            </w:pPr>
            <w:r>
              <w:rPr>
                <w:rFonts w:cstheme="minorHAnsi"/>
              </w:rPr>
              <w:t>Jei</w:t>
            </w:r>
            <w:r w:rsidRPr="004365EC">
              <w:rPr>
                <w:rFonts w:cstheme="minorHAnsi"/>
              </w:rPr>
              <w:t xml:space="preserve"> </w:t>
            </w:r>
            <w:r w:rsidRPr="00B75BE0">
              <w:rPr>
                <w:rFonts w:cstheme="minorHAnsi"/>
                <w:b/>
                <w:bCs/>
                <w:i/>
                <w:iCs/>
              </w:rPr>
              <w:t>Derintojas</w:t>
            </w:r>
            <w:r>
              <w:rPr>
                <w:rFonts w:cstheme="minorHAnsi"/>
              </w:rPr>
              <w:t xml:space="preserve"> </w:t>
            </w:r>
            <w:r w:rsidRPr="004365EC">
              <w:rPr>
                <w:rFonts w:cstheme="minorHAnsi"/>
              </w:rPr>
              <w:t>pasirenka „</w:t>
            </w:r>
            <w:r w:rsidRPr="004365EC">
              <w:rPr>
                <w:rFonts w:cstheme="minorHAnsi"/>
                <w:b/>
                <w:bCs/>
                <w:i/>
                <w:iCs/>
              </w:rPr>
              <w:t>Pateikti koreguoti ar papildyti</w:t>
            </w:r>
            <w:r w:rsidRPr="004365EC">
              <w:rPr>
                <w:rFonts w:cstheme="minorHAnsi"/>
              </w:rPr>
              <w:t>“ opcij</w:t>
            </w:r>
            <w:r>
              <w:rPr>
                <w:rFonts w:cstheme="minorHAnsi"/>
              </w:rPr>
              <w:t>ą, privaloma įrašyti</w:t>
            </w:r>
            <w:r w:rsidRPr="004365EC">
              <w:rPr>
                <w:rFonts w:cstheme="minorHAnsi"/>
              </w:rPr>
              <w:t xml:space="preserve"> </w:t>
            </w:r>
            <w:r>
              <w:rPr>
                <w:rFonts w:cstheme="minorHAnsi"/>
              </w:rPr>
              <w:t xml:space="preserve">ir pateikti pastabą, nurodant kokio patikslinimo reikia. Ši </w:t>
            </w:r>
            <w:r w:rsidRPr="00B75BE0">
              <w:rPr>
                <w:rFonts w:cstheme="minorHAnsi"/>
                <w:b/>
                <w:bCs/>
                <w:i/>
                <w:iCs/>
              </w:rPr>
              <w:t>Derintojo</w:t>
            </w:r>
            <w:r>
              <w:rPr>
                <w:rFonts w:cstheme="minorHAnsi"/>
              </w:rPr>
              <w:t xml:space="preserve"> pastaba</w:t>
            </w:r>
            <w:r w:rsidRPr="004365EC">
              <w:rPr>
                <w:rFonts w:cstheme="minorHAnsi"/>
              </w:rPr>
              <w:t xml:space="preserve"> </w:t>
            </w:r>
            <w:r>
              <w:rPr>
                <w:rFonts w:cstheme="minorHAnsi"/>
              </w:rPr>
              <w:t xml:space="preserve">turi </w:t>
            </w:r>
            <w:r>
              <w:rPr>
                <w:rFonts w:cstheme="minorHAnsi"/>
              </w:rPr>
              <w:lastRenderedPageBreak/>
              <w:t xml:space="preserve">būti išsaugota </w:t>
            </w:r>
            <w:r w:rsidRPr="004365EC">
              <w:rPr>
                <w:rFonts w:cstheme="minorHAnsi"/>
              </w:rPr>
              <w:t xml:space="preserve">sistemoje ir matoma tik </w:t>
            </w:r>
            <w:r>
              <w:rPr>
                <w:rFonts w:cstheme="minorHAnsi"/>
              </w:rPr>
              <w:t xml:space="preserve">vidiniams AB </w:t>
            </w:r>
            <w:r w:rsidRPr="004365EC">
              <w:rPr>
                <w:rFonts w:cstheme="minorHAnsi"/>
              </w:rPr>
              <w:t>„</w:t>
            </w:r>
            <w:r w:rsidRPr="001C6BC2">
              <w:rPr>
                <w:rFonts w:cstheme="minorHAnsi"/>
                <w:i/>
                <w:iCs/>
              </w:rPr>
              <w:t>Amber Grid</w:t>
            </w:r>
            <w:r w:rsidRPr="004365EC">
              <w:rPr>
                <w:rFonts w:cstheme="minorHAnsi"/>
              </w:rPr>
              <w:t>“ sistemos naudotojams.</w:t>
            </w:r>
            <w:r>
              <w:rPr>
                <w:rFonts w:cstheme="minorHAnsi"/>
              </w:rPr>
              <w:t xml:space="preserve"> Apie šį veiksmą informuojamas Sutikimą rengiantis specialistas el. paštu, o </w:t>
            </w:r>
            <w:r w:rsidRPr="00EB3509">
              <w:rPr>
                <w:b/>
                <w:bCs/>
                <w:i/>
                <w:iCs/>
              </w:rPr>
              <w:t>Sutikimo derinimas</w:t>
            </w:r>
            <w:r>
              <w:rPr>
                <w:b/>
                <w:bCs/>
                <w:i/>
                <w:iCs/>
              </w:rPr>
              <w:t xml:space="preserve"> </w:t>
            </w:r>
            <w:r w:rsidRPr="00FD06C5">
              <w:t>užduoti</w:t>
            </w:r>
            <w:r>
              <w:t>es</w:t>
            </w:r>
            <w:r w:rsidRPr="0090450C">
              <w:rPr>
                <w:rFonts w:cstheme="minorHAnsi"/>
              </w:rPr>
              <w:t xml:space="preserve"> </w:t>
            </w:r>
            <w:r w:rsidRPr="0B606D00">
              <w:t>būsen</w:t>
            </w:r>
            <w:r>
              <w:t>a automatiškai pasikeičia į „</w:t>
            </w:r>
            <w:r>
              <w:rPr>
                <w:b/>
                <w:bCs/>
                <w:i/>
                <w:iCs/>
              </w:rPr>
              <w:t>Laukiama patikslinimo</w:t>
            </w:r>
            <w:r>
              <w:t>“:</w:t>
            </w:r>
          </w:p>
          <w:p w:rsidR="00C359AA" w:rsidP="00D019A2" w:rsidRDefault="00C359AA" w14:paraId="1E9FE51F" w14:textId="14BAE923">
            <w:pPr>
              <w:pStyle w:val="ListParagraph"/>
              <w:numPr>
                <w:ilvl w:val="0"/>
                <w:numId w:val="68"/>
              </w:numPr>
              <w:spacing w:before="60" w:after="120"/>
              <w:ind w:left="714" w:right="57" w:hanging="357"/>
              <w:contextualSpacing w:val="0"/>
              <w:jc w:val="both"/>
              <w:rPr>
                <w:rFonts w:cstheme="minorHAnsi"/>
              </w:rPr>
            </w:pPr>
            <w:r>
              <w:t>Sutikimą rengiantis specialistas privalo nutraukti derinimo procesą arba jis nutraukiamas automatiškai, jei norint atnaujinti duomenis yra išsiunčiama užklausa Klientui (prašymo būsena pasikeičia į „</w:t>
            </w:r>
            <w:r>
              <w:rPr>
                <w:rFonts w:cstheme="minorHAnsi"/>
                <w:b/>
                <w:i/>
                <w:iCs/>
              </w:rPr>
              <w:t>Laukiama informacijos iš Kliento</w:t>
            </w:r>
            <w:r>
              <w:t>“) arba keičiami duomenys nesantys šiuose laukuose:</w:t>
            </w:r>
          </w:p>
          <w:p w:rsidRPr="0010723F" w:rsidR="00C359AA" w:rsidP="00D019A2" w:rsidRDefault="00C359AA" w14:paraId="40B8B8E7" w14:textId="77777777">
            <w:pPr>
              <w:pStyle w:val="ListParagraph"/>
              <w:numPr>
                <w:ilvl w:val="1"/>
                <w:numId w:val="68"/>
              </w:numPr>
              <w:spacing w:before="60" w:after="60"/>
              <w:ind w:left="1434" w:right="57" w:hanging="357"/>
              <w:contextualSpacing w:val="0"/>
              <w:jc w:val="both"/>
              <w:rPr>
                <w:rFonts w:cstheme="minorHAnsi"/>
              </w:rPr>
            </w:pPr>
            <w:r w:rsidRPr="00A1439E">
              <w:rPr>
                <w:b/>
                <w:bCs/>
                <w:i/>
                <w:iCs/>
              </w:rPr>
              <w:t>Reikalingas AB „Amber Grid“ atstovas</w:t>
            </w:r>
          </w:p>
          <w:p w:rsidRPr="00FB051C" w:rsidR="00C359AA" w:rsidP="00D019A2" w:rsidRDefault="00C359AA" w14:paraId="16FB2004" w14:textId="1BD29220">
            <w:pPr>
              <w:pStyle w:val="ListParagraph"/>
              <w:numPr>
                <w:ilvl w:val="1"/>
                <w:numId w:val="68"/>
              </w:numPr>
              <w:spacing w:before="60" w:after="60"/>
              <w:ind w:left="1434" w:right="57" w:hanging="357"/>
              <w:contextualSpacing w:val="0"/>
              <w:jc w:val="both"/>
              <w:rPr>
                <w:rFonts w:cstheme="minorHAnsi"/>
              </w:rPr>
            </w:pPr>
            <w:r>
              <w:rPr>
                <w:b/>
                <w:bCs/>
                <w:i/>
                <w:iCs/>
              </w:rPr>
              <w:t>Atsakingas už darbų vykdymą asmuo ir jo kontaktai</w:t>
            </w:r>
          </w:p>
          <w:p w:rsidRPr="003E4A5B" w:rsidR="00C359AA" w:rsidP="00D019A2" w:rsidRDefault="00C359AA" w14:paraId="099A4CFD" w14:textId="77777777">
            <w:pPr>
              <w:pStyle w:val="ListParagraph"/>
              <w:numPr>
                <w:ilvl w:val="1"/>
                <w:numId w:val="68"/>
              </w:numPr>
              <w:spacing w:before="60" w:after="60"/>
              <w:ind w:left="1434" w:right="57" w:hanging="357"/>
              <w:contextualSpacing w:val="0"/>
              <w:jc w:val="both"/>
              <w:rPr>
                <w:rFonts w:cstheme="minorHAnsi"/>
                <w:b/>
                <w:bCs/>
                <w:i/>
                <w:iCs/>
              </w:rPr>
            </w:pPr>
            <w:r w:rsidRPr="003E4A5B">
              <w:rPr>
                <w:rFonts w:cstheme="minorHAnsi"/>
                <w:b/>
                <w:bCs/>
                <w:i/>
                <w:iCs/>
              </w:rPr>
              <w:t>Pastabos Klientui</w:t>
            </w:r>
          </w:p>
          <w:p w:rsidRPr="003E4A5B" w:rsidR="00C359AA" w:rsidP="00D019A2" w:rsidRDefault="00C359AA" w14:paraId="7F883BEE" w14:textId="77777777">
            <w:pPr>
              <w:pStyle w:val="ListParagraph"/>
              <w:numPr>
                <w:ilvl w:val="1"/>
                <w:numId w:val="68"/>
              </w:numPr>
              <w:spacing w:before="60" w:after="60"/>
              <w:ind w:left="1434" w:right="57" w:hanging="357"/>
              <w:contextualSpacing w:val="0"/>
              <w:jc w:val="both"/>
              <w:rPr>
                <w:rFonts w:cstheme="minorHAnsi"/>
                <w:b/>
                <w:bCs/>
                <w:i/>
                <w:iCs/>
              </w:rPr>
            </w:pPr>
            <w:r w:rsidRPr="003E4A5B">
              <w:rPr>
                <w:rFonts w:cstheme="minorHAnsi"/>
                <w:b/>
                <w:bCs/>
                <w:i/>
                <w:iCs/>
              </w:rPr>
              <w:t>Vidinis pastabų laukas</w:t>
            </w:r>
          </w:p>
          <w:p w:rsidRPr="003E4A5B" w:rsidR="00C359AA" w:rsidP="00D019A2" w:rsidRDefault="00C359AA" w14:paraId="2870183E" w14:textId="77777777">
            <w:pPr>
              <w:pStyle w:val="ListParagraph"/>
              <w:numPr>
                <w:ilvl w:val="1"/>
                <w:numId w:val="68"/>
              </w:numPr>
              <w:spacing w:before="60" w:after="60"/>
              <w:ind w:left="1434" w:right="57" w:hanging="357"/>
              <w:contextualSpacing w:val="0"/>
              <w:jc w:val="both"/>
              <w:rPr>
                <w:rFonts w:cstheme="minorHAnsi"/>
                <w:b/>
                <w:bCs/>
                <w:i/>
                <w:iCs/>
              </w:rPr>
            </w:pPr>
            <w:r w:rsidRPr="003E4A5B">
              <w:rPr>
                <w:rFonts w:cstheme="minorHAnsi"/>
                <w:b/>
                <w:bCs/>
                <w:i/>
                <w:iCs/>
              </w:rPr>
              <w:t>Prašymo būsena</w:t>
            </w:r>
          </w:p>
          <w:p w:rsidRPr="00FB051C" w:rsidR="00C359AA" w:rsidP="00D019A2" w:rsidRDefault="00C359AA" w14:paraId="6F5EC2E2" w14:textId="77777777">
            <w:pPr>
              <w:pStyle w:val="ListParagraph"/>
              <w:numPr>
                <w:ilvl w:val="1"/>
                <w:numId w:val="68"/>
              </w:numPr>
              <w:spacing w:before="60" w:after="60"/>
              <w:ind w:left="1434" w:right="57" w:hanging="357"/>
              <w:contextualSpacing w:val="0"/>
              <w:jc w:val="both"/>
              <w:rPr>
                <w:rFonts w:cstheme="minorHAnsi"/>
              </w:rPr>
            </w:pPr>
            <w:r w:rsidRPr="0B606D00">
              <w:rPr>
                <w:b/>
                <w:bCs/>
                <w:i/>
                <w:iCs/>
              </w:rPr>
              <w:t>Derintojai</w:t>
            </w:r>
          </w:p>
          <w:p w:rsidRPr="0090450C" w:rsidR="00C359AA" w:rsidP="00D019A2" w:rsidRDefault="00C359AA" w14:paraId="2167596E" w14:textId="77777777">
            <w:pPr>
              <w:pStyle w:val="ListParagraph"/>
              <w:numPr>
                <w:ilvl w:val="1"/>
                <w:numId w:val="68"/>
              </w:numPr>
              <w:spacing w:before="60" w:after="60"/>
              <w:ind w:left="1434" w:right="57" w:hanging="357"/>
              <w:contextualSpacing w:val="0"/>
              <w:jc w:val="both"/>
              <w:rPr>
                <w:rFonts w:cstheme="minorHAnsi"/>
              </w:rPr>
            </w:pPr>
            <w:r>
              <w:rPr>
                <w:b/>
                <w:bCs/>
                <w:i/>
                <w:iCs/>
              </w:rPr>
              <w:t>Tvirtin</w:t>
            </w:r>
            <w:r w:rsidRPr="0B606D00">
              <w:rPr>
                <w:b/>
                <w:bCs/>
                <w:i/>
                <w:iCs/>
              </w:rPr>
              <w:t>toja</w:t>
            </w:r>
            <w:r>
              <w:rPr>
                <w:b/>
                <w:bCs/>
                <w:i/>
                <w:iCs/>
              </w:rPr>
              <w:t>s</w:t>
            </w:r>
          </w:p>
          <w:p w:rsidR="00C359AA" w:rsidP="00D019A2" w:rsidRDefault="00C359AA" w14:paraId="67D57BB3" w14:textId="5996D1A5">
            <w:pPr>
              <w:pStyle w:val="ListParagraph"/>
              <w:numPr>
                <w:ilvl w:val="0"/>
                <w:numId w:val="68"/>
              </w:numPr>
              <w:spacing w:after="120"/>
              <w:ind w:left="714" w:hanging="357"/>
              <w:contextualSpacing w:val="0"/>
              <w:jc w:val="both"/>
            </w:pPr>
            <w:r>
              <w:t>Kitais atvejais, atlikus papildymus arba nusprendus, kad jų nereikia daryti, Sutikimą rengiantis specialistas turi nurodyti kokius pokyčius atliko arba kodėl nebus (neturėtų būti atlikti keitimai) ir šis komentaras išsaugomas „</w:t>
            </w:r>
            <w:r w:rsidRPr="0010723F">
              <w:rPr>
                <w:b/>
                <w:bCs/>
                <w:i/>
                <w:iCs/>
              </w:rPr>
              <w:t>Vidinis pastabų laukas</w:t>
            </w:r>
            <w:r w:rsidRPr="0010723F">
              <w:t>“</w:t>
            </w:r>
            <w:r w:rsidRPr="003B589D">
              <w:t xml:space="preserve"> </w:t>
            </w:r>
            <w:r>
              <w:t xml:space="preserve">pildymo lauke. Išsaugojus Sutikimą rengiančio specialisto komentarą, turi automatiškai pasikeisti </w:t>
            </w:r>
            <w:r w:rsidRPr="003B589D">
              <w:rPr>
                <w:b/>
                <w:bCs/>
                <w:i/>
                <w:iCs/>
              </w:rPr>
              <w:t xml:space="preserve">Sutikimo derinimas </w:t>
            </w:r>
            <w:r w:rsidRPr="00FD06C5">
              <w:t>užduoti</w:t>
            </w:r>
            <w:r>
              <w:t>es būsena į „</w:t>
            </w:r>
            <w:r w:rsidRPr="0010723F">
              <w:rPr>
                <w:b/>
                <w:bCs/>
                <w:i/>
                <w:iCs/>
              </w:rPr>
              <w:t>Patikslinta</w:t>
            </w:r>
            <w:r>
              <w:t xml:space="preserve">“, išsiunčiamas el. paštu pranešimas užklausą pateikusiam </w:t>
            </w:r>
            <w:r w:rsidRPr="00444FE6">
              <w:rPr>
                <w:b/>
                <w:bCs/>
                <w:i/>
                <w:iCs/>
              </w:rPr>
              <w:t>Derintojui</w:t>
            </w:r>
            <w:r>
              <w:t xml:space="preserve"> apie pateiktą atsakymą ir toliau tęsiamas derinimo procesas.</w:t>
            </w:r>
          </w:p>
        </w:tc>
      </w:tr>
      <w:tr w:rsidR="00C359AA" w:rsidTr="00B94CF5" w14:paraId="63E354A5" w14:textId="77777777">
        <w:trPr>
          <w:gridAfter w:val="1"/>
          <w:wAfter w:w="6" w:type="dxa"/>
          <w:trHeight w:val="731"/>
        </w:trPr>
        <w:tc>
          <w:tcPr>
            <w:tcW w:w="4907" w:type="dxa"/>
            <w:shd w:val="clear" w:color="auto" w:fill="auto"/>
            <w:vAlign w:val="center"/>
          </w:tcPr>
          <w:p w:rsidRPr="00D47BBF" w:rsidR="00C359AA" w:rsidP="00C359AA" w:rsidRDefault="00C359AA" w14:paraId="21F22533" w14:textId="0EBE6F36">
            <w:pPr>
              <w:jc w:val="both"/>
              <w:rPr>
                <w:highlight w:val="yellow"/>
              </w:rPr>
            </w:pPr>
            <w:r>
              <w:lastRenderedPageBreak/>
              <w:t>Aš, kaip Sutikimą rengiantis specialistas, noriu turėti galimybę keisti numatytus Derintojus, nenutraukiant derinimo proceso, kad galima būtų laiku Klientui išduoti sutikimą darbams vykdyti.</w:t>
            </w:r>
          </w:p>
        </w:tc>
        <w:tc>
          <w:tcPr>
            <w:tcW w:w="1842" w:type="dxa"/>
            <w:shd w:val="clear" w:color="auto" w:fill="auto"/>
            <w:vAlign w:val="center"/>
          </w:tcPr>
          <w:p w:rsidRPr="00D47BBF" w:rsidR="00C359AA" w:rsidP="00C359AA" w:rsidRDefault="00C359AA" w14:paraId="6189D1EB" w14:textId="30D855E4">
            <w:pPr>
              <w:jc w:val="center"/>
              <w:rPr>
                <w:rFonts w:cstheme="minorHAnsi"/>
                <w:b/>
                <w:bCs/>
                <w:highlight w:val="yellow"/>
              </w:rPr>
            </w:pPr>
            <w:r>
              <w:rPr>
                <w:rFonts w:cstheme="minorHAnsi"/>
                <w:b/>
                <w:bCs/>
              </w:rPr>
              <w:t>Užduočių atlikimas</w:t>
            </w:r>
          </w:p>
        </w:tc>
        <w:tc>
          <w:tcPr>
            <w:tcW w:w="7480" w:type="dxa"/>
            <w:shd w:val="clear" w:color="auto" w:fill="auto"/>
          </w:tcPr>
          <w:p w:rsidR="00C359AA" w:rsidP="00C359AA" w:rsidRDefault="00C359AA" w14:paraId="213DC5A8" w14:textId="52B17281">
            <w:pPr>
              <w:ind w:right="57"/>
              <w:jc w:val="both"/>
            </w:pPr>
            <w:r>
              <w:t xml:space="preserve">Pradėjus derinimo procesą, Sutikimą rengiantis specialistas gali atnaujinti </w:t>
            </w:r>
            <w:r w:rsidRPr="00AF2196">
              <w:rPr>
                <w:b/>
                <w:bCs/>
                <w:i/>
                <w:iCs/>
              </w:rPr>
              <w:t>Derintojų</w:t>
            </w:r>
            <w:r>
              <w:t xml:space="preserve"> sąrašą nenutraukiant vykstančio derinimo proceso:</w:t>
            </w:r>
          </w:p>
          <w:p w:rsidR="00C359AA" w:rsidP="00D019A2" w:rsidRDefault="00C359AA" w14:paraId="7031D5B4" w14:textId="62DFAC7A">
            <w:pPr>
              <w:pStyle w:val="ListParagraph"/>
              <w:numPr>
                <w:ilvl w:val="0"/>
                <w:numId w:val="42"/>
              </w:numPr>
              <w:spacing w:after="60"/>
              <w:ind w:left="760" w:right="57" w:hanging="357"/>
              <w:contextualSpacing w:val="0"/>
              <w:jc w:val="both"/>
              <w:rPr>
                <w:rFonts w:cstheme="minorHAnsi"/>
                <w:bCs/>
              </w:rPr>
            </w:pPr>
            <w:r w:rsidRPr="0090450C">
              <w:rPr>
                <w:rFonts w:cstheme="minorHAnsi"/>
                <w:bCs/>
              </w:rPr>
              <w:t xml:space="preserve">Tais atvejais, kai numatytas </w:t>
            </w:r>
            <w:r w:rsidRPr="009A6E5C">
              <w:rPr>
                <w:rFonts w:cstheme="minorHAnsi"/>
                <w:b/>
                <w:i/>
                <w:iCs/>
              </w:rPr>
              <w:t>Derintojas</w:t>
            </w:r>
            <w:r w:rsidRPr="0090450C">
              <w:rPr>
                <w:rFonts w:cstheme="minorHAnsi"/>
                <w:bCs/>
              </w:rPr>
              <w:t xml:space="preserve"> negali dalyvauti derinimo procese (ligos, komandiruotės ar dėl kt. </w:t>
            </w:r>
            <w:r w:rsidRPr="00BC7A12">
              <w:rPr>
                <w:rFonts w:cstheme="minorHAnsi"/>
                <w:bCs/>
              </w:rPr>
              <w:t>priežasčių)</w:t>
            </w:r>
            <w:r>
              <w:rPr>
                <w:rFonts w:cstheme="minorHAnsi"/>
                <w:bCs/>
              </w:rPr>
              <w:t xml:space="preserve"> yra galimybė jį pakeisti kitu </w:t>
            </w:r>
            <w:r w:rsidRPr="009A6E5C">
              <w:rPr>
                <w:rFonts w:cstheme="minorHAnsi"/>
                <w:b/>
                <w:i/>
                <w:iCs/>
              </w:rPr>
              <w:t>Derintoju</w:t>
            </w:r>
            <w:r>
              <w:rPr>
                <w:rFonts w:cstheme="minorHAnsi"/>
                <w:bCs/>
              </w:rPr>
              <w:t>;</w:t>
            </w:r>
          </w:p>
          <w:p w:rsidR="00C359AA" w:rsidP="00D019A2" w:rsidRDefault="00C359AA" w14:paraId="4EF35505" w14:textId="211A499B">
            <w:pPr>
              <w:pStyle w:val="ListParagraph"/>
              <w:numPr>
                <w:ilvl w:val="0"/>
                <w:numId w:val="42"/>
              </w:numPr>
              <w:spacing w:before="60" w:after="60"/>
              <w:ind w:left="760" w:right="57" w:hanging="357"/>
              <w:jc w:val="both"/>
            </w:pPr>
            <w:r w:rsidRPr="44A76B05">
              <w:lastRenderedPageBreak/>
              <w:t xml:space="preserve">Esant poreikiui, galima įtraukti papildomą </w:t>
            </w:r>
            <w:r w:rsidRPr="44A76B05">
              <w:rPr>
                <w:b/>
                <w:i/>
              </w:rPr>
              <w:t>Derintoją</w:t>
            </w:r>
            <w:r>
              <w:t xml:space="preserve">. Priskyrus naują </w:t>
            </w:r>
            <w:r w:rsidRPr="0009074D">
              <w:rPr>
                <w:b/>
                <w:bCs/>
                <w:i/>
                <w:iCs/>
              </w:rPr>
              <w:t>Derintoją</w:t>
            </w:r>
            <w:r>
              <w:t xml:space="preserve"> prie jau vykdomos derinimo užduoties, jam nėra skaičiuojamas naujas derinimo laikas, o nurodomas toks pats, kiek buvo nuo pradinio derinimo momento (t. y. iš naujo neskaičiuojamas derinimo užduočiai skirtas laikas, o nurodomas vykdymo terminas, kuris yra priskirtas visiems iš anksčiau numatytiems </w:t>
            </w:r>
            <w:r w:rsidRPr="00EA3756">
              <w:rPr>
                <w:b/>
                <w:bCs/>
                <w:i/>
                <w:iCs/>
              </w:rPr>
              <w:t>Derintojams</w:t>
            </w:r>
            <w:r>
              <w:t xml:space="preserve">). </w:t>
            </w:r>
          </w:p>
          <w:p w:rsidRPr="0090450C" w:rsidR="00C359AA" w:rsidP="00D019A2" w:rsidRDefault="00C359AA" w14:paraId="520E9A7B" w14:textId="3F648B38">
            <w:pPr>
              <w:pStyle w:val="ListParagraph"/>
              <w:numPr>
                <w:ilvl w:val="0"/>
                <w:numId w:val="42"/>
              </w:numPr>
              <w:spacing w:after="120"/>
              <w:ind w:left="760" w:right="57" w:hanging="357"/>
              <w:jc w:val="both"/>
            </w:pPr>
            <w:r w:rsidRPr="00D146D1">
              <w:t>Iš anksčiau įtrauktiems</w:t>
            </w:r>
            <w:r>
              <w:rPr>
                <w:b/>
                <w:bCs/>
                <w:i/>
                <w:iCs/>
              </w:rPr>
              <w:t xml:space="preserve"> </w:t>
            </w:r>
            <w:r w:rsidRPr="00DA7C21">
              <w:rPr>
                <w:b/>
                <w:bCs/>
                <w:i/>
                <w:iCs/>
              </w:rPr>
              <w:t>Derintojui (-</w:t>
            </w:r>
            <w:proofErr w:type="spellStart"/>
            <w:r w:rsidRPr="00DA7C21">
              <w:rPr>
                <w:b/>
                <w:bCs/>
                <w:i/>
                <w:iCs/>
              </w:rPr>
              <w:t>ams</w:t>
            </w:r>
            <w:proofErr w:type="spellEnd"/>
            <w:r w:rsidRPr="00DA7C21">
              <w:rPr>
                <w:b/>
                <w:bCs/>
                <w:i/>
                <w:iCs/>
              </w:rPr>
              <w:t>)</w:t>
            </w:r>
            <w:r w:rsidRPr="0B606D00">
              <w:t xml:space="preserve"> jau suderinus parengtą sutikimą, jo (-ų) patvirtinimo žyma privalo išlikti ir jiems neturi pakartotinai atlikti sutikimo derinimo užduoties dėl </w:t>
            </w:r>
            <w:r w:rsidRPr="00191B62">
              <w:rPr>
                <w:b/>
                <w:bCs/>
                <w:i/>
                <w:iCs/>
              </w:rPr>
              <w:t>Derintojų</w:t>
            </w:r>
            <w:r w:rsidRPr="0B606D00">
              <w:t xml:space="preserve"> sąrašo pokyčio. </w:t>
            </w:r>
          </w:p>
          <w:p w:rsidRPr="00B15188" w:rsidR="00C359AA" w:rsidP="00C359AA" w:rsidRDefault="00C359AA" w14:paraId="7F470DA4" w14:textId="393EEA84">
            <w:pPr>
              <w:spacing w:before="60" w:after="120"/>
              <w:ind w:right="57"/>
              <w:jc w:val="both"/>
              <w:rPr>
                <w:rFonts w:cstheme="minorHAnsi"/>
                <w:bCs/>
              </w:rPr>
            </w:pPr>
            <w:r>
              <w:rPr>
                <w:rFonts w:cstheme="minorHAnsi"/>
                <w:bCs/>
              </w:rPr>
              <w:t>Derinimo veiksmas turi būti fiksuojamas sistemoje, tačiau pačioje sutikimo formoje nėra pateikiama jų tvirtinimo žyma.</w:t>
            </w:r>
          </w:p>
        </w:tc>
      </w:tr>
      <w:tr w:rsidR="00C359AA" w:rsidTr="00B94CF5" w14:paraId="24D17319" w14:textId="77777777">
        <w:trPr>
          <w:gridAfter w:val="1"/>
          <w:wAfter w:w="6" w:type="dxa"/>
          <w:trHeight w:val="271"/>
        </w:trPr>
        <w:tc>
          <w:tcPr>
            <w:tcW w:w="4907" w:type="dxa"/>
            <w:shd w:val="clear" w:color="auto" w:fill="auto"/>
            <w:vAlign w:val="center"/>
          </w:tcPr>
          <w:p w:rsidR="00C359AA" w:rsidP="00C359AA" w:rsidRDefault="00C359AA" w14:paraId="76744595" w14:textId="38F5FCDE">
            <w:pPr>
              <w:jc w:val="both"/>
            </w:pPr>
            <w:r>
              <w:lastRenderedPageBreak/>
              <w:t>Aš, kaip Sutikimą rengiantis specialistas, noriu turėti galimybę nutraukti derinimo procesą, kad Klientui būtų pateikiamas tinkamai parengtas sutikimas darbams vykdyti.</w:t>
            </w:r>
          </w:p>
        </w:tc>
        <w:tc>
          <w:tcPr>
            <w:tcW w:w="1842" w:type="dxa"/>
            <w:shd w:val="clear" w:color="auto" w:fill="auto"/>
            <w:vAlign w:val="center"/>
          </w:tcPr>
          <w:p w:rsidR="00C359AA" w:rsidP="00C359AA" w:rsidRDefault="00C359AA" w14:paraId="659E4B8E" w14:textId="566E9CFE">
            <w:pPr>
              <w:jc w:val="center"/>
              <w:rPr>
                <w:rFonts w:cstheme="minorHAnsi"/>
                <w:b/>
                <w:bCs/>
              </w:rPr>
            </w:pPr>
            <w:r>
              <w:rPr>
                <w:rFonts w:cstheme="minorHAnsi"/>
                <w:b/>
                <w:bCs/>
              </w:rPr>
              <w:t>Užduočių atlikimas</w:t>
            </w:r>
          </w:p>
        </w:tc>
        <w:tc>
          <w:tcPr>
            <w:tcW w:w="7480" w:type="dxa"/>
            <w:shd w:val="clear" w:color="auto" w:fill="auto"/>
            <w:vAlign w:val="center"/>
          </w:tcPr>
          <w:p w:rsidR="00C359AA" w:rsidP="00C359AA" w:rsidRDefault="00C359AA" w14:paraId="75B543AD" w14:textId="63BCD78F">
            <w:pPr>
              <w:ind w:right="57"/>
              <w:jc w:val="both"/>
              <w:rPr>
                <w:rFonts w:cstheme="minorHAnsi"/>
              </w:rPr>
            </w:pPr>
            <w:r>
              <w:rPr>
                <w:rFonts w:cstheme="minorHAnsi"/>
              </w:rPr>
              <w:t>Sutikimą rengiantis specialistas, esant poreikiui, gali nutraukti derinimo procesą ir pradėti derinimą iš naujo.</w:t>
            </w:r>
          </w:p>
          <w:p w:rsidRPr="0039372C" w:rsidR="00C359AA" w:rsidP="00D019A2" w:rsidRDefault="00C359AA" w14:paraId="0CAF5C99" w14:textId="78E3D7FA">
            <w:pPr>
              <w:pStyle w:val="ListParagraph"/>
              <w:numPr>
                <w:ilvl w:val="0"/>
                <w:numId w:val="68"/>
              </w:numPr>
              <w:spacing w:before="60" w:after="120"/>
              <w:ind w:left="714" w:right="57" w:hanging="357"/>
              <w:contextualSpacing w:val="0"/>
              <w:jc w:val="both"/>
              <w:rPr>
                <w:rFonts w:cstheme="minorHAnsi"/>
              </w:rPr>
            </w:pPr>
            <w:r w:rsidRPr="004365EC">
              <w:rPr>
                <w:rFonts w:cstheme="minorHAnsi"/>
              </w:rPr>
              <w:t>Derinimo procesą privaloma pilnai nutraukti ir inicijuoti iš naujo</w:t>
            </w:r>
            <w:r>
              <w:rPr>
                <w:rFonts w:cstheme="minorHAnsi"/>
              </w:rPr>
              <w:t xml:space="preserve"> (rankiniu ar automatiniu būdu)</w:t>
            </w:r>
            <w:r w:rsidRPr="004365EC">
              <w:rPr>
                <w:rFonts w:cstheme="minorHAnsi"/>
              </w:rPr>
              <w:t xml:space="preserve"> tais atvejais, </w:t>
            </w:r>
            <w:r>
              <w:rPr>
                <w:rFonts w:cstheme="minorHAnsi"/>
              </w:rPr>
              <w:t>kai</w:t>
            </w:r>
            <w:r>
              <w:t xml:space="preserve"> norint atnaujinti duomenis yra išsiunčiama užklausa Klientui (prašymo būsena pasikeičia į „</w:t>
            </w:r>
            <w:r>
              <w:rPr>
                <w:rFonts w:cstheme="minorHAnsi"/>
                <w:b/>
                <w:i/>
                <w:iCs/>
              </w:rPr>
              <w:t>Laukiama informacijos iš Kliento</w:t>
            </w:r>
            <w:r>
              <w:t>“), kai atmetamas prašymas, nes gauta Kliento užklausa atšaukti jo pateiktą prašymą sutikimui gauti (prašymo būsena pasikeičia į „</w:t>
            </w:r>
            <w:r>
              <w:rPr>
                <w:rFonts w:cstheme="minorHAnsi"/>
                <w:b/>
                <w:i/>
                <w:iCs/>
              </w:rPr>
              <w:t>Atmestas</w:t>
            </w:r>
            <w:r>
              <w:t>“) arba keičiami duomenys nesantys šiuose laukuose</w:t>
            </w:r>
            <w:r w:rsidRPr="0039372C">
              <w:rPr>
                <w:rFonts w:cstheme="minorHAnsi"/>
              </w:rPr>
              <w:t>:</w:t>
            </w:r>
          </w:p>
          <w:p w:rsidRPr="0040764F" w:rsidR="00C359AA" w:rsidP="00D019A2" w:rsidRDefault="00C359AA" w14:paraId="3CC37674" w14:textId="2C02EFCC">
            <w:pPr>
              <w:pStyle w:val="ListParagraph"/>
              <w:numPr>
                <w:ilvl w:val="0"/>
                <w:numId w:val="69"/>
              </w:numPr>
              <w:spacing w:before="60" w:after="60"/>
              <w:ind w:right="57"/>
              <w:contextualSpacing w:val="0"/>
              <w:jc w:val="both"/>
            </w:pPr>
            <w:r>
              <w:rPr>
                <w:b/>
                <w:bCs/>
                <w:i/>
                <w:iCs/>
              </w:rPr>
              <w:t>Reikalingas</w:t>
            </w:r>
            <w:r w:rsidRPr="004365EC">
              <w:rPr>
                <w:b/>
                <w:bCs/>
                <w:i/>
                <w:iCs/>
              </w:rPr>
              <w:t xml:space="preserve"> AB „Amber Grid“ </w:t>
            </w:r>
            <w:r>
              <w:rPr>
                <w:b/>
                <w:bCs/>
                <w:i/>
                <w:iCs/>
              </w:rPr>
              <w:t>atstovas</w:t>
            </w:r>
          </w:p>
          <w:p w:rsidRPr="003E4A5B" w:rsidR="00C359AA" w:rsidP="00D019A2" w:rsidRDefault="00C359AA" w14:paraId="532857FA" w14:textId="77777777">
            <w:pPr>
              <w:pStyle w:val="ListParagraph"/>
              <w:numPr>
                <w:ilvl w:val="0"/>
                <w:numId w:val="69"/>
              </w:numPr>
              <w:spacing w:before="60" w:after="60"/>
              <w:ind w:right="57"/>
              <w:contextualSpacing w:val="0"/>
              <w:jc w:val="both"/>
              <w:rPr>
                <w:rFonts w:cstheme="minorHAnsi"/>
                <w:b/>
                <w:bCs/>
                <w:i/>
                <w:iCs/>
              </w:rPr>
            </w:pPr>
            <w:r w:rsidRPr="003E4A5B">
              <w:rPr>
                <w:rFonts w:cstheme="minorHAnsi"/>
                <w:b/>
                <w:bCs/>
                <w:i/>
                <w:iCs/>
              </w:rPr>
              <w:t>Pastabos Klientui</w:t>
            </w:r>
          </w:p>
          <w:p w:rsidRPr="003E4A5B" w:rsidR="00C359AA" w:rsidP="00D019A2" w:rsidRDefault="00C359AA" w14:paraId="7D8C1C97" w14:textId="77777777">
            <w:pPr>
              <w:pStyle w:val="ListParagraph"/>
              <w:numPr>
                <w:ilvl w:val="0"/>
                <w:numId w:val="69"/>
              </w:numPr>
              <w:spacing w:before="60" w:after="60"/>
              <w:ind w:right="57"/>
              <w:contextualSpacing w:val="0"/>
              <w:jc w:val="both"/>
              <w:rPr>
                <w:rFonts w:cstheme="minorHAnsi"/>
                <w:b/>
                <w:bCs/>
                <w:i/>
                <w:iCs/>
              </w:rPr>
            </w:pPr>
            <w:r w:rsidRPr="003E4A5B">
              <w:rPr>
                <w:rFonts w:cstheme="minorHAnsi"/>
                <w:b/>
                <w:bCs/>
                <w:i/>
                <w:iCs/>
              </w:rPr>
              <w:t>Vidinis pastabų laukas</w:t>
            </w:r>
          </w:p>
          <w:p w:rsidR="00C359AA" w:rsidP="00D019A2" w:rsidRDefault="00C359AA" w14:paraId="7F82AF12" w14:textId="6EFD992A">
            <w:pPr>
              <w:pStyle w:val="ListParagraph"/>
              <w:numPr>
                <w:ilvl w:val="0"/>
                <w:numId w:val="69"/>
              </w:numPr>
              <w:spacing w:before="60" w:after="60"/>
              <w:ind w:right="57"/>
              <w:contextualSpacing w:val="0"/>
              <w:jc w:val="both"/>
            </w:pPr>
            <w:r w:rsidRPr="002040A2">
              <w:rPr>
                <w:rFonts w:cstheme="minorHAnsi"/>
                <w:b/>
                <w:bCs/>
                <w:i/>
                <w:iCs/>
              </w:rPr>
              <w:t>Atsakingas už darbų vykdymą asmuo</w:t>
            </w:r>
            <w:r>
              <w:rPr>
                <w:rFonts w:cstheme="minorHAnsi"/>
                <w:b/>
                <w:bCs/>
                <w:i/>
                <w:iCs/>
              </w:rPr>
              <w:t xml:space="preserve"> ir jo kontaktai</w:t>
            </w:r>
          </w:p>
          <w:p w:rsidRPr="001260FD" w:rsidR="00C359AA" w:rsidP="00D019A2" w:rsidRDefault="00C359AA" w14:paraId="1875EC41" w14:textId="640063FD">
            <w:pPr>
              <w:pStyle w:val="ListParagraph"/>
              <w:numPr>
                <w:ilvl w:val="0"/>
                <w:numId w:val="69"/>
              </w:numPr>
              <w:spacing w:before="60" w:after="60"/>
              <w:ind w:right="57"/>
              <w:contextualSpacing w:val="0"/>
              <w:jc w:val="both"/>
              <w:rPr>
                <w:b/>
                <w:bCs/>
                <w:i/>
                <w:iCs/>
              </w:rPr>
            </w:pPr>
            <w:r w:rsidRPr="001260FD">
              <w:rPr>
                <w:b/>
                <w:bCs/>
                <w:i/>
                <w:iCs/>
              </w:rPr>
              <w:t>Derintojai</w:t>
            </w:r>
          </w:p>
          <w:p w:rsidRPr="00715CC2" w:rsidR="00C359AA" w:rsidP="00D019A2" w:rsidRDefault="00C359AA" w14:paraId="7EF5334E" w14:textId="54E2A12D">
            <w:pPr>
              <w:pStyle w:val="ListParagraph"/>
              <w:numPr>
                <w:ilvl w:val="0"/>
                <w:numId w:val="69"/>
              </w:numPr>
              <w:spacing w:after="120"/>
              <w:ind w:right="57"/>
              <w:contextualSpacing w:val="0"/>
              <w:jc w:val="both"/>
            </w:pPr>
            <w:r w:rsidRPr="001260FD">
              <w:rPr>
                <w:b/>
                <w:bCs/>
                <w:i/>
                <w:iCs/>
              </w:rPr>
              <w:t>Tvirtintoja</w:t>
            </w:r>
            <w:r>
              <w:rPr>
                <w:b/>
                <w:bCs/>
                <w:i/>
                <w:iCs/>
              </w:rPr>
              <w:t>s</w:t>
            </w:r>
          </w:p>
          <w:p w:rsidRPr="004365EC" w:rsidR="00C359AA" w:rsidP="00C359AA" w:rsidRDefault="00C359AA" w14:paraId="3597F276" w14:textId="249D9830">
            <w:pPr>
              <w:ind w:right="57"/>
              <w:jc w:val="both"/>
            </w:pPr>
            <w:r>
              <w:t>Derinimo procesui nutraukti Sutikimą rengiantis specialistas turi paspausti mygtuką „</w:t>
            </w:r>
            <w:r w:rsidRPr="001260FD">
              <w:rPr>
                <w:i/>
                <w:iCs/>
              </w:rPr>
              <w:t>Nutraukti derinimą</w:t>
            </w:r>
            <w:r>
              <w:t>“.</w:t>
            </w:r>
          </w:p>
          <w:p w:rsidR="00C359AA" w:rsidP="00C359AA" w:rsidRDefault="00C359AA" w14:paraId="2159D1BF" w14:textId="77777777">
            <w:pPr>
              <w:spacing w:before="60" w:after="120"/>
              <w:ind w:right="57"/>
              <w:jc w:val="both"/>
              <w:rPr>
                <w:rFonts w:cstheme="minorHAnsi"/>
              </w:rPr>
            </w:pPr>
            <w:r>
              <w:rPr>
                <w:rFonts w:cstheme="minorHAnsi"/>
              </w:rPr>
              <w:lastRenderedPageBreak/>
              <w:t>Nutraukus derinimo procesą:</w:t>
            </w:r>
          </w:p>
          <w:p w:rsidR="00C359AA" w:rsidP="00D019A2" w:rsidRDefault="00C359AA" w14:paraId="2335854C" w14:textId="77777777">
            <w:pPr>
              <w:pStyle w:val="ListParagraph"/>
              <w:numPr>
                <w:ilvl w:val="0"/>
                <w:numId w:val="68"/>
              </w:numPr>
              <w:spacing w:before="60" w:after="120"/>
              <w:ind w:left="714" w:right="57" w:hanging="357"/>
              <w:contextualSpacing w:val="0"/>
              <w:jc w:val="both"/>
              <w:rPr>
                <w:rFonts w:cstheme="minorHAnsi"/>
              </w:rPr>
            </w:pPr>
            <w:r>
              <w:rPr>
                <w:rFonts w:cstheme="minorHAnsi"/>
              </w:rPr>
              <w:t>I</w:t>
            </w:r>
            <w:r w:rsidRPr="0090450C">
              <w:rPr>
                <w:rFonts w:cstheme="minorHAnsi"/>
              </w:rPr>
              <w:t>š anksčiau esamos tvirtinimo ir (ar) atmetimo žymos nebetenka galios.</w:t>
            </w:r>
          </w:p>
          <w:p w:rsidR="00C359AA" w:rsidP="00D019A2" w:rsidRDefault="00C359AA" w14:paraId="2260D748" w14:textId="6A97C71E">
            <w:pPr>
              <w:pStyle w:val="ListParagraph"/>
              <w:numPr>
                <w:ilvl w:val="0"/>
                <w:numId w:val="68"/>
              </w:numPr>
              <w:spacing w:before="60" w:after="120"/>
              <w:ind w:left="714" w:right="57" w:hanging="357"/>
              <w:contextualSpacing w:val="0"/>
              <w:jc w:val="both"/>
              <w:rPr>
                <w:rFonts w:cstheme="minorHAnsi"/>
              </w:rPr>
            </w:pPr>
            <w:r>
              <w:rPr>
                <w:rFonts w:cstheme="minorHAnsi"/>
              </w:rPr>
              <w:t xml:space="preserve">Jei yra </w:t>
            </w:r>
            <w:r w:rsidRPr="00C665E6">
              <w:rPr>
                <w:rFonts w:cstheme="minorHAnsi"/>
                <w:b/>
                <w:bCs/>
                <w:i/>
                <w:iCs/>
              </w:rPr>
              <w:t>Derintojų</w:t>
            </w:r>
            <w:r>
              <w:rPr>
                <w:rFonts w:cstheme="minorHAnsi"/>
              </w:rPr>
              <w:t>, neatlikusių derinimo veiksmo – tai jie el. paštu informuojami apie derinimo nutraukimą.</w:t>
            </w:r>
          </w:p>
          <w:p w:rsidRPr="0090450C" w:rsidR="00C359AA" w:rsidP="00D019A2" w:rsidRDefault="00C359AA" w14:paraId="17AAD7A1" w14:textId="5AD2B280">
            <w:pPr>
              <w:pStyle w:val="ListParagraph"/>
              <w:numPr>
                <w:ilvl w:val="0"/>
                <w:numId w:val="68"/>
              </w:numPr>
              <w:spacing w:before="60" w:after="120"/>
              <w:ind w:left="714" w:right="57" w:hanging="357"/>
              <w:contextualSpacing w:val="0"/>
              <w:jc w:val="both"/>
              <w:rPr>
                <w:rFonts w:cstheme="minorHAnsi"/>
              </w:rPr>
            </w:pPr>
            <w:r w:rsidRPr="00EB3509">
              <w:rPr>
                <w:b/>
                <w:bCs/>
                <w:i/>
                <w:iCs/>
              </w:rPr>
              <w:t>Sutikimo derinimas</w:t>
            </w:r>
            <w:r>
              <w:rPr>
                <w:b/>
                <w:bCs/>
                <w:i/>
                <w:iCs/>
              </w:rPr>
              <w:t xml:space="preserve"> </w:t>
            </w:r>
            <w:r w:rsidRPr="00FD06C5">
              <w:t>užduoti</w:t>
            </w:r>
            <w:r>
              <w:t xml:space="preserve">es </w:t>
            </w:r>
            <w:r>
              <w:rPr>
                <w:rFonts w:cstheme="minorHAnsi"/>
              </w:rPr>
              <w:t>būsena pasikeičia į „</w:t>
            </w:r>
            <w:r w:rsidRPr="00D47BBF">
              <w:rPr>
                <w:rFonts w:cstheme="minorHAnsi"/>
                <w:b/>
                <w:bCs/>
                <w:i/>
                <w:iCs/>
              </w:rPr>
              <w:t>Nutrauktas derinimas</w:t>
            </w:r>
            <w:r>
              <w:rPr>
                <w:rFonts w:cstheme="minorHAnsi"/>
              </w:rPr>
              <w:t>“.</w:t>
            </w:r>
            <w:r w:rsidRPr="0090450C">
              <w:rPr>
                <w:rFonts w:cstheme="minorHAnsi"/>
              </w:rPr>
              <w:t xml:space="preserve"> </w:t>
            </w:r>
          </w:p>
          <w:p w:rsidRPr="004365EC" w:rsidR="00C359AA" w:rsidP="00C359AA" w:rsidRDefault="00C359AA" w14:paraId="04C56C1E" w14:textId="676D3FC6">
            <w:pPr>
              <w:spacing w:before="60" w:after="120"/>
              <w:ind w:right="57"/>
              <w:jc w:val="both"/>
              <w:rPr>
                <w:rFonts w:cstheme="minorHAnsi"/>
              </w:rPr>
            </w:pPr>
            <w:r>
              <w:rPr>
                <w:rFonts w:cstheme="minorHAnsi"/>
              </w:rPr>
              <w:t xml:space="preserve">Kai derinimo procesas nutraukiamas dėl to, kad Kliento prašymas buvo atmestas, tada prašymas laikomas išnagrinėtu ir naujos užduotys nėra kuriamos. Kitais atvejais, </w:t>
            </w:r>
            <w:r w:rsidRPr="00B216A3">
              <w:rPr>
                <w:rFonts w:cstheme="minorHAnsi"/>
              </w:rPr>
              <w:t xml:space="preserve">Sutikimą rengiančiam specialistui atnaujinus reikiamus duomenis ir pažymėjus, kad galima pradėti derinimo procesą iš naujo, </w:t>
            </w:r>
            <w:r>
              <w:rPr>
                <w:rFonts w:cstheme="minorHAnsi"/>
              </w:rPr>
              <w:t xml:space="preserve">yra automatiškai </w:t>
            </w:r>
            <w:r w:rsidRPr="00B216A3">
              <w:rPr>
                <w:rFonts w:cstheme="minorHAnsi"/>
              </w:rPr>
              <w:t xml:space="preserve">suformuojama nauja </w:t>
            </w:r>
            <w:r w:rsidRPr="00B216A3">
              <w:rPr>
                <w:rFonts w:cstheme="minorHAnsi"/>
                <w:b/>
                <w:bCs/>
                <w:i/>
                <w:iCs/>
              </w:rPr>
              <w:t xml:space="preserve">Sutikimo derinimas </w:t>
            </w:r>
            <w:r w:rsidRPr="00B216A3">
              <w:rPr>
                <w:rFonts w:cstheme="minorHAnsi"/>
              </w:rPr>
              <w:t>užduotis ir visi kiti su ja susiję procesai.</w:t>
            </w:r>
          </w:p>
        </w:tc>
      </w:tr>
      <w:tr w:rsidR="00C359AA" w:rsidTr="00B94CF5" w14:paraId="540FF173" w14:textId="77777777">
        <w:trPr>
          <w:gridAfter w:val="1"/>
          <w:wAfter w:w="6" w:type="dxa"/>
          <w:trHeight w:val="271"/>
        </w:trPr>
        <w:tc>
          <w:tcPr>
            <w:tcW w:w="4907" w:type="dxa"/>
            <w:shd w:val="clear" w:color="auto" w:fill="auto"/>
            <w:vAlign w:val="center"/>
          </w:tcPr>
          <w:p w:rsidRPr="004E679A" w:rsidR="00C359AA" w:rsidP="00C359AA" w:rsidRDefault="00C359AA" w14:paraId="401D1D0C" w14:textId="6CD3D595">
            <w:pPr>
              <w:jc w:val="both"/>
            </w:pPr>
            <w:r w:rsidRPr="0B606D00">
              <w:lastRenderedPageBreak/>
              <w:t xml:space="preserve">Aš, kaip </w:t>
            </w:r>
            <w:r>
              <w:t>Tvirtintojas</w:t>
            </w:r>
            <w:r w:rsidRPr="0B606D00">
              <w:t xml:space="preserve">, noriu, jog suderinta sutikimo darbams vykdyti forma būtų pateikiama </w:t>
            </w:r>
            <w:r>
              <w:t>man tvirtinti</w:t>
            </w:r>
            <w:r w:rsidRPr="0B606D00">
              <w:t xml:space="preserve">, kad </w:t>
            </w:r>
            <w:r>
              <w:t>žinočiau</w:t>
            </w:r>
            <w:r w:rsidRPr="0B606D00">
              <w:t xml:space="preserve"> apie </w:t>
            </w:r>
            <w:r>
              <w:t>mano</w:t>
            </w:r>
            <w:r w:rsidRPr="0B606D00">
              <w:t xml:space="preserve"> atsakomybės srityje esančiuose objektuose ar apsaugos zonose Kliento planuojamus </w:t>
            </w:r>
            <w:r w:rsidRPr="0B1E0E4F">
              <w:t>atlikti</w:t>
            </w:r>
            <w:r w:rsidRPr="0B606D00">
              <w:t xml:space="preserve"> darbus.</w:t>
            </w:r>
          </w:p>
        </w:tc>
        <w:tc>
          <w:tcPr>
            <w:tcW w:w="1842" w:type="dxa"/>
            <w:shd w:val="clear" w:color="auto" w:fill="auto"/>
            <w:vAlign w:val="center"/>
          </w:tcPr>
          <w:p w:rsidR="00C359AA" w:rsidP="00C359AA" w:rsidRDefault="00C359AA" w14:paraId="37F032F2" w14:textId="25AF9A25">
            <w:pPr>
              <w:jc w:val="center"/>
              <w:rPr>
                <w:rFonts w:cstheme="minorHAnsi"/>
                <w:b/>
                <w:bCs/>
              </w:rPr>
            </w:pPr>
            <w:r>
              <w:rPr>
                <w:rFonts w:cstheme="minorHAnsi"/>
                <w:b/>
                <w:bCs/>
              </w:rPr>
              <w:t>Užduočių atlikimas</w:t>
            </w:r>
          </w:p>
        </w:tc>
        <w:tc>
          <w:tcPr>
            <w:tcW w:w="7480" w:type="dxa"/>
            <w:shd w:val="clear" w:color="auto" w:fill="auto"/>
            <w:vAlign w:val="center"/>
          </w:tcPr>
          <w:p w:rsidR="00C359AA" w:rsidP="00C359AA" w:rsidRDefault="00C359AA" w14:paraId="5FD96F28" w14:textId="62715455">
            <w:pPr>
              <w:spacing w:before="60" w:after="120"/>
              <w:ind w:right="57"/>
              <w:jc w:val="both"/>
              <w:rPr>
                <w:rFonts w:cstheme="minorHAnsi"/>
              </w:rPr>
            </w:pPr>
            <w:r>
              <w:rPr>
                <w:rFonts w:cstheme="minorHAnsi"/>
              </w:rPr>
              <w:t>Tvirtinimo procesas prasideda automatiškai, iškart po to, kai tik pasibaigia d</w:t>
            </w:r>
            <w:r w:rsidRPr="00FD001F">
              <w:rPr>
                <w:rFonts w:cstheme="minorHAnsi"/>
              </w:rPr>
              <w:t>erinimo</w:t>
            </w:r>
            <w:r>
              <w:rPr>
                <w:rFonts w:cstheme="minorHAnsi"/>
              </w:rPr>
              <w:t xml:space="preserve"> procesas:</w:t>
            </w:r>
          </w:p>
          <w:p w:rsidRPr="00B75BE0" w:rsidR="00C359AA" w:rsidP="00D019A2" w:rsidRDefault="00C359AA" w14:paraId="7EEEB92E" w14:textId="45CCCDE5">
            <w:pPr>
              <w:pStyle w:val="ListParagraph"/>
              <w:numPr>
                <w:ilvl w:val="0"/>
                <w:numId w:val="41"/>
              </w:numPr>
              <w:spacing w:before="60" w:after="60"/>
              <w:ind w:right="57"/>
              <w:contextualSpacing w:val="0"/>
              <w:jc w:val="both"/>
              <w:rPr>
                <w:b/>
                <w:bCs/>
              </w:rPr>
            </w:pPr>
            <w:r>
              <w:t xml:space="preserve">Suformuojama </w:t>
            </w:r>
            <w:r w:rsidRPr="00EB3509">
              <w:rPr>
                <w:b/>
                <w:bCs/>
                <w:i/>
                <w:iCs/>
              </w:rPr>
              <w:t xml:space="preserve">Sutikimo </w:t>
            </w:r>
            <w:r>
              <w:rPr>
                <w:b/>
                <w:bCs/>
                <w:i/>
                <w:iCs/>
              </w:rPr>
              <w:t xml:space="preserve">tvirtinimas </w:t>
            </w:r>
            <w:r w:rsidRPr="00B75BE0">
              <w:t>užduotis</w:t>
            </w:r>
            <w:r>
              <w:t>, kuriai priskiriama „</w:t>
            </w:r>
            <w:r w:rsidRPr="00B75BE0">
              <w:rPr>
                <w:b/>
                <w:bCs/>
                <w:i/>
                <w:iCs/>
              </w:rPr>
              <w:t>Vykdoma</w:t>
            </w:r>
            <w:r>
              <w:t>“ būsena.</w:t>
            </w:r>
          </w:p>
          <w:p w:rsidRPr="008F0D47" w:rsidR="00C359AA" w:rsidP="00D019A2" w:rsidRDefault="00C359AA" w14:paraId="7E2C1B5E" w14:textId="404E3C91">
            <w:pPr>
              <w:pStyle w:val="ListParagraph"/>
              <w:numPr>
                <w:ilvl w:val="0"/>
                <w:numId w:val="41"/>
              </w:numPr>
              <w:spacing w:before="60" w:after="60"/>
              <w:ind w:right="57"/>
              <w:contextualSpacing w:val="0"/>
              <w:jc w:val="both"/>
              <w:rPr>
                <w:b/>
                <w:bCs/>
              </w:rPr>
            </w:pPr>
            <w:r>
              <w:t>N</w:t>
            </w:r>
            <w:r>
              <w:rPr>
                <w:rFonts w:cstheme="minorHAnsi"/>
              </w:rPr>
              <w:t xml:space="preserve">umatytam </w:t>
            </w:r>
            <w:r>
              <w:rPr>
                <w:rFonts w:cstheme="minorHAnsi"/>
                <w:b/>
                <w:bCs/>
                <w:i/>
                <w:iCs/>
              </w:rPr>
              <w:t>Tvirtintojui</w:t>
            </w:r>
            <w:r>
              <w:rPr>
                <w:rFonts w:cstheme="minorHAnsi"/>
              </w:rPr>
              <w:t xml:space="preserve"> išsiunčiamas informacinis pranešimas </w:t>
            </w:r>
            <w:r w:rsidRPr="004365EC">
              <w:rPr>
                <w:rFonts w:cstheme="minorHAnsi"/>
              </w:rPr>
              <w:t>el. laišku</w:t>
            </w:r>
            <w:r w:rsidRPr="0B606D00">
              <w:t xml:space="preserve">. </w:t>
            </w:r>
          </w:p>
          <w:p w:rsidR="00C359AA" w:rsidP="00D019A2" w:rsidRDefault="00C359AA" w14:paraId="338A4B24" w14:textId="3A021D55">
            <w:pPr>
              <w:pStyle w:val="ListParagraph"/>
              <w:numPr>
                <w:ilvl w:val="0"/>
                <w:numId w:val="41"/>
              </w:numPr>
              <w:spacing w:before="60" w:after="120"/>
              <w:ind w:left="714" w:right="57" w:hanging="357"/>
              <w:contextualSpacing w:val="0"/>
              <w:jc w:val="both"/>
              <w:rPr>
                <w:rFonts w:cstheme="minorHAnsi"/>
              </w:rPr>
            </w:pPr>
            <w:r>
              <w:rPr>
                <w:rFonts w:cstheme="minorHAnsi"/>
              </w:rPr>
              <w:t>P</w:t>
            </w:r>
            <w:r w:rsidRPr="00B33414">
              <w:rPr>
                <w:rFonts w:cstheme="minorHAnsi"/>
              </w:rPr>
              <w:t xml:space="preserve">rašymo būsena </w:t>
            </w:r>
            <w:r>
              <w:rPr>
                <w:rFonts w:cstheme="minorHAnsi"/>
              </w:rPr>
              <w:t xml:space="preserve">pasikeičia </w:t>
            </w:r>
            <w:r w:rsidRPr="00B33414">
              <w:rPr>
                <w:rFonts w:cstheme="minorHAnsi"/>
              </w:rPr>
              <w:t>iš „</w:t>
            </w:r>
            <w:r w:rsidRPr="00B33414">
              <w:rPr>
                <w:rFonts w:cstheme="minorHAnsi"/>
                <w:b/>
                <w:i/>
                <w:iCs/>
              </w:rPr>
              <w:t>Derinimas</w:t>
            </w:r>
            <w:r w:rsidRPr="00B33414">
              <w:rPr>
                <w:rFonts w:cstheme="minorHAnsi"/>
              </w:rPr>
              <w:t>“ į „</w:t>
            </w:r>
            <w:r>
              <w:rPr>
                <w:rFonts w:cstheme="minorHAnsi"/>
                <w:b/>
                <w:i/>
                <w:iCs/>
              </w:rPr>
              <w:t>Tvirtinimas</w:t>
            </w:r>
            <w:r w:rsidRPr="00B33414">
              <w:rPr>
                <w:rFonts w:cstheme="minorHAnsi"/>
              </w:rPr>
              <w:t xml:space="preserve">“. </w:t>
            </w:r>
          </w:p>
          <w:p w:rsidRPr="0090450C" w:rsidR="00C359AA" w:rsidP="00C359AA" w:rsidRDefault="00C359AA" w14:paraId="66279178" w14:textId="523AA4AC">
            <w:pPr>
              <w:spacing w:before="60" w:after="120"/>
              <w:ind w:right="57"/>
              <w:jc w:val="both"/>
            </w:pPr>
            <w:r w:rsidRPr="003E18EB">
              <w:rPr>
                <w:b/>
                <w:bCs/>
                <w:i/>
                <w:iCs/>
              </w:rPr>
              <w:t>Tvirtintojui</w:t>
            </w:r>
            <w:r>
              <w:t xml:space="preserve"> išsiųstame e</w:t>
            </w:r>
            <w:r w:rsidRPr="0B606D00">
              <w:t>l. laiške turi būti pateikiamas prašymo ID, Atsakingas skyrius, Prašymo vykdytojas, data, iki kada reikia pa</w:t>
            </w:r>
            <w:r>
              <w:t>tvirtinti</w:t>
            </w:r>
            <w:r w:rsidRPr="0B606D00">
              <w:t xml:space="preserve"> parengtą sutikimą bei interaktyvi nuoroda į </w:t>
            </w:r>
            <w:r>
              <w:t>tvirtin</w:t>
            </w:r>
            <w:r w:rsidRPr="0B606D00">
              <w:t xml:space="preserve">imo užduotį. Paspaudus nuorodą arba prisijungus prie darbo aplinkos, </w:t>
            </w:r>
            <w:r>
              <w:t>Tvirtin</w:t>
            </w:r>
            <w:r w:rsidRPr="0B606D00">
              <w:t>tojas mato užpildytą sutikimo formą ir gali pasirinkti vieną iš dviejų galimų veiksmų:</w:t>
            </w:r>
          </w:p>
          <w:p w:rsidRPr="00BC44EE" w:rsidR="00C359AA" w:rsidP="00D019A2" w:rsidRDefault="00C359AA" w14:paraId="17049505" w14:textId="77777777">
            <w:pPr>
              <w:pStyle w:val="ListParagraph"/>
              <w:numPr>
                <w:ilvl w:val="0"/>
                <w:numId w:val="41"/>
              </w:numPr>
              <w:spacing w:before="60" w:after="60"/>
              <w:ind w:right="57"/>
              <w:contextualSpacing w:val="0"/>
              <w:jc w:val="both"/>
              <w:rPr>
                <w:rFonts w:cstheme="minorHAnsi"/>
                <w:b/>
                <w:bCs/>
              </w:rPr>
            </w:pPr>
            <w:r w:rsidRPr="2AB9B5A3">
              <w:rPr>
                <w:b/>
                <w:i/>
              </w:rPr>
              <w:t>Patvirtinti</w:t>
            </w:r>
          </w:p>
          <w:p w:rsidRPr="00BC44EE" w:rsidR="00C359AA" w:rsidP="00D019A2" w:rsidRDefault="00C359AA" w14:paraId="25D58DED" w14:textId="77777777">
            <w:pPr>
              <w:pStyle w:val="ListParagraph"/>
              <w:numPr>
                <w:ilvl w:val="0"/>
                <w:numId w:val="41"/>
              </w:numPr>
              <w:spacing w:before="60" w:after="120"/>
              <w:ind w:right="57"/>
              <w:contextualSpacing w:val="0"/>
              <w:jc w:val="both"/>
              <w:rPr>
                <w:rFonts w:cstheme="minorHAnsi"/>
                <w:b/>
                <w:bCs/>
              </w:rPr>
            </w:pPr>
            <w:r w:rsidRPr="2AB9B5A3">
              <w:rPr>
                <w:b/>
                <w:i/>
              </w:rPr>
              <w:t>Pateikti koreguoti ar papildyti</w:t>
            </w:r>
          </w:p>
          <w:p w:rsidR="00C359AA" w:rsidP="00C359AA" w:rsidRDefault="00C359AA" w14:paraId="320CEFC1" w14:textId="4B38B95B">
            <w:pPr>
              <w:spacing w:before="60" w:after="120"/>
              <w:ind w:right="57"/>
              <w:jc w:val="both"/>
              <w:rPr>
                <w:rFonts w:cstheme="minorHAnsi"/>
              </w:rPr>
            </w:pPr>
            <w:r w:rsidRPr="004365EC">
              <w:rPr>
                <w:rFonts w:cstheme="minorHAnsi"/>
              </w:rPr>
              <w:t xml:space="preserve">Tais atvejais, kai </w:t>
            </w:r>
            <w:r>
              <w:rPr>
                <w:rFonts w:cstheme="minorHAnsi"/>
              </w:rPr>
              <w:t xml:space="preserve">Tvirtintojas </w:t>
            </w:r>
            <w:r w:rsidRPr="004365EC">
              <w:rPr>
                <w:rFonts w:cstheme="minorHAnsi"/>
              </w:rPr>
              <w:t>pasirenka „</w:t>
            </w:r>
            <w:r w:rsidRPr="004365EC">
              <w:rPr>
                <w:rFonts w:cstheme="minorHAnsi"/>
                <w:b/>
                <w:bCs/>
                <w:i/>
                <w:iCs/>
              </w:rPr>
              <w:t>Pateikti koreguoti ar papildyti</w:t>
            </w:r>
            <w:r w:rsidRPr="004365EC">
              <w:rPr>
                <w:rFonts w:cstheme="minorHAnsi"/>
              </w:rPr>
              <w:t>“ opcij</w:t>
            </w:r>
            <w:r>
              <w:rPr>
                <w:rFonts w:cstheme="minorHAnsi"/>
              </w:rPr>
              <w:t>ą, yra privaloma įrašyti</w:t>
            </w:r>
            <w:r w:rsidRPr="004365EC">
              <w:rPr>
                <w:rFonts w:cstheme="minorHAnsi"/>
              </w:rPr>
              <w:t xml:space="preserve"> </w:t>
            </w:r>
            <w:r>
              <w:rPr>
                <w:rFonts w:cstheme="minorHAnsi"/>
              </w:rPr>
              <w:t xml:space="preserve">ir pateikti pastabą, nurodant kokio patikslinimo reikia. Ši </w:t>
            </w:r>
            <w:r w:rsidRPr="006A1BCB">
              <w:rPr>
                <w:rFonts w:cstheme="minorHAnsi"/>
                <w:b/>
                <w:i/>
              </w:rPr>
              <w:t>Tvirtintojo</w:t>
            </w:r>
            <w:r>
              <w:rPr>
                <w:rFonts w:cstheme="minorHAnsi"/>
              </w:rPr>
              <w:t xml:space="preserve"> pastaba</w:t>
            </w:r>
            <w:r w:rsidRPr="004365EC">
              <w:rPr>
                <w:rFonts w:cstheme="minorHAnsi"/>
              </w:rPr>
              <w:t xml:space="preserve"> </w:t>
            </w:r>
            <w:r>
              <w:rPr>
                <w:rFonts w:cstheme="minorHAnsi"/>
              </w:rPr>
              <w:t xml:space="preserve">turi būti įrašyta </w:t>
            </w:r>
            <w:r w:rsidRPr="004365EC">
              <w:rPr>
                <w:rFonts w:cstheme="minorHAnsi"/>
              </w:rPr>
              <w:t xml:space="preserve">sistemoje ir matoma tik </w:t>
            </w:r>
            <w:r>
              <w:rPr>
                <w:rFonts w:cstheme="minorHAnsi"/>
              </w:rPr>
              <w:t>vidiniams</w:t>
            </w:r>
            <w:r w:rsidR="001C6BC2">
              <w:rPr>
                <w:rFonts w:cstheme="minorHAnsi"/>
              </w:rPr>
              <w:t xml:space="preserve"> AB</w:t>
            </w:r>
            <w:r>
              <w:rPr>
                <w:rFonts w:cstheme="minorHAnsi"/>
              </w:rPr>
              <w:t xml:space="preserve"> </w:t>
            </w:r>
            <w:r w:rsidRPr="004365EC">
              <w:rPr>
                <w:rFonts w:cstheme="minorHAnsi"/>
              </w:rPr>
              <w:t>„</w:t>
            </w:r>
            <w:r w:rsidRPr="001C6BC2">
              <w:rPr>
                <w:rFonts w:cstheme="minorHAnsi"/>
                <w:i/>
                <w:iCs/>
              </w:rPr>
              <w:t xml:space="preserve">Amber </w:t>
            </w:r>
            <w:r w:rsidRPr="001C6BC2">
              <w:rPr>
                <w:rFonts w:cstheme="minorHAnsi"/>
                <w:i/>
                <w:iCs/>
              </w:rPr>
              <w:lastRenderedPageBreak/>
              <w:t>Grid</w:t>
            </w:r>
            <w:r w:rsidRPr="004365EC">
              <w:rPr>
                <w:rFonts w:cstheme="minorHAnsi"/>
              </w:rPr>
              <w:t>“ sistemos naudotojams.</w:t>
            </w:r>
            <w:r>
              <w:rPr>
                <w:rFonts w:cstheme="minorHAnsi"/>
              </w:rPr>
              <w:t xml:space="preserve"> </w:t>
            </w:r>
            <w:r w:rsidRPr="00304D01">
              <w:rPr>
                <w:rFonts w:cstheme="minorHAnsi"/>
                <w:b/>
                <w:bCs/>
                <w:i/>
                <w:iCs/>
              </w:rPr>
              <w:t xml:space="preserve">Sutikimo tvirtinimas </w:t>
            </w:r>
            <w:r w:rsidRPr="00304D01">
              <w:rPr>
                <w:rFonts w:cstheme="minorHAnsi"/>
              </w:rPr>
              <w:t>užduoties būsena automatiškai pasikeičia į „</w:t>
            </w:r>
            <w:r w:rsidRPr="00304D01">
              <w:rPr>
                <w:rFonts w:cstheme="minorHAnsi"/>
                <w:b/>
                <w:bCs/>
                <w:i/>
                <w:iCs/>
              </w:rPr>
              <w:t>Laukiama patikslinimo</w:t>
            </w:r>
            <w:r w:rsidRPr="00304D01">
              <w:rPr>
                <w:rFonts w:cstheme="minorHAnsi"/>
              </w:rPr>
              <w:t xml:space="preserve">“. </w:t>
            </w:r>
            <w:r>
              <w:rPr>
                <w:rFonts w:cstheme="minorHAnsi"/>
              </w:rPr>
              <w:t xml:space="preserve">Papildomai turi būti siunčiamas el. laiškas tiek Sutikimą rengiančiam specialistui, tiek ir į </w:t>
            </w:r>
            <w:r w:rsidRPr="00D47BBF">
              <w:rPr>
                <w:rFonts w:cstheme="minorHAnsi"/>
                <w:i/>
                <w:iCs/>
              </w:rPr>
              <w:t>Atsakingo skyriaus</w:t>
            </w:r>
            <w:r>
              <w:rPr>
                <w:rFonts w:cstheme="minorHAnsi"/>
              </w:rPr>
              <w:t xml:space="preserve"> bendrą pašto dėžutę dėl </w:t>
            </w:r>
            <w:r w:rsidRPr="006A1BCB">
              <w:rPr>
                <w:rFonts w:cstheme="minorHAnsi"/>
                <w:b/>
                <w:i/>
              </w:rPr>
              <w:t>Tvirtintojo</w:t>
            </w:r>
            <w:r>
              <w:rPr>
                <w:rFonts w:cstheme="minorHAnsi"/>
              </w:rPr>
              <w:t xml:space="preserve"> pastabos pateikimo, papildomai nurodant prašymo ID, interaktyvią nuorodą į prašymo įrašą bei datą, iki kada turi būti išduotas sutikimas.</w:t>
            </w:r>
          </w:p>
          <w:p w:rsidR="00C359AA" w:rsidP="00C359AA" w:rsidRDefault="00C359AA" w14:paraId="4B8FBBDE" w14:textId="6A0A0EBB">
            <w:pPr>
              <w:spacing w:before="60" w:after="120"/>
              <w:ind w:right="57"/>
              <w:jc w:val="both"/>
              <w:rPr>
                <w:rFonts w:cstheme="minorHAnsi"/>
              </w:rPr>
            </w:pPr>
            <w:r w:rsidRPr="00DD247D">
              <w:rPr>
                <w:rFonts w:cstheme="minorHAnsi"/>
              </w:rPr>
              <w:t xml:space="preserve">Atsakymas į </w:t>
            </w:r>
            <w:r w:rsidRPr="00DD247D">
              <w:rPr>
                <w:rFonts w:cstheme="minorHAnsi"/>
                <w:b/>
                <w:bCs/>
                <w:i/>
                <w:iCs/>
              </w:rPr>
              <w:t>Tvirtintojo</w:t>
            </w:r>
            <w:r w:rsidRPr="00DD247D">
              <w:rPr>
                <w:rFonts w:cstheme="minorHAnsi"/>
              </w:rPr>
              <w:t xml:space="preserve"> pateiktą užklausą teikiamas tokiu pat būdu, kaip ir atsakymas į </w:t>
            </w:r>
            <w:r w:rsidRPr="00DD247D">
              <w:rPr>
                <w:rFonts w:cstheme="minorHAnsi"/>
                <w:b/>
                <w:bCs/>
                <w:i/>
                <w:iCs/>
              </w:rPr>
              <w:t>Derintojo</w:t>
            </w:r>
            <w:r w:rsidRPr="00DD247D">
              <w:rPr>
                <w:rFonts w:cstheme="minorHAnsi"/>
              </w:rPr>
              <w:t xml:space="preserve"> paklausimą, kurie pateikti aukščiau esančiose </w:t>
            </w:r>
            <w:r w:rsidRPr="00DD247D">
              <w:rPr>
                <w:rFonts w:cstheme="minorHAnsi"/>
                <w:i/>
                <w:iCs/>
                <w:lang w:val="en-US"/>
              </w:rPr>
              <w:t>User stories</w:t>
            </w:r>
            <w:r w:rsidRPr="00DD247D">
              <w:rPr>
                <w:rFonts w:cstheme="minorHAnsi"/>
              </w:rPr>
              <w:t>.</w:t>
            </w:r>
          </w:p>
          <w:p w:rsidR="00C359AA" w:rsidP="00C359AA" w:rsidRDefault="00C359AA" w14:paraId="6372CE00" w14:textId="2B032BFC">
            <w:pPr>
              <w:spacing w:after="120"/>
              <w:ind w:right="57"/>
              <w:jc w:val="both"/>
              <w:rPr>
                <w:rFonts w:cstheme="minorHAnsi"/>
              </w:rPr>
            </w:pPr>
            <w:r>
              <w:rPr>
                <w:rFonts w:cstheme="minorHAnsi"/>
              </w:rPr>
              <w:t>Tvirtinimo procesas pasibaigia tada, kai „</w:t>
            </w:r>
            <w:r>
              <w:rPr>
                <w:rFonts w:cstheme="minorHAnsi"/>
                <w:b/>
                <w:bCs/>
                <w:i/>
                <w:iCs/>
              </w:rPr>
              <w:t>Tvirtintojas</w:t>
            </w:r>
            <w:r>
              <w:rPr>
                <w:rFonts w:cstheme="minorHAnsi"/>
              </w:rPr>
              <w:t>“ prašymų registro pildymo lauke numatytas asmuo pateikia savo tvirtinimo žymą.</w:t>
            </w:r>
          </w:p>
          <w:p w:rsidRPr="0090450C" w:rsidR="00C359AA" w:rsidP="00C359AA" w:rsidRDefault="00C359AA" w14:paraId="14DF42BC" w14:textId="0F038DE8">
            <w:pPr>
              <w:spacing w:after="120"/>
              <w:ind w:right="57"/>
              <w:jc w:val="both"/>
              <w:rPr>
                <w:rFonts w:cstheme="minorHAnsi"/>
                <w:bCs/>
              </w:rPr>
            </w:pPr>
            <w:r>
              <w:rPr>
                <w:rFonts w:cstheme="minorHAnsi"/>
                <w:bCs/>
              </w:rPr>
              <w:t xml:space="preserve">Klientui išduodamame sutikime turi būti įtraukta </w:t>
            </w:r>
            <w:r w:rsidRPr="00C07152">
              <w:rPr>
                <w:rFonts w:cstheme="minorHAnsi"/>
                <w:b/>
                <w:i/>
              </w:rPr>
              <w:t>Tvirtintojo</w:t>
            </w:r>
            <w:r>
              <w:rPr>
                <w:rFonts w:cstheme="minorHAnsi"/>
                <w:bCs/>
              </w:rPr>
              <w:t xml:space="preserve"> tvirtinimo žyma, kartu su jo vardu, pavarde bei einamomis pareigomis. </w:t>
            </w:r>
          </w:p>
        </w:tc>
      </w:tr>
      <w:tr w:rsidR="00C359AA" w:rsidTr="001537C1" w14:paraId="560AD03D" w14:textId="77777777">
        <w:trPr>
          <w:gridAfter w:val="1"/>
          <w:wAfter w:w="6" w:type="dxa"/>
          <w:trHeight w:val="731"/>
        </w:trPr>
        <w:tc>
          <w:tcPr>
            <w:tcW w:w="4907" w:type="dxa"/>
            <w:shd w:val="clear" w:color="auto" w:fill="auto"/>
            <w:vAlign w:val="center"/>
          </w:tcPr>
          <w:p w:rsidRPr="004E679A" w:rsidR="00C359AA" w:rsidP="00C359AA" w:rsidRDefault="00C359AA" w14:paraId="2A0C8FDB" w14:textId="28A313EC">
            <w:pPr>
              <w:jc w:val="both"/>
            </w:pPr>
            <w:r w:rsidRPr="0B606D00">
              <w:lastRenderedPageBreak/>
              <w:t xml:space="preserve">Aš, kaip Sutikimą rengiantis specialistas, noriu turėti galimybę pakeisti </w:t>
            </w:r>
            <w:r>
              <w:t>Tvirtin</w:t>
            </w:r>
            <w:r w:rsidRPr="0B606D00">
              <w:t>toją, kad galima būtų laiku Klientui išduoti sutikimą darbams vykdyti.</w:t>
            </w:r>
          </w:p>
        </w:tc>
        <w:tc>
          <w:tcPr>
            <w:tcW w:w="1842" w:type="dxa"/>
            <w:shd w:val="clear" w:color="auto" w:fill="auto"/>
            <w:vAlign w:val="center"/>
          </w:tcPr>
          <w:p w:rsidR="00C359AA" w:rsidP="00C359AA" w:rsidRDefault="00C359AA" w14:paraId="3EF79C26" w14:textId="54A250E5">
            <w:pPr>
              <w:jc w:val="center"/>
              <w:rPr>
                <w:rFonts w:cstheme="minorHAnsi"/>
                <w:b/>
                <w:bCs/>
              </w:rPr>
            </w:pPr>
            <w:r>
              <w:rPr>
                <w:rFonts w:cstheme="minorHAnsi"/>
                <w:b/>
                <w:bCs/>
              </w:rPr>
              <w:t>Užduočių atlikimas</w:t>
            </w:r>
          </w:p>
        </w:tc>
        <w:tc>
          <w:tcPr>
            <w:tcW w:w="7480" w:type="dxa"/>
            <w:shd w:val="clear" w:color="auto" w:fill="auto"/>
          </w:tcPr>
          <w:p w:rsidRPr="0090450C" w:rsidR="00C359AA" w:rsidP="00C359AA" w:rsidRDefault="00C359AA" w14:paraId="03A71F3F" w14:textId="0FB5A986">
            <w:pPr>
              <w:spacing w:after="120"/>
              <w:ind w:right="57"/>
              <w:jc w:val="both"/>
              <w:rPr>
                <w:rFonts w:cstheme="minorHAnsi"/>
              </w:rPr>
            </w:pPr>
            <w:r>
              <w:t xml:space="preserve">Prasidėjus tvirtinimo procesui, Sutikimą rengiantis specialistas gali pakeisti </w:t>
            </w:r>
            <w:r w:rsidRPr="00782258">
              <w:rPr>
                <w:b/>
                <w:bCs/>
                <w:i/>
                <w:iCs/>
              </w:rPr>
              <w:t>Tvirtintoją</w:t>
            </w:r>
            <w:r>
              <w:t>:</w:t>
            </w:r>
          </w:p>
          <w:p w:rsidRPr="00722DCF" w:rsidR="00C359AA" w:rsidP="00D019A2" w:rsidRDefault="00C359AA" w14:paraId="3B3DF33C" w14:textId="2DD88EDE">
            <w:pPr>
              <w:pStyle w:val="ListParagraph"/>
              <w:numPr>
                <w:ilvl w:val="0"/>
                <w:numId w:val="42"/>
              </w:numPr>
              <w:spacing w:after="120"/>
              <w:ind w:left="760" w:right="57" w:hanging="357"/>
              <w:jc w:val="both"/>
            </w:pPr>
            <w:r w:rsidRPr="0B606D00">
              <w:t xml:space="preserve">Tais atvejais, kai numatytas </w:t>
            </w:r>
            <w:r w:rsidRPr="006E13BC">
              <w:rPr>
                <w:b/>
                <w:bCs/>
                <w:i/>
                <w:iCs/>
              </w:rPr>
              <w:t>Tvirtintojas</w:t>
            </w:r>
            <w:r w:rsidRPr="0B606D00">
              <w:t xml:space="preserve"> negali dalyvauti </w:t>
            </w:r>
            <w:r>
              <w:t>tvirtin</w:t>
            </w:r>
            <w:r w:rsidRPr="0B606D00">
              <w:t xml:space="preserve">imo procese (ligos, komandiruotės ar dėl kt. priežasčių) yra galimybė jį pakeisti kitu </w:t>
            </w:r>
            <w:r w:rsidRPr="006E13BC">
              <w:rPr>
                <w:b/>
                <w:bCs/>
                <w:i/>
                <w:iCs/>
              </w:rPr>
              <w:t>Tvirtintoj</w:t>
            </w:r>
            <w:r>
              <w:rPr>
                <w:b/>
                <w:bCs/>
                <w:i/>
                <w:iCs/>
              </w:rPr>
              <w:t>u.</w:t>
            </w:r>
          </w:p>
          <w:p w:rsidR="00C359AA" w:rsidP="00D019A2" w:rsidRDefault="00C359AA" w14:paraId="2C5ACBF7" w14:textId="7DFA4ED0">
            <w:pPr>
              <w:pStyle w:val="ListParagraph"/>
              <w:numPr>
                <w:ilvl w:val="0"/>
                <w:numId w:val="42"/>
              </w:numPr>
              <w:spacing w:after="120"/>
              <w:ind w:left="760" w:right="57" w:hanging="357"/>
              <w:jc w:val="both"/>
            </w:pPr>
            <w:r>
              <w:t xml:space="preserve">Sutikimo rengėjui atlikus </w:t>
            </w:r>
            <w:r w:rsidRPr="006E13BC">
              <w:rPr>
                <w:b/>
                <w:bCs/>
                <w:i/>
                <w:iCs/>
              </w:rPr>
              <w:t>Tvirtintojo</w:t>
            </w:r>
            <w:r>
              <w:t xml:space="preserve"> pakeitimą, šiam naujai priskirtam asmeniui automatiškai išsiunčiamas el. pranešimas apie priskirtą tvirtinimo užduotį.</w:t>
            </w:r>
          </w:p>
          <w:p w:rsidRPr="0090450C" w:rsidR="00C359AA" w:rsidP="00D019A2" w:rsidRDefault="00C359AA" w14:paraId="3C2E449B" w14:textId="59ABF4A3">
            <w:pPr>
              <w:pStyle w:val="ListParagraph"/>
              <w:numPr>
                <w:ilvl w:val="0"/>
                <w:numId w:val="42"/>
              </w:numPr>
              <w:spacing w:after="120"/>
              <w:ind w:left="760" w:right="57" w:hanging="357"/>
              <w:jc w:val="both"/>
            </w:pPr>
            <w:r w:rsidRPr="00CC54E3">
              <w:t xml:space="preserve">Naujai priskirtam </w:t>
            </w:r>
            <w:r w:rsidRPr="00CC54E3">
              <w:rPr>
                <w:b/>
                <w:bCs/>
                <w:i/>
                <w:iCs/>
              </w:rPr>
              <w:t>Tvirtintojui</w:t>
            </w:r>
            <w:r w:rsidRPr="00CC54E3">
              <w:t xml:space="preserve"> nėra perskaičiuojamas tvirtinimo užduoties vykdymo laikas, o nurodomas toks pats vykdymo terminas, koks buvo nurodytas suformavus pradinę tvirtinimo užduotį pirmam priskirtam </w:t>
            </w:r>
            <w:r w:rsidRPr="00CC54E3">
              <w:rPr>
                <w:b/>
                <w:bCs/>
                <w:i/>
                <w:iCs/>
              </w:rPr>
              <w:t>Tvirtintojui</w:t>
            </w:r>
            <w:r w:rsidRPr="00CC54E3">
              <w:t>.</w:t>
            </w:r>
          </w:p>
        </w:tc>
      </w:tr>
      <w:tr w:rsidR="00C359AA" w:rsidTr="00B94CF5" w14:paraId="40D8BB83" w14:textId="77777777">
        <w:trPr>
          <w:gridAfter w:val="1"/>
          <w:wAfter w:w="6" w:type="dxa"/>
          <w:trHeight w:val="731"/>
        </w:trPr>
        <w:tc>
          <w:tcPr>
            <w:tcW w:w="4907" w:type="dxa"/>
            <w:shd w:val="clear" w:color="auto" w:fill="auto"/>
            <w:vAlign w:val="center"/>
          </w:tcPr>
          <w:p w:rsidR="00C359AA" w:rsidP="00C359AA" w:rsidRDefault="00C359AA" w14:paraId="14AE81AA" w14:textId="0A8E1748">
            <w:pPr>
              <w:spacing w:after="120"/>
              <w:jc w:val="both"/>
            </w:pPr>
            <w:r>
              <w:t>Aš, kaip Sutikimą rengiantis specialistas, noriu turėti galimybę nutraukti tvirtinimo procesą, kad Klientui būtų pateikiamas tinkamai parengtas sutikimas darbams vykdyti arba nebūtų išduotas sutikimas, jei atsiranda poreikis atšaukti sutikimo išdavimą.</w:t>
            </w:r>
          </w:p>
        </w:tc>
        <w:tc>
          <w:tcPr>
            <w:tcW w:w="1842" w:type="dxa"/>
            <w:shd w:val="clear" w:color="auto" w:fill="auto"/>
            <w:vAlign w:val="center"/>
          </w:tcPr>
          <w:p w:rsidR="00C359AA" w:rsidP="00C359AA" w:rsidRDefault="00C359AA" w14:paraId="05B1207E" w14:textId="463D7C2D">
            <w:pPr>
              <w:jc w:val="center"/>
              <w:rPr>
                <w:rFonts w:cstheme="minorHAnsi"/>
                <w:b/>
                <w:bCs/>
              </w:rPr>
            </w:pPr>
            <w:r>
              <w:rPr>
                <w:rFonts w:cstheme="minorHAnsi"/>
                <w:b/>
                <w:bCs/>
              </w:rPr>
              <w:t>Užduočių atlikimas</w:t>
            </w:r>
          </w:p>
        </w:tc>
        <w:tc>
          <w:tcPr>
            <w:tcW w:w="7480" w:type="dxa"/>
            <w:shd w:val="clear" w:color="auto" w:fill="auto"/>
            <w:vAlign w:val="center"/>
          </w:tcPr>
          <w:p w:rsidR="00C359AA" w:rsidP="00C359AA" w:rsidRDefault="00C359AA" w14:paraId="3FD19ABF" w14:textId="4027831C">
            <w:pPr>
              <w:ind w:right="57"/>
              <w:jc w:val="both"/>
              <w:rPr>
                <w:rFonts w:cstheme="minorHAnsi"/>
              </w:rPr>
            </w:pPr>
            <w:r>
              <w:rPr>
                <w:rFonts w:cstheme="minorHAnsi"/>
              </w:rPr>
              <w:t>Sutikimą rengiantis specialistas, esant poreikiui, gali nutraukti tvirtinimo procesą.</w:t>
            </w:r>
          </w:p>
          <w:p w:rsidRPr="004365EC" w:rsidR="00C359AA" w:rsidP="00C359AA" w:rsidRDefault="00C359AA" w14:paraId="356C7D79" w14:textId="0B895EC7">
            <w:pPr>
              <w:ind w:right="57"/>
              <w:jc w:val="both"/>
            </w:pPr>
            <w:r>
              <w:t>Tvirtinimo procesui nutraukti Sutikimą rengiantis specialistas turi paspausti mygtuką „</w:t>
            </w:r>
            <w:r w:rsidRPr="00602B2B">
              <w:rPr>
                <w:i/>
                <w:iCs/>
              </w:rPr>
              <w:t>Nutraukti tvirtinimą</w:t>
            </w:r>
            <w:r>
              <w:t>“.</w:t>
            </w:r>
          </w:p>
          <w:p w:rsidR="00C359AA" w:rsidP="00C359AA" w:rsidRDefault="00C359AA" w14:paraId="1E165909" w14:textId="63740A9E">
            <w:pPr>
              <w:spacing w:before="60" w:after="120"/>
              <w:ind w:right="57"/>
              <w:jc w:val="both"/>
              <w:rPr>
                <w:rFonts w:cstheme="minorHAnsi"/>
              </w:rPr>
            </w:pPr>
            <w:r>
              <w:rPr>
                <w:rFonts w:cstheme="minorHAnsi"/>
              </w:rPr>
              <w:t>Nutraukus tvirtinimo procesą:</w:t>
            </w:r>
          </w:p>
          <w:p w:rsidR="00C359AA" w:rsidP="00D019A2" w:rsidRDefault="00C359AA" w14:paraId="0CD95C37" w14:textId="25542C52">
            <w:pPr>
              <w:pStyle w:val="ListParagraph"/>
              <w:numPr>
                <w:ilvl w:val="0"/>
                <w:numId w:val="43"/>
              </w:numPr>
              <w:spacing w:before="60" w:after="120"/>
              <w:ind w:right="57"/>
              <w:contextualSpacing w:val="0"/>
              <w:jc w:val="both"/>
              <w:rPr>
                <w:rFonts w:cstheme="minorHAnsi"/>
              </w:rPr>
            </w:pPr>
            <w:r w:rsidRPr="00EB3509">
              <w:rPr>
                <w:b/>
                <w:bCs/>
                <w:i/>
                <w:iCs/>
              </w:rPr>
              <w:lastRenderedPageBreak/>
              <w:t xml:space="preserve">Sutikimo </w:t>
            </w:r>
            <w:r>
              <w:rPr>
                <w:b/>
                <w:bCs/>
                <w:i/>
                <w:iCs/>
              </w:rPr>
              <w:t xml:space="preserve">tvirtinimas </w:t>
            </w:r>
            <w:r w:rsidRPr="00FD06C5">
              <w:t>užduoti</w:t>
            </w:r>
            <w:r>
              <w:t>es</w:t>
            </w:r>
            <w:r>
              <w:rPr>
                <w:rFonts w:cstheme="minorHAnsi"/>
              </w:rPr>
              <w:t xml:space="preserve"> būsena pasikeičia į „</w:t>
            </w:r>
            <w:r w:rsidRPr="004365EC">
              <w:rPr>
                <w:rFonts w:cstheme="minorHAnsi"/>
                <w:b/>
                <w:bCs/>
                <w:i/>
                <w:iCs/>
              </w:rPr>
              <w:t xml:space="preserve">Nutrauktas </w:t>
            </w:r>
            <w:r>
              <w:rPr>
                <w:rFonts w:cstheme="minorHAnsi"/>
                <w:b/>
                <w:bCs/>
                <w:i/>
                <w:iCs/>
              </w:rPr>
              <w:t>tvirtinimas</w:t>
            </w:r>
            <w:r>
              <w:rPr>
                <w:rFonts w:cstheme="minorHAnsi"/>
              </w:rPr>
              <w:t>“.</w:t>
            </w:r>
            <w:r w:rsidRPr="004365EC">
              <w:rPr>
                <w:rFonts w:cstheme="minorHAnsi"/>
              </w:rPr>
              <w:t xml:space="preserve"> </w:t>
            </w:r>
          </w:p>
          <w:p w:rsidR="00C359AA" w:rsidP="00C359AA" w:rsidRDefault="00C359AA" w14:paraId="6B9072B4" w14:textId="34866167">
            <w:pPr>
              <w:spacing w:before="60" w:after="120"/>
              <w:ind w:right="57"/>
              <w:jc w:val="both"/>
              <w:rPr>
                <w:rFonts w:cstheme="minorHAnsi"/>
              </w:rPr>
            </w:pPr>
            <w:r>
              <w:t>Sutikimą rengiantis specialistas privalo nutraukti tvirtinimo procesą arba jis nutraukiamas automatiškai, jei norint atnaujinti duomenis yra išsiunčiama užklausa Klientui (prašymo būsena pasikeičia į „</w:t>
            </w:r>
            <w:r>
              <w:rPr>
                <w:rFonts w:cstheme="minorHAnsi"/>
                <w:b/>
                <w:i/>
                <w:iCs/>
              </w:rPr>
              <w:t>Laukiama informacijos iš Kliento</w:t>
            </w:r>
            <w:r>
              <w:t>“), kai atmetamas prašymas, nes gauta Kliento užklausa atšaukti jo pateiktą prašymą sutikimui gauti (prašymo būsena pasikeičia į „</w:t>
            </w:r>
            <w:r>
              <w:rPr>
                <w:rFonts w:cstheme="minorHAnsi"/>
                <w:b/>
                <w:i/>
                <w:iCs/>
              </w:rPr>
              <w:t>Atmestas</w:t>
            </w:r>
            <w:r>
              <w:t>“)  arba keičiami duomenys nesantys šiuose laukuose:</w:t>
            </w:r>
          </w:p>
          <w:p w:rsidRPr="00051B60" w:rsidR="00C359AA" w:rsidP="00D019A2" w:rsidRDefault="00C359AA" w14:paraId="3727230C" w14:textId="1B728A53">
            <w:pPr>
              <w:pStyle w:val="ListParagraph"/>
              <w:numPr>
                <w:ilvl w:val="0"/>
                <w:numId w:val="47"/>
              </w:numPr>
              <w:spacing w:before="60" w:after="60"/>
              <w:ind w:left="714" w:right="57" w:hanging="357"/>
              <w:contextualSpacing w:val="0"/>
              <w:jc w:val="both"/>
              <w:rPr>
                <w:rFonts w:cstheme="minorHAnsi"/>
              </w:rPr>
            </w:pPr>
            <w:r w:rsidRPr="00A1439E">
              <w:rPr>
                <w:b/>
                <w:bCs/>
                <w:i/>
                <w:iCs/>
              </w:rPr>
              <w:t>Reikalingas AB „Amber Grid“ atstovas</w:t>
            </w:r>
          </w:p>
          <w:p w:rsidRPr="00FB051C" w:rsidR="00C359AA" w:rsidP="00D019A2" w:rsidRDefault="00C359AA" w14:paraId="5DD4ECB1" w14:textId="23D6A83F">
            <w:pPr>
              <w:pStyle w:val="ListParagraph"/>
              <w:numPr>
                <w:ilvl w:val="0"/>
                <w:numId w:val="47"/>
              </w:numPr>
              <w:spacing w:before="60" w:after="60"/>
              <w:ind w:left="714" w:right="57" w:hanging="357"/>
              <w:contextualSpacing w:val="0"/>
              <w:jc w:val="both"/>
              <w:rPr>
                <w:rFonts w:cstheme="minorHAnsi"/>
              </w:rPr>
            </w:pPr>
            <w:r>
              <w:rPr>
                <w:b/>
                <w:bCs/>
                <w:i/>
                <w:iCs/>
              </w:rPr>
              <w:t>Atsakingas už darbų vykdymą asmuo ir jo kontaktai</w:t>
            </w:r>
          </w:p>
          <w:p w:rsidRPr="003E4A5B" w:rsidR="00C359AA" w:rsidP="00D019A2" w:rsidRDefault="00C359AA" w14:paraId="590DAAC5" w14:textId="77777777">
            <w:pPr>
              <w:pStyle w:val="ListParagraph"/>
              <w:numPr>
                <w:ilvl w:val="0"/>
                <w:numId w:val="47"/>
              </w:numPr>
              <w:spacing w:before="60" w:after="60"/>
              <w:ind w:left="714" w:right="57" w:hanging="357"/>
              <w:contextualSpacing w:val="0"/>
              <w:jc w:val="both"/>
              <w:rPr>
                <w:rFonts w:cstheme="minorHAnsi"/>
                <w:b/>
                <w:bCs/>
                <w:i/>
                <w:iCs/>
              </w:rPr>
            </w:pPr>
            <w:r w:rsidRPr="003E4A5B">
              <w:rPr>
                <w:rFonts w:cstheme="minorHAnsi"/>
                <w:b/>
                <w:bCs/>
                <w:i/>
                <w:iCs/>
              </w:rPr>
              <w:t>Pastabos Klientui</w:t>
            </w:r>
          </w:p>
          <w:p w:rsidRPr="003E4A5B" w:rsidR="00C359AA" w:rsidP="00D019A2" w:rsidRDefault="00C359AA" w14:paraId="7C5D1F3B" w14:textId="77777777">
            <w:pPr>
              <w:pStyle w:val="ListParagraph"/>
              <w:numPr>
                <w:ilvl w:val="0"/>
                <w:numId w:val="47"/>
              </w:numPr>
              <w:spacing w:before="60" w:after="60"/>
              <w:ind w:left="714" w:right="57" w:hanging="357"/>
              <w:contextualSpacing w:val="0"/>
              <w:jc w:val="both"/>
              <w:rPr>
                <w:rFonts w:cstheme="minorHAnsi"/>
                <w:b/>
                <w:bCs/>
                <w:i/>
                <w:iCs/>
              </w:rPr>
            </w:pPr>
            <w:r w:rsidRPr="003E4A5B">
              <w:rPr>
                <w:rFonts w:cstheme="minorHAnsi"/>
                <w:b/>
                <w:bCs/>
                <w:i/>
                <w:iCs/>
              </w:rPr>
              <w:t>Vidinis pastabų laukas</w:t>
            </w:r>
          </w:p>
          <w:p w:rsidRPr="00FB051C" w:rsidR="00C359AA" w:rsidP="00D019A2" w:rsidRDefault="00C359AA" w14:paraId="5FE9A056" w14:textId="1FB21427">
            <w:pPr>
              <w:pStyle w:val="ListParagraph"/>
              <w:numPr>
                <w:ilvl w:val="0"/>
                <w:numId w:val="47"/>
              </w:numPr>
              <w:spacing w:before="60" w:after="60"/>
              <w:ind w:left="714" w:right="57" w:hanging="357"/>
              <w:contextualSpacing w:val="0"/>
              <w:jc w:val="both"/>
              <w:rPr>
                <w:rFonts w:cstheme="minorHAnsi"/>
              </w:rPr>
            </w:pPr>
            <w:r w:rsidRPr="0B606D00">
              <w:rPr>
                <w:b/>
                <w:bCs/>
                <w:i/>
                <w:iCs/>
              </w:rPr>
              <w:t>Derintojai</w:t>
            </w:r>
          </w:p>
          <w:p w:rsidRPr="0090450C" w:rsidR="00C359AA" w:rsidP="00D019A2" w:rsidRDefault="00C359AA" w14:paraId="0C74D772" w14:textId="10DA9D75">
            <w:pPr>
              <w:pStyle w:val="ListParagraph"/>
              <w:numPr>
                <w:ilvl w:val="0"/>
                <w:numId w:val="47"/>
              </w:numPr>
              <w:spacing w:before="60" w:after="60"/>
              <w:ind w:left="714" w:right="57" w:hanging="357"/>
              <w:contextualSpacing w:val="0"/>
              <w:jc w:val="both"/>
              <w:rPr>
                <w:rFonts w:cstheme="minorHAnsi"/>
              </w:rPr>
            </w:pPr>
            <w:r>
              <w:rPr>
                <w:b/>
                <w:bCs/>
                <w:i/>
                <w:iCs/>
              </w:rPr>
              <w:t>Tvirtin</w:t>
            </w:r>
            <w:r w:rsidRPr="0B606D00">
              <w:rPr>
                <w:b/>
                <w:bCs/>
                <w:i/>
                <w:iCs/>
              </w:rPr>
              <w:t>toja</w:t>
            </w:r>
            <w:r>
              <w:rPr>
                <w:b/>
                <w:bCs/>
                <w:i/>
                <w:iCs/>
              </w:rPr>
              <w:t>s</w:t>
            </w:r>
          </w:p>
          <w:p w:rsidR="00C359AA" w:rsidP="00C359AA" w:rsidRDefault="00C359AA" w14:paraId="7952A9F0" w14:textId="1DA418C9">
            <w:pPr>
              <w:spacing w:before="120"/>
              <w:jc w:val="both"/>
            </w:pPr>
            <w:r>
              <w:rPr>
                <w:rFonts w:cstheme="minorHAnsi"/>
              </w:rPr>
              <w:t xml:space="preserve">Kai tvirtinimo procesas nutraukiamas dėl to, kad Kliento prašymas buvo atmestas, tada prašymas laikomas išnagrinėtu ir naujos užduotys nėra kuriamos. Kitais atvejais, </w:t>
            </w:r>
            <w:r w:rsidRPr="00B216A3">
              <w:rPr>
                <w:rFonts w:cstheme="minorHAnsi"/>
              </w:rPr>
              <w:t>Sutikimą rengiančiam specialistui atnaujinus reikiamus duomenis ir pažymėjus, kad galima pradėti derinimo procesą iš naujo</w:t>
            </w:r>
            <w:r>
              <w:rPr>
                <w:rFonts w:cstheme="minorHAnsi"/>
              </w:rPr>
              <w:t xml:space="preserve"> yra</w:t>
            </w:r>
            <w:r w:rsidRPr="00B216A3">
              <w:rPr>
                <w:rFonts w:cstheme="minorHAnsi"/>
              </w:rPr>
              <w:t xml:space="preserve"> </w:t>
            </w:r>
            <w:r>
              <w:t xml:space="preserve">automatiškai suformuojama nauja </w:t>
            </w:r>
            <w:r w:rsidRPr="00EB3509">
              <w:rPr>
                <w:b/>
                <w:bCs/>
                <w:i/>
                <w:iCs/>
              </w:rPr>
              <w:t>Sutikimo derinimas</w:t>
            </w:r>
            <w:r>
              <w:rPr>
                <w:b/>
                <w:bCs/>
                <w:i/>
                <w:iCs/>
              </w:rPr>
              <w:t xml:space="preserve"> </w:t>
            </w:r>
            <w:r w:rsidRPr="00FD06C5">
              <w:t>užduot</w:t>
            </w:r>
            <w:r>
              <w:t xml:space="preserve">is, </w:t>
            </w:r>
            <w:r w:rsidRPr="00FB051C">
              <w:rPr>
                <w:b/>
                <w:bCs/>
                <w:i/>
                <w:iCs/>
              </w:rPr>
              <w:t>Derintojams</w:t>
            </w:r>
            <w:r>
              <w:t xml:space="preserve"> išsiunčiant informacinius pranešimas apie naują derinimo užduotį, o prašymo būseną pakeičiant iš „</w:t>
            </w:r>
            <w:r>
              <w:rPr>
                <w:rFonts w:cstheme="minorHAnsi"/>
                <w:b/>
                <w:i/>
                <w:iCs/>
              </w:rPr>
              <w:t>Tvirtinimas</w:t>
            </w:r>
            <w:r>
              <w:t>“ į „</w:t>
            </w:r>
            <w:r w:rsidRPr="00B56581">
              <w:rPr>
                <w:b/>
                <w:bCs/>
                <w:i/>
                <w:iCs/>
              </w:rPr>
              <w:t>Derinimas</w:t>
            </w:r>
            <w:r>
              <w:t xml:space="preserve">“. </w:t>
            </w:r>
          </w:p>
          <w:p w:rsidRPr="000247D6" w:rsidR="00C359AA" w:rsidP="00C359AA" w:rsidRDefault="00C359AA" w14:paraId="77382B0E" w14:textId="34DEC450">
            <w:pPr>
              <w:spacing w:before="120" w:after="120"/>
              <w:jc w:val="both"/>
              <w:rPr>
                <w:rFonts w:cstheme="minorHAnsi"/>
              </w:rPr>
            </w:pPr>
            <w:r w:rsidRPr="004E71E3">
              <w:rPr>
                <w:b/>
                <w:bCs/>
                <w:i/>
                <w:iCs/>
              </w:rPr>
              <w:t>SVARBU:</w:t>
            </w:r>
            <w:r>
              <w:t xml:space="preserve"> po sutikimo patvirtinimo, jei </w:t>
            </w:r>
            <w:r w:rsidRPr="00977121">
              <w:t>„</w:t>
            </w:r>
            <w:r w:rsidRPr="00CA275C">
              <w:rPr>
                <w:b/>
                <w:bCs/>
                <w:i/>
                <w:iCs/>
              </w:rPr>
              <w:t>Sutikimas įsigalioja nuo</w:t>
            </w:r>
            <w:r w:rsidRPr="00977121">
              <w:t>“ pildymo lauke nurodytos datos – tai, prieš išduodant ir išsiunčiant Klientui sutikimą darbams vykdyti turi būti automatiškai pakoreguota „</w:t>
            </w:r>
            <w:r w:rsidRPr="004E71E3">
              <w:rPr>
                <w:b/>
                <w:bCs/>
                <w:i/>
                <w:iCs/>
              </w:rPr>
              <w:t>Sutikimas įsigalioja nuo</w:t>
            </w:r>
            <w:r w:rsidRPr="00977121">
              <w:t>“ pildymo lauke data, pakeičiant ją į tvirtinimo proceso pabaigos datą</w:t>
            </w:r>
            <w:r>
              <w:t xml:space="preserve"> nepradedant iš naujo tvirtinimo ar derinimo procesų.</w:t>
            </w:r>
          </w:p>
        </w:tc>
      </w:tr>
      <w:tr w:rsidR="00DF5452" w:rsidTr="00B94CF5" w14:paraId="079DA93B" w14:textId="77777777">
        <w:trPr>
          <w:gridAfter w:val="1"/>
          <w:wAfter w:w="6" w:type="dxa"/>
          <w:trHeight w:val="731"/>
        </w:trPr>
        <w:tc>
          <w:tcPr>
            <w:tcW w:w="4907" w:type="dxa"/>
            <w:shd w:val="clear" w:color="auto" w:fill="auto"/>
            <w:vAlign w:val="center"/>
          </w:tcPr>
          <w:p w:rsidR="00DF5452" w:rsidP="00C359AA" w:rsidRDefault="00DF5452" w14:paraId="514F46A2" w14:textId="222CB460">
            <w:pPr>
              <w:spacing w:after="120"/>
              <w:jc w:val="both"/>
            </w:pPr>
            <w:r>
              <w:lastRenderedPageBreak/>
              <w:t xml:space="preserve">Aš, kaip Sutikimą rengiantis specialistas, noriu, jog Klientui sutikimas darbams būtų patvirtintas </w:t>
            </w:r>
            <w:r>
              <w:lastRenderedPageBreak/>
              <w:t xml:space="preserve">kvalifikuotu parašu, kad </w:t>
            </w:r>
            <w:r w:rsidR="00636D05">
              <w:t>atitikti keliamus vidaus teisės aktų reikalavimus</w:t>
            </w:r>
            <w:r>
              <w:t>.</w:t>
            </w:r>
          </w:p>
        </w:tc>
        <w:tc>
          <w:tcPr>
            <w:tcW w:w="1842" w:type="dxa"/>
            <w:shd w:val="clear" w:color="auto" w:fill="auto"/>
            <w:vAlign w:val="center"/>
          </w:tcPr>
          <w:p w:rsidR="00DF5452" w:rsidP="00C359AA" w:rsidRDefault="00636D05" w14:paraId="69559548" w14:textId="2FD8D58B">
            <w:pPr>
              <w:jc w:val="center"/>
              <w:rPr>
                <w:rFonts w:cstheme="minorHAnsi"/>
                <w:b/>
                <w:bCs/>
              </w:rPr>
            </w:pPr>
            <w:r>
              <w:rPr>
                <w:rFonts w:cstheme="minorHAnsi"/>
                <w:b/>
                <w:bCs/>
              </w:rPr>
              <w:lastRenderedPageBreak/>
              <w:t>Sutikimo pasirašymas</w:t>
            </w:r>
          </w:p>
        </w:tc>
        <w:tc>
          <w:tcPr>
            <w:tcW w:w="7480" w:type="dxa"/>
            <w:shd w:val="clear" w:color="auto" w:fill="auto"/>
          </w:tcPr>
          <w:p w:rsidR="00DF5452" w:rsidP="00C359AA" w:rsidRDefault="0042494D" w14:paraId="5120055D" w14:textId="6BE48419">
            <w:pPr>
              <w:spacing w:before="60" w:after="120"/>
              <w:ind w:right="57"/>
              <w:jc w:val="both"/>
              <w:rPr>
                <w:rFonts w:cstheme="minorHAnsi"/>
              </w:rPr>
            </w:pPr>
            <w:r>
              <w:rPr>
                <w:rFonts w:cstheme="minorHAnsi"/>
              </w:rPr>
              <w:t>K</w:t>
            </w:r>
            <w:r w:rsidR="001A1BC7">
              <w:rPr>
                <w:rFonts w:cstheme="minorHAnsi"/>
              </w:rPr>
              <w:t xml:space="preserve">ai Tvirtintojas pasirenka opciją </w:t>
            </w:r>
            <w:r w:rsidRPr="0042494D" w:rsidR="001A1BC7">
              <w:rPr>
                <w:rFonts w:cstheme="minorHAnsi"/>
                <w:b/>
                <w:bCs/>
                <w:i/>
                <w:iCs/>
              </w:rPr>
              <w:t>Tvirtinti</w:t>
            </w:r>
            <w:r w:rsidR="001A1BC7">
              <w:rPr>
                <w:rFonts w:cstheme="minorHAnsi"/>
              </w:rPr>
              <w:t>, tada automatiškai:</w:t>
            </w:r>
          </w:p>
          <w:p w:rsidRPr="0042494D" w:rsidR="001A1BC7" w:rsidP="00D019A2" w:rsidRDefault="001A1BC7" w14:paraId="3FC6D1F3" w14:textId="4C781784">
            <w:pPr>
              <w:pStyle w:val="ListParagraph"/>
              <w:numPr>
                <w:ilvl w:val="0"/>
                <w:numId w:val="44"/>
              </w:numPr>
              <w:spacing w:before="60" w:after="60"/>
              <w:ind w:right="57" w:hanging="357"/>
              <w:contextualSpacing w:val="0"/>
              <w:jc w:val="both"/>
              <w:rPr>
                <w:rFonts w:cstheme="minorHAnsi"/>
              </w:rPr>
            </w:pPr>
            <w:r>
              <w:lastRenderedPageBreak/>
              <w:t xml:space="preserve">Jei </w:t>
            </w:r>
            <w:r w:rsidRPr="00977121">
              <w:t>„</w:t>
            </w:r>
            <w:r w:rsidRPr="00CA275C">
              <w:rPr>
                <w:b/>
                <w:bCs/>
                <w:i/>
                <w:iCs/>
              </w:rPr>
              <w:t>Sutikimas įsigalioja nuo</w:t>
            </w:r>
            <w:r w:rsidRPr="00977121">
              <w:t>“ pildymo lauke nurodyt</w:t>
            </w:r>
            <w:r w:rsidR="00B70AF7">
              <w:t>a</w:t>
            </w:r>
            <w:r w:rsidRPr="00977121">
              <w:t xml:space="preserve"> dat</w:t>
            </w:r>
            <w:r w:rsidR="00B70AF7">
              <w:t>a yra praeityje</w:t>
            </w:r>
            <w:r w:rsidRPr="00977121">
              <w:t xml:space="preserve"> – tai</w:t>
            </w:r>
            <w:r w:rsidR="00B70AF7">
              <w:t xml:space="preserve"> </w:t>
            </w:r>
            <w:r w:rsidR="00066C04">
              <w:t xml:space="preserve">ši data </w:t>
            </w:r>
            <w:r w:rsidRPr="00977121">
              <w:t>pakeičia</w:t>
            </w:r>
            <w:r w:rsidR="00066C04">
              <w:t>ma</w:t>
            </w:r>
            <w:r w:rsidRPr="00977121">
              <w:t xml:space="preserve"> į </w:t>
            </w:r>
            <w:r w:rsidR="00066C04">
              <w:t>šiandienos datą,</w:t>
            </w:r>
            <w:r w:rsidR="0042494D">
              <w:t xml:space="preserve"> </w:t>
            </w:r>
            <w:r>
              <w:t>nepradedant iš naujo tvirtinimo ar derinimo procesų.</w:t>
            </w:r>
          </w:p>
          <w:p w:rsidRPr="004C265C" w:rsidR="0042494D" w:rsidP="00D019A2" w:rsidRDefault="0042494D" w14:paraId="6EF251F9" w14:textId="129112C2">
            <w:pPr>
              <w:pStyle w:val="ListParagraph"/>
              <w:numPr>
                <w:ilvl w:val="0"/>
                <w:numId w:val="44"/>
              </w:numPr>
              <w:spacing w:before="60" w:after="60"/>
              <w:ind w:right="57" w:hanging="357"/>
              <w:contextualSpacing w:val="0"/>
              <w:jc w:val="both"/>
              <w:rPr>
                <w:rFonts w:cstheme="minorHAnsi"/>
              </w:rPr>
            </w:pPr>
            <w:r>
              <w:t xml:space="preserve">Sutikimo </w:t>
            </w:r>
            <w:r w:rsidRPr="00D9674E">
              <w:rPr>
                <w:b/>
                <w:bCs/>
                <w:i/>
                <w:iCs/>
              </w:rPr>
              <w:t>Tvirtintojas</w:t>
            </w:r>
            <w:r>
              <w:t xml:space="preserve"> </w:t>
            </w:r>
            <w:r w:rsidR="00184A36">
              <w:t xml:space="preserve">yra </w:t>
            </w:r>
            <w:r w:rsidR="000D6BD1">
              <w:t>nukreipiamas</w:t>
            </w:r>
            <w:r w:rsidR="00184A36">
              <w:t xml:space="preserve"> į </w:t>
            </w:r>
            <w:r w:rsidRPr="000D6BD1" w:rsidR="000D6BD1">
              <w:t>išorin</w:t>
            </w:r>
            <w:r w:rsidR="000D6BD1">
              <w:t>ę</w:t>
            </w:r>
            <w:r w:rsidRPr="000D6BD1" w:rsidR="000D6BD1">
              <w:t xml:space="preserve"> pasirašymo sistem</w:t>
            </w:r>
            <w:r w:rsidR="000D6BD1">
              <w:t>ą</w:t>
            </w:r>
            <w:r w:rsidR="00860CD0">
              <w:t xml:space="preserve">, kur </w:t>
            </w:r>
            <w:r w:rsidR="008B313D">
              <w:t>pasirašo</w:t>
            </w:r>
            <w:r w:rsidR="004C265C">
              <w:t xml:space="preserve"> suformuotą sutikim</w:t>
            </w:r>
            <w:r w:rsidR="008B313D">
              <w:t xml:space="preserve">ą </w:t>
            </w:r>
            <w:r w:rsidR="004C265C">
              <w:t>kvalifikuotu parašu.</w:t>
            </w:r>
          </w:p>
          <w:p w:rsidRPr="00EB11C4" w:rsidR="001A1BC7" w:rsidP="00D019A2" w:rsidRDefault="004C265C" w14:paraId="134CE298" w14:textId="3454D91F">
            <w:pPr>
              <w:pStyle w:val="ListParagraph"/>
              <w:numPr>
                <w:ilvl w:val="0"/>
                <w:numId w:val="44"/>
              </w:numPr>
              <w:spacing w:before="60" w:after="60"/>
              <w:ind w:right="57" w:hanging="357"/>
              <w:contextualSpacing w:val="0"/>
              <w:jc w:val="both"/>
              <w:rPr>
                <w:rFonts w:cstheme="minorHAnsi"/>
              </w:rPr>
            </w:pPr>
            <w:r>
              <w:rPr>
                <w:rFonts w:cstheme="minorHAnsi"/>
              </w:rPr>
              <w:t>Pasirašytas sutikimas grąžinamas</w:t>
            </w:r>
            <w:r w:rsidR="009651BC">
              <w:rPr>
                <w:rFonts w:cstheme="minorHAnsi"/>
              </w:rPr>
              <w:t xml:space="preserve"> atgal </w:t>
            </w:r>
            <w:r>
              <w:rPr>
                <w:rFonts w:cstheme="minorHAnsi"/>
              </w:rPr>
              <w:t xml:space="preserve"> į </w:t>
            </w:r>
            <w:r w:rsidR="00980E6A">
              <w:rPr>
                <w:rFonts w:cstheme="minorHAnsi"/>
              </w:rPr>
              <w:t>sistemą</w:t>
            </w:r>
            <w:r w:rsidR="009651BC">
              <w:rPr>
                <w:rFonts w:cstheme="minorHAnsi"/>
              </w:rPr>
              <w:t xml:space="preserve"> kaip prašymo priedas</w:t>
            </w:r>
            <w:r w:rsidR="00980E6A">
              <w:rPr>
                <w:rFonts w:cstheme="minorHAnsi"/>
              </w:rPr>
              <w:t>.</w:t>
            </w:r>
          </w:p>
        </w:tc>
      </w:tr>
      <w:tr w:rsidR="00C359AA" w:rsidTr="00B94CF5" w14:paraId="2B148B7A" w14:textId="77777777">
        <w:trPr>
          <w:gridAfter w:val="1"/>
          <w:wAfter w:w="6" w:type="dxa"/>
          <w:trHeight w:val="731"/>
        </w:trPr>
        <w:tc>
          <w:tcPr>
            <w:tcW w:w="4907" w:type="dxa"/>
            <w:shd w:val="clear" w:color="auto" w:fill="auto"/>
            <w:vAlign w:val="center"/>
          </w:tcPr>
          <w:p w:rsidRPr="004E679A" w:rsidR="00C359AA" w:rsidP="00C359AA" w:rsidRDefault="00C359AA" w14:paraId="419C4BED" w14:textId="3FA14942">
            <w:pPr>
              <w:spacing w:after="120"/>
              <w:jc w:val="both"/>
            </w:pPr>
            <w:r>
              <w:lastRenderedPageBreak/>
              <w:t>Aš, kaip Sutikimą rengiantis specialistas, noriu, kad Klientui sutikimas darbams vykdyti būtų siunčiamas automatiškai, kad nereikėtų atlikti papildomų veiksmų ir Klientui operatyviai būtų išduotas sutikimas.</w:t>
            </w:r>
          </w:p>
        </w:tc>
        <w:tc>
          <w:tcPr>
            <w:tcW w:w="1842" w:type="dxa"/>
            <w:shd w:val="clear" w:color="auto" w:fill="auto"/>
            <w:vAlign w:val="center"/>
          </w:tcPr>
          <w:p w:rsidR="00C359AA" w:rsidP="00C359AA" w:rsidRDefault="00C359AA" w14:paraId="24198C61" w14:textId="4F499D06">
            <w:pPr>
              <w:jc w:val="center"/>
              <w:rPr>
                <w:rFonts w:cstheme="minorHAnsi"/>
                <w:b/>
                <w:bCs/>
              </w:rPr>
            </w:pPr>
            <w:r>
              <w:rPr>
                <w:rFonts w:cstheme="minorHAnsi"/>
                <w:b/>
                <w:bCs/>
              </w:rPr>
              <w:t>Užduočių atlikimas</w:t>
            </w:r>
          </w:p>
        </w:tc>
        <w:tc>
          <w:tcPr>
            <w:tcW w:w="7480" w:type="dxa"/>
            <w:shd w:val="clear" w:color="auto" w:fill="auto"/>
          </w:tcPr>
          <w:p w:rsidRPr="00586F3D" w:rsidR="00C359AA" w:rsidP="00C359AA" w:rsidRDefault="00C359AA" w14:paraId="62582C2E" w14:textId="7EB458A4">
            <w:pPr>
              <w:spacing w:before="60" w:after="120"/>
              <w:ind w:right="57"/>
              <w:jc w:val="both"/>
              <w:rPr>
                <w:rFonts w:cstheme="minorHAnsi"/>
              </w:rPr>
            </w:pPr>
            <w:r w:rsidRPr="00586F3D">
              <w:rPr>
                <w:rFonts w:cstheme="minorHAnsi"/>
              </w:rPr>
              <w:t xml:space="preserve">Kai tik pasibaigia </w:t>
            </w:r>
            <w:r>
              <w:rPr>
                <w:rFonts w:cstheme="minorHAnsi"/>
              </w:rPr>
              <w:t>tvirtin</w:t>
            </w:r>
            <w:r w:rsidRPr="00586F3D">
              <w:rPr>
                <w:rFonts w:cstheme="minorHAnsi"/>
              </w:rPr>
              <w:t>imo procesas</w:t>
            </w:r>
            <w:r>
              <w:rPr>
                <w:rFonts w:cstheme="minorHAnsi"/>
              </w:rPr>
              <w:t xml:space="preserve"> (</w:t>
            </w:r>
            <w:r w:rsidRPr="00787290">
              <w:rPr>
                <w:rFonts w:cstheme="minorHAnsi"/>
                <w:b/>
                <w:bCs/>
                <w:i/>
                <w:iCs/>
              </w:rPr>
              <w:t>Tvirtintoj</w:t>
            </w:r>
            <w:r w:rsidR="00002BEB">
              <w:rPr>
                <w:rFonts w:cstheme="minorHAnsi"/>
                <w:b/>
                <w:bCs/>
                <w:i/>
                <w:iCs/>
              </w:rPr>
              <w:t xml:space="preserve">o </w:t>
            </w:r>
            <w:r>
              <w:rPr>
                <w:rFonts w:cstheme="minorHAnsi"/>
              </w:rPr>
              <w:t xml:space="preserve"> </w:t>
            </w:r>
            <w:r w:rsidR="00002BEB">
              <w:rPr>
                <w:rFonts w:cstheme="minorHAnsi"/>
              </w:rPr>
              <w:t>kvali</w:t>
            </w:r>
            <w:r w:rsidR="00FA44B1">
              <w:rPr>
                <w:rFonts w:cstheme="minorHAnsi"/>
              </w:rPr>
              <w:t>fikuotu parašu pasirašytas sutikimas prisegamas kaip priedas prie prašymo</w:t>
            </w:r>
            <w:r>
              <w:rPr>
                <w:rFonts w:cstheme="minorHAnsi"/>
              </w:rPr>
              <w:t>)</w:t>
            </w:r>
            <w:r w:rsidR="004B6614">
              <w:rPr>
                <w:rFonts w:cstheme="minorHAnsi"/>
              </w:rPr>
              <w:t>, tada</w:t>
            </w:r>
            <w:r w:rsidRPr="00586F3D">
              <w:rPr>
                <w:rFonts w:cstheme="minorHAnsi"/>
              </w:rPr>
              <w:t>:</w:t>
            </w:r>
          </w:p>
          <w:p w:rsidR="00C359AA" w:rsidP="00D019A2" w:rsidRDefault="00C359AA" w14:paraId="6FFA27D9" w14:textId="6423D0B0">
            <w:pPr>
              <w:pStyle w:val="ListParagraph"/>
              <w:numPr>
                <w:ilvl w:val="0"/>
                <w:numId w:val="44"/>
              </w:numPr>
              <w:spacing w:before="60" w:after="60"/>
              <w:ind w:right="57" w:hanging="357"/>
              <w:contextualSpacing w:val="0"/>
              <w:jc w:val="both"/>
              <w:rPr>
                <w:rFonts w:cstheme="minorHAnsi"/>
              </w:rPr>
            </w:pPr>
            <w:r w:rsidRPr="0090450C">
              <w:rPr>
                <w:rFonts w:cstheme="minorHAnsi"/>
              </w:rPr>
              <w:t>Prašymo būsena pasikeičia iš „</w:t>
            </w:r>
            <w:r>
              <w:rPr>
                <w:rFonts w:cstheme="minorHAnsi"/>
                <w:b/>
                <w:i/>
                <w:iCs/>
              </w:rPr>
              <w:t>Tvirtin</w:t>
            </w:r>
            <w:r w:rsidRPr="00586F3D">
              <w:rPr>
                <w:rFonts w:cstheme="minorHAnsi"/>
                <w:b/>
                <w:i/>
                <w:iCs/>
              </w:rPr>
              <w:t>imas</w:t>
            </w:r>
            <w:r w:rsidRPr="0090450C">
              <w:rPr>
                <w:rFonts w:cstheme="minorHAnsi"/>
              </w:rPr>
              <w:t>“ į „</w:t>
            </w:r>
            <w:r w:rsidRPr="00586F3D">
              <w:rPr>
                <w:rFonts w:cstheme="minorHAnsi"/>
                <w:b/>
                <w:i/>
                <w:iCs/>
              </w:rPr>
              <w:t>Išduotas sutikimas</w:t>
            </w:r>
            <w:r w:rsidRPr="0090450C">
              <w:rPr>
                <w:rFonts w:cstheme="minorHAnsi"/>
              </w:rPr>
              <w:t xml:space="preserve">“. </w:t>
            </w:r>
          </w:p>
          <w:p w:rsidRPr="00586F3D" w:rsidR="00C359AA" w:rsidP="00D019A2" w:rsidRDefault="00C359AA" w14:paraId="45BC6572" w14:textId="1E8AD2C4">
            <w:pPr>
              <w:pStyle w:val="ListParagraph"/>
              <w:numPr>
                <w:ilvl w:val="0"/>
                <w:numId w:val="44"/>
              </w:numPr>
              <w:spacing w:before="60" w:after="60"/>
              <w:ind w:right="57" w:hanging="357"/>
              <w:contextualSpacing w:val="0"/>
              <w:jc w:val="both"/>
              <w:rPr>
                <w:rFonts w:cstheme="minorHAnsi"/>
              </w:rPr>
            </w:pPr>
            <w:r>
              <w:rPr>
                <w:rFonts w:cstheme="minorHAnsi"/>
              </w:rPr>
              <w:t>Suformuojama sutikimo kortelė.</w:t>
            </w:r>
          </w:p>
          <w:p w:rsidRPr="00586F3D" w:rsidR="00C359AA" w:rsidP="00D019A2" w:rsidRDefault="00C359AA" w14:paraId="49B43CF1" w14:textId="7F38F230">
            <w:pPr>
              <w:pStyle w:val="ListParagraph"/>
              <w:numPr>
                <w:ilvl w:val="0"/>
                <w:numId w:val="44"/>
              </w:numPr>
              <w:spacing w:before="60" w:after="60"/>
              <w:ind w:right="57" w:hanging="357"/>
              <w:contextualSpacing w:val="0"/>
              <w:jc w:val="both"/>
              <w:rPr>
                <w:rFonts w:cstheme="minorHAnsi"/>
              </w:rPr>
            </w:pPr>
            <w:r w:rsidRPr="0090450C">
              <w:rPr>
                <w:rFonts w:cstheme="minorHAnsi"/>
              </w:rPr>
              <w:t xml:space="preserve">Klientui </w:t>
            </w:r>
            <w:r w:rsidRPr="00586F3D">
              <w:rPr>
                <w:rFonts w:cstheme="minorHAnsi"/>
              </w:rPr>
              <w:t xml:space="preserve">į el. paštą (pateikusiam prašymą asmeniui) </w:t>
            </w:r>
            <w:r w:rsidRPr="0090450C">
              <w:rPr>
                <w:rFonts w:cstheme="minorHAnsi"/>
              </w:rPr>
              <w:t>automatiškai išsiunčiamas</w:t>
            </w:r>
            <w:r>
              <w:rPr>
                <w:rFonts w:cstheme="minorHAnsi"/>
              </w:rPr>
              <w:t xml:space="preserve"> el. laiškas, kuriame</w:t>
            </w:r>
            <w:r w:rsidRPr="00586F3D">
              <w:rPr>
                <w:rFonts w:cstheme="minorHAnsi"/>
              </w:rPr>
              <w:t>:</w:t>
            </w:r>
          </w:p>
          <w:p w:rsidRPr="00586F3D" w:rsidR="00C359AA" w:rsidP="00D019A2" w:rsidRDefault="00C359AA" w14:paraId="2751BCE8" w14:textId="77777777">
            <w:pPr>
              <w:pStyle w:val="ListParagraph"/>
              <w:numPr>
                <w:ilvl w:val="1"/>
                <w:numId w:val="44"/>
              </w:numPr>
              <w:spacing w:before="60" w:after="60"/>
              <w:ind w:right="57" w:hanging="357"/>
              <w:contextualSpacing w:val="0"/>
              <w:jc w:val="both"/>
              <w:rPr>
                <w:rFonts w:cstheme="minorHAnsi"/>
              </w:rPr>
            </w:pPr>
            <w:r w:rsidRPr="00586F3D">
              <w:rPr>
                <w:rFonts w:cstheme="minorHAnsi"/>
              </w:rPr>
              <w:t>Standartinis tekstas dėl išduoto sutikimo darbams vykdyti.</w:t>
            </w:r>
          </w:p>
          <w:p w:rsidRPr="00586F3D" w:rsidR="00C359AA" w:rsidP="00D019A2" w:rsidRDefault="002D6C6A" w14:paraId="155B7855" w14:textId="686BD24E">
            <w:pPr>
              <w:pStyle w:val="ListParagraph"/>
              <w:numPr>
                <w:ilvl w:val="1"/>
                <w:numId w:val="44"/>
              </w:numPr>
              <w:spacing w:before="60" w:after="60"/>
              <w:ind w:right="57" w:hanging="357"/>
              <w:jc w:val="both"/>
            </w:pPr>
            <w:r>
              <w:t>Pasirašytas</w:t>
            </w:r>
            <w:r w:rsidRPr="0B606D00">
              <w:t xml:space="preserve"> </w:t>
            </w:r>
            <w:r w:rsidRPr="0B606D00" w:rsidR="00C359AA">
              <w:t>sutikimas, prikabintas kaip prisegtukas (</w:t>
            </w:r>
            <w:proofErr w:type="spellStart"/>
            <w:r w:rsidRPr="0B606D00" w:rsidR="00C359AA">
              <w:t>pdf</w:t>
            </w:r>
            <w:proofErr w:type="spellEnd"/>
            <w:r w:rsidRPr="0B606D00" w:rsidR="00C359AA">
              <w:t xml:space="preserve"> formatu).</w:t>
            </w:r>
          </w:p>
          <w:p w:rsidRPr="00D47BBF" w:rsidR="00C359AA" w:rsidP="00D019A2" w:rsidRDefault="00C359AA" w14:paraId="5A116497" w14:textId="535921B3">
            <w:pPr>
              <w:pStyle w:val="ListParagraph"/>
              <w:numPr>
                <w:ilvl w:val="1"/>
                <w:numId w:val="44"/>
              </w:numPr>
              <w:spacing w:before="60" w:after="60"/>
              <w:ind w:right="57" w:hanging="357"/>
              <w:contextualSpacing w:val="0"/>
              <w:jc w:val="both"/>
              <w:rPr>
                <w:rFonts w:cstheme="minorHAnsi"/>
              </w:rPr>
            </w:pPr>
            <w:r w:rsidRPr="00586F3D">
              <w:rPr>
                <w:rFonts w:cstheme="minorHAnsi"/>
              </w:rPr>
              <w:t>Interaktyvi nuoroda į sutikimo kortelę.</w:t>
            </w:r>
          </w:p>
          <w:p w:rsidRPr="00D47BBF" w:rsidR="00C359AA" w:rsidP="00D019A2" w:rsidRDefault="00C359AA" w14:paraId="46BBB1E5" w14:textId="061FBAD8">
            <w:pPr>
              <w:pStyle w:val="ListParagraph"/>
              <w:numPr>
                <w:ilvl w:val="1"/>
                <w:numId w:val="44"/>
              </w:numPr>
              <w:spacing w:before="60" w:after="60"/>
              <w:ind w:right="57" w:hanging="357"/>
              <w:contextualSpacing w:val="0"/>
              <w:jc w:val="both"/>
              <w:rPr>
                <w:rFonts w:cstheme="minorHAnsi"/>
              </w:rPr>
            </w:pPr>
            <w:r w:rsidRPr="00D47BBF">
              <w:rPr>
                <w:rFonts w:cstheme="minorHAnsi"/>
              </w:rPr>
              <w:t>Nuoroda į saugos atmintinę.</w:t>
            </w:r>
          </w:p>
          <w:p w:rsidRPr="00586F3D" w:rsidR="00C359AA" w:rsidP="00D019A2" w:rsidRDefault="00C359AA" w14:paraId="032B3172" w14:textId="23F7DF95">
            <w:pPr>
              <w:pStyle w:val="ListParagraph"/>
              <w:numPr>
                <w:ilvl w:val="1"/>
                <w:numId w:val="44"/>
              </w:numPr>
              <w:spacing w:before="60" w:after="120"/>
              <w:ind w:right="57"/>
              <w:jc w:val="both"/>
              <w:rPr>
                <w:rFonts w:cstheme="minorHAnsi"/>
              </w:rPr>
            </w:pPr>
            <w:r w:rsidRPr="00D47BBF">
              <w:rPr>
                <w:rFonts w:cstheme="minorHAnsi"/>
              </w:rPr>
              <w:t xml:space="preserve">Nuoroda į </w:t>
            </w:r>
            <w:r w:rsidRPr="00586F3D">
              <w:rPr>
                <w:rFonts w:cstheme="minorHAnsi"/>
              </w:rPr>
              <w:t xml:space="preserve">su </w:t>
            </w:r>
            <w:r w:rsidRPr="00586F3D">
              <w:t>žemės kasimo darbais susijusių rizikos veiksnių ir saugos reikalavimų sąrašą.</w:t>
            </w:r>
          </w:p>
        </w:tc>
      </w:tr>
      <w:tr w:rsidR="004C12BB" w:rsidTr="00BE443A" w14:paraId="5F896133" w14:textId="77777777">
        <w:trPr>
          <w:gridAfter w:val="1"/>
          <w:wAfter w:w="6" w:type="dxa"/>
          <w:trHeight w:val="731"/>
        </w:trPr>
        <w:tc>
          <w:tcPr>
            <w:tcW w:w="14229" w:type="dxa"/>
            <w:gridSpan w:val="3"/>
            <w:shd w:val="clear" w:color="auto" w:fill="7030A0"/>
            <w:vAlign w:val="center"/>
          </w:tcPr>
          <w:p w:rsidRPr="00BE443A" w:rsidR="004C12BB" w:rsidP="00C359AA" w:rsidRDefault="00CD67B5" w14:paraId="3BAFBA43" w14:textId="19AB1B13">
            <w:pPr>
              <w:jc w:val="center"/>
              <w:rPr>
                <w:rFonts w:cstheme="minorHAnsi"/>
                <w:color w:val="FFFFFF" w:themeColor="background1"/>
              </w:rPr>
            </w:pPr>
            <w:r w:rsidRPr="00BE443A">
              <w:rPr>
                <w:rFonts w:cstheme="minorHAnsi"/>
                <w:b/>
                <w:bCs/>
                <w:color w:val="FFFFFF" w:themeColor="background1"/>
              </w:rPr>
              <w:t>PREVENCIJOS</w:t>
            </w:r>
            <w:r w:rsidRPr="00BE443A" w:rsidR="004C12BB">
              <w:rPr>
                <w:rFonts w:cstheme="minorHAnsi"/>
                <w:b/>
                <w:bCs/>
                <w:color w:val="FFFFFF" w:themeColor="background1"/>
              </w:rPr>
              <w:t xml:space="preserve"> </w:t>
            </w:r>
            <w:r w:rsidRPr="00BE443A">
              <w:rPr>
                <w:rFonts w:cstheme="minorHAnsi"/>
                <w:b/>
                <w:bCs/>
                <w:color w:val="FFFFFF" w:themeColor="background1"/>
              </w:rPr>
              <w:t xml:space="preserve">SKYRIAUS </w:t>
            </w:r>
            <w:r w:rsidRPr="00BE443A" w:rsidR="004C12BB">
              <w:rPr>
                <w:rFonts w:cstheme="minorHAnsi"/>
                <w:b/>
                <w:bCs/>
                <w:color w:val="FFFFFF" w:themeColor="background1"/>
              </w:rPr>
              <w:t>SPECIALISTŲ POREIKIAI</w:t>
            </w:r>
          </w:p>
        </w:tc>
      </w:tr>
      <w:tr w:rsidR="00FA67BC" w:rsidTr="00BE443A" w14:paraId="13C6753F" w14:textId="77777777">
        <w:trPr>
          <w:gridAfter w:val="1"/>
          <w:wAfter w:w="6" w:type="dxa"/>
          <w:trHeight w:val="731"/>
        </w:trPr>
        <w:tc>
          <w:tcPr>
            <w:tcW w:w="4907" w:type="dxa"/>
            <w:shd w:val="clear" w:color="auto" w:fill="auto"/>
            <w:vAlign w:val="center"/>
          </w:tcPr>
          <w:p w:rsidR="00FA67BC" w:rsidP="00FA67BC" w:rsidRDefault="00FA67BC" w14:paraId="604BD7E9" w14:textId="770266DA">
            <w:pPr>
              <w:jc w:val="both"/>
            </w:pPr>
            <w:r>
              <w:t>Aš, kaip Prevencijos skyriaus specialistas, noriu turėti galimybę pasirinkti darbo aplinkos atvaizdavimo kalbą.</w:t>
            </w:r>
          </w:p>
        </w:tc>
        <w:tc>
          <w:tcPr>
            <w:tcW w:w="1842" w:type="dxa"/>
            <w:shd w:val="clear" w:color="auto" w:fill="auto"/>
            <w:vAlign w:val="center"/>
          </w:tcPr>
          <w:p w:rsidR="00FA67BC" w:rsidP="00FA67BC" w:rsidRDefault="00FA67BC" w14:paraId="58A6F2AA" w14:textId="2EA83542">
            <w:pPr>
              <w:jc w:val="center"/>
              <w:rPr>
                <w:rFonts w:cstheme="minorHAnsi"/>
                <w:b/>
                <w:bCs/>
              </w:rPr>
            </w:pPr>
            <w:r>
              <w:rPr>
                <w:rFonts w:cstheme="minorHAnsi"/>
                <w:b/>
                <w:bCs/>
              </w:rPr>
              <w:t>Darbo aplinka</w:t>
            </w:r>
          </w:p>
        </w:tc>
        <w:tc>
          <w:tcPr>
            <w:tcW w:w="7480" w:type="dxa"/>
            <w:shd w:val="clear" w:color="auto" w:fill="auto"/>
          </w:tcPr>
          <w:p w:rsidR="00FA67BC" w:rsidP="00FA67BC" w:rsidRDefault="00FA67BC" w14:paraId="2D287B30" w14:textId="4133698F">
            <w:pPr>
              <w:spacing w:before="60" w:after="120"/>
              <w:ind w:right="57"/>
              <w:jc w:val="both"/>
            </w:pPr>
            <w:r w:rsidRPr="0B1E0E4F">
              <w:t xml:space="preserve">Pagal nutylėjimą visiems vidiniams naudotojams darbo aplinka yra atvaizduojama lietuvių kalba. Tačiau </w:t>
            </w:r>
            <w:r>
              <w:t>Prevencijos skyriaus specialistas</w:t>
            </w:r>
            <w:r w:rsidRPr="0B1E0E4F">
              <w:t xml:space="preserve"> gali keisti darbo aplinkos atvaizdavimo kalbą iš lietuvių į anglų ir atvirkščiai. Kalbos keitimas turi būti atliekamas vieno mygtuko paspaudimu ir negali daryti įtakos kitų proceso dalyvių kalbos pasirinkimams. </w:t>
            </w:r>
          </w:p>
          <w:p w:rsidR="00FA67BC" w:rsidP="00FA67BC" w:rsidRDefault="00FA67BC" w14:paraId="17B8489D" w14:textId="6CEECD26">
            <w:pPr>
              <w:spacing w:after="120"/>
              <w:jc w:val="both"/>
              <w:rPr>
                <w:rFonts w:cstheme="minorHAnsi"/>
              </w:rPr>
            </w:pPr>
            <w:r w:rsidRPr="0B1E0E4F">
              <w:lastRenderedPageBreak/>
              <w:t xml:space="preserve">Atliktas kalbos keitimas turi būti išsaugomas ir kitąkart prisijungus prie darbo aplinkos, </w:t>
            </w:r>
            <w:r>
              <w:t xml:space="preserve">Prevencijos skyriaus </w:t>
            </w:r>
            <w:r w:rsidRPr="0B1E0E4F">
              <w:t>specialistui darbo aplinka turi būti atvaizduojama pagal paskutinį kalbos pasirinkimo nustatymą.</w:t>
            </w:r>
          </w:p>
        </w:tc>
      </w:tr>
      <w:tr w:rsidR="00A55741" w:rsidTr="00BE443A" w14:paraId="1F7A8405" w14:textId="77777777">
        <w:trPr>
          <w:gridAfter w:val="1"/>
          <w:wAfter w:w="6" w:type="dxa"/>
          <w:trHeight w:val="731"/>
        </w:trPr>
        <w:tc>
          <w:tcPr>
            <w:tcW w:w="4907" w:type="dxa"/>
            <w:shd w:val="clear" w:color="auto" w:fill="auto"/>
            <w:vAlign w:val="center"/>
          </w:tcPr>
          <w:p w:rsidR="00A55741" w:rsidP="00A55741" w:rsidRDefault="00A55741" w14:paraId="6504A9AF" w14:textId="373F1051">
            <w:pPr>
              <w:jc w:val="both"/>
              <w:rPr>
                <w:rFonts w:cstheme="minorHAnsi"/>
              </w:rPr>
            </w:pPr>
            <w:r>
              <w:rPr>
                <w:rFonts w:cstheme="minorHAnsi"/>
              </w:rPr>
              <w:lastRenderedPageBreak/>
              <w:t xml:space="preserve">Aš, kaip </w:t>
            </w:r>
            <w:r>
              <w:t xml:space="preserve">Prevencijos </w:t>
            </w:r>
            <w:r>
              <w:rPr>
                <w:rFonts w:cstheme="minorHAnsi"/>
              </w:rPr>
              <w:t xml:space="preserve">skyriaus </w:t>
            </w:r>
            <w:r>
              <w:t>specialistas</w:t>
            </w:r>
            <w:r>
              <w:rPr>
                <w:rFonts w:cstheme="minorHAnsi"/>
              </w:rPr>
              <w:t>, noriu turėti galimybę peržiūrėti Prašymų registrą, kad galėčiau matyti visų Kliento prašymų ir jų būsenų sąrašą.</w:t>
            </w:r>
          </w:p>
        </w:tc>
        <w:tc>
          <w:tcPr>
            <w:tcW w:w="1842" w:type="dxa"/>
            <w:shd w:val="clear" w:color="auto" w:fill="auto"/>
            <w:vAlign w:val="center"/>
          </w:tcPr>
          <w:p w:rsidR="00A55741" w:rsidP="00A55741" w:rsidRDefault="007422A6" w14:paraId="7EEE9D93" w14:textId="5E2A1949">
            <w:pPr>
              <w:jc w:val="center"/>
              <w:rPr>
                <w:rFonts w:cstheme="minorHAnsi"/>
                <w:b/>
                <w:bCs/>
              </w:rPr>
            </w:pPr>
            <w:r>
              <w:rPr>
                <w:rFonts w:cstheme="minorHAnsi"/>
                <w:b/>
                <w:bCs/>
              </w:rPr>
              <w:t>Prašymų registras</w:t>
            </w:r>
          </w:p>
        </w:tc>
        <w:tc>
          <w:tcPr>
            <w:tcW w:w="7480" w:type="dxa"/>
            <w:shd w:val="clear" w:color="auto" w:fill="auto"/>
          </w:tcPr>
          <w:p w:rsidRPr="007422A6" w:rsidR="00A620F0" w:rsidP="00A55741" w:rsidRDefault="00A55741" w14:paraId="23200C09" w14:textId="0303B10F">
            <w:pPr>
              <w:spacing w:before="60" w:after="120"/>
              <w:ind w:right="57"/>
              <w:jc w:val="both"/>
              <w:rPr>
                <w:rFonts w:cstheme="minorHAnsi"/>
              </w:rPr>
            </w:pPr>
            <w:r>
              <w:rPr>
                <w:rFonts w:cstheme="minorHAnsi"/>
              </w:rPr>
              <w:t>Prevencijos skyriaus specialistas turi prieigą prie Kliento prašymo registro skaitymo teisėmis. Gali atlikti filtravimą pagal pasirinktus registro stulpelius, peržiūrėti kiekvieno iš prašymų įvykio žurnalą.</w:t>
            </w:r>
          </w:p>
        </w:tc>
      </w:tr>
      <w:tr w:rsidR="004B5070" w:rsidTr="00BE443A" w14:paraId="3B96722C" w14:textId="77777777">
        <w:trPr>
          <w:gridAfter w:val="1"/>
          <w:wAfter w:w="6" w:type="dxa"/>
          <w:trHeight w:val="731"/>
        </w:trPr>
        <w:tc>
          <w:tcPr>
            <w:tcW w:w="4907" w:type="dxa"/>
            <w:shd w:val="clear" w:color="auto" w:fill="auto"/>
            <w:vAlign w:val="center"/>
          </w:tcPr>
          <w:p w:rsidR="004B5070" w:rsidP="004B5070" w:rsidRDefault="004B5070" w14:paraId="6CD9CB63" w14:textId="486CE714">
            <w:pPr>
              <w:jc w:val="both"/>
            </w:pPr>
            <w:r>
              <w:rPr>
                <w:rFonts w:cstheme="minorHAnsi"/>
              </w:rPr>
              <w:t xml:space="preserve">Aš, kaip </w:t>
            </w:r>
            <w:r>
              <w:t xml:space="preserve">Prevencijos </w:t>
            </w:r>
            <w:r>
              <w:rPr>
                <w:rFonts w:cstheme="minorHAnsi"/>
              </w:rPr>
              <w:t xml:space="preserve">skyriaus </w:t>
            </w:r>
            <w:r>
              <w:t>specialistas</w:t>
            </w:r>
            <w:r>
              <w:rPr>
                <w:rFonts w:cstheme="minorHAnsi"/>
              </w:rPr>
              <w:t xml:space="preserve">, noriu turėti bendrą pateiktų </w:t>
            </w:r>
            <w:r w:rsidR="006C50C1">
              <w:rPr>
                <w:rFonts w:cstheme="minorHAnsi"/>
              </w:rPr>
              <w:t>užduočių</w:t>
            </w:r>
            <w:r>
              <w:rPr>
                <w:rFonts w:cstheme="minorHAnsi"/>
              </w:rPr>
              <w:t xml:space="preserve"> registrą, kad galėčiau matyti visų </w:t>
            </w:r>
            <w:r w:rsidR="00C043BA">
              <w:rPr>
                <w:rFonts w:cstheme="minorHAnsi"/>
              </w:rPr>
              <w:t>užduočių</w:t>
            </w:r>
            <w:r>
              <w:rPr>
                <w:rFonts w:cstheme="minorHAnsi"/>
              </w:rPr>
              <w:t xml:space="preserve"> sąrašą.</w:t>
            </w:r>
          </w:p>
        </w:tc>
        <w:tc>
          <w:tcPr>
            <w:tcW w:w="1842" w:type="dxa"/>
            <w:shd w:val="clear" w:color="auto" w:fill="auto"/>
            <w:vAlign w:val="center"/>
          </w:tcPr>
          <w:p w:rsidR="004B5070" w:rsidP="004B5070" w:rsidRDefault="006504BC" w14:paraId="7A5C8D39" w14:textId="5EAFE943">
            <w:pPr>
              <w:jc w:val="center"/>
              <w:rPr>
                <w:rFonts w:cstheme="minorHAnsi"/>
                <w:b/>
                <w:bCs/>
              </w:rPr>
            </w:pPr>
            <w:r>
              <w:rPr>
                <w:rFonts w:cstheme="minorHAnsi"/>
                <w:b/>
                <w:bCs/>
              </w:rPr>
              <w:t>Užduočių</w:t>
            </w:r>
            <w:r w:rsidR="004B5070">
              <w:rPr>
                <w:rFonts w:cstheme="minorHAnsi"/>
                <w:b/>
                <w:bCs/>
              </w:rPr>
              <w:t xml:space="preserve"> registras</w:t>
            </w:r>
          </w:p>
        </w:tc>
        <w:tc>
          <w:tcPr>
            <w:tcW w:w="7480" w:type="dxa"/>
            <w:shd w:val="clear" w:color="auto" w:fill="auto"/>
          </w:tcPr>
          <w:p w:rsidRPr="0B1E0E4F" w:rsidR="004B5070" w:rsidP="004B5070" w:rsidRDefault="006504BC" w14:paraId="4BA2B213" w14:textId="42E66A3F">
            <w:pPr>
              <w:spacing w:before="60" w:after="120"/>
              <w:ind w:right="57"/>
              <w:jc w:val="both"/>
            </w:pPr>
            <w:r>
              <w:t xml:space="preserve">Prevencijos </w:t>
            </w:r>
            <w:r>
              <w:rPr>
                <w:rFonts w:cstheme="minorHAnsi"/>
              </w:rPr>
              <w:t xml:space="preserve">skyriaus </w:t>
            </w:r>
            <w:r>
              <w:t>užduočių</w:t>
            </w:r>
            <w:r>
              <w:rPr>
                <w:rFonts w:cstheme="minorHAnsi"/>
              </w:rPr>
              <w:t xml:space="preserve"> </w:t>
            </w:r>
            <w:r w:rsidR="004B5070">
              <w:rPr>
                <w:rFonts w:cstheme="minorHAnsi"/>
              </w:rPr>
              <w:t xml:space="preserve">registras turi būti sudarytas tiek iš automatiškai užpildomų laukų, tiek ir iš ranka pildomų laukų bei būtų numatyti modifikavimo apribojimai. </w:t>
            </w:r>
            <w:r w:rsidR="00201F6D">
              <w:rPr>
                <w:rFonts w:cstheme="minorHAnsi"/>
              </w:rPr>
              <w:t>T</w:t>
            </w:r>
            <w:r w:rsidR="004B5070">
              <w:rPr>
                <w:rFonts w:cstheme="minorHAnsi"/>
              </w:rPr>
              <w:t xml:space="preserve">uri būti galimybė, esant poreikiui keisti </w:t>
            </w:r>
            <w:r w:rsidR="00201F6D">
              <w:t>užduočių</w:t>
            </w:r>
            <w:r w:rsidR="00201F6D">
              <w:rPr>
                <w:rFonts w:cstheme="minorHAnsi"/>
              </w:rPr>
              <w:t xml:space="preserve"> </w:t>
            </w:r>
            <w:r w:rsidR="004B5070">
              <w:rPr>
                <w:rFonts w:cstheme="minorHAnsi"/>
              </w:rPr>
              <w:t>registro struktūrą (papildyti registrą naujais pildymo laukais, panaikinti nenaudojamus pildymo laukus, atnaujinti pildymų laukų iškrentančius sąrašus ir pan.).</w:t>
            </w:r>
          </w:p>
        </w:tc>
      </w:tr>
      <w:tr w:rsidR="00171D8B" w:rsidTr="00BE443A" w14:paraId="23BA8AFD" w14:textId="77777777">
        <w:trPr>
          <w:gridAfter w:val="1"/>
          <w:wAfter w:w="6" w:type="dxa"/>
          <w:trHeight w:val="731"/>
        </w:trPr>
        <w:tc>
          <w:tcPr>
            <w:tcW w:w="4907" w:type="dxa"/>
            <w:shd w:val="clear" w:color="auto" w:fill="auto"/>
            <w:vAlign w:val="center"/>
          </w:tcPr>
          <w:p w:rsidR="00171D8B" w:rsidP="00171D8B" w:rsidRDefault="00171D8B" w14:paraId="614DB144" w14:textId="67A4CAED">
            <w:pPr>
              <w:jc w:val="both"/>
            </w:pPr>
            <w:r w:rsidRPr="0B1E0E4F">
              <w:t xml:space="preserve">Aš, kaip </w:t>
            </w:r>
            <w:r w:rsidR="00336E1D">
              <w:t xml:space="preserve">Prevencijos </w:t>
            </w:r>
            <w:r w:rsidR="00336E1D">
              <w:rPr>
                <w:rFonts w:cstheme="minorHAnsi"/>
              </w:rPr>
              <w:t xml:space="preserve">skyriaus </w:t>
            </w:r>
            <w:r w:rsidRPr="00A303E4">
              <w:t>specialistas</w:t>
            </w:r>
            <w:r w:rsidRPr="0B1E0E4F">
              <w:t>, noriu galėti atlikti greitąją informacijos paiešką naudojant paieškos lauką (angl. „</w:t>
            </w:r>
            <w:r w:rsidRPr="0B1E0E4F">
              <w:rPr>
                <w:lang w:val="en-US"/>
              </w:rPr>
              <w:t>Search bar”</w:t>
            </w:r>
            <w:r w:rsidRPr="0B1E0E4F">
              <w:t>), kad operatyviai rasčiau reikiamą informaciją.</w:t>
            </w:r>
          </w:p>
        </w:tc>
        <w:tc>
          <w:tcPr>
            <w:tcW w:w="1842" w:type="dxa"/>
            <w:shd w:val="clear" w:color="auto" w:fill="auto"/>
            <w:vAlign w:val="center"/>
          </w:tcPr>
          <w:p w:rsidR="00171D8B" w:rsidP="00171D8B" w:rsidRDefault="00171D8B" w14:paraId="7C967104" w14:textId="512B71AB">
            <w:pPr>
              <w:jc w:val="center"/>
              <w:rPr>
                <w:rFonts w:cstheme="minorHAnsi"/>
                <w:b/>
                <w:bCs/>
              </w:rPr>
            </w:pPr>
            <w:r>
              <w:rPr>
                <w:rFonts w:cstheme="minorHAnsi"/>
                <w:b/>
                <w:bCs/>
              </w:rPr>
              <w:t>Prašymų</w:t>
            </w:r>
            <w:r w:rsidR="008344AA">
              <w:rPr>
                <w:rFonts w:cstheme="minorHAnsi"/>
                <w:b/>
                <w:bCs/>
              </w:rPr>
              <w:t xml:space="preserve"> / U</w:t>
            </w:r>
            <w:r>
              <w:rPr>
                <w:rFonts w:cstheme="minorHAnsi"/>
                <w:b/>
                <w:bCs/>
              </w:rPr>
              <w:t>žduočių registra</w:t>
            </w:r>
            <w:r w:rsidR="008344AA">
              <w:rPr>
                <w:rFonts w:cstheme="minorHAnsi"/>
                <w:b/>
                <w:bCs/>
              </w:rPr>
              <w:t>i</w:t>
            </w:r>
          </w:p>
        </w:tc>
        <w:tc>
          <w:tcPr>
            <w:tcW w:w="7480" w:type="dxa"/>
            <w:shd w:val="clear" w:color="auto" w:fill="auto"/>
          </w:tcPr>
          <w:p w:rsidR="00171D8B" w:rsidP="00171D8B" w:rsidRDefault="00171D8B" w14:paraId="327A9533" w14:textId="034C3AAC">
            <w:pPr>
              <w:spacing w:after="120"/>
              <w:jc w:val="both"/>
              <w:rPr>
                <w:rFonts w:cstheme="minorHAnsi"/>
              </w:rPr>
            </w:pPr>
            <w:r w:rsidRPr="00385BB2">
              <w:rPr>
                <w:rFonts w:cstheme="minorHAnsi"/>
              </w:rPr>
              <w:t>Paieškos laukas yra matymo zonoje, jame yra galimyb</w:t>
            </w:r>
            <w:r>
              <w:rPr>
                <w:rFonts w:cstheme="minorHAnsi"/>
              </w:rPr>
              <w:t>ė</w:t>
            </w:r>
            <w:r w:rsidRPr="00385BB2">
              <w:rPr>
                <w:rFonts w:cstheme="minorHAnsi"/>
              </w:rPr>
              <w:t xml:space="preserve"> ie</w:t>
            </w:r>
            <w:r>
              <w:rPr>
                <w:rFonts w:cstheme="minorHAnsi"/>
              </w:rPr>
              <w:t>š</w:t>
            </w:r>
            <w:r w:rsidRPr="00385BB2">
              <w:rPr>
                <w:rFonts w:cstheme="minorHAnsi"/>
              </w:rPr>
              <w:t>koti informacij</w:t>
            </w:r>
            <w:r>
              <w:rPr>
                <w:rFonts w:cstheme="minorHAnsi"/>
              </w:rPr>
              <w:t>ą</w:t>
            </w:r>
            <w:r w:rsidRPr="00385BB2">
              <w:rPr>
                <w:rFonts w:cstheme="minorHAnsi"/>
              </w:rPr>
              <w:t xml:space="preserve"> pagal </w:t>
            </w:r>
            <w:r>
              <w:rPr>
                <w:rFonts w:cstheme="minorHAnsi"/>
              </w:rPr>
              <w:t>raktinius žodžius, o pateikiami galimi paieškos užklausos atsakymai turėtų įtraukti ir tuos komentarus bei prisegtus failus, jei juose ar jų pavadinimuose yra paminėti paieškos užklausoje esantys raktiniai žodžiai.</w:t>
            </w:r>
          </w:p>
        </w:tc>
      </w:tr>
      <w:tr w:rsidR="00336E1D" w:rsidTr="00BE443A" w14:paraId="30CD0D73" w14:textId="77777777">
        <w:trPr>
          <w:gridAfter w:val="1"/>
          <w:wAfter w:w="6" w:type="dxa"/>
          <w:trHeight w:val="731"/>
        </w:trPr>
        <w:tc>
          <w:tcPr>
            <w:tcW w:w="4907" w:type="dxa"/>
            <w:shd w:val="clear" w:color="auto" w:fill="auto"/>
            <w:vAlign w:val="center"/>
          </w:tcPr>
          <w:p w:rsidR="00336E1D" w:rsidP="00336E1D" w:rsidRDefault="00336E1D" w14:paraId="44F4B1FC" w14:textId="155321D6">
            <w:pPr>
              <w:jc w:val="both"/>
            </w:pPr>
            <w:r>
              <w:t xml:space="preserve">Aš, kaip Prevencijos </w:t>
            </w:r>
            <w:r>
              <w:rPr>
                <w:rFonts w:cstheme="minorHAnsi"/>
              </w:rPr>
              <w:t xml:space="preserve">skyriaus </w:t>
            </w:r>
            <w:r>
              <w:t xml:space="preserve">specialistas, noriu turėti galimybę pasirinkti </w:t>
            </w:r>
            <w:r w:rsidR="000D13B7">
              <w:t>užduočių</w:t>
            </w:r>
            <w:r>
              <w:t xml:space="preserve"> registre (sąrašinėje formoje) kokius duomenys (stulpelius) noriu matyti ir turėti galimybę prisitaikyti registro atvaizdavimą (angl. „</w:t>
            </w:r>
            <w:r>
              <w:rPr>
                <w:lang w:val="en-US"/>
              </w:rPr>
              <w:t>View</w:t>
            </w:r>
            <w:r>
              <w:t>“) pagal savo poreikį, nes tai leistų man sutaupyti laiko vykdant priskirtas užduotis.</w:t>
            </w:r>
            <w:r w:rsidR="000D13B7">
              <w:t xml:space="preserve"> </w:t>
            </w:r>
          </w:p>
        </w:tc>
        <w:tc>
          <w:tcPr>
            <w:tcW w:w="1842" w:type="dxa"/>
            <w:shd w:val="clear" w:color="auto" w:fill="auto"/>
            <w:vAlign w:val="center"/>
          </w:tcPr>
          <w:p w:rsidR="00336E1D" w:rsidP="00336E1D" w:rsidRDefault="00336E1D" w14:paraId="7A5CF9AB" w14:textId="28184634">
            <w:pPr>
              <w:jc w:val="center"/>
              <w:rPr>
                <w:rFonts w:cstheme="minorHAnsi"/>
                <w:b/>
                <w:bCs/>
              </w:rPr>
            </w:pPr>
            <w:r>
              <w:rPr>
                <w:rFonts w:cstheme="minorHAnsi"/>
                <w:b/>
                <w:bCs/>
              </w:rPr>
              <w:t>Prašymų (užduočių) registras</w:t>
            </w:r>
          </w:p>
        </w:tc>
        <w:tc>
          <w:tcPr>
            <w:tcW w:w="7480" w:type="dxa"/>
            <w:shd w:val="clear" w:color="auto" w:fill="auto"/>
          </w:tcPr>
          <w:p w:rsidR="00336E1D" w:rsidP="00336E1D" w:rsidRDefault="00336E1D" w14:paraId="5BE30F41" w14:textId="202944EF">
            <w:pPr>
              <w:spacing w:after="120"/>
              <w:jc w:val="both"/>
              <w:rPr>
                <w:rFonts w:cstheme="minorHAnsi"/>
              </w:rPr>
            </w:pPr>
            <w:r w:rsidRPr="5641CB1E">
              <w:t xml:space="preserve">Pagal poreikį, galima modifikuoti </w:t>
            </w:r>
            <w:r w:rsidR="00542138">
              <w:t>užduočių</w:t>
            </w:r>
            <w:r w:rsidRPr="5641CB1E">
              <w:t xml:space="preserve"> registro stulpelių išdėstymo eilės tvarką bei paslėpti neprivalomus pildyti laukus. Bet kurio </w:t>
            </w:r>
            <w:r w:rsidR="00BB7148">
              <w:t xml:space="preserve">Prevencijos </w:t>
            </w:r>
            <w:r w:rsidR="00BB7148">
              <w:rPr>
                <w:rFonts w:cstheme="minorHAnsi"/>
              </w:rPr>
              <w:t>skyriaus specialisto</w:t>
            </w:r>
            <w:r w:rsidRPr="5641CB1E">
              <w:t xml:space="preserve"> atlikti atvaizdavimo pokyčiai negali daryti įtakos kit</w:t>
            </w:r>
            <w:r w:rsidR="00BB7148">
              <w:t>o</w:t>
            </w:r>
            <w:r w:rsidRPr="5641CB1E">
              <w:t xml:space="preserve"> </w:t>
            </w:r>
            <w:r w:rsidR="00BB7148">
              <w:t xml:space="preserve"> Prevencijos </w:t>
            </w:r>
            <w:r w:rsidR="00BB7148">
              <w:rPr>
                <w:rFonts w:cstheme="minorHAnsi"/>
              </w:rPr>
              <w:t>skyriaus specialisto</w:t>
            </w:r>
            <w:r w:rsidRPr="5641CB1E">
              <w:t xml:space="preserve"> </w:t>
            </w:r>
            <w:r w:rsidR="00BB7148">
              <w:t xml:space="preserve">užduočių </w:t>
            </w:r>
            <w:r w:rsidRPr="5641CB1E">
              <w:t>registro (sąrašinės formos) atvaizdavimui, t.y. kitiems vaizdas išlieka nepakitęs.</w:t>
            </w:r>
          </w:p>
        </w:tc>
      </w:tr>
      <w:tr w:rsidR="00267EA7" w:rsidTr="00BE443A" w14:paraId="700AE9F2" w14:textId="77777777">
        <w:trPr>
          <w:gridAfter w:val="1"/>
          <w:wAfter w:w="6" w:type="dxa"/>
          <w:trHeight w:val="731"/>
        </w:trPr>
        <w:tc>
          <w:tcPr>
            <w:tcW w:w="4907" w:type="dxa"/>
            <w:shd w:val="clear" w:color="auto" w:fill="auto"/>
            <w:vAlign w:val="center"/>
          </w:tcPr>
          <w:p w:rsidRPr="0081097D" w:rsidR="00267EA7" w:rsidP="00267EA7" w:rsidRDefault="00267EA7" w14:paraId="3DC6B667" w14:textId="09A93A72">
            <w:pPr>
              <w:jc w:val="both"/>
            </w:pPr>
            <w:r w:rsidRPr="0B1E0E4F">
              <w:t xml:space="preserve">Aš, kaip </w:t>
            </w:r>
            <w:r w:rsidR="00F55F78">
              <w:t xml:space="preserve">Prevencijos skyriaus </w:t>
            </w:r>
            <w:r>
              <w:t>specialistas</w:t>
            </w:r>
            <w:r w:rsidRPr="0B1E0E4F">
              <w:t>, noriu matyti savo aktyvių užduočių sąrašą, kad žinočiau ar turiu neatliktų užduočių.</w:t>
            </w:r>
          </w:p>
        </w:tc>
        <w:tc>
          <w:tcPr>
            <w:tcW w:w="1842" w:type="dxa"/>
            <w:shd w:val="clear" w:color="auto" w:fill="auto"/>
            <w:vAlign w:val="center"/>
          </w:tcPr>
          <w:p w:rsidRPr="00B3235F" w:rsidR="00267EA7" w:rsidP="00267EA7" w:rsidRDefault="00F55F78" w14:paraId="0B50720D" w14:textId="3DD23BB2">
            <w:pPr>
              <w:jc w:val="center"/>
              <w:rPr>
                <w:rFonts w:cstheme="minorHAnsi"/>
                <w:b/>
                <w:bCs/>
              </w:rPr>
            </w:pPr>
            <w:r>
              <w:rPr>
                <w:rFonts w:cstheme="minorHAnsi"/>
                <w:b/>
                <w:bCs/>
              </w:rPr>
              <w:t xml:space="preserve">Užduočių </w:t>
            </w:r>
            <w:r w:rsidR="00267EA7">
              <w:rPr>
                <w:rFonts w:cstheme="minorHAnsi"/>
                <w:b/>
                <w:bCs/>
              </w:rPr>
              <w:t>registras</w:t>
            </w:r>
          </w:p>
        </w:tc>
        <w:tc>
          <w:tcPr>
            <w:tcW w:w="7480" w:type="dxa"/>
            <w:shd w:val="clear" w:color="auto" w:fill="auto"/>
          </w:tcPr>
          <w:p w:rsidRPr="00586F3D" w:rsidR="00267EA7" w:rsidP="00267EA7" w:rsidRDefault="00267EA7" w14:paraId="28340E07" w14:textId="2867B23A">
            <w:pPr>
              <w:jc w:val="both"/>
              <w:rPr>
                <w:rFonts w:cstheme="minorHAnsi"/>
              </w:rPr>
            </w:pPr>
            <w:r w:rsidRPr="0B606D00">
              <w:t xml:space="preserve">Pagal nutylėjimą, </w:t>
            </w:r>
            <w:r w:rsidR="00F55F78">
              <w:t xml:space="preserve">Prevencijos skyriaus </w:t>
            </w:r>
            <w:r w:rsidRPr="0B606D00">
              <w:t xml:space="preserve">specialistui </w:t>
            </w:r>
            <w:r w:rsidR="00F55F78">
              <w:t>užduočių</w:t>
            </w:r>
            <w:r w:rsidRPr="0B606D00">
              <w:t xml:space="preserve"> registras iškart atvaizduojamas naudojant filtrą „</w:t>
            </w:r>
            <w:r w:rsidRPr="0B606D00">
              <w:rPr>
                <w:b/>
                <w:bCs/>
                <w:i/>
                <w:iCs/>
              </w:rPr>
              <w:t>Mano vykdomos užduotys</w:t>
            </w:r>
            <w:r w:rsidRPr="0B606D00">
              <w:t>“ (angl. „</w:t>
            </w:r>
            <w:r w:rsidRPr="00E7077F">
              <w:rPr>
                <w:i/>
                <w:iCs/>
                <w:lang w:val="en-US"/>
              </w:rPr>
              <w:t>My open</w:t>
            </w:r>
            <w:r w:rsidRPr="0B606D00">
              <w:rPr>
                <w:i/>
                <w:iCs/>
              </w:rPr>
              <w:t xml:space="preserve"> </w:t>
            </w:r>
            <w:r w:rsidRPr="000F204F">
              <w:rPr>
                <w:i/>
                <w:iCs/>
                <w:lang w:val="en-US"/>
              </w:rPr>
              <w:t>tasks</w:t>
            </w:r>
            <w:r w:rsidRPr="0B606D00">
              <w:rPr>
                <w:i/>
                <w:iCs/>
              </w:rPr>
              <w:t>”</w:t>
            </w:r>
            <w:r w:rsidRPr="0B606D00">
              <w:t xml:space="preserve">), kuriame yra pateikiamas aktyvių </w:t>
            </w:r>
            <w:r w:rsidR="00F55F78">
              <w:t>užduočių</w:t>
            </w:r>
            <w:r w:rsidRPr="0B606D00">
              <w:t xml:space="preserve"> sąrašas, kuriuose yra suformuotos ir jam (-ai) priskirtų vykdyti </w:t>
            </w:r>
            <w:r w:rsidRPr="002E69C3" w:rsidR="00B13F91">
              <w:rPr>
                <w:rFonts w:cstheme="minorHAnsi"/>
                <w:b/>
                <w:bCs/>
                <w:i/>
                <w:iCs/>
              </w:rPr>
              <w:t>Saugos patikra</w:t>
            </w:r>
            <w:r w:rsidRPr="002E69C3" w:rsidR="00B13F91">
              <w:rPr>
                <w:rFonts w:cstheme="minorHAnsi"/>
              </w:rPr>
              <w:t xml:space="preserve"> </w:t>
            </w:r>
            <w:r w:rsidR="00293D0B">
              <w:rPr>
                <w:rFonts w:cstheme="minorHAnsi"/>
              </w:rPr>
              <w:t>ir</w:t>
            </w:r>
            <w:r w:rsidRPr="0B606D00">
              <w:t xml:space="preserve"> </w:t>
            </w:r>
            <w:r w:rsidRPr="00270167" w:rsidR="00293D0B">
              <w:rPr>
                <w:rFonts w:cstheme="minorHAnsi"/>
                <w:b/>
                <w:bCs/>
                <w:i/>
                <w:iCs/>
              </w:rPr>
              <w:t>Susipažinti su pokyčiu</w:t>
            </w:r>
            <w:r w:rsidR="00293D0B">
              <w:rPr>
                <w:rFonts w:cstheme="minorHAnsi"/>
              </w:rPr>
              <w:t xml:space="preserve"> </w:t>
            </w:r>
            <w:r w:rsidRPr="0B606D00">
              <w:t xml:space="preserve">užduotys. </w:t>
            </w:r>
          </w:p>
        </w:tc>
      </w:tr>
      <w:tr w:rsidR="003E4472" w:rsidTr="00B017E2" w14:paraId="138BB3CE" w14:textId="77777777">
        <w:trPr>
          <w:gridAfter w:val="1"/>
          <w:wAfter w:w="6" w:type="dxa"/>
          <w:trHeight w:val="731"/>
        </w:trPr>
        <w:tc>
          <w:tcPr>
            <w:tcW w:w="4907" w:type="dxa"/>
            <w:shd w:val="clear" w:color="auto" w:fill="auto"/>
            <w:vAlign w:val="center"/>
          </w:tcPr>
          <w:p w:rsidRPr="0081097D" w:rsidR="003E4472" w:rsidP="003E4472" w:rsidRDefault="003E4472" w14:paraId="6DBDED16" w14:textId="4B3875A3">
            <w:pPr>
              <w:jc w:val="both"/>
            </w:pPr>
            <w:r w:rsidRPr="0B1E0E4F">
              <w:t xml:space="preserve">Aš, kaip </w:t>
            </w:r>
            <w:r>
              <w:t>Prevencijos skyriaus specialistas</w:t>
            </w:r>
            <w:r w:rsidRPr="0B1E0E4F">
              <w:t>, noriu matyti, kad užduotis yra skirta konkrečiai man, kad žinočiau ką turiu daryti.</w:t>
            </w:r>
          </w:p>
        </w:tc>
        <w:tc>
          <w:tcPr>
            <w:tcW w:w="1842" w:type="dxa"/>
            <w:shd w:val="clear" w:color="auto" w:fill="auto"/>
            <w:vAlign w:val="center"/>
          </w:tcPr>
          <w:p w:rsidRPr="00B3235F" w:rsidR="003E4472" w:rsidP="003E4472" w:rsidRDefault="003E4472" w14:paraId="2A3D4EB8" w14:textId="3B1B9E84">
            <w:pPr>
              <w:jc w:val="center"/>
              <w:rPr>
                <w:rFonts w:cstheme="minorHAnsi"/>
                <w:b/>
                <w:bCs/>
              </w:rPr>
            </w:pPr>
            <w:r>
              <w:rPr>
                <w:rFonts w:cstheme="minorHAnsi"/>
                <w:b/>
                <w:bCs/>
              </w:rPr>
              <w:t>Užduočių atlikimas</w:t>
            </w:r>
          </w:p>
        </w:tc>
        <w:tc>
          <w:tcPr>
            <w:tcW w:w="7480" w:type="dxa"/>
            <w:shd w:val="clear" w:color="auto" w:fill="auto"/>
            <w:vAlign w:val="center"/>
          </w:tcPr>
          <w:p w:rsidRPr="00392932" w:rsidR="003E4472" w:rsidP="003E4472" w:rsidRDefault="003E4472" w14:paraId="2D9CF4FD" w14:textId="6965944B">
            <w:pPr>
              <w:spacing w:before="60" w:after="120"/>
              <w:ind w:right="57"/>
              <w:jc w:val="both"/>
            </w:pPr>
            <w:r>
              <w:t>Užduočių</w:t>
            </w:r>
            <w:r w:rsidRPr="0B606D00">
              <w:t xml:space="preserve"> registras turi pildymo lauką „</w:t>
            </w:r>
            <w:r w:rsidR="00DC6231">
              <w:rPr>
                <w:b/>
                <w:bCs/>
                <w:i/>
                <w:iCs/>
              </w:rPr>
              <w:t>P</w:t>
            </w:r>
            <w:r w:rsidRPr="0B606D00">
              <w:rPr>
                <w:b/>
                <w:bCs/>
                <w:i/>
                <w:iCs/>
              </w:rPr>
              <w:t>atikros vykdytojas</w:t>
            </w:r>
            <w:r w:rsidRPr="0B606D00">
              <w:t xml:space="preserve">“, kuriame yra pasirenkama iš išskleidžiamojo sąrašo </w:t>
            </w:r>
            <w:r w:rsidR="00C05F63">
              <w:t xml:space="preserve">Prevencijos skyriaus </w:t>
            </w:r>
            <w:r w:rsidRPr="0B606D00">
              <w:t>specialisto vardas ir pavardė, tokiu būdu priskiriant užduoties vykdymą.</w:t>
            </w:r>
          </w:p>
          <w:p w:rsidRPr="00392932" w:rsidR="003E4472" w:rsidP="003E4472" w:rsidRDefault="003E4472" w14:paraId="796F48E0" w14:textId="5A22F40B">
            <w:pPr>
              <w:spacing w:before="60" w:after="120"/>
              <w:ind w:right="57"/>
              <w:jc w:val="both"/>
            </w:pPr>
            <w:r w:rsidRPr="5641CB1E">
              <w:lastRenderedPageBreak/>
              <w:t>„</w:t>
            </w:r>
            <w:r w:rsidR="003F232B">
              <w:rPr>
                <w:b/>
                <w:bCs/>
                <w:i/>
                <w:iCs/>
              </w:rPr>
              <w:t>Patikros</w:t>
            </w:r>
            <w:r w:rsidRPr="5641CB1E">
              <w:rPr>
                <w:b/>
                <w:bCs/>
                <w:i/>
                <w:iCs/>
              </w:rPr>
              <w:t xml:space="preserve"> vykdytojas</w:t>
            </w:r>
            <w:r w:rsidRPr="5641CB1E">
              <w:t xml:space="preserve">“ </w:t>
            </w:r>
            <w:r w:rsidR="003B6CC5">
              <w:t>užduočių</w:t>
            </w:r>
            <w:r w:rsidRPr="5641CB1E">
              <w:t xml:space="preserve"> registro laukas turi būti tiesiogiai susietas su „</w:t>
            </w:r>
            <w:r w:rsidR="006408CE">
              <w:rPr>
                <w:b/>
                <w:bCs/>
                <w:i/>
                <w:iCs/>
              </w:rPr>
              <w:t>Prevencijos</w:t>
            </w:r>
            <w:r w:rsidRPr="0B1E0E4F">
              <w:rPr>
                <w:b/>
                <w:bCs/>
                <w:i/>
                <w:iCs/>
              </w:rPr>
              <w:t xml:space="preserve"> </w:t>
            </w:r>
            <w:r w:rsidRPr="5641CB1E">
              <w:rPr>
                <w:b/>
                <w:bCs/>
                <w:i/>
                <w:iCs/>
              </w:rPr>
              <w:t>skyrius</w:t>
            </w:r>
            <w:r w:rsidRPr="5641CB1E">
              <w:t>“ naudotojų grupe, t.</w:t>
            </w:r>
            <w:r>
              <w:t xml:space="preserve"> </w:t>
            </w:r>
            <w:r w:rsidRPr="5641CB1E">
              <w:t xml:space="preserve">y. galimybė priskirti </w:t>
            </w:r>
            <w:r w:rsidR="00F0329C">
              <w:t>Prevencijos skyriaus</w:t>
            </w:r>
            <w:r w:rsidRPr="0B1E0E4F">
              <w:t xml:space="preserve"> </w:t>
            </w:r>
            <w:r w:rsidRPr="5641CB1E">
              <w:t xml:space="preserve">specialistą yra apribota pagal specialistų priklausomybę </w:t>
            </w:r>
            <w:r w:rsidR="00976076">
              <w:rPr>
                <w:i/>
                <w:iCs/>
              </w:rPr>
              <w:t>Prevencijos</w:t>
            </w:r>
            <w:r w:rsidRPr="0B1E0E4F">
              <w:rPr>
                <w:i/>
                <w:iCs/>
              </w:rPr>
              <w:t xml:space="preserve"> </w:t>
            </w:r>
            <w:r w:rsidRPr="5641CB1E">
              <w:rPr>
                <w:i/>
                <w:iCs/>
              </w:rPr>
              <w:t>skyriui</w:t>
            </w:r>
            <w:r w:rsidRPr="5641CB1E">
              <w:t xml:space="preserve">, todėl pateikiamas išskleidžiamas </w:t>
            </w:r>
            <w:r w:rsidR="007B0AD5">
              <w:t>p</w:t>
            </w:r>
            <w:r w:rsidRPr="5641CB1E">
              <w:t>atikros vykdytojų sąrašas, neleidžiant savarankiškai įrašyti norimo specialisto vardą bei pavardę.</w:t>
            </w:r>
          </w:p>
          <w:p w:rsidRPr="00586F3D" w:rsidR="003E4472" w:rsidP="003E4472" w:rsidRDefault="003E4472" w14:paraId="0D01A7B6" w14:textId="61B56DBE">
            <w:pPr>
              <w:jc w:val="both"/>
              <w:rPr>
                <w:rFonts w:cstheme="minorHAnsi"/>
              </w:rPr>
            </w:pPr>
            <w:r w:rsidRPr="00D47BBF">
              <w:rPr>
                <w:rFonts w:cstheme="minorHAnsi"/>
              </w:rPr>
              <w:t xml:space="preserve">Yra galimybė pakeisti priskirtą </w:t>
            </w:r>
            <w:r w:rsidR="00255BFE">
              <w:rPr>
                <w:rFonts w:cstheme="minorHAnsi"/>
                <w:b/>
                <w:bCs/>
                <w:i/>
                <w:iCs/>
              </w:rPr>
              <w:t>P</w:t>
            </w:r>
            <w:r w:rsidRPr="00F32888">
              <w:rPr>
                <w:rFonts w:cstheme="minorHAnsi"/>
                <w:b/>
                <w:bCs/>
                <w:i/>
                <w:iCs/>
              </w:rPr>
              <w:t>atikros vykdytoją</w:t>
            </w:r>
            <w:r w:rsidRPr="00D47BBF">
              <w:rPr>
                <w:rFonts w:cstheme="minorHAnsi"/>
              </w:rPr>
              <w:t xml:space="preserve">, tačiau norint atlikti šį veiksmą, privaloma atlikti papildomus žingsnius, nurodytus žemiau esančiame </w:t>
            </w:r>
            <w:r w:rsidRPr="00D47BBF">
              <w:rPr>
                <w:rFonts w:cstheme="minorHAnsi"/>
                <w:i/>
                <w:iCs/>
                <w:lang w:val="en-US"/>
              </w:rPr>
              <w:t>User story</w:t>
            </w:r>
            <w:r w:rsidRPr="00D47BBF">
              <w:rPr>
                <w:rFonts w:cstheme="minorHAnsi"/>
              </w:rPr>
              <w:t>.</w:t>
            </w:r>
          </w:p>
        </w:tc>
      </w:tr>
      <w:tr w:rsidR="005F7B07" w:rsidTr="0092579E" w14:paraId="02B0D222" w14:textId="77777777">
        <w:trPr>
          <w:gridAfter w:val="1"/>
          <w:wAfter w:w="6" w:type="dxa"/>
          <w:trHeight w:val="731"/>
        </w:trPr>
        <w:tc>
          <w:tcPr>
            <w:tcW w:w="4907" w:type="dxa"/>
            <w:shd w:val="clear" w:color="auto" w:fill="auto"/>
            <w:vAlign w:val="center"/>
          </w:tcPr>
          <w:p w:rsidRPr="0081097D" w:rsidR="005F7B07" w:rsidP="005F7B07" w:rsidRDefault="005F7B07" w14:paraId="2673711E" w14:textId="5C0853F2">
            <w:pPr>
              <w:jc w:val="both"/>
            </w:pPr>
            <w:r w:rsidRPr="0B606D00">
              <w:lastRenderedPageBreak/>
              <w:t xml:space="preserve">Aš, kaip </w:t>
            </w:r>
            <w:r>
              <w:t>Prevencijos skyriaus specialistas</w:t>
            </w:r>
            <w:r w:rsidRPr="0B606D00">
              <w:t xml:space="preserve">, noriu turėti galimybę perskirti man priskirtą vykdyti Kliento </w:t>
            </w:r>
            <w:r w:rsidR="008429DA">
              <w:t>saugos</w:t>
            </w:r>
            <w:r w:rsidRPr="0B606D00">
              <w:t xml:space="preserve"> </w:t>
            </w:r>
            <w:r>
              <w:t>patikros</w:t>
            </w:r>
            <w:r w:rsidRPr="0B606D00">
              <w:t xml:space="preserve"> užduotį kitam kolegai, kad galima būtų užtikrinti </w:t>
            </w:r>
            <w:proofErr w:type="spellStart"/>
            <w:r w:rsidRPr="0B606D00">
              <w:t>pamainumo</w:t>
            </w:r>
            <w:proofErr w:type="spellEnd"/>
            <w:r w:rsidRPr="0B606D00">
              <w:t xml:space="preserve"> įgyvendinimą ir savalaikį sutikimo vykdyti darbus Klientui išdavimą. </w:t>
            </w:r>
          </w:p>
        </w:tc>
        <w:tc>
          <w:tcPr>
            <w:tcW w:w="1842" w:type="dxa"/>
            <w:shd w:val="clear" w:color="auto" w:fill="auto"/>
            <w:vAlign w:val="center"/>
          </w:tcPr>
          <w:p w:rsidRPr="00B3235F" w:rsidR="005F7B07" w:rsidP="005F7B07" w:rsidRDefault="005F7B07" w14:paraId="35C7485E" w14:textId="48070849">
            <w:pPr>
              <w:jc w:val="center"/>
              <w:rPr>
                <w:rFonts w:cstheme="minorHAnsi"/>
                <w:b/>
                <w:bCs/>
              </w:rPr>
            </w:pPr>
            <w:r>
              <w:rPr>
                <w:rFonts w:cstheme="minorHAnsi"/>
                <w:b/>
                <w:bCs/>
              </w:rPr>
              <w:t>Užduočių atlikimas</w:t>
            </w:r>
          </w:p>
        </w:tc>
        <w:tc>
          <w:tcPr>
            <w:tcW w:w="7480" w:type="dxa"/>
            <w:shd w:val="clear" w:color="auto" w:fill="auto"/>
            <w:vAlign w:val="center"/>
          </w:tcPr>
          <w:p w:rsidRPr="00141DA3" w:rsidR="005F7B07" w:rsidP="005F7B07" w:rsidRDefault="005F7B07" w14:paraId="50D5B608" w14:textId="2F31767B">
            <w:pPr>
              <w:spacing w:before="60" w:after="120"/>
              <w:ind w:right="57"/>
              <w:jc w:val="both"/>
            </w:pPr>
            <w:r w:rsidRPr="0B606D00">
              <w:t xml:space="preserve">Pagal poreikį, yra galimybė keisti </w:t>
            </w:r>
            <w:r w:rsidR="00C914CE">
              <w:rPr>
                <w:b/>
                <w:bCs/>
                <w:i/>
                <w:iCs/>
              </w:rPr>
              <w:t>Saugos</w:t>
            </w:r>
            <w:r w:rsidRPr="0B606D00">
              <w:rPr>
                <w:b/>
                <w:bCs/>
                <w:i/>
                <w:iCs/>
              </w:rPr>
              <w:t xml:space="preserve"> </w:t>
            </w:r>
            <w:r>
              <w:rPr>
                <w:b/>
                <w:bCs/>
                <w:i/>
                <w:iCs/>
              </w:rPr>
              <w:t>patikra</w:t>
            </w:r>
            <w:r w:rsidRPr="0B606D00">
              <w:t xml:space="preserve"> užduoties vykdytoją:</w:t>
            </w:r>
          </w:p>
          <w:p w:rsidR="00E341DA" w:rsidP="00D019A2" w:rsidRDefault="005F7B07" w14:paraId="566AB06F" w14:textId="1265F835">
            <w:pPr>
              <w:pStyle w:val="ListParagraph"/>
              <w:numPr>
                <w:ilvl w:val="0"/>
                <w:numId w:val="44"/>
              </w:numPr>
              <w:spacing w:before="60" w:after="60"/>
              <w:ind w:right="57" w:hanging="357"/>
              <w:contextualSpacing w:val="0"/>
              <w:jc w:val="both"/>
            </w:pPr>
            <w:r w:rsidRPr="0B606D00">
              <w:t xml:space="preserve">Norint užtikrinti </w:t>
            </w:r>
            <w:proofErr w:type="spellStart"/>
            <w:r w:rsidRPr="0B606D00">
              <w:t>pamainumą</w:t>
            </w:r>
            <w:proofErr w:type="spellEnd"/>
            <w:r w:rsidRPr="0B606D00">
              <w:t xml:space="preserve"> tarp skyriaus kolegų, </w:t>
            </w:r>
            <w:r w:rsidR="00AE2740">
              <w:t xml:space="preserve">Prevencijos skyriaus </w:t>
            </w:r>
            <w:r>
              <w:t>specialistas</w:t>
            </w:r>
            <w:r w:rsidRPr="0B606D00">
              <w:t xml:space="preserve"> gali perskirti užduotį savo skyriaus kolegai. Tokiu atveju būtina nurodyti ir pateikti perskyrimo priežastį „</w:t>
            </w:r>
            <w:r w:rsidRPr="0B606D00">
              <w:rPr>
                <w:b/>
                <w:bCs/>
                <w:i/>
                <w:iCs/>
              </w:rPr>
              <w:t>Vidinis pastabų laukas</w:t>
            </w:r>
            <w:r w:rsidRPr="0B606D00">
              <w:t xml:space="preserve">“ prašymų registro stulpelyje ir naujai priskirtam </w:t>
            </w:r>
            <w:r w:rsidR="00E341DA">
              <w:t xml:space="preserve">Prevencijos skyriaus </w:t>
            </w:r>
            <w:r w:rsidRPr="0B606D00">
              <w:t xml:space="preserve">turi būti išsiųstas pranešimas apie priskirtą </w:t>
            </w:r>
            <w:r w:rsidR="00E341DA">
              <w:rPr>
                <w:b/>
                <w:bCs/>
                <w:i/>
                <w:iCs/>
              </w:rPr>
              <w:t>Saugos</w:t>
            </w:r>
            <w:r w:rsidRPr="0B606D00" w:rsidR="00E341DA">
              <w:rPr>
                <w:b/>
                <w:bCs/>
                <w:i/>
                <w:iCs/>
              </w:rPr>
              <w:t xml:space="preserve"> </w:t>
            </w:r>
            <w:r w:rsidR="00E341DA">
              <w:rPr>
                <w:b/>
                <w:bCs/>
                <w:i/>
                <w:iCs/>
              </w:rPr>
              <w:t>patikra</w:t>
            </w:r>
            <w:r w:rsidRPr="0B606D00" w:rsidR="00E341DA">
              <w:t xml:space="preserve"> </w:t>
            </w:r>
            <w:r w:rsidRPr="0B606D00">
              <w:t>užduotį.</w:t>
            </w:r>
          </w:p>
          <w:p w:rsidRPr="00E341DA" w:rsidR="005F7B07" w:rsidP="00D019A2" w:rsidRDefault="005F7B07" w14:paraId="39300807" w14:textId="7DD61D13">
            <w:pPr>
              <w:pStyle w:val="ListParagraph"/>
              <w:numPr>
                <w:ilvl w:val="0"/>
                <w:numId w:val="44"/>
              </w:numPr>
              <w:spacing w:before="60" w:after="120"/>
              <w:ind w:right="57" w:hanging="357"/>
              <w:contextualSpacing w:val="0"/>
              <w:jc w:val="both"/>
            </w:pPr>
            <w:r w:rsidRPr="0B606D00">
              <w:t>Galima prisiskirti savo skyriaus kolegos užduotį sau, t.</w:t>
            </w:r>
            <w:r>
              <w:t xml:space="preserve"> </w:t>
            </w:r>
            <w:r w:rsidRPr="0B606D00">
              <w:t>y. jei numatytas užduoties vykdytojas susirgo, atostogauja ar dėl kitų priežasčių negali vykdyti jam (-ai) užduočių, tada jo (-s) skyriaus kolegos gali perskirti šias užduotis sau. Tokiu atveju irgi privaloma nurodyti ir pateikti perskyrimo priežastį „</w:t>
            </w:r>
            <w:r w:rsidRPr="00E341DA">
              <w:rPr>
                <w:b/>
                <w:bCs/>
                <w:i/>
                <w:iCs/>
              </w:rPr>
              <w:t>Vidinis pastabų laukas</w:t>
            </w:r>
            <w:r w:rsidRPr="0B606D00">
              <w:t xml:space="preserve">“ </w:t>
            </w:r>
            <w:r w:rsidR="00940209">
              <w:t>užduočių</w:t>
            </w:r>
            <w:r w:rsidRPr="0B606D00">
              <w:t xml:space="preserve"> registro stulpelyje.</w:t>
            </w:r>
          </w:p>
        </w:tc>
      </w:tr>
      <w:tr w:rsidR="001B0F21" w:rsidTr="00BE443A" w14:paraId="6B13E44D" w14:textId="77777777">
        <w:trPr>
          <w:gridAfter w:val="1"/>
          <w:wAfter w:w="6" w:type="dxa"/>
          <w:trHeight w:val="731"/>
        </w:trPr>
        <w:tc>
          <w:tcPr>
            <w:tcW w:w="4907" w:type="dxa"/>
            <w:shd w:val="clear" w:color="auto" w:fill="auto"/>
            <w:vAlign w:val="center"/>
          </w:tcPr>
          <w:p w:rsidRPr="0081097D" w:rsidR="001B0F21" w:rsidP="001B0F21" w:rsidRDefault="001B0F21" w14:paraId="6B57046E" w14:textId="09CFEBAD">
            <w:pPr>
              <w:jc w:val="both"/>
            </w:pPr>
            <w:r w:rsidRPr="74726BBC">
              <w:t>Aš</w:t>
            </w:r>
            <w:r>
              <w:t>,</w:t>
            </w:r>
            <w:r w:rsidRPr="74726BBC">
              <w:t xml:space="preserve"> kaip </w:t>
            </w:r>
            <w:r>
              <w:t xml:space="preserve">Prevencijos skyriaus </w:t>
            </w:r>
            <w:r w:rsidRPr="008239EC">
              <w:t>specialistas</w:t>
            </w:r>
            <w:r>
              <w:t xml:space="preserve">, </w:t>
            </w:r>
            <w:r w:rsidRPr="74726BBC">
              <w:t xml:space="preserve">noriu gauti pranešimus apie </w:t>
            </w:r>
            <w:r>
              <w:t>priskirtas užduotis, kad galėčiau laiku vykdyti priskirtas užduotis ir</w:t>
            </w:r>
            <w:r w:rsidRPr="00006DA7">
              <w:t xml:space="preserve"> </w:t>
            </w:r>
            <w:r>
              <w:t xml:space="preserve">man </w:t>
            </w:r>
            <w:r w:rsidRPr="00006DA7">
              <w:t>nereikėtų kiekvieną kartą jungtis prie sistemos</w:t>
            </w:r>
            <w:r>
              <w:t xml:space="preserve"> </w:t>
            </w:r>
            <w:r w:rsidRPr="00006DA7">
              <w:t xml:space="preserve">tikrinti </w:t>
            </w:r>
            <w:r>
              <w:t>ar turiu aktyvių užduočių</w:t>
            </w:r>
            <w:r w:rsidRPr="00006DA7">
              <w:t>.</w:t>
            </w:r>
          </w:p>
        </w:tc>
        <w:tc>
          <w:tcPr>
            <w:tcW w:w="1842" w:type="dxa"/>
            <w:shd w:val="clear" w:color="auto" w:fill="auto"/>
            <w:vAlign w:val="center"/>
          </w:tcPr>
          <w:p w:rsidRPr="00B3235F" w:rsidR="001B0F21" w:rsidP="001B0F21" w:rsidRDefault="001B0F21" w14:paraId="0451DB6A" w14:textId="204BC304">
            <w:pPr>
              <w:jc w:val="center"/>
              <w:rPr>
                <w:rFonts w:cstheme="minorHAnsi"/>
                <w:b/>
                <w:bCs/>
              </w:rPr>
            </w:pPr>
            <w:r>
              <w:rPr>
                <w:rFonts w:cstheme="minorHAnsi"/>
                <w:b/>
                <w:bCs/>
              </w:rPr>
              <w:t>Automatiniai pranešimai</w:t>
            </w:r>
          </w:p>
        </w:tc>
        <w:tc>
          <w:tcPr>
            <w:tcW w:w="7480" w:type="dxa"/>
            <w:shd w:val="clear" w:color="auto" w:fill="auto"/>
          </w:tcPr>
          <w:p w:rsidR="001B0F21" w:rsidP="001B0F21" w:rsidRDefault="00726D55" w14:paraId="15852F65" w14:textId="22728156">
            <w:pPr>
              <w:spacing w:before="60" w:after="120"/>
              <w:ind w:right="57"/>
              <w:jc w:val="both"/>
              <w:rPr>
                <w:rFonts w:cstheme="minorHAnsi"/>
              </w:rPr>
            </w:pPr>
            <w:r>
              <w:t>Prevencijos skyriaus</w:t>
            </w:r>
            <w:r w:rsidRPr="0B606D00" w:rsidR="001B0F21">
              <w:t xml:space="preserve"> </w:t>
            </w:r>
            <w:r w:rsidR="001B0F21">
              <w:rPr>
                <w:rFonts w:cstheme="minorHAnsi"/>
              </w:rPr>
              <w:t xml:space="preserve">specialistas gauna el. laiškus, susijusius su </w:t>
            </w:r>
            <w:r w:rsidR="00CD53E0">
              <w:rPr>
                <w:rFonts w:cstheme="minorHAnsi"/>
              </w:rPr>
              <w:t>saugos patikros</w:t>
            </w:r>
            <w:r w:rsidR="001B0F21">
              <w:rPr>
                <w:rFonts w:cstheme="minorHAnsi"/>
              </w:rPr>
              <w:t xml:space="preserve"> proceso vykdymu, kai:</w:t>
            </w:r>
          </w:p>
          <w:p w:rsidR="001B0F21" w:rsidP="00D019A2" w:rsidRDefault="00BB5138" w14:paraId="3177FF59" w14:textId="08EC9C23">
            <w:pPr>
              <w:pStyle w:val="ListParagraph"/>
              <w:numPr>
                <w:ilvl w:val="0"/>
                <w:numId w:val="3"/>
              </w:numPr>
              <w:spacing w:before="60" w:after="60"/>
              <w:ind w:left="714" w:right="57" w:hanging="357"/>
              <w:contextualSpacing w:val="0"/>
              <w:jc w:val="both"/>
            </w:pPr>
            <w:r w:rsidRPr="00BB5138">
              <w:rPr>
                <w:i/>
                <w:iCs/>
              </w:rPr>
              <w:t>Prevencijos</w:t>
            </w:r>
            <w:r w:rsidRPr="00BB5138" w:rsidR="001B0F21">
              <w:rPr>
                <w:i/>
                <w:iCs/>
              </w:rPr>
              <w:t xml:space="preserve"> skyriui</w:t>
            </w:r>
            <w:r w:rsidRPr="0B606D00" w:rsidR="001B0F21">
              <w:t xml:space="preserve"> suformuojama</w:t>
            </w:r>
            <w:r w:rsidR="001B0F21">
              <w:t xml:space="preserve"> nauja</w:t>
            </w:r>
            <w:r w:rsidRPr="0B606D00" w:rsidR="001B0F21">
              <w:t xml:space="preserve"> </w:t>
            </w:r>
            <w:r>
              <w:rPr>
                <w:b/>
                <w:bCs/>
                <w:i/>
                <w:iCs/>
              </w:rPr>
              <w:t>Saugos</w:t>
            </w:r>
            <w:r w:rsidRPr="00FE13DE" w:rsidR="001B0F21">
              <w:rPr>
                <w:b/>
                <w:bCs/>
                <w:i/>
                <w:iCs/>
              </w:rPr>
              <w:t xml:space="preserve"> patikra</w:t>
            </w:r>
            <w:r w:rsidRPr="0B606D00" w:rsidR="001B0F21">
              <w:t xml:space="preserve"> užduotis. El. laiškas </w:t>
            </w:r>
            <w:r w:rsidR="001B0F21">
              <w:t>siunčiamas</w:t>
            </w:r>
            <w:r w:rsidRPr="0B606D00" w:rsidR="001B0F21">
              <w:t xml:space="preserve"> į </w:t>
            </w:r>
            <w:r>
              <w:rPr>
                <w:i/>
                <w:iCs/>
              </w:rPr>
              <w:t>Prevencijos</w:t>
            </w:r>
            <w:r w:rsidRPr="0B1E0E4F" w:rsidR="001B0F21">
              <w:rPr>
                <w:i/>
                <w:iCs/>
              </w:rPr>
              <w:t xml:space="preserve"> </w:t>
            </w:r>
            <w:r w:rsidRPr="0B606D00" w:rsidR="001B0F21">
              <w:rPr>
                <w:i/>
                <w:iCs/>
              </w:rPr>
              <w:t>skyriaus</w:t>
            </w:r>
            <w:r w:rsidRPr="0B606D00" w:rsidR="001B0F21">
              <w:t xml:space="preserve"> bendrą pašto dėžutę, laiške turi būti nuoroda į suformuotą užduotį. </w:t>
            </w:r>
          </w:p>
          <w:p w:rsidRPr="005E7E01" w:rsidR="001B0F21" w:rsidP="00D019A2" w:rsidRDefault="004572C2" w14:paraId="638BC203" w14:textId="4C7E0C14">
            <w:pPr>
              <w:pStyle w:val="ListParagraph"/>
              <w:numPr>
                <w:ilvl w:val="0"/>
                <w:numId w:val="3"/>
              </w:numPr>
              <w:spacing w:before="60" w:after="60"/>
              <w:ind w:left="714" w:right="57" w:hanging="357"/>
              <w:contextualSpacing w:val="0"/>
              <w:jc w:val="both"/>
            </w:pPr>
            <w:r>
              <w:t>Prevencijos skyriaus</w:t>
            </w:r>
            <w:r w:rsidRPr="0B606D00" w:rsidR="001B0F21">
              <w:t xml:space="preserve"> specialistui priskiriama</w:t>
            </w:r>
            <w:r w:rsidR="001B0F21">
              <w:t xml:space="preserve"> vykdyti</w:t>
            </w:r>
            <w:r w:rsidRPr="0B606D00" w:rsidR="001B0F21">
              <w:t xml:space="preserve"> </w:t>
            </w:r>
            <w:r>
              <w:rPr>
                <w:b/>
                <w:bCs/>
                <w:i/>
                <w:iCs/>
              </w:rPr>
              <w:t>Saugos</w:t>
            </w:r>
            <w:r w:rsidRPr="00FE13DE" w:rsidR="001B0F21">
              <w:rPr>
                <w:b/>
                <w:bCs/>
                <w:i/>
                <w:iCs/>
              </w:rPr>
              <w:t xml:space="preserve"> patikra</w:t>
            </w:r>
            <w:r w:rsidRPr="0B606D00" w:rsidR="001B0F21">
              <w:t xml:space="preserve"> </w:t>
            </w:r>
            <w:r>
              <w:t>ar</w:t>
            </w:r>
            <w:r w:rsidRPr="00270167">
              <w:rPr>
                <w:rFonts w:cstheme="minorHAnsi"/>
                <w:b/>
                <w:bCs/>
                <w:i/>
                <w:iCs/>
              </w:rPr>
              <w:t xml:space="preserve"> Susipažinti su pokyčiu</w:t>
            </w:r>
            <w:r>
              <w:rPr>
                <w:rFonts w:cstheme="minorHAnsi"/>
              </w:rPr>
              <w:t xml:space="preserve"> </w:t>
            </w:r>
            <w:r w:rsidRPr="0B606D00" w:rsidR="001B0F21">
              <w:t xml:space="preserve">užduotis. El. laiškas </w:t>
            </w:r>
            <w:r w:rsidR="001B0F21">
              <w:t>siunčiamas</w:t>
            </w:r>
            <w:r w:rsidRPr="0B606D00" w:rsidR="001B0F21">
              <w:t xml:space="preserve"> </w:t>
            </w:r>
            <w:r w:rsidR="001B0F21">
              <w:t>priskirtam vykdytojui</w:t>
            </w:r>
            <w:r w:rsidRPr="0B606D00" w:rsidR="001B0F21">
              <w:t>, laiške turi būti nuoroda į naujai gautą prašymą ir trumpa informacija apie gautą užduotį (</w:t>
            </w:r>
            <w:r w:rsidR="008778F8">
              <w:t>užduoties</w:t>
            </w:r>
            <w:r w:rsidRPr="0B606D00" w:rsidR="001B0F21">
              <w:t xml:space="preserve"> ID, užduoties vykdytojas, </w:t>
            </w:r>
            <w:r w:rsidR="00A53D4B">
              <w:t>užduoties įvykdymo terminas</w:t>
            </w:r>
            <w:r w:rsidRPr="0B606D00" w:rsidR="001B0F21">
              <w:t xml:space="preserve">). </w:t>
            </w:r>
          </w:p>
          <w:p w:rsidR="001B0F21" w:rsidP="00D019A2" w:rsidRDefault="001B0F21" w14:paraId="2EE2FD07" w14:textId="43964D71">
            <w:pPr>
              <w:pStyle w:val="ListParagraph"/>
              <w:numPr>
                <w:ilvl w:val="0"/>
                <w:numId w:val="3"/>
              </w:numPr>
              <w:spacing w:before="60" w:after="60"/>
              <w:ind w:left="714" w:right="57" w:hanging="357"/>
              <w:contextualSpacing w:val="0"/>
              <w:jc w:val="both"/>
            </w:pPr>
            <w:r w:rsidRPr="0B606D00">
              <w:lastRenderedPageBreak/>
              <w:t xml:space="preserve">Jei dar nebuvo atlikta </w:t>
            </w:r>
            <w:r w:rsidR="00DC22D6">
              <w:rPr>
                <w:b/>
                <w:bCs/>
                <w:i/>
                <w:iCs/>
              </w:rPr>
              <w:t>Saugos</w:t>
            </w:r>
            <w:r w:rsidRPr="009D2DB3">
              <w:rPr>
                <w:b/>
                <w:bCs/>
                <w:i/>
                <w:iCs/>
              </w:rPr>
              <w:t xml:space="preserve"> patikra</w:t>
            </w:r>
            <w:r>
              <w:t xml:space="preserve"> </w:t>
            </w:r>
            <w:r w:rsidRPr="0B606D00">
              <w:t>užduotis, o Sutikimą rengiantis specialistas</w:t>
            </w:r>
            <w:r>
              <w:t xml:space="preserve"> a</w:t>
            </w:r>
            <w:r w:rsidRPr="0B1E0E4F">
              <w:t>tmeta</w:t>
            </w:r>
            <w:r w:rsidRPr="0B606D00">
              <w:t xml:space="preserve"> prašymą. Tokiu atveju, el. laiškas pateikiamas </w:t>
            </w:r>
            <w:r w:rsidR="002943CD">
              <w:t xml:space="preserve">tiek </w:t>
            </w:r>
            <w:r w:rsidRPr="0B606D00">
              <w:t>į</w:t>
            </w:r>
            <w:r w:rsidRPr="00B0394E">
              <w:rPr>
                <w:i/>
                <w:iCs/>
              </w:rPr>
              <w:t xml:space="preserve"> </w:t>
            </w:r>
            <w:r w:rsidR="00947642">
              <w:rPr>
                <w:i/>
                <w:iCs/>
              </w:rPr>
              <w:t>Prevencijos</w:t>
            </w:r>
            <w:r w:rsidRPr="00B0394E">
              <w:rPr>
                <w:i/>
                <w:iCs/>
              </w:rPr>
              <w:t xml:space="preserve"> skyriaus</w:t>
            </w:r>
            <w:r w:rsidRPr="0B606D00">
              <w:t xml:space="preserve"> bendrą pašto dėžutę</w:t>
            </w:r>
            <w:r w:rsidR="002943CD">
              <w:t>, tiek ir</w:t>
            </w:r>
            <w:r w:rsidR="0004650D">
              <w:t xml:space="preserve"> </w:t>
            </w:r>
            <w:r w:rsidR="006828DE">
              <w:t xml:space="preserve">priskirtam </w:t>
            </w:r>
            <w:r w:rsidR="00D30938">
              <w:rPr>
                <w:b/>
                <w:bCs/>
                <w:i/>
                <w:iCs/>
              </w:rPr>
              <w:t>Saugos</w:t>
            </w:r>
            <w:r w:rsidRPr="00FE13DE" w:rsidR="00D30938">
              <w:rPr>
                <w:b/>
                <w:bCs/>
                <w:i/>
                <w:iCs/>
              </w:rPr>
              <w:t xml:space="preserve"> patikra</w:t>
            </w:r>
            <w:r w:rsidR="00D30938">
              <w:rPr>
                <w:b/>
                <w:bCs/>
                <w:i/>
                <w:iCs/>
              </w:rPr>
              <w:t xml:space="preserve"> </w:t>
            </w:r>
            <w:r w:rsidR="00D30938">
              <w:t>užduoties vykdytojui</w:t>
            </w:r>
            <w:r w:rsidRPr="0B606D00">
              <w:t>, kuriame turi būti interaktyvi nuoroda į prašymą, prašymo ID, būsena</w:t>
            </w:r>
            <w:r w:rsidR="00A641CA">
              <w:t xml:space="preserve"> </w:t>
            </w:r>
            <w:r w:rsidRPr="0B606D00">
              <w:t xml:space="preserve">ir pastabos dėl ko atmesta. </w:t>
            </w:r>
            <w:r w:rsidRPr="0B1E0E4F">
              <w:t>Taip pat</w:t>
            </w:r>
            <w:r w:rsidRPr="0B606D00">
              <w:t xml:space="preserve"> nurodoma, kad </w:t>
            </w:r>
            <w:r w:rsidR="00C42B28">
              <w:rPr>
                <w:b/>
                <w:bCs/>
                <w:i/>
                <w:iCs/>
              </w:rPr>
              <w:t>Saugos</w:t>
            </w:r>
            <w:r w:rsidRPr="009D2DB3">
              <w:rPr>
                <w:b/>
                <w:bCs/>
                <w:i/>
                <w:iCs/>
              </w:rPr>
              <w:t xml:space="preserve"> patikra</w:t>
            </w:r>
            <w:r>
              <w:t xml:space="preserve"> </w:t>
            </w:r>
            <w:r w:rsidRPr="0B606D00">
              <w:t xml:space="preserve">užduotis automatiškai uždaryta kaip </w:t>
            </w:r>
            <w:r w:rsidRPr="00B0394E">
              <w:rPr>
                <w:i/>
                <w:iCs/>
              </w:rPr>
              <w:t>„</w:t>
            </w:r>
            <w:r w:rsidRPr="00B0394E">
              <w:rPr>
                <w:b/>
                <w:bCs/>
                <w:i/>
                <w:iCs/>
              </w:rPr>
              <w:t>Uždaryta be patikros</w:t>
            </w:r>
            <w:r w:rsidRPr="00B0394E">
              <w:rPr>
                <w:i/>
                <w:iCs/>
              </w:rPr>
              <w:t>“</w:t>
            </w:r>
            <w:r w:rsidRPr="0B606D00">
              <w:t xml:space="preserve">, o </w:t>
            </w:r>
            <w:r w:rsidR="00AF4E55">
              <w:t>„</w:t>
            </w:r>
            <w:r w:rsidRPr="00FD47D0">
              <w:rPr>
                <w:b/>
                <w:bCs/>
                <w:i/>
                <w:iCs/>
              </w:rPr>
              <w:t xml:space="preserve">Kliento </w:t>
            </w:r>
            <w:r w:rsidRPr="00FD47D0" w:rsidR="00033EEF">
              <w:rPr>
                <w:b/>
                <w:bCs/>
                <w:i/>
                <w:iCs/>
              </w:rPr>
              <w:t xml:space="preserve">darbuotojų </w:t>
            </w:r>
            <w:r w:rsidRPr="00FD47D0" w:rsidR="00B97AF7">
              <w:rPr>
                <w:b/>
                <w:bCs/>
                <w:i/>
                <w:iCs/>
              </w:rPr>
              <w:t>saugos</w:t>
            </w:r>
            <w:r w:rsidRPr="00FD47D0">
              <w:rPr>
                <w:b/>
                <w:bCs/>
                <w:i/>
                <w:iCs/>
              </w:rPr>
              <w:t xml:space="preserve"> patikra</w:t>
            </w:r>
            <w:r w:rsidRPr="00AF4E55">
              <w:rPr>
                <w:i/>
                <w:iCs/>
              </w:rPr>
              <w:t>“</w:t>
            </w:r>
            <w:r w:rsidRPr="00FD47D0">
              <w:t xml:space="preserve"> </w:t>
            </w:r>
            <w:r w:rsidRPr="0B606D00">
              <w:t xml:space="preserve">registro </w:t>
            </w:r>
            <w:r w:rsidRPr="00B0394E">
              <w:rPr>
                <w:color w:val="000000" w:themeColor="text1"/>
              </w:rPr>
              <w:t xml:space="preserve">stulpelio </w:t>
            </w:r>
            <w:r w:rsidRPr="0B606D00">
              <w:t>reikšmė automatiškai pasikeitė į „</w:t>
            </w:r>
            <w:r w:rsidRPr="00B0394E">
              <w:rPr>
                <w:b/>
                <w:bCs/>
                <w:i/>
                <w:iCs/>
              </w:rPr>
              <w:t xml:space="preserve">Atšaukta </w:t>
            </w:r>
            <w:r w:rsidR="00916C4E">
              <w:rPr>
                <w:b/>
                <w:bCs/>
                <w:i/>
                <w:iCs/>
              </w:rPr>
              <w:t>saugos</w:t>
            </w:r>
            <w:r w:rsidRPr="00B0394E">
              <w:rPr>
                <w:b/>
                <w:bCs/>
                <w:i/>
                <w:iCs/>
              </w:rPr>
              <w:t xml:space="preserve"> </w:t>
            </w:r>
            <w:r>
              <w:rPr>
                <w:b/>
                <w:bCs/>
                <w:i/>
                <w:iCs/>
              </w:rPr>
              <w:t>patikra</w:t>
            </w:r>
            <w:r w:rsidRPr="0B606D00">
              <w:t>“.</w:t>
            </w:r>
          </w:p>
          <w:p w:rsidRPr="009D3490" w:rsidR="001B0F21" w:rsidP="00D019A2" w:rsidRDefault="001B0F21" w14:paraId="2553CB09" w14:textId="1C2D2C86">
            <w:pPr>
              <w:pStyle w:val="ListParagraph"/>
              <w:numPr>
                <w:ilvl w:val="0"/>
                <w:numId w:val="3"/>
              </w:numPr>
              <w:spacing w:before="60" w:after="120"/>
              <w:ind w:right="57"/>
              <w:jc w:val="both"/>
            </w:pPr>
            <w:r w:rsidRPr="00F2507B">
              <w:t>Automatinis priminimo laiškas, siunčiamas</w:t>
            </w:r>
            <w:r w:rsidRPr="2AB9B5A3">
              <w:t xml:space="preserve"> konkrečiam </w:t>
            </w:r>
            <w:r w:rsidR="009D3490">
              <w:t>Prevencijos skyriaus</w:t>
            </w:r>
            <w:r w:rsidRPr="2AB9B5A3">
              <w:t xml:space="preserve"> specialistui į darbo el. paštą, apie</w:t>
            </w:r>
            <w:r w:rsidR="009D3490">
              <w:t xml:space="preserve"> v</w:t>
            </w:r>
            <w:r w:rsidRPr="009D3490">
              <w:rPr>
                <w:rFonts w:cstheme="minorHAnsi"/>
              </w:rPr>
              <w:t>ėluojamas atlikti užduotis.</w:t>
            </w:r>
          </w:p>
          <w:p w:rsidRPr="00586F3D" w:rsidR="001B0F21" w:rsidP="001B0F21" w:rsidRDefault="001B0F21" w14:paraId="535B27D4" w14:textId="558E695B">
            <w:pPr>
              <w:jc w:val="both"/>
              <w:rPr>
                <w:rFonts w:cstheme="minorHAnsi"/>
              </w:rPr>
            </w:pPr>
            <w:r>
              <w:rPr>
                <w:rFonts w:cstheme="minorHAnsi"/>
              </w:rPr>
              <w:t xml:space="preserve">El. laiškas su visomis vėluojančiomis atlikti užduotimis yra siunčiamas vieną kartą per dieną (darbo pradžioje). </w:t>
            </w:r>
          </w:p>
        </w:tc>
      </w:tr>
      <w:tr w:rsidR="00AA4D4E" w:rsidTr="00F27471" w14:paraId="44A57A95" w14:textId="77777777">
        <w:trPr>
          <w:gridAfter w:val="1"/>
          <w:wAfter w:w="6" w:type="dxa"/>
          <w:trHeight w:val="731"/>
        </w:trPr>
        <w:tc>
          <w:tcPr>
            <w:tcW w:w="4907" w:type="dxa"/>
            <w:shd w:val="clear" w:color="auto" w:fill="auto"/>
            <w:vAlign w:val="center"/>
          </w:tcPr>
          <w:p w:rsidRPr="0081097D" w:rsidR="00AA4D4E" w:rsidP="00AA4D4E" w:rsidRDefault="00AA4D4E" w14:paraId="752A5A93" w14:textId="345944EB">
            <w:pPr>
              <w:jc w:val="both"/>
            </w:pPr>
            <w:r>
              <w:lastRenderedPageBreak/>
              <w:t xml:space="preserve">Aš, kaip Prevencijos skyriaus specialistas </w:t>
            </w:r>
            <w:r w:rsidRPr="003E33D5">
              <w:t>noriu gau</w:t>
            </w:r>
            <w:r>
              <w:t xml:space="preserve">ti </w:t>
            </w:r>
            <w:r w:rsidRPr="003E33D5">
              <w:t>priminimą į el. paštą</w:t>
            </w:r>
            <w:r>
              <w:t>,</w:t>
            </w:r>
            <w:r w:rsidRPr="003E33D5">
              <w:t xml:space="preserve"> jei vėluoju </w:t>
            </w:r>
            <w:r>
              <w:t xml:space="preserve">arba galiu vėluoti atlikti </w:t>
            </w:r>
            <w:r w:rsidR="00D6109F">
              <w:t>s</w:t>
            </w:r>
            <w:r>
              <w:t>augos patikrą</w:t>
            </w:r>
            <w:r w:rsidRPr="003E33D5">
              <w:t xml:space="preserve"> per nustatytą terminą, kad </w:t>
            </w:r>
            <w:r>
              <w:t>užtikrinti Kliento lūkesčius.</w:t>
            </w:r>
          </w:p>
        </w:tc>
        <w:tc>
          <w:tcPr>
            <w:tcW w:w="1842" w:type="dxa"/>
            <w:shd w:val="clear" w:color="auto" w:fill="auto"/>
            <w:vAlign w:val="center"/>
          </w:tcPr>
          <w:p w:rsidRPr="00B3235F" w:rsidR="00AA4D4E" w:rsidP="00AA4D4E" w:rsidRDefault="00AA4D4E" w14:paraId="74E1BC4D" w14:textId="7409B87B">
            <w:pPr>
              <w:jc w:val="center"/>
              <w:rPr>
                <w:rFonts w:cstheme="minorHAnsi"/>
                <w:b/>
                <w:bCs/>
              </w:rPr>
            </w:pPr>
            <w:r>
              <w:rPr>
                <w:rFonts w:cstheme="minorHAnsi"/>
                <w:b/>
                <w:bCs/>
              </w:rPr>
              <w:t>Automatiniai pranešimai</w:t>
            </w:r>
          </w:p>
        </w:tc>
        <w:tc>
          <w:tcPr>
            <w:tcW w:w="7480" w:type="dxa"/>
            <w:shd w:val="clear" w:color="auto" w:fill="auto"/>
            <w:vAlign w:val="center"/>
          </w:tcPr>
          <w:p w:rsidRPr="005159CA" w:rsidR="00AA4D4E" w:rsidP="00AA4D4E" w:rsidRDefault="00AA4D4E" w14:paraId="33F73E7F" w14:textId="38420E6B">
            <w:pPr>
              <w:spacing w:before="60" w:after="120"/>
              <w:ind w:right="57"/>
              <w:jc w:val="both"/>
              <w:rPr>
                <w:rFonts w:cstheme="minorHAnsi"/>
              </w:rPr>
            </w:pPr>
            <w:r>
              <w:rPr>
                <w:rFonts w:cstheme="minorHAnsi"/>
              </w:rPr>
              <w:t>Automatinis p</w:t>
            </w:r>
            <w:r w:rsidRPr="005159CA">
              <w:rPr>
                <w:rFonts w:cstheme="minorHAnsi"/>
              </w:rPr>
              <w:t>riminim</w:t>
            </w:r>
            <w:r>
              <w:rPr>
                <w:rFonts w:cstheme="minorHAnsi"/>
              </w:rPr>
              <w:t>o laiškas</w:t>
            </w:r>
            <w:r w:rsidRPr="005159CA">
              <w:rPr>
                <w:rFonts w:cstheme="minorHAnsi"/>
              </w:rPr>
              <w:t xml:space="preserve"> apie vėluoja</w:t>
            </w:r>
            <w:r>
              <w:rPr>
                <w:rFonts w:cstheme="minorHAnsi"/>
              </w:rPr>
              <w:t>m</w:t>
            </w:r>
            <w:r w:rsidRPr="005159CA">
              <w:rPr>
                <w:rFonts w:cstheme="minorHAnsi"/>
              </w:rPr>
              <w:t xml:space="preserve">as atlikti užduotis </w:t>
            </w:r>
            <w:r>
              <w:rPr>
                <w:rFonts w:cstheme="minorHAnsi"/>
              </w:rPr>
              <w:t>turi būti</w:t>
            </w:r>
            <w:r w:rsidRPr="005159CA">
              <w:rPr>
                <w:rFonts w:cstheme="minorHAnsi"/>
              </w:rPr>
              <w:t>:</w:t>
            </w:r>
          </w:p>
          <w:p w:rsidR="00AA4D4E" w:rsidP="00D019A2" w:rsidRDefault="00AA4D4E" w14:paraId="2F2552B3" w14:textId="0C2C9504">
            <w:pPr>
              <w:pStyle w:val="ListParagraph"/>
              <w:numPr>
                <w:ilvl w:val="0"/>
                <w:numId w:val="31"/>
              </w:numPr>
              <w:spacing w:before="60" w:after="60"/>
              <w:ind w:left="743" w:right="57" w:hanging="284"/>
              <w:jc w:val="both"/>
            </w:pPr>
            <w:r w:rsidRPr="2AB9B5A3">
              <w:t xml:space="preserve">Siunčiamas konkrečiam </w:t>
            </w:r>
            <w:r w:rsidR="00810A0B">
              <w:t xml:space="preserve">Prevencijos skyriaus </w:t>
            </w:r>
            <w:r w:rsidRPr="2AB9B5A3">
              <w:t xml:space="preserve">specialistui į darbo el. paštą, o ne į </w:t>
            </w:r>
            <w:r w:rsidR="00810A0B">
              <w:rPr>
                <w:i/>
                <w:iCs/>
              </w:rPr>
              <w:t>Prevencijos</w:t>
            </w:r>
            <w:r w:rsidRPr="0B1E0E4F">
              <w:rPr>
                <w:i/>
                <w:iCs/>
              </w:rPr>
              <w:t xml:space="preserve"> </w:t>
            </w:r>
            <w:r w:rsidRPr="005159CA">
              <w:rPr>
                <w:i/>
                <w:iCs/>
              </w:rPr>
              <w:t>skyriaus</w:t>
            </w:r>
            <w:r>
              <w:t xml:space="preserve"> </w:t>
            </w:r>
            <w:r w:rsidRPr="2AB9B5A3">
              <w:t xml:space="preserve">bendrą pašto dėžutę. </w:t>
            </w:r>
          </w:p>
          <w:p w:rsidR="00AA4D4E" w:rsidP="00D019A2" w:rsidRDefault="00AA4D4E" w14:paraId="45E25838" w14:textId="77777777">
            <w:pPr>
              <w:pStyle w:val="ListParagraph"/>
              <w:numPr>
                <w:ilvl w:val="0"/>
                <w:numId w:val="31"/>
              </w:numPr>
              <w:spacing w:before="60" w:after="60"/>
              <w:ind w:left="743" w:right="57" w:hanging="284"/>
              <w:contextualSpacing w:val="0"/>
              <w:jc w:val="both"/>
              <w:rPr>
                <w:rFonts w:cstheme="minorHAnsi"/>
              </w:rPr>
            </w:pPr>
            <w:r w:rsidRPr="2AB9B5A3">
              <w:t xml:space="preserve">Siunčiamas vieną kartą per dieną (darbo pradžioje) ir pateikiamas kaip visų vėluojamų atlikti užduočių suvestinė. </w:t>
            </w:r>
          </w:p>
          <w:p w:rsidRPr="00F27471" w:rsidR="00AA4D4E" w:rsidP="00D019A2" w:rsidRDefault="00AA4D4E" w14:paraId="1301BC67" w14:textId="0CEB6DDB">
            <w:pPr>
              <w:pStyle w:val="ListParagraph"/>
              <w:numPr>
                <w:ilvl w:val="0"/>
                <w:numId w:val="31"/>
              </w:numPr>
              <w:spacing w:before="60" w:after="120"/>
              <w:ind w:left="743" w:right="57" w:hanging="284"/>
              <w:contextualSpacing w:val="0"/>
              <w:jc w:val="both"/>
            </w:pPr>
            <w:r w:rsidRPr="0B606D00">
              <w:t>El. priminimo laiške pateikiama visų vėluojančių užduočių trumpa informacija (</w:t>
            </w:r>
            <w:r w:rsidR="00084FF5">
              <w:t>užduoties</w:t>
            </w:r>
            <w:r w:rsidRPr="0B606D00">
              <w:t xml:space="preserve"> ID, užduoties vykdytojas, data iki kada turi būti atlikta, būsena ir pan.) bei interaktyvios nuorodos į </w:t>
            </w:r>
            <w:r w:rsidR="00F27471">
              <w:t>šias</w:t>
            </w:r>
            <w:r w:rsidRPr="0B606D00">
              <w:t xml:space="preserve"> </w:t>
            </w:r>
            <w:r w:rsidR="00F27471">
              <w:t>užduotis</w:t>
            </w:r>
            <w:r w:rsidRPr="0B606D00">
              <w:t>.</w:t>
            </w:r>
          </w:p>
        </w:tc>
      </w:tr>
      <w:tr w:rsidR="00571232" w:rsidTr="00BE443A" w14:paraId="0C253839" w14:textId="77777777">
        <w:trPr>
          <w:gridAfter w:val="1"/>
          <w:wAfter w:w="6" w:type="dxa"/>
          <w:trHeight w:val="731"/>
        </w:trPr>
        <w:tc>
          <w:tcPr>
            <w:tcW w:w="4907" w:type="dxa"/>
            <w:shd w:val="clear" w:color="auto" w:fill="auto"/>
            <w:vAlign w:val="center"/>
          </w:tcPr>
          <w:p w:rsidRPr="0081097D" w:rsidR="00571232" w:rsidP="00571232" w:rsidRDefault="00571232" w14:paraId="1B5C84B1" w14:textId="11539B6F">
            <w:pPr>
              <w:jc w:val="both"/>
            </w:pPr>
            <w:r>
              <w:t xml:space="preserve">Aš, kaip Prevencijos skyriaus specialistas, </w:t>
            </w:r>
            <w:r w:rsidRPr="004E679A">
              <w:t xml:space="preserve">noriu gauti </w:t>
            </w:r>
            <w:r>
              <w:t xml:space="preserve">užduotį atlikti Kliento darbuotojų saugos patikrą tam, kad tik saugos reikalavimus atitinkantys asmenys galėtų </w:t>
            </w:r>
            <w:r w:rsidRPr="00530BD5">
              <w:t>dirbti veikiančiame gamtinių dujų perdavimo sistemos objekte ir (ar) veikiančio gamtinių dujų perdavimo sistemos objekto apsaugos zonoje.</w:t>
            </w:r>
          </w:p>
        </w:tc>
        <w:tc>
          <w:tcPr>
            <w:tcW w:w="1842" w:type="dxa"/>
            <w:shd w:val="clear" w:color="auto" w:fill="auto"/>
            <w:vAlign w:val="center"/>
          </w:tcPr>
          <w:p w:rsidRPr="00B3235F" w:rsidR="00571232" w:rsidP="00571232" w:rsidRDefault="00571232" w14:paraId="475B369E" w14:textId="4F7EAA7E">
            <w:pPr>
              <w:jc w:val="center"/>
              <w:rPr>
                <w:rFonts w:cstheme="minorHAnsi"/>
                <w:b/>
                <w:bCs/>
              </w:rPr>
            </w:pPr>
            <w:r>
              <w:rPr>
                <w:rFonts w:cstheme="minorHAnsi"/>
                <w:b/>
                <w:bCs/>
              </w:rPr>
              <w:t>Užduočių atlikimas</w:t>
            </w:r>
          </w:p>
        </w:tc>
        <w:tc>
          <w:tcPr>
            <w:tcW w:w="7480" w:type="dxa"/>
            <w:shd w:val="clear" w:color="auto" w:fill="auto"/>
          </w:tcPr>
          <w:p w:rsidR="00571232" w:rsidP="00571232" w:rsidRDefault="00571232" w14:paraId="495F9451" w14:textId="77777777">
            <w:pPr>
              <w:spacing w:after="120"/>
              <w:jc w:val="both"/>
              <w:rPr>
                <w:rFonts w:cstheme="minorHAnsi"/>
              </w:rPr>
            </w:pPr>
            <w:r>
              <w:rPr>
                <w:rFonts w:cstheme="minorHAnsi"/>
              </w:rPr>
              <w:t xml:space="preserve">Prevencijos skyriaus specialistams yra suformuojama </w:t>
            </w:r>
            <w:r w:rsidRPr="002E69C3">
              <w:rPr>
                <w:rFonts w:cstheme="minorHAnsi"/>
                <w:b/>
                <w:bCs/>
                <w:i/>
                <w:iCs/>
              </w:rPr>
              <w:t>Saugos patikra</w:t>
            </w:r>
            <w:r w:rsidRPr="002E69C3">
              <w:rPr>
                <w:rFonts w:cstheme="minorHAnsi"/>
              </w:rPr>
              <w:t xml:space="preserve"> užduotis</w:t>
            </w:r>
            <w:r>
              <w:rPr>
                <w:rFonts w:cstheme="minorHAnsi"/>
              </w:rPr>
              <w:t xml:space="preserve"> arba </w:t>
            </w:r>
            <w:r w:rsidRPr="00270167">
              <w:rPr>
                <w:rFonts w:cstheme="minorHAnsi"/>
                <w:b/>
                <w:bCs/>
                <w:i/>
                <w:iCs/>
              </w:rPr>
              <w:t>Susipažinti su pokyčiu</w:t>
            </w:r>
            <w:r>
              <w:rPr>
                <w:rFonts w:cstheme="minorHAnsi"/>
                <w:b/>
                <w:bCs/>
                <w:i/>
                <w:iCs/>
              </w:rPr>
              <w:t xml:space="preserve"> </w:t>
            </w:r>
            <w:r>
              <w:rPr>
                <w:rFonts w:cstheme="minorHAnsi"/>
              </w:rPr>
              <w:t>užduotis, kai:</w:t>
            </w:r>
          </w:p>
          <w:p w:rsidR="00571232" w:rsidP="00D019A2" w:rsidRDefault="00571232" w14:paraId="72C9BA85" w14:textId="77777777">
            <w:pPr>
              <w:pStyle w:val="ListParagraph"/>
              <w:numPr>
                <w:ilvl w:val="0"/>
                <w:numId w:val="75"/>
              </w:numPr>
              <w:spacing w:before="60" w:after="60"/>
              <w:ind w:left="714" w:hanging="357"/>
              <w:contextualSpacing w:val="0"/>
              <w:jc w:val="both"/>
              <w:rPr>
                <w:rFonts w:cstheme="minorHAnsi"/>
              </w:rPr>
            </w:pPr>
            <w:r>
              <w:rPr>
                <w:rFonts w:cstheme="minorHAnsi"/>
              </w:rPr>
              <w:t xml:space="preserve">Klientas savo paskyroje užpildo </w:t>
            </w:r>
            <w:r w:rsidRPr="00270167">
              <w:rPr>
                <w:rFonts w:cstheme="minorHAnsi"/>
                <w:b/>
                <w:bCs/>
                <w:i/>
                <w:iCs/>
              </w:rPr>
              <w:t>Darbuotojų sąrašą</w:t>
            </w:r>
            <w:r>
              <w:rPr>
                <w:rFonts w:cstheme="minorHAnsi"/>
              </w:rPr>
              <w:t xml:space="preserve"> ir pateikia jį derinti.</w:t>
            </w:r>
          </w:p>
          <w:p w:rsidRPr="004F1A44" w:rsidR="00571232" w:rsidP="00D019A2" w:rsidRDefault="00571232" w14:paraId="40056B04" w14:textId="77777777">
            <w:pPr>
              <w:pStyle w:val="ListParagraph"/>
              <w:numPr>
                <w:ilvl w:val="0"/>
                <w:numId w:val="75"/>
              </w:numPr>
              <w:spacing w:before="60" w:after="60"/>
              <w:ind w:left="714" w:hanging="357"/>
              <w:contextualSpacing w:val="0"/>
              <w:jc w:val="both"/>
              <w:rPr>
                <w:rFonts w:cstheme="minorHAnsi"/>
              </w:rPr>
            </w:pPr>
            <w:r>
              <w:rPr>
                <w:rFonts w:cstheme="minorHAnsi"/>
              </w:rPr>
              <w:t xml:space="preserve">Klientas savo paskyroje atnaujina </w:t>
            </w:r>
            <w:r w:rsidRPr="004F1A44">
              <w:rPr>
                <w:rFonts w:cstheme="minorHAnsi"/>
                <w:b/>
                <w:bCs/>
                <w:i/>
                <w:iCs/>
              </w:rPr>
              <w:t>Darbuotojų sąrašą</w:t>
            </w:r>
            <w:r>
              <w:rPr>
                <w:rFonts w:cstheme="minorHAnsi"/>
                <w:b/>
                <w:bCs/>
                <w:i/>
                <w:iCs/>
              </w:rPr>
              <w:t>:</w:t>
            </w:r>
          </w:p>
          <w:p w:rsidR="00B152FF" w:rsidP="00D019A2" w:rsidRDefault="00571232" w14:paraId="6686DB51" w14:textId="77777777">
            <w:pPr>
              <w:pStyle w:val="ListParagraph"/>
              <w:numPr>
                <w:ilvl w:val="1"/>
                <w:numId w:val="19"/>
              </w:numPr>
              <w:spacing w:before="60" w:after="60"/>
              <w:ind w:left="1219" w:right="57" w:hanging="425"/>
              <w:contextualSpacing w:val="0"/>
              <w:jc w:val="both"/>
              <w:rPr>
                <w:rFonts w:cstheme="minorHAnsi"/>
              </w:rPr>
            </w:pPr>
            <w:r w:rsidRPr="00ED5CB5">
              <w:rPr>
                <w:rFonts w:cstheme="minorHAnsi"/>
              </w:rPr>
              <w:t xml:space="preserve">Pridėjus naują darbuotoją – automatiškai sukuriama </w:t>
            </w:r>
            <w:r w:rsidRPr="002E69C3">
              <w:rPr>
                <w:rFonts w:cstheme="minorHAnsi"/>
                <w:b/>
                <w:bCs/>
                <w:i/>
                <w:iCs/>
              </w:rPr>
              <w:t>Saugos patikra</w:t>
            </w:r>
            <w:r w:rsidRPr="00ED5CB5">
              <w:rPr>
                <w:rFonts w:cstheme="minorHAnsi"/>
              </w:rPr>
              <w:t>.</w:t>
            </w:r>
            <w:r>
              <w:rPr>
                <w:rFonts w:cstheme="minorHAnsi"/>
              </w:rPr>
              <w:t xml:space="preserve"> Jei tas pats Klientas pridėjo daugiau nei vieną darbuotoją – turi būti suformuojama viena </w:t>
            </w:r>
            <w:r w:rsidRPr="002E69C3">
              <w:rPr>
                <w:rFonts w:cstheme="minorHAnsi"/>
                <w:b/>
                <w:bCs/>
                <w:i/>
                <w:iCs/>
              </w:rPr>
              <w:t>Saugos patikra</w:t>
            </w:r>
            <w:r w:rsidRPr="002E69C3">
              <w:rPr>
                <w:rFonts w:cstheme="minorHAnsi"/>
              </w:rPr>
              <w:t xml:space="preserve"> užduotis</w:t>
            </w:r>
            <w:r>
              <w:rPr>
                <w:rFonts w:cstheme="minorHAnsi"/>
              </w:rPr>
              <w:t xml:space="preserve"> visiems naujai įtrauktiems</w:t>
            </w:r>
            <w:r w:rsidRPr="00270167">
              <w:rPr>
                <w:rFonts w:cstheme="minorHAnsi"/>
                <w:b/>
                <w:bCs/>
                <w:i/>
                <w:iCs/>
              </w:rPr>
              <w:t xml:space="preserve"> Darbuotojų sąraš</w:t>
            </w:r>
            <w:r>
              <w:rPr>
                <w:rFonts w:cstheme="minorHAnsi"/>
                <w:b/>
                <w:bCs/>
                <w:i/>
                <w:iCs/>
              </w:rPr>
              <w:t>o</w:t>
            </w:r>
            <w:r>
              <w:rPr>
                <w:rFonts w:cstheme="minorHAnsi"/>
              </w:rPr>
              <w:t xml:space="preserve"> įrašams įvertinti. </w:t>
            </w:r>
          </w:p>
          <w:p w:rsidRPr="00B152FF" w:rsidR="00571232" w:rsidP="00D019A2" w:rsidRDefault="00571232" w14:paraId="3DC749B5" w14:textId="66019A3C">
            <w:pPr>
              <w:pStyle w:val="ListParagraph"/>
              <w:numPr>
                <w:ilvl w:val="1"/>
                <w:numId w:val="19"/>
              </w:numPr>
              <w:spacing w:before="60" w:after="60"/>
              <w:ind w:left="1219" w:right="57" w:hanging="425"/>
              <w:contextualSpacing w:val="0"/>
              <w:jc w:val="both"/>
              <w:rPr>
                <w:rFonts w:cstheme="minorHAnsi"/>
              </w:rPr>
            </w:pPr>
            <w:r w:rsidRPr="00B152FF">
              <w:rPr>
                <w:rFonts w:cstheme="minorHAnsi"/>
              </w:rPr>
              <w:lastRenderedPageBreak/>
              <w:t>Pašalinus darbuotoją (-</w:t>
            </w:r>
            <w:proofErr w:type="spellStart"/>
            <w:r w:rsidRPr="00B152FF">
              <w:rPr>
                <w:rFonts w:cstheme="minorHAnsi"/>
              </w:rPr>
              <w:t>us</w:t>
            </w:r>
            <w:proofErr w:type="spellEnd"/>
            <w:r w:rsidRPr="00B152FF">
              <w:rPr>
                <w:rFonts w:cstheme="minorHAnsi"/>
              </w:rPr>
              <w:t xml:space="preserve">) iš sąrašo – sukuriama </w:t>
            </w:r>
            <w:r w:rsidRPr="00B152FF">
              <w:rPr>
                <w:rFonts w:cstheme="minorHAnsi"/>
                <w:b/>
                <w:bCs/>
                <w:i/>
                <w:iCs/>
              </w:rPr>
              <w:t>Susipažinti su pokyčiu</w:t>
            </w:r>
            <w:r w:rsidRPr="00B152FF">
              <w:rPr>
                <w:rFonts w:cstheme="minorHAnsi"/>
              </w:rPr>
              <w:t xml:space="preserve"> užduotis. Jei tas pats Klientas pašalino daugiau nei vieną darbuotoją – turi būti suformuojama viena </w:t>
            </w:r>
            <w:r w:rsidRPr="00B152FF">
              <w:rPr>
                <w:rFonts w:cstheme="minorHAnsi"/>
                <w:b/>
                <w:bCs/>
                <w:i/>
                <w:iCs/>
              </w:rPr>
              <w:t>Susipažinti su pokyčiu</w:t>
            </w:r>
            <w:r w:rsidRPr="00B152FF">
              <w:rPr>
                <w:rFonts w:cstheme="minorHAnsi"/>
              </w:rPr>
              <w:t xml:space="preserve"> užduotis visiems pašalintiems iš</w:t>
            </w:r>
            <w:r w:rsidRPr="00B152FF">
              <w:rPr>
                <w:rFonts w:cstheme="minorHAnsi"/>
                <w:b/>
                <w:bCs/>
                <w:i/>
                <w:iCs/>
              </w:rPr>
              <w:t xml:space="preserve"> Darbuotojų sąrašo</w:t>
            </w:r>
            <w:r w:rsidRPr="00B152FF">
              <w:rPr>
                <w:rFonts w:cstheme="minorHAnsi"/>
              </w:rPr>
              <w:t xml:space="preserve"> įrašams.</w:t>
            </w:r>
          </w:p>
          <w:p w:rsidRPr="00713FE1" w:rsidR="00B152FF" w:rsidP="00D019A2" w:rsidRDefault="00C6301E" w14:paraId="114B2DB5" w14:textId="4DBBA20D">
            <w:pPr>
              <w:pStyle w:val="ListParagraph"/>
              <w:numPr>
                <w:ilvl w:val="0"/>
                <w:numId w:val="75"/>
              </w:numPr>
              <w:spacing w:before="60" w:after="60"/>
              <w:ind w:left="714" w:hanging="357"/>
              <w:contextualSpacing w:val="0"/>
              <w:jc w:val="both"/>
              <w:rPr>
                <w:rFonts w:cstheme="minorHAnsi"/>
              </w:rPr>
            </w:pPr>
            <w:r>
              <w:rPr>
                <w:rFonts w:cstheme="minorHAnsi"/>
              </w:rPr>
              <w:t xml:space="preserve">Klientas užpildo prašymą sutikimui gauti, kuriame pažymėjo, kad Darbų atlikimo pagrindas yra </w:t>
            </w:r>
            <w:r w:rsidRPr="00A370AB" w:rsidR="005A79A4">
              <w:rPr>
                <w:rFonts w:cstheme="minorHAnsi"/>
              </w:rPr>
              <w:t>„</w:t>
            </w:r>
            <w:r w:rsidRPr="00A370AB" w:rsidR="005A79A4">
              <w:rPr>
                <w:rFonts w:cstheme="minorHAnsi"/>
                <w:b/>
                <w:bCs/>
                <w:i/>
                <w:iCs/>
              </w:rPr>
              <w:t>Be sutarties su „Amber Grid</w:t>
            </w:r>
            <w:r w:rsidRPr="00A370AB" w:rsidR="005A79A4">
              <w:rPr>
                <w:rFonts w:cstheme="minorHAnsi"/>
              </w:rPr>
              <w:t>“</w:t>
            </w:r>
            <w:r w:rsidR="00713FE1">
              <w:rPr>
                <w:rFonts w:cstheme="minorHAnsi"/>
              </w:rPr>
              <w:t>, tada</w:t>
            </w:r>
            <w:r w:rsidRPr="00ED5CB5" w:rsidR="00713FE1">
              <w:rPr>
                <w:rFonts w:cstheme="minorHAnsi"/>
              </w:rPr>
              <w:t xml:space="preserve"> automatiškai sukuriama </w:t>
            </w:r>
            <w:r w:rsidRPr="002E69C3" w:rsidR="00713FE1">
              <w:rPr>
                <w:rFonts w:cstheme="minorHAnsi"/>
                <w:b/>
                <w:bCs/>
                <w:i/>
                <w:iCs/>
              </w:rPr>
              <w:t>Saugos patikra</w:t>
            </w:r>
            <w:r w:rsidR="00694E51">
              <w:rPr>
                <w:rFonts w:cstheme="minorHAnsi"/>
                <w:b/>
                <w:bCs/>
                <w:i/>
                <w:iCs/>
              </w:rPr>
              <w:t xml:space="preserve"> </w:t>
            </w:r>
            <w:r w:rsidR="00694E51">
              <w:rPr>
                <w:rFonts w:cstheme="minorHAnsi"/>
              </w:rPr>
              <w:t>užduotis</w:t>
            </w:r>
            <w:r w:rsidRPr="008F5724" w:rsidR="00240FBE">
              <w:rPr>
                <w:rFonts w:cstheme="minorHAnsi"/>
              </w:rPr>
              <w:t>,</w:t>
            </w:r>
            <w:r w:rsidR="00240FBE">
              <w:rPr>
                <w:rFonts w:cstheme="minorHAnsi"/>
                <w:b/>
                <w:bCs/>
                <w:i/>
                <w:iCs/>
              </w:rPr>
              <w:t xml:space="preserve"> </w:t>
            </w:r>
            <w:r w:rsidRPr="008F5724" w:rsidR="00240FBE">
              <w:rPr>
                <w:rFonts w:cstheme="minorHAnsi"/>
              </w:rPr>
              <w:t xml:space="preserve">o </w:t>
            </w:r>
            <w:r w:rsidR="00240FBE">
              <w:rPr>
                <w:rFonts w:cstheme="minorHAnsi"/>
              </w:rPr>
              <w:t>„</w:t>
            </w:r>
            <w:r w:rsidRPr="00240FBE" w:rsidR="00240FBE">
              <w:rPr>
                <w:rFonts w:cstheme="minorHAnsi"/>
                <w:b/>
                <w:bCs/>
                <w:i/>
                <w:iCs/>
              </w:rPr>
              <w:t>Kliento darbuotojų saugos patikra</w:t>
            </w:r>
            <w:r w:rsidRPr="00240FBE" w:rsidR="00240FBE">
              <w:rPr>
                <w:rFonts w:cstheme="minorHAnsi"/>
              </w:rPr>
              <w:t>“</w:t>
            </w:r>
            <w:r w:rsidR="00240FBE">
              <w:rPr>
                <w:rFonts w:cstheme="minorHAnsi"/>
                <w:b/>
                <w:bCs/>
                <w:i/>
                <w:iCs/>
              </w:rPr>
              <w:t xml:space="preserve"> </w:t>
            </w:r>
            <w:r w:rsidR="00240FBE">
              <w:rPr>
                <w:rFonts w:cstheme="minorHAnsi"/>
              </w:rPr>
              <w:t xml:space="preserve">prašymų registro pildymo lauke </w:t>
            </w:r>
            <w:r w:rsidRPr="00B0322D" w:rsidR="00B0322D">
              <w:rPr>
                <w:rFonts w:cstheme="minorHAnsi"/>
              </w:rPr>
              <w:t>automatiškai įrašom</w:t>
            </w:r>
            <w:r w:rsidR="00271664">
              <w:rPr>
                <w:rFonts w:cstheme="minorHAnsi"/>
              </w:rPr>
              <w:t>a</w:t>
            </w:r>
            <w:r w:rsidRPr="00B0322D" w:rsidR="00B0322D">
              <w:rPr>
                <w:rFonts w:cstheme="minorHAnsi"/>
              </w:rPr>
              <w:t xml:space="preserve"> „</w:t>
            </w:r>
            <w:r w:rsidRPr="00B0322D" w:rsidR="00B0322D">
              <w:rPr>
                <w:rFonts w:cstheme="minorHAnsi"/>
                <w:b/>
                <w:bCs/>
                <w:i/>
                <w:iCs/>
              </w:rPr>
              <w:t>Atlikti saugos patikrą</w:t>
            </w:r>
            <w:r w:rsidRPr="00B0322D" w:rsidR="00B0322D">
              <w:rPr>
                <w:rFonts w:cstheme="minorHAnsi"/>
              </w:rPr>
              <w:t>“</w:t>
            </w:r>
            <w:r w:rsidRPr="00ED5CB5" w:rsidR="00713FE1">
              <w:rPr>
                <w:rFonts w:cstheme="minorHAnsi"/>
              </w:rPr>
              <w:t>.</w:t>
            </w:r>
            <w:r w:rsidR="00D21042">
              <w:rPr>
                <w:rFonts w:cstheme="minorHAnsi"/>
              </w:rPr>
              <w:t xml:space="preserve"> Šios </w:t>
            </w:r>
            <w:r w:rsidRPr="002E69C3" w:rsidR="00694E51">
              <w:rPr>
                <w:rFonts w:cstheme="minorHAnsi"/>
                <w:b/>
                <w:bCs/>
                <w:i/>
                <w:iCs/>
              </w:rPr>
              <w:t>Saugos patikra</w:t>
            </w:r>
            <w:r w:rsidR="00694E51">
              <w:rPr>
                <w:rFonts w:cstheme="minorHAnsi"/>
                <w:b/>
                <w:bCs/>
                <w:i/>
                <w:iCs/>
              </w:rPr>
              <w:t xml:space="preserve"> </w:t>
            </w:r>
            <w:r w:rsidR="007B6FDA">
              <w:rPr>
                <w:rFonts w:cstheme="minorHAnsi"/>
              </w:rPr>
              <w:t xml:space="preserve">užduoties </w:t>
            </w:r>
            <w:r w:rsidR="009F0597">
              <w:rPr>
                <w:rFonts w:cstheme="minorHAnsi"/>
              </w:rPr>
              <w:t>rezultatas</w:t>
            </w:r>
            <w:r w:rsidR="007B6FDA">
              <w:rPr>
                <w:rFonts w:cstheme="minorHAnsi"/>
              </w:rPr>
              <w:t xml:space="preserve"> </w:t>
            </w:r>
            <w:r w:rsidR="00DD2F29">
              <w:rPr>
                <w:rFonts w:cstheme="minorHAnsi"/>
              </w:rPr>
              <w:t>turi būti</w:t>
            </w:r>
            <w:r w:rsidR="007B6FDA">
              <w:rPr>
                <w:rFonts w:cstheme="minorHAnsi"/>
              </w:rPr>
              <w:t xml:space="preserve"> </w:t>
            </w:r>
            <w:r w:rsidR="00ED4892">
              <w:rPr>
                <w:rFonts w:cstheme="minorHAnsi"/>
              </w:rPr>
              <w:t>įrašytas</w:t>
            </w:r>
            <w:r w:rsidR="007B6FDA">
              <w:rPr>
                <w:rFonts w:cstheme="minorHAnsi"/>
              </w:rPr>
              <w:t xml:space="preserve"> ir </w:t>
            </w:r>
            <w:r w:rsidR="005B3CF4">
              <w:rPr>
                <w:rFonts w:cstheme="minorHAnsi"/>
              </w:rPr>
              <w:t xml:space="preserve">į </w:t>
            </w:r>
            <w:r w:rsidR="007B6FDA">
              <w:rPr>
                <w:rFonts w:cstheme="minorHAnsi"/>
              </w:rPr>
              <w:t xml:space="preserve">Prašymų registro </w:t>
            </w:r>
            <w:r w:rsidRPr="009F0597" w:rsidR="009F0597">
              <w:rPr>
                <w:rFonts w:cstheme="minorHAnsi"/>
              </w:rPr>
              <w:t>„</w:t>
            </w:r>
            <w:r w:rsidRPr="009F0597" w:rsidR="009F0597">
              <w:rPr>
                <w:rFonts w:cstheme="minorHAnsi"/>
                <w:b/>
                <w:bCs/>
                <w:i/>
                <w:iCs/>
              </w:rPr>
              <w:t>Kliento darbuotojų saugos patikra</w:t>
            </w:r>
            <w:r w:rsidRPr="009F0597" w:rsidR="009F0597">
              <w:rPr>
                <w:rFonts w:cstheme="minorHAnsi"/>
              </w:rPr>
              <w:t>“</w:t>
            </w:r>
            <w:r w:rsidR="007E2DA3">
              <w:rPr>
                <w:rFonts w:cstheme="minorHAnsi"/>
              </w:rPr>
              <w:t xml:space="preserve"> pildymo lauk</w:t>
            </w:r>
            <w:r w:rsidR="005B3CF4">
              <w:rPr>
                <w:rFonts w:cstheme="minorHAnsi"/>
              </w:rPr>
              <w:t>ą</w:t>
            </w:r>
            <w:r w:rsidR="007E2DA3">
              <w:rPr>
                <w:rFonts w:cstheme="minorHAnsi"/>
              </w:rPr>
              <w:t>.</w:t>
            </w:r>
          </w:p>
        </w:tc>
      </w:tr>
      <w:tr w:rsidR="00203B4D" w:rsidTr="00BE443A" w14:paraId="37267ED8" w14:textId="77777777">
        <w:trPr>
          <w:gridAfter w:val="1"/>
          <w:wAfter w:w="6" w:type="dxa"/>
          <w:trHeight w:val="731"/>
        </w:trPr>
        <w:tc>
          <w:tcPr>
            <w:tcW w:w="4907" w:type="dxa"/>
            <w:shd w:val="clear" w:color="auto" w:fill="auto"/>
            <w:vAlign w:val="center"/>
          </w:tcPr>
          <w:p w:rsidR="00203B4D" w:rsidP="00571232" w:rsidRDefault="00203B4D" w14:paraId="72B68619" w14:textId="14A52490">
            <w:pPr>
              <w:jc w:val="both"/>
            </w:pPr>
            <w:r>
              <w:lastRenderedPageBreak/>
              <w:t xml:space="preserve">Aš, kaip Prevencijos skyriaus specialistas, </w:t>
            </w:r>
            <w:r w:rsidR="00751711">
              <w:t>noriu</w:t>
            </w:r>
            <w:r w:rsidR="007312DC">
              <w:t xml:space="preserve"> gauti </w:t>
            </w:r>
            <w:r w:rsidR="00916C46">
              <w:t>pagrin</w:t>
            </w:r>
            <w:r w:rsidR="00F9163B">
              <w:t>d</w:t>
            </w:r>
            <w:r w:rsidR="00916C46">
              <w:t>inius</w:t>
            </w:r>
            <w:r w:rsidR="007312DC">
              <w:t xml:space="preserve"> duomenis</w:t>
            </w:r>
            <w:r w:rsidRPr="004E679A">
              <w:t xml:space="preserve"> </w:t>
            </w:r>
            <w:r w:rsidR="007312DC">
              <w:t xml:space="preserve">apie Kliento darbuotojus tam, kad galėčiau tinkamai atlikti </w:t>
            </w:r>
            <w:r>
              <w:t>Kliento darbuotojų saugos patikrą</w:t>
            </w:r>
            <w:r w:rsidRPr="00530BD5">
              <w:t>.</w:t>
            </w:r>
          </w:p>
        </w:tc>
        <w:tc>
          <w:tcPr>
            <w:tcW w:w="1842" w:type="dxa"/>
            <w:shd w:val="clear" w:color="auto" w:fill="auto"/>
            <w:vAlign w:val="center"/>
          </w:tcPr>
          <w:p w:rsidR="00203B4D" w:rsidP="00571232" w:rsidRDefault="006F3878" w14:paraId="5F4356BB" w14:textId="505284FB">
            <w:pPr>
              <w:jc w:val="center"/>
              <w:rPr>
                <w:rFonts w:cstheme="minorHAnsi"/>
                <w:b/>
                <w:bCs/>
              </w:rPr>
            </w:pPr>
            <w:r>
              <w:rPr>
                <w:rFonts w:cstheme="minorHAnsi"/>
                <w:b/>
                <w:bCs/>
              </w:rPr>
              <w:t xml:space="preserve">Užduočių </w:t>
            </w:r>
            <w:r w:rsidR="00823D0E">
              <w:rPr>
                <w:rFonts w:cstheme="minorHAnsi"/>
                <w:b/>
                <w:bCs/>
              </w:rPr>
              <w:t>registras</w:t>
            </w:r>
          </w:p>
        </w:tc>
        <w:tc>
          <w:tcPr>
            <w:tcW w:w="7480" w:type="dxa"/>
            <w:shd w:val="clear" w:color="auto" w:fill="auto"/>
          </w:tcPr>
          <w:p w:rsidR="00203B4D" w:rsidP="00571232" w:rsidRDefault="006F3878" w14:paraId="37EF4EDF" w14:textId="77777777">
            <w:pPr>
              <w:spacing w:after="120"/>
              <w:jc w:val="both"/>
              <w:rPr>
                <w:rFonts w:cstheme="minorHAnsi"/>
              </w:rPr>
            </w:pPr>
            <w:r>
              <w:rPr>
                <w:rFonts w:cstheme="minorHAnsi"/>
              </w:rPr>
              <w:t xml:space="preserve">Klientas </w:t>
            </w:r>
            <w:r w:rsidR="0092579E">
              <w:rPr>
                <w:rFonts w:cstheme="minorHAnsi"/>
              </w:rPr>
              <w:t>pildydamas</w:t>
            </w:r>
            <w:r>
              <w:rPr>
                <w:rFonts w:cstheme="minorHAnsi"/>
              </w:rPr>
              <w:t xml:space="preserve"> </w:t>
            </w:r>
            <w:r w:rsidRPr="00604EBC">
              <w:rPr>
                <w:rFonts w:cstheme="minorHAnsi"/>
                <w:b/>
                <w:bCs/>
                <w:i/>
                <w:iCs/>
              </w:rPr>
              <w:t>Darbuotojų sąrašą</w:t>
            </w:r>
            <w:r w:rsidR="0092579E">
              <w:rPr>
                <w:rFonts w:cstheme="minorHAnsi"/>
              </w:rPr>
              <w:t xml:space="preserve"> savo paskyroje arba teikdamas prašymą sutikimui gauti, kurio darbų atlikimo pagrindas</w:t>
            </w:r>
            <w:r w:rsidR="00B612B6">
              <w:rPr>
                <w:rFonts w:cstheme="minorHAnsi"/>
              </w:rPr>
              <w:t xml:space="preserve"> </w:t>
            </w:r>
            <w:r w:rsidR="0092579E">
              <w:rPr>
                <w:rFonts w:cstheme="minorHAnsi"/>
              </w:rPr>
              <w:t xml:space="preserve">yra </w:t>
            </w:r>
            <w:r w:rsidRPr="00A370AB" w:rsidR="00B612B6">
              <w:rPr>
                <w:rFonts w:cstheme="minorHAnsi"/>
              </w:rPr>
              <w:t>„</w:t>
            </w:r>
            <w:r w:rsidRPr="00A370AB" w:rsidR="00B612B6">
              <w:rPr>
                <w:rFonts w:cstheme="minorHAnsi"/>
                <w:b/>
                <w:bCs/>
                <w:i/>
                <w:iCs/>
              </w:rPr>
              <w:t>Be sutarties su „Amber Grid</w:t>
            </w:r>
            <w:r w:rsidRPr="00A370AB" w:rsidR="00B612B6">
              <w:rPr>
                <w:rFonts w:cstheme="minorHAnsi"/>
              </w:rPr>
              <w:t>“</w:t>
            </w:r>
            <w:r w:rsidR="00B612B6">
              <w:rPr>
                <w:rFonts w:cstheme="minorHAnsi"/>
              </w:rPr>
              <w:t>, turi u</w:t>
            </w:r>
            <w:r w:rsidR="00204C68">
              <w:rPr>
                <w:rFonts w:cstheme="minorHAnsi"/>
              </w:rPr>
              <w:t>žpildyti šiuos privalomus laukus:</w:t>
            </w:r>
          </w:p>
          <w:p w:rsidR="00204C68" w:rsidP="00D019A2" w:rsidRDefault="00204C68" w14:paraId="50A8318B" w14:textId="77777777">
            <w:pPr>
              <w:pStyle w:val="ListParagraph"/>
              <w:numPr>
                <w:ilvl w:val="0"/>
                <w:numId w:val="75"/>
              </w:numPr>
              <w:spacing w:before="60" w:after="60"/>
              <w:ind w:left="714" w:hanging="357"/>
              <w:contextualSpacing w:val="0"/>
              <w:jc w:val="both"/>
              <w:rPr>
                <w:rFonts w:cstheme="minorHAnsi"/>
              </w:rPr>
            </w:pPr>
            <w:r>
              <w:rPr>
                <w:rFonts w:cstheme="minorHAnsi"/>
              </w:rPr>
              <w:t>Vardas</w:t>
            </w:r>
          </w:p>
          <w:p w:rsidR="00204C68" w:rsidP="00D019A2" w:rsidRDefault="00204C68" w14:paraId="5C031DA1" w14:textId="77777777">
            <w:pPr>
              <w:pStyle w:val="ListParagraph"/>
              <w:numPr>
                <w:ilvl w:val="0"/>
                <w:numId w:val="75"/>
              </w:numPr>
              <w:spacing w:before="60" w:after="60"/>
              <w:contextualSpacing w:val="0"/>
              <w:jc w:val="both"/>
              <w:rPr>
                <w:rFonts w:cstheme="minorHAnsi"/>
              </w:rPr>
            </w:pPr>
            <w:r>
              <w:rPr>
                <w:rFonts w:cstheme="minorHAnsi"/>
              </w:rPr>
              <w:t>Pavardė</w:t>
            </w:r>
          </w:p>
          <w:p w:rsidR="00B15F57" w:rsidP="00D019A2" w:rsidRDefault="00172822" w14:paraId="6A262A9D" w14:textId="199588E5">
            <w:pPr>
              <w:pStyle w:val="ListParagraph"/>
              <w:numPr>
                <w:ilvl w:val="0"/>
                <w:numId w:val="75"/>
              </w:numPr>
              <w:spacing w:before="60" w:after="60"/>
              <w:contextualSpacing w:val="0"/>
              <w:jc w:val="both"/>
              <w:rPr>
                <w:rFonts w:cstheme="minorHAnsi"/>
              </w:rPr>
            </w:pPr>
            <w:r>
              <w:rPr>
                <w:rFonts w:cstheme="minorHAnsi"/>
              </w:rPr>
              <w:t>Pilietybė</w:t>
            </w:r>
            <w:r w:rsidR="00B15F57">
              <w:rPr>
                <w:rFonts w:cstheme="minorHAnsi"/>
              </w:rPr>
              <w:t xml:space="preserve">. </w:t>
            </w:r>
            <w:r w:rsidRPr="00E7502F" w:rsidR="00B15F57">
              <w:rPr>
                <w:rFonts w:cstheme="minorHAnsi"/>
              </w:rPr>
              <w:t>Tais atvejais, kai Klientas nurodo, kad darbuotojas nėra Lietuvos pilietis, privaloma pateikti to darbuotojo</w:t>
            </w:r>
            <w:r w:rsidR="00B15F57">
              <w:rPr>
                <w:rFonts w:cstheme="minorHAnsi"/>
              </w:rPr>
              <w:t>:</w:t>
            </w:r>
          </w:p>
          <w:p w:rsidR="00B15F57" w:rsidP="00D019A2" w:rsidRDefault="00B15F57" w14:paraId="1E86D290" w14:textId="222B0B6C">
            <w:pPr>
              <w:pStyle w:val="ListParagraph"/>
              <w:numPr>
                <w:ilvl w:val="1"/>
                <w:numId w:val="75"/>
              </w:numPr>
              <w:spacing w:before="60" w:after="60"/>
              <w:ind w:left="1219" w:hanging="425"/>
              <w:contextualSpacing w:val="0"/>
              <w:jc w:val="both"/>
              <w:rPr>
                <w:rFonts w:cstheme="minorHAnsi"/>
              </w:rPr>
            </w:pPr>
            <w:r>
              <w:rPr>
                <w:rFonts w:cstheme="minorHAnsi"/>
                <w:b/>
                <w:bCs/>
                <w:i/>
                <w:iCs/>
              </w:rPr>
              <w:t>A</w:t>
            </w:r>
            <w:r w:rsidRPr="00E7502F" w:rsidR="00E50CCC">
              <w:rPr>
                <w:rFonts w:cstheme="minorHAnsi"/>
                <w:b/>
                <w:bCs/>
                <w:i/>
                <w:iCs/>
              </w:rPr>
              <w:t>smens dokumento numerį</w:t>
            </w:r>
          </w:p>
          <w:p w:rsidRPr="00E7502F" w:rsidR="00E50CCC" w:rsidP="00D019A2" w:rsidRDefault="00B15F57" w14:paraId="35632245" w14:textId="0A73A531">
            <w:pPr>
              <w:pStyle w:val="ListParagraph"/>
              <w:numPr>
                <w:ilvl w:val="1"/>
                <w:numId w:val="75"/>
              </w:numPr>
              <w:spacing w:after="120"/>
              <w:ind w:left="1219" w:hanging="425"/>
              <w:jc w:val="both"/>
              <w:rPr>
                <w:rFonts w:cstheme="minorHAnsi"/>
              </w:rPr>
            </w:pPr>
            <w:r>
              <w:rPr>
                <w:rFonts w:cstheme="minorHAnsi"/>
                <w:b/>
                <w:bCs/>
                <w:i/>
                <w:iCs/>
              </w:rPr>
              <w:t>A</w:t>
            </w:r>
            <w:r w:rsidRPr="00E7502F">
              <w:rPr>
                <w:rFonts w:cstheme="minorHAnsi"/>
                <w:b/>
                <w:bCs/>
                <w:i/>
                <w:iCs/>
              </w:rPr>
              <w:t xml:space="preserve">smens dokumento </w:t>
            </w:r>
            <w:r w:rsidRPr="00E7502F" w:rsidR="00E50CCC">
              <w:rPr>
                <w:rFonts w:cstheme="minorHAnsi"/>
                <w:b/>
                <w:bCs/>
                <w:i/>
                <w:iCs/>
              </w:rPr>
              <w:t>galiojimo laiką</w:t>
            </w:r>
            <w:r w:rsidRPr="00E7502F" w:rsidR="00E50CCC">
              <w:rPr>
                <w:rFonts w:cstheme="minorHAnsi"/>
              </w:rPr>
              <w:t>.</w:t>
            </w:r>
          </w:p>
        </w:tc>
      </w:tr>
      <w:tr w:rsidR="00B17D38" w:rsidTr="001F40B0" w14:paraId="167F1572" w14:textId="77777777">
        <w:trPr>
          <w:gridAfter w:val="1"/>
          <w:wAfter w:w="6" w:type="dxa"/>
          <w:trHeight w:val="731"/>
        </w:trPr>
        <w:tc>
          <w:tcPr>
            <w:tcW w:w="4907" w:type="dxa"/>
            <w:shd w:val="clear" w:color="auto" w:fill="auto"/>
            <w:vAlign w:val="center"/>
          </w:tcPr>
          <w:p w:rsidR="00B17D38" w:rsidP="00571232" w:rsidRDefault="00B17D38" w14:paraId="5E14AC7F" w14:textId="0B68FA7B">
            <w:pPr>
              <w:jc w:val="both"/>
            </w:pPr>
            <w:r>
              <w:t xml:space="preserve">Aš, kaip Prevencijos skyriaus specialistas, noriu </w:t>
            </w:r>
            <w:r w:rsidR="00BF0D9E">
              <w:t>matyti</w:t>
            </w:r>
            <w:r>
              <w:t xml:space="preserve"> </w:t>
            </w:r>
            <w:r w:rsidR="00BF0D9E">
              <w:t>optimalų</w:t>
            </w:r>
            <w:r>
              <w:t xml:space="preserve"> </w:t>
            </w:r>
            <w:r w:rsidR="001D17BF">
              <w:t>vykdomų užduočių</w:t>
            </w:r>
            <w:r w:rsidRPr="004E679A">
              <w:t xml:space="preserve"> </w:t>
            </w:r>
            <w:r w:rsidR="009C2ACA">
              <w:t>registro laukų skaičių</w:t>
            </w:r>
            <w:r>
              <w:t xml:space="preserve"> tam, kad galėčiau </w:t>
            </w:r>
            <w:r w:rsidR="00267305">
              <w:t xml:space="preserve">operatyviai </w:t>
            </w:r>
            <w:r>
              <w:t>atlikti Kliento darbuotojų saugos patikrą</w:t>
            </w:r>
            <w:r w:rsidR="00267305">
              <w:t>.</w:t>
            </w:r>
          </w:p>
        </w:tc>
        <w:tc>
          <w:tcPr>
            <w:tcW w:w="1842" w:type="dxa"/>
            <w:shd w:val="clear" w:color="auto" w:fill="auto"/>
            <w:vAlign w:val="center"/>
          </w:tcPr>
          <w:p w:rsidR="00B17D38" w:rsidP="00571232" w:rsidRDefault="00B17D38" w14:paraId="5A2A7C9F" w14:textId="7CA00654">
            <w:pPr>
              <w:jc w:val="center"/>
              <w:rPr>
                <w:rFonts w:cstheme="minorHAnsi"/>
                <w:b/>
                <w:bCs/>
              </w:rPr>
            </w:pPr>
            <w:r>
              <w:rPr>
                <w:rFonts w:cstheme="minorHAnsi"/>
                <w:b/>
                <w:bCs/>
              </w:rPr>
              <w:t>Užduočių registras</w:t>
            </w:r>
          </w:p>
        </w:tc>
        <w:tc>
          <w:tcPr>
            <w:tcW w:w="7480" w:type="dxa"/>
            <w:shd w:val="clear" w:color="auto" w:fill="auto"/>
          </w:tcPr>
          <w:p w:rsidR="00B17D38" w:rsidP="00571232" w:rsidRDefault="00267305" w14:paraId="6AE3EF8D" w14:textId="77777777">
            <w:pPr>
              <w:spacing w:after="120"/>
              <w:jc w:val="both"/>
              <w:rPr>
                <w:rFonts w:cstheme="minorHAnsi"/>
              </w:rPr>
            </w:pPr>
            <w:r>
              <w:rPr>
                <w:rFonts w:cstheme="minorHAnsi"/>
              </w:rPr>
              <w:t xml:space="preserve">Be </w:t>
            </w:r>
            <w:r w:rsidR="00137CD3">
              <w:rPr>
                <w:rFonts w:cstheme="minorHAnsi"/>
              </w:rPr>
              <w:t>Kliento darbuotojų</w:t>
            </w:r>
            <w:r w:rsidR="00D2619B">
              <w:rPr>
                <w:rFonts w:cstheme="minorHAnsi"/>
              </w:rPr>
              <w:t>:</w:t>
            </w:r>
            <w:r w:rsidR="00137CD3">
              <w:rPr>
                <w:rFonts w:cstheme="minorHAnsi"/>
              </w:rPr>
              <w:t xml:space="preserve"> vardo, pavardės, </w:t>
            </w:r>
            <w:r w:rsidR="00D2619B">
              <w:rPr>
                <w:rFonts w:cstheme="minorHAnsi"/>
              </w:rPr>
              <w:t>pilietybės ir</w:t>
            </w:r>
            <w:r w:rsidR="00A06F24">
              <w:rPr>
                <w:rFonts w:cstheme="minorHAnsi"/>
              </w:rPr>
              <w:t xml:space="preserve">, jei reikia, </w:t>
            </w:r>
            <w:r w:rsidR="00A06F24">
              <w:t>a</w:t>
            </w:r>
            <w:r w:rsidRPr="00A06F24" w:rsidR="00A06F24">
              <w:rPr>
                <w:rFonts w:cstheme="minorHAnsi"/>
              </w:rPr>
              <w:t>smens dokumento Nr. ir galiojimo laiką</w:t>
            </w:r>
            <w:r w:rsidR="00D2619B">
              <w:rPr>
                <w:rFonts w:cstheme="minorHAnsi"/>
              </w:rPr>
              <w:t xml:space="preserve">, </w:t>
            </w:r>
            <w:r w:rsidR="00C33CB1">
              <w:rPr>
                <w:rFonts w:cstheme="minorHAnsi"/>
              </w:rPr>
              <w:t xml:space="preserve">papildomai </w:t>
            </w:r>
            <w:r w:rsidR="006B11E1">
              <w:rPr>
                <w:rFonts w:cstheme="minorHAnsi"/>
              </w:rPr>
              <w:t>turi matyti š</w:t>
            </w:r>
            <w:r w:rsidR="00621B8B">
              <w:rPr>
                <w:rFonts w:cstheme="minorHAnsi"/>
              </w:rPr>
              <w:t>i</w:t>
            </w:r>
            <w:r w:rsidR="00C141DB">
              <w:rPr>
                <w:rFonts w:cstheme="minorHAnsi"/>
              </w:rPr>
              <w:t>ą informaciją:</w:t>
            </w:r>
          </w:p>
          <w:p w:rsidR="00D83A01" w:rsidP="00D019A2" w:rsidRDefault="006C0C85" w14:paraId="542CA74B" w14:textId="77777777">
            <w:pPr>
              <w:pStyle w:val="ListParagraph"/>
              <w:numPr>
                <w:ilvl w:val="0"/>
                <w:numId w:val="75"/>
              </w:numPr>
              <w:spacing w:before="60" w:after="60"/>
              <w:contextualSpacing w:val="0"/>
              <w:jc w:val="both"/>
              <w:rPr>
                <w:rFonts w:cstheme="minorHAnsi"/>
              </w:rPr>
            </w:pPr>
            <w:r>
              <w:rPr>
                <w:rFonts w:cstheme="minorHAnsi"/>
              </w:rPr>
              <w:t>Šaltinis:</w:t>
            </w:r>
          </w:p>
          <w:p w:rsidRPr="00D83A01" w:rsidR="00D83A01" w:rsidP="00D019A2" w:rsidRDefault="006C0C85" w14:paraId="6DBE14FD" w14:textId="77777777">
            <w:pPr>
              <w:pStyle w:val="CommentText"/>
              <w:numPr>
                <w:ilvl w:val="1"/>
                <w:numId w:val="75"/>
              </w:numPr>
              <w:spacing w:before="60" w:after="60"/>
              <w:ind w:left="1084" w:right="57" w:hanging="425"/>
              <w:jc w:val="both"/>
              <w:rPr>
                <w:i/>
                <w:iCs/>
                <w:sz w:val="22"/>
                <w:szCs w:val="22"/>
              </w:rPr>
            </w:pPr>
            <w:r w:rsidRPr="00D83A01">
              <w:rPr>
                <w:i/>
                <w:iCs/>
                <w:sz w:val="22"/>
                <w:szCs w:val="22"/>
              </w:rPr>
              <w:t>Įmonės paskyra</w:t>
            </w:r>
          </w:p>
          <w:p w:rsidRPr="00D83A01" w:rsidR="00C141DB" w:rsidP="00D019A2" w:rsidRDefault="006C0C85" w14:paraId="28B5ACE2" w14:textId="471DE10C">
            <w:pPr>
              <w:pStyle w:val="CommentText"/>
              <w:numPr>
                <w:ilvl w:val="1"/>
                <w:numId w:val="75"/>
              </w:numPr>
              <w:spacing w:before="60" w:after="60"/>
              <w:ind w:left="1084" w:right="57" w:hanging="425"/>
              <w:jc w:val="both"/>
              <w:rPr>
                <w:i/>
                <w:iCs/>
                <w:sz w:val="22"/>
                <w:szCs w:val="22"/>
              </w:rPr>
            </w:pPr>
            <w:r w:rsidRPr="00D83A01">
              <w:rPr>
                <w:i/>
                <w:iCs/>
                <w:sz w:val="22"/>
                <w:szCs w:val="22"/>
              </w:rPr>
              <w:t>Kliento prašymas sutikimui gauti</w:t>
            </w:r>
            <w:r w:rsidR="000256AA">
              <w:rPr>
                <w:i/>
                <w:iCs/>
                <w:sz w:val="22"/>
                <w:szCs w:val="22"/>
              </w:rPr>
              <w:t>. Šiuo atveju turi būti nurodytas šalia stulpelyje</w:t>
            </w:r>
            <w:r w:rsidRPr="007B11F2" w:rsidR="008C149E">
              <w:rPr>
                <w:i/>
                <w:iCs/>
                <w:sz w:val="22"/>
                <w:szCs w:val="22"/>
              </w:rPr>
              <w:t xml:space="preserve"> </w:t>
            </w:r>
            <w:r w:rsidR="000256AA">
              <w:rPr>
                <w:i/>
                <w:iCs/>
                <w:sz w:val="22"/>
                <w:szCs w:val="22"/>
              </w:rPr>
              <w:t xml:space="preserve">Kliento </w:t>
            </w:r>
            <w:r w:rsidRPr="001F40B0" w:rsidR="00E53ACE">
              <w:rPr>
                <w:i/>
                <w:iCs/>
                <w:sz w:val="22"/>
                <w:szCs w:val="22"/>
              </w:rPr>
              <w:t xml:space="preserve">prašymo </w:t>
            </w:r>
            <w:r w:rsidR="000256AA">
              <w:rPr>
                <w:i/>
                <w:iCs/>
                <w:sz w:val="22"/>
                <w:szCs w:val="22"/>
              </w:rPr>
              <w:t>Nr.</w:t>
            </w:r>
          </w:p>
          <w:p w:rsidR="006C0C85" w:rsidP="00D019A2" w:rsidRDefault="00197A0A" w14:paraId="62BB7F6D" w14:textId="50E7DD2C">
            <w:pPr>
              <w:pStyle w:val="ListParagraph"/>
              <w:numPr>
                <w:ilvl w:val="0"/>
                <w:numId w:val="75"/>
              </w:numPr>
              <w:spacing w:before="60" w:after="60"/>
              <w:contextualSpacing w:val="0"/>
              <w:jc w:val="both"/>
              <w:rPr>
                <w:rFonts w:cstheme="minorHAnsi"/>
              </w:rPr>
            </w:pPr>
            <w:r>
              <w:rPr>
                <w:rFonts w:cstheme="minorHAnsi"/>
              </w:rPr>
              <w:t>Įmonės pavadinimas arba fizinio asmens vadas pavardė</w:t>
            </w:r>
          </w:p>
          <w:p w:rsidR="00197A0A" w:rsidP="00D019A2" w:rsidRDefault="00197A0A" w14:paraId="138612FA" w14:textId="48D38E62">
            <w:pPr>
              <w:pStyle w:val="ListParagraph"/>
              <w:numPr>
                <w:ilvl w:val="0"/>
                <w:numId w:val="75"/>
              </w:numPr>
              <w:spacing w:before="60" w:after="60"/>
              <w:contextualSpacing w:val="0"/>
              <w:jc w:val="both"/>
              <w:rPr>
                <w:rFonts w:cstheme="minorHAnsi"/>
              </w:rPr>
            </w:pPr>
            <w:r>
              <w:rPr>
                <w:rFonts w:cstheme="minorHAnsi"/>
              </w:rPr>
              <w:t>Įmonės kodas (jei tai juridinis asmuo)</w:t>
            </w:r>
          </w:p>
          <w:p w:rsidR="00197A0A" w:rsidP="00D019A2" w:rsidRDefault="003F350F" w14:paraId="018D7176" w14:textId="5EAD7F10">
            <w:pPr>
              <w:pStyle w:val="ListParagraph"/>
              <w:numPr>
                <w:ilvl w:val="0"/>
                <w:numId w:val="75"/>
              </w:numPr>
              <w:spacing w:before="60" w:after="60"/>
              <w:contextualSpacing w:val="0"/>
              <w:jc w:val="both"/>
              <w:rPr>
                <w:rFonts w:cstheme="minorHAnsi"/>
              </w:rPr>
            </w:pPr>
            <w:r>
              <w:rPr>
                <w:rFonts w:cstheme="minorHAnsi"/>
              </w:rPr>
              <w:lastRenderedPageBreak/>
              <w:t>Data, iki kada turi būti atlikta patikra</w:t>
            </w:r>
          </w:p>
          <w:p w:rsidR="001F0B01" w:rsidP="00D019A2" w:rsidRDefault="009D68E6" w14:paraId="7B0A6584" w14:textId="2B36B845">
            <w:pPr>
              <w:pStyle w:val="ListParagraph"/>
              <w:numPr>
                <w:ilvl w:val="0"/>
                <w:numId w:val="75"/>
              </w:numPr>
              <w:spacing w:before="60" w:after="60"/>
              <w:contextualSpacing w:val="0"/>
              <w:jc w:val="both"/>
              <w:rPr>
                <w:rFonts w:cstheme="minorHAnsi"/>
              </w:rPr>
            </w:pPr>
            <w:r>
              <w:rPr>
                <w:rFonts w:cstheme="minorHAnsi"/>
              </w:rPr>
              <w:t>Patikros</w:t>
            </w:r>
            <w:r w:rsidR="00D83A01">
              <w:rPr>
                <w:rFonts w:cstheme="minorHAnsi"/>
              </w:rPr>
              <w:t xml:space="preserve"> </w:t>
            </w:r>
            <w:r w:rsidR="00253FDE">
              <w:rPr>
                <w:rFonts w:cstheme="minorHAnsi"/>
              </w:rPr>
              <w:t>rezultatas</w:t>
            </w:r>
            <w:r w:rsidR="00D83A01">
              <w:rPr>
                <w:rFonts w:cstheme="minorHAnsi"/>
              </w:rPr>
              <w:t>:</w:t>
            </w:r>
          </w:p>
          <w:p w:rsidRPr="009810A4" w:rsidR="00D83A01" w:rsidP="00D019A2" w:rsidRDefault="00D83A01" w14:paraId="3348E251" w14:textId="77777777">
            <w:pPr>
              <w:pStyle w:val="CommentText"/>
              <w:numPr>
                <w:ilvl w:val="1"/>
                <w:numId w:val="75"/>
              </w:numPr>
              <w:spacing w:before="60" w:after="60"/>
              <w:ind w:left="1084" w:right="57" w:hanging="425"/>
              <w:jc w:val="both"/>
              <w:rPr>
                <w:i/>
                <w:iCs/>
                <w:sz w:val="22"/>
                <w:szCs w:val="22"/>
              </w:rPr>
            </w:pPr>
            <w:r w:rsidRPr="009810A4">
              <w:rPr>
                <w:i/>
                <w:iCs/>
                <w:sz w:val="22"/>
                <w:szCs w:val="22"/>
              </w:rPr>
              <w:t>Leidžiama dirbti</w:t>
            </w:r>
          </w:p>
          <w:p w:rsidRPr="00D83A01" w:rsidR="00C141DB" w:rsidP="00D019A2" w:rsidRDefault="00D83A01" w14:paraId="2AFBBC99" w14:textId="220D4D7E">
            <w:pPr>
              <w:pStyle w:val="CommentText"/>
              <w:numPr>
                <w:ilvl w:val="1"/>
                <w:numId w:val="75"/>
              </w:numPr>
              <w:spacing w:before="60" w:after="60"/>
              <w:ind w:left="1084" w:right="57" w:hanging="425"/>
              <w:jc w:val="both"/>
              <w:rPr>
                <w:i/>
                <w:iCs/>
                <w:sz w:val="22"/>
                <w:szCs w:val="22"/>
              </w:rPr>
            </w:pPr>
            <w:r w:rsidRPr="009810A4">
              <w:rPr>
                <w:i/>
                <w:iCs/>
                <w:sz w:val="22"/>
                <w:szCs w:val="22"/>
              </w:rPr>
              <w:t>Neleidžiama dirbti</w:t>
            </w:r>
          </w:p>
        </w:tc>
      </w:tr>
      <w:tr w:rsidR="00E16C75" w:rsidTr="001F40B0" w14:paraId="50DFC2E8" w14:textId="77777777">
        <w:trPr>
          <w:gridAfter w:val="1"/>
          <w:wAfter w:w="6" w:type="dxa"/>
          <w:trHeight w:val="731"/>
        </w:trPr>
        <w:tc>
          <w:tcPr>
            <w:tcW w:w="4907" w:type="dxa"/>
            <w:shd w:val="clear" w:color="auto" w:fill="auto"/>
            <w:vAlign w:val="center"/>
          </w:tcPr>
          <w:p w:rsidRPr="0081097D" w:rsidR="00E16C75" w:rsidP="00E16C75" w:rsidRDefault="00E16C75" w14:paraId="0AEA906B" w14:textId="2A021F48">
            <w:pPr>
              <w:jc w:val="both"/>
            </w:pPr>
            <w:r>
              <w:lastRenderedPageBreak/>
              <w:t>Aš, k</w:t>
            </w:r>
            <w:r w:rsidRPr="004E679A">
              <w:t xml:space="preserve">aip </w:t>
            </w:r>
            <w:r>
              <w:t>Prevencijos sky</w:t>
            </w:r>
            <w:r w:rsidR="005865DD">
              <w:t>riaus</w:t>
            </w:r>
            <w:r>
              <w:t xml:space="preserve"> specialistas</w:t>
            </w:r>
            <w:r w:rsidRPr="004E679A">
              <w:t>, noriu</w:t>
            </w:r>
            <w:r>
              <w:t xml:space="preserve"> turėti galimybę pažymėti ar Kliento </w:t>
            </w:r>
            <w:r w:rsidR="00320A8F">
              <w:t xml:space="preserve">darbuotojai </w:t>
            </w:r>
            <w:r w:rsidR="00724C1E">
              <w:t>gali</w:t>
            </w:r>
            <w:r>
              <w:t xml:space="preserve"> arba </w:t>
            </w:r>
            <w:r w:rsidR="003E3E69">
              <w:t xml:space="preserve">negali dirbti </w:t>
            </w:r>
            <w:r w:rsidRPr="00530BD5" w:rsidR="004532CF">
              <w:t>veikiančiame gamtinių dujų perdavimo sistemos objekte ir (ar) veikiančio gamtinių dujų perdavimo sistemos objekto apsaugos zonoje</w:t>
            </w:r>
            <w:r>
              <w:t xml:space="preserve">, kad </w:t>
            </w:r>
            <w:r w:rsidR="00E860DD">
              <w:t xml:space="preserve">apsaugoti dujotiekį ir jo </w:t>
            </w:r>
            <w:r w:rsidR="009E09A0">
              <w:t>infrastruktūrą</w:t>
            </w:r>
            <w:r>
              <w:t>.</w:t>
            </w:r>
          </w:p>
        </w:tc>
        <w:tc>
          <w:tcPr>
            <w:tcW w:w="1842" w:type="dxa"/>
            <w:shd w:val="clear" w:color="auto" w:fill="auto"/>
            <w:vAlign w:val="center"/>
          </w:tcPr>
          <w:p w:rsidRPr="00B3235F" w:rsidR="00E16C75" w:rsidP="00E16C75" w:rsidRDefault="00E16C75" w14:paraId="63B304B4" w14:textId="25EDEC86">
            <w:pPr>
              <w:jc w:val="center"/>
              <w:rPr>
                <w:rFonts w:cstheme="minorHAnsi"/>
                <w:b/>
                <w:bCs/>
              </w:rPr>
            </w:pPr>
            <w:r>
              <w:rPr>
                <w:rFonts w:cstheme="minorHAnsi"/>
                <w:b/>
                <w:bCs/>
              </w:rPr>
              <w:t>Užduočių atlikimas</w:t>
            </w:r>
          </w:p>
        </w:tc>
        <w:tc>
          <w:tcPr>
            <w:tcW w:w="7480" w:type="dxa"/>
            <w:shd w:val="clear" w:color="auto" w:fill="auto"/>
            <w:vAlign w:val="center"/>
          </w:tcPr>
          <w:p w:rsidRPr="00C43BF5" w:rsidR="00E16C75" w:rsidP="00E16C75" w:rsidRDefault="00E16C75" w14:paraId="3397971D" w14:textId="4AB48A27">
            <w:pPr>
              <w:spacing w:before="60" w:after="120"/>
              <w:ind w:right="57"/>
              <w:jc w:val="both"/>
            </w:pPr>
            <w:r w:rsidRPr="0B1E0E4F">
              <w:t xml:space="preserve">Kai </w:t>
            </w:r>
            <w:r w:rsidR="00A94C02">
              <w:t>Prevencijos skyriaus</w:t>
            </w:r>
            <w:r>
              <w:t xml:space="preserve"> specialistas</w:t>
            </w:r>
            <w:r w:rsidRPr="0B1E0E4F">
              <w:t xml:space="preserve"> atliko </w:t>
            </w:r>
            <w:r w:rsidR="00CD24BF">
              <w:t>Kliento darbuotojo saugos</w:t>
            </w:r>
            <w:r w:rsidRPr="0B1E0E4F">
              <w:t xml:space="preserve"> patikrinimą, tada </w:t>
            </w:r>
            <w:r w:rsidR="00F357DE">
              <w:rPr>
                <w:b/>
                <w:bCs/>
                <w:i/>
                <w:iCs/>
              </w:rPr>
              <w:t>Saugos</w:t>
            </w:r>
            <w:r w:rsidRPr="009D2DB3">
              <w:rPr>
                <w:b/>
                <w:bCs/>
                <w:i/>
                <w:iCs/>
              </w:rPr>
              <w:t xml:space="preserve"> patikra</w:t>
            </w:r>
            <w:r>
              <w:t xml:space="preserve"> užduotyje</w:t>
            </w:r>
            <w:r w:rsidR="00FD62AD">
              <w:t xml:space="preserve"> prie kiekvieno </w:t>
            </w:r>
            <w:r w:rsidR="00AA2A18">
              <w:t>darbuotojo atskirai</w:t>
            </w:r>
            <w:r>
              <w:t xml:space="preserve"> </w:t>
            </w:r>
            <w:r w:rsidRPr="0B1E0E4F">
              <w:t>turi pasirinkti vieną iš dviejų galimų opcijų:</w:t>
            </w:r>
          </w:p>
          <w:p w:rsidRPr="009810A4" w:rsidR="00E16C75" w:rsidP="00D019A2" w:rsidRDefault="00F357DE" w14:paraId="598D037B" w14:textId="75C0ADD8">
            <w:pPr>
              <w:pStyle w:val="CommentText"/>
              <w:numPr>
                <w:ilvl w:val="0"/>
                <w:numId w:val="3"/>
              </w:numPr>
              <w:spacing w:before="60" w:after="60"/>
              <w:ind w:right="57"/>
              <w:jc w:val="both"/>
              <w:rPr>
                <w:i/>
                <w:iCs/>
                <w:sz w:val="22"/>
                <w:szCs w:val="22"/>
              </w:rPr>
            </w:pPr>
            <w:r w:rsidRPr="009810A4">
              <w:rPr>
                <w:i/>
                <w:iCs/>
                <w:sz w:val="22"/>
                <w:szCs w:val="22"/>
              </w:rPr>
              <w:t>Leidžiama dirbti</w:t>
            </w:r>
          </w:p>
          <w:p w:rsidR="00E16C75" w:rsidP="00D019A2" w:rsidRDefault="007A15FA" w14:paraId="11CB7E9F" w14:textId="5394C63A">
            <w:pPr>
              <w:pStyle w:val="CommentText"/>
              <w:numPr>
                <w:ilvl w:val="0"/>
                <w:numId w:val="3"/>
              </w:numPr>
              <w:spacing w:before="60" w:after="60"/>
              <w:ind w:left="714" w:right="57" w:hanging="357"/>
              <w:jc w:val="both"/>
              <w:rPr>
                <w:i/>
                <w:iCs/>
                <w:sz w:val="22"/>
                <w:szCs w:val="22"/>
              </w:rPr>
            </w:pPr>
            <w:r w:rsidRPr="009810A4">
              <w:rPr>
                <w:i/>
                <w:iCs/>
                <w:sz w:val="22"/>
                <w:szCs w:val="22"/>
              </w:rPr>
              <w:t>Neleidžiama dirbti</w:t>
            </w:r>
          </w:p>
          <w:p w:rsidRPr="00B93065" w:rsidR="00291F79" w:rsidP="00B25026" w:rsidRDefault="00B93065" w14:paraId="4C80DFC2" w14:textId="5AF35DF3">
            <w:pPr>
              <w:pStyle w:val="CommentText"/>
              <w:spacing w:before="60" w:after="60"/>
              <w:ind w:right="57"/>
              <w:jc w:val="both"/>
              <w:rPr>
                <w:i/>
                <w:iCs/>
                <w:sz w:val="22"/>
                <w:szCs w:val="22"/>
              </w:rPr>
            </w:pPr>
            <w:r w:rsidRPr="00B25026">
              <w:rPr>
                <w:sz w:val="22"/>
                <w:szCs w:val="22"/>
              </w:rPr>
              <w:t>Prevencijos skyriaus specialistas</w:t>
            </w:r>
            <w:r>
              <w:rPr>
                <w:sz w:val="22"/>
                <w:szCs w:val="22"/>
              </w:rPr>
              <w:t xml:space="preserve"> turi galimybę pažymėti daugiau nei vieną darbuotoją ir visiems pažymėtiems </w:t>
            </w:r>
            <w:r w:rsidR="0025126D">
              <w:rPr>
                <w:sz w:val="22"/>
                <w:szCs w:val="22"/>
              </w:rPr>
              <w:t xml:space="preserve">darbuotojų </w:t>
            </w:r>
            <w:r>
              <w:rPr>
                <w:sz w:val="22"/>
                <w:szCs w:val="22"/>
              </w:rPr>
              <w:t xml:space="preserve">įrašams pasirinkti tą pačią </w:t>
            </w:r>
            <w:r w:rsidR="0092774E">
              <w:rPr>
                <w:b/>
                <w:bCs/>
                <w:i/>
                <w:iCs/>
                <w:sz w:val="22"/>
                <w:szCs w:val="22"/>
              </w:rPr>
              <w:t>L</w:t>
            </w:r>
            <w:r w:rsidRPr="00740B13" w:rsidR="0092774E">
              <w:rPr>
                <w:b/>
                <w:bCs/>
                <w:i/>
                <w:iCs/>
                <w:sz w:val="22"/>
                <w:szCs w:val="22"/>
              </w:rPr>
              <w:t>eidžiama dirbti</w:t>
            </w:r>
            <w:r w:rsidR="0092774E">
              <w:rPr>
                <w:sz w:val="22"/>
                <w:szCs w:val="22"/>
              </w:rPr>
              <w:t xml:space="preserve"> arba</w:t>
            </w:r>
            <w:r w:rsidRPr="00740B13" w:rsidR="0092774E">
              <w:rPr>
                <w:b/>
                <w:bCs/>
                <w:i/>
                <w:iCs/>
                <w:sz w:val="22"/>
                <w:szCs w:val="22"/>
              </w:rPr>
              <w:t xml:space="preserve"> Neleidžiama dirbti</w:t>
            </w:r>
            <w:r w:rsidR="0092774E">
              <w:rPr>
                <w:sz w:val="22"/>
                <w:szCs w:val="22"/>
              </w:rPr>
              <w:t xml:space="preserve"> </w:t>
            </w:r>
            <w:r w:rsidR="00E43CDF">
              <w:rPr>
                <w:sz w:val="22"/>
                <w:szCs w:val="22"/>
              </w:rPr>
              <w:t>opciją</w:t>
            </w:r>
            <w:r w:rsidR="0092774E">
              <w:rPr>
                <w:sz w:val="22"/>
                <w:szCs w:val="22"/>
              </w:rPr>
              <w:t>.</w:t>
            </w:r>
          </w:p>
          <w:p w:rsidR="00EA78ED" w:rsidP="00740B13" w:rsidRDefault="00B55812" w14:paraId="6E1CC4E8" w14:textId="4FE56C67">
            <w:pPr>
              <w:pStyle w:val="CommentText"/>
              <w:spacing w:before="60" w:after="60"/>
              <w:ind w:right="57"/>
              <w:jc w:val="both"/>
              <w:rPr>
                <w:sz w:val="22"/>
                <w:szCs w:val="22"/>
              </w:rPr>
            </w:pPr>
            <w:r>
              <w:rPr>
                <w:sz w:val="22"/>
                <w:szCs w:val="22"/>
              </w:rPr>
              <w:t xml:space="preserve">Tie asmenys, prie kurių yra žyma </w:t>
            </w:r>
            <w:r w:rsidRPr="00740B13" w:rsidR="00740B13">
              <w:rPr>
                <w:b/>
                <w:bCs/>
                <w:i/>
                <w:iCs/>
                <w:sz w:val="22"/>
                <w:szCs w:val="22"/>
              </w:rPr>
              <w:t>Neleidžiama dirbti</w:t>
            </w:r>
            <w:r w:rsidR="00740B13">
              <w:rPr>
                <w:sz w:val="22"/>
                <w:szCs w:val="22"/>
              </w:rPr>
              <w:t xml:space="preserve"> </w:t>
            </w:r>
            <w:r w:rsidR="00247A0C">
              <w:rPr>
                <w:sz w:val="22"/>
                <w:szCs w:val="22"/>
              </w:rPr>
              <w:t xml:space="preserve">negali būti pasirenkami kaip </w:t>
            </w:r>
            <w:r w:rsidRPr="00196DD4" w:rsidR="00247A0C">
              <w:rPr>
                <w:b/>
                <w:bCs/>
                <w:i/>
                <w:iCs/>
                <w:sz w:val="22"/>
                <w:szCs w:val="22"/>
              </w:rPr>
              <w:t>Atsakingi už darbų vykdymą asmenys</w:t>
            </w:r>
            <w:r w:rsidR="00247A0C">
              <w:rPr>
                <w:sz w:val="22"/>
                <w:szCs w:val="22"/>
              </w:rPr>
              <w:t>, negalima jų rinktis ir teikiant prašymus leidimui vykdyti darbus gauti.</w:t>
            </w:r>
          </w:p>
          <w:p w:rsidR="001C6482" w:rsidP="00E82D83" w:rsidRDefault="002A4B06" w14:paraId="228756A0" w14:textId="77777777">
            <w:pPr>
              <w:pStyle w:val="CommentText"/>
              <w:spacing w:before="60" w:after="60"/>
              <w:ind w:right="57"/>
              <w:jc w:val="both"/>
              <w:rPr>
                <w:sz w:val="22"/>
                <w:szCs w:val="22"/>
              </w:rPr>
            </w:pPr>
            <w:r>
              <w:rPr>
                <w:sz w:val="22"/>
                <w:szCs w:val="22"/>
              </w:rPr>
              <w:t xml:space="preserve">Prevencijos skyriaus </w:t>
            </w:r>
            <w:r w:rsidR="009D7226">
              <w:rPr>
                <w:sz w:val="22"/>
                <w:szCs w:val="22"/>
              </w:rPr>
              <w:t>specialistui</w:t>
            </w:r>
            <w:r>
              <w:rPr>
                <w:sz w:val="22"/>
                <w:szCs w:val="22"/>
              </w:rPr>
              <w:t xml:space="preserve"> pabaigus </w:t>
            </w:r>
            <w:r w:rsidR="00712DFD">
              <w:rPr>
                <w:sz w:val="22"/>
                <w:szCs w:val="22"/>
              </w:rPr>
              <w:t>pasirinkus reikiamas žymas prie kiekvieno iš darbuotojų ir išsaugojus pakeitimus</w:t>
            </w:r>
            <w:r w:rsidR="001C6482">
              <w:rPr>
                <w:sz w:val="22"/>
                <w:szCs w:val="22"/>
              </w:rPr>
              <w:t>:</w:t>
            </w:r>
          </w:p>
          <w:p w:rsidR="00E82D83" w:rsidP="00D019A2" w:rsidRDefault="00E82D83" w14:paraId="07B0B963" w14:textId="3CFD4176">
            <w:pPr>
              <w:pStyle w:val="CommentText"/>
              <w:numPr>
                <w:ilvl w:val="0"/>
                <w:numId w:val="76"/>
              </w:numPr>
              <w:spacing w:before="60" w:after="60"/>
              <w:ind w:right="57"/>
              <w:jc w:val="both"/>
              <w:rPr>
                <w:sz w:val="22"/>
                <w:szCs w:val="22"/>
              </w:rPr>
            </w:pPr>
            <w:r>
              <w:rPr>
                <w:b/>
                <w:bCs/>
                <w:i/>
                <w:iCs/>
                <w:sz w:val="22"/>
                <w:szCs w:val="22"/>
              </w:rPr>
              <w:t>Saugos</w:t>
            </w:r>
            <w:r w:rsidRPr="008C11BF">
              <w:rPr>
                <w:b/>
                <w:bCs/>
                <w:i/>
                <w:iCs/>
                <w:sz w:val="22"/>
                <w:szCs w:val="22"/>
              </w:rPr>
              <w:t xml:space="preserve"> patikra</w:t>
            </w:r>
            <w:r>
              <w:t xml:space="preserve"> </w:t>
            </w:r>
            <w:r w:rsidRPr="0B606D00">
              <w:rPr>
                <w:sz w:val="22"/>
                <w:szCs w:val="22"/>
              </w:rPr>
              <w:t>užduoties būsena pasikeičia į „</w:t>
            </w:r>
            <w:r>
              <w:rPr>
                <w:b/>
                <w:bCs/>
                <w:i/>
                <w:iCs/>
                <w:sz w:val="22"/>
                <w:szCs w:val="22"/>
              </w:rPr>
              <w:t>Įvykdyta</w:t>
            </w:r>
            <w:r w:rsidRPr="00604EBC">
              <w:rPr>
                <w:sz w:val="22"/>
                <w:szCs w:val="22"/>
              </w:rPr>
              <w:t>“</w:t>
            </w:r>
            <w:r>
              <w:rPr>
                <w:sz w:val="22"/>
                <w:szCs w:val="22"/>
              </w:rPr>
              <w:t>.</w:t>
            </w:r>
          </w:p>
          <w:p w:rsidRPr="000A0647" w:rsidR="000A0647" w:rsidP="00D019A2" w:rsidRDefault="000A0647" w14:paraId="2472E7FB" w14:textId="16262389">
            <w:pPr>
              <w:pStyle w:val="CommentText"/>
              <w:numPr>
                <w:ilvl w:val="0"/>
                <w:numId w:val="76"/>
              </w:numPr>
              <w:spacing w:before="60" w:after="60"/>
              <w:ind w:right="57"/>
              <w:jc w:val="both"/>
              <w:rPr>
                <w:sz w:val="22"/>
                <w:szCs w:val="22"/>
              </w:rPr>
            </w:pPr>
            <w:r w:rsidRPr="00D92DED">
              <w:rPr>
                <w:sz w:val="22"/>
                <w:szCs w:val="22"/>
              </w:rPr>
              <w:t>Tais atvejais, kai:</w:t>
            </w:r>
          </w:p>
          <w:p w:rsidR="001C6482" w:rsidP="00D019A2" w:rsidRDefault="000A0647" w14:paraId="3AA0C11F" w14:textId="793D9B4C">
            <w:pPr>
              <w:pStyle w:val="CommentText"/>
              <w:numPr>
                <w:ilvl w:val="1"/>
                <w:numId w:val="76"/>
              </w:numPr>
              <w:spacing w:before="60" w:after="60"/>
              <w:ind w:left="1219" w:right="57" w:hanging="425"/>
              <w:jc w:val="both"/>
              <w:rPr>
                <w:sz w:val="22"/>
                <w:szCs w:val="22"/>
              </w:rPr>
            </w:pPr>
            <w:r>
              <w:rPr>
                <w:sz w:val="22"/>
                <w:szCs w:val="22"/>
              </w:rPr>
              <w:t xml:space="preserve">Patikros </w:t>
            </w:r>
            <w:r w:rsidR="00EF7674">
              <w:rPr>
                <w:sz w:val="22"/>
                <w:szCs w:val="22"/>
              </w:rPr>
              <w:t xml:space="preserve">užduotis buvo sukurta </w:t>
            </w:r>
            <w:r w:rsidR="00526636">
              <w:rPr>
                <w:sz w:val="22"/>
                <w:szCs w:val="22"/>
              </w:rPr>
              <w:t>dėl</w:t>
            </w:r>
            <w:r w:rsidR="00EF7674">
              <w:rPr>
                <w:sz w:val="22"/>
                <w:szCs w:val="22"/>
              </w:rPr>
              <w:t xml:space="preserve"> Kliento paskyros </w:t>
            </w:r>
            <w:r w:rsidR="00526636">
              <w:rPr>
                <w:sz w:val="22"/>
                <w:szCs w:val="22"/>
              </w:rPr>
              <w:t xml:space="preserve">Darbuotojų sąrašo </w:t>
            </w:r>
            <w:r w:rsidR="00D303FC">
              <w:rPr>
                <w:sz w:val="22"/>
                <w:szCs w:val="22"/>
              </w:rPr>
              <w:t>pokyčio (</w:t>
            </w:r>
            <w:r w:rsidR="00E917BC">
              <w:rPr>
                <w:sz w:val="22"/>
                <w:szCs w:val="22"/>
              </w:rPr>
              <w:t>nauj</w:t>
            </w:r>
            <w:r w:rsidR="00105466">
              <w:rPr>
                <w:sz w:val="22"/>
                <w:szCs w:val="22"/>
              </w:rPr>
              <w:t xml:space="preserve">o Kliento </w:t>
            </w:r>
            <w:r w:rsidR="00063988">
              <w:rPr>
                <w:sz w:val="22"/>
                <w:szCs w:val="22"/>
              </w:rPr>
              <w:t xml:space="preserve">suformuoto </w:t>
            </w:r>
            <w:r w:rsidRPr="00D92DED" w:rsidR="00063988">
              <w:rPr>
                <w:b/>
                <w:bCs/>
                <w:i/>
                <w:iCs/>
                <w:sz w:val="22"/>
                <w:szCs w:val="22"/>
              </w:rPr>
              <w:t>Darbuotojų sąrašo</w:t>
            </w:r>
            <w:r w:rsidR="00063988">
              <w:rPr>
                <w:sz w:val="22"/>
                <w:szCs w:val="22"/>
              </w:rPr>
              <w:t xml:space="preserve"> arba </w:t>
            </w:r>
            <w:r w:rsidR="008046BD">
              <w:rPr>
                <w:sz w:val="22"/>
                <w:szCs w:val="22"/>
              </w:rPr>
              <w:t xml:space="preserve">esamo </w:t>
            </w:r>
            <w:r w:rsidRPr="00D92DED" w:rsidR="008046BD">
              <w:rPr>
                <w:b/>
                <w:bCs/>
                <w:i/>
                <w:iCs/>
                <w:sz w:val="22"/>
                <w:szCs w:val="22"/>
              </w:rPr>
              <w:t>Darbuotojų sąrašo</w:t>
            </w:r>
            <w:r w:rsidR="008046BD">
              <w:rPr>
                <w:sz w:val="22"/>
                <w:szCs w:val="22"/>
              </w:rPr>
              <w:t xml:space="preserve"> pokyčio) </w:t>
            </w:r>
            <w:r w:rsidR="00267845">
              <w:rPr>
                <w:sz w:val="22"/>
                <w:szCs w:val="22"/>
              </w:rPr>
              <w:t xml:space="preserve">– tada </w:t>
            </w:r>
            <w:r w:rsidRPr="00D92DED" w:rsidR="001C6482">
              <w:rPr>
                <w:sz w:val="22"/>
                <w:szCs w:val="22"/>
              </w:rPr>
              <w:t>Klientas informuojamas apie</w:t>
            </w:r>
            <w:r w:rsidR="00A759C0">
              <w:rPr>
                <w:sz w:val="22"/>
                <w:szCs w:val="22"/>
              </w:rPr>
              <w:t xml:space="preserve"> </w:t>
            </w:r>
            <w:r w:rsidR="00AA2312">
              <w:rPr>
                <w:sz w:val="22"/>
                <w:szCs w:val="22"/>
              </w:rPr>
              <w:t xml:space="preserve">atliktą </w:t>
            </w:r>
            <w:r>
              <w:rPr>
                <w:sz w:val="22"/>
                <w:szCs w:val="22"/>
              </w:rPr>
              <w:t xml:space="preserve">darbuotojų patikrą el. paštu bei kaip gali peržiūrėti patikros </w:t>
            </w:r>
            <w:r w:rsidR="00D32428">
              <w:rPr>
                <w:sz w:val="22"/>
                <w:szCs w:val="22"/>
              </w:rPr>
              <w:t>rezultatus</w:t>
            </w:r>
            <w:r>
              <w:rPr>
                <w:sz w:val="22"/>
                <w:szCs w:val="22"/>
              </w:rPr>
              <w:t>.</w:t>
            </w:r>
            <w:r w:rsidR="007F136D">
              <w:rPr>
                <w:sz w:val="22"/>
                <w:szCs w:val="22"/>
              </w:rPr>
              <w:t xml:space="preserve"> </w:t>
            </w:r>
            <w:r w:rsidR="00346280">
              <w:rPr>
                <w:sz w:val="22"/>
                <w:szCs w:val="22"/>
              </w:rPr>
              <w:t xml:space="preserve">Prevencijos skyriaus darbuotojo patikros rezultatai atvaizduojami Kliento </w:t>
            </w:r>
            <w:r w:rsidRPr="00D92DED" w:rsidR="00346280">
              <w:rPr>
                <w:b/>
                <w:bCs/>
                <w:i/>
                <w:iCs/>
                <w:sz w:val="22"/>
                <w:szCs w:val="22"/>
              </w:rPr>
              <w:t xml:space="preserve"> Darbuotojų sąraš</w:t>
            </w:r>
            <w:r w:rsidR="00346280">
              <w:rPr>
                <w:b/>
                <w:bCs/>
                <w:i/>
                <w:iCs/>
                <w:sz w:val="22"/>
                <w:szCs w:val="22"/>
              </w:rPr>
              <w:t>e.</w:t>
            </w:r>
          </w:p>
          <w:p w:rsidRPr="00FF75FC" w:rsidR="00802720" w:rsidP="00D019A2" w:rsidRDefault="00D55E53" w14:paraId="58E28D8E" w14:textId="381EACE7">
            <w:pPr>
              <w:pStyle w:val="CommentText"/>
              <w:numPr>
                <w:ilvl w:val="1"/>
                <w:numId w:val="76"/>
              </w:numPr>
              <w:spacing w:before="60" w:after="60"/>
              <w:ind w:left="1219" w:right="57" w:hanging="425"/>
              <w:jc w:val="both"/>
              <w:rPr>
                <w:sz w:val="22"/>
                <w:szCs w:val="22"/>
              </w:rPr>
            </w:pPr>
            <w:r>
              <w:rPr>
                <w:sz w:val="22"/>
                <w:szCs w:val="22"/>
              </w:rPr>
              <w:t>Patikros u</w:t>
            </w:r>
            <w:r w:rsidR="006C7544">
              <w:rPr>
                <w:sz w:val="22"/>
                <w:szCs w:val="22"/>
              </w:rPr>
              <w:t>ž</w:t>
            </w:r>
            <w:r>
              <w:rPr>
                <w:sz w:val="22"/>
                <w:szCs w:val="22"/>
              </w:rPr>
              <w:t>duotis sukurta iš Kliento prašymo sutikimui gauti</w:t>
            </w:r>
            <w:r w:rsidR="00ED4386">
              <w:rPr>
                <w:sz w:val="22"/>
                <w:szCs w:val="22"/>
              </w:rPr>
              <w:t>, tada</w:t>
            </w:r>
            <w:r w:rsidR="00FF75FC">
              <w:rPr>
                <w:sz w:val="22"/>
                <w:szCs w:val="22"/>
              </w:rPr>
              <w:t xml:space="preserve"> </w:t>
            </w:r>
            <w:r w:rsidRPr="00FF75FC" w:rsidR="00D15000">
              <w:rPr>
                <w:rFonts w:cstheme="minorHAnsi"/>
                <w:sz w:val="22"/>
                <w:szCs w:val="22"/>
              </w:rPr>
              <w:t>„</w:t>
            </w:r>
            <w:r w:rsidRPr="00FF75FC" w:rsidR="00D15000">
              <w:rPr>
                <w:rFonts w:cstheme="minorHAnsi"/>
                <w:b/>
                <w:bCs/>
                <w:i/>
                <w:iCs/>
                <w:sz w:val="22"/>
                <w:szCs w:val="22"/>
              </w:rPr>
              <w:t>Kliento darbuotojų saugos patikra</w:t>
            </w:r>
            <w:r w:rsidRPr="00FF75FC" w:rsidR="00D15000">
              <w:rPr>
                <w:rFonts w:cstheme="minorHAnsi"/>
                <w:sz w:val="22"/>
                <w:szCs w:val="22"/>
              </w:rPr>
              <w:t>“ pildymo lauke</w:t>
            </w:r>
            <w:r w:rsidRPr="00FF75FC" w:rsidR="00D82BE4">
              <w:rPr>
                <w:rFonts w:cstheme="minorHAnsi"/>
                <w:sz w:val="22"/>
                <w:szCs w:val="22"/>
              </w:rPr>
              <w:t xml:space="preserve"> </w:t>
            </w:r>
            <w:r w:rsidRPr="00FF75FC" w:rsidR="00406CEB">
              <w:rPr>
                <w:rFonts w:cstheme="minorHAnsi"/>
                <w:sz w:val="22"/>
                <w:szCs w:val="22"/>
              </w:rPr>
              <w:t>įrašoma</w:t>
            </w:r>
            <w:r w:rsidRPr="00FF75FC" w:rsidR="008216B2">
              <w:rPr>
                <w:rFonts w:cstheme="minorHAnsi"/>
                <w:sz w:val="22"/>
                <w:szCs w:val="22"/>
              </w:rPr>
              <w:t xml:space="preserve"> </w:t>
            </w:r>
            <w:r w:rsidRPr="00FF75FC" w:rsidR="00BF7C36">
              <w:rPr>
                <w:rFonts w:cstheme="minorHAnsi"/>
                <w:sz w:val="22"/>
                <w:szCs w:val="22"/>
              </w:rPr>
              <w:t>„</w:t>
            </w:r>
            <w:r w:rsidRPr="00FF75FC" w:rsidR="00245A06">
              <w:rPr>
                <w:rFonts w:cstheme="minorHAnsi"/>
                <w:b/>
                <w:bCs/>
                <w:i/>
                <w:iCs/>
                <w:sz w:val="22"/>
                <w:szCs w:val="22"/>
              </w:rPr>
              <w:t>Patikrinta</w:t>
            </w:r>
            <w:r w:rsidRPr="00FF75FC" w:rsidR="00BF7C36">
              <w:rPr>
                <w:rFonts w:cstheme="minorHAnsi"/>
                <w:sz w:val="22"/>
                <w:szCs w:val="22"/>
              </w:rPr>
              <w:t>“</w:t>
            </w:r>
            <w:r w:rsidRPr="00FF75FC" w:rsidR="00FF75FC">
              <w:rPr>
                <w:rFonts w:cstheme="minorHAnsi"/>
                <w:sz w:val="22"/>
                <w:szCs w:val="22"/>
              </w:rPr>
              <w:t xml:space="preserve"> ir:</w:t>
            </w:r>
          </w:p>
          <w:p w:rsidRPr="00305602" w:rsidR="00ED4386" w:rsidP="00D019A2" w:rsidRDefault="00802720" w14:paraId="147372F5" w14:textId="2C50DBE5">
            <w:pPr>
              <w:pStyle w:val="CommentText"/>
              <w:numPr>
                <w:ilvl w:val="2"/>
                <w:numId w:val="76"/>
              </w:numPr>
              <w:spacing w:before="60" w:after="60"/>
              <w:ind w:left="1503" w:right="57" w:hanging="284"/>
              <w:jc w:val="both"/>
              <w:rPr>
                <w:sz w:val="22"/>
                <w:szCs w:val="22"/>
              </w:rPr>
            </w:pPr>
            <w:r>
              <w:rPr>
                <w:rFonts w:cstheme="minorHAnsi"/>
                <w:sz w:val="22"/>
                <w:szCs w:val="22"/>
              </w:rPr>
              <w:lastRenderedPageBreak/>
              <w:t>J</w:t>
            </w:r>
            <w:r w:rsidR="00D86287">
              <w:rPr>
                <w:rFonts w:cstheme="minorHAnsi"/>
                <w:sz w:val="22"/>
                <w:szCs w:val="22"/>
              </w:rPr>
              <w:t xml:space="preserve">ei </w:t>
            </w:r>
            <w:r w:rsidR="009F48CE">
              <w:rPr>
                <w:rFonts w:cstheme="minorHAnsi"/>
                <w:sz w:val="22"/>
                <w:szCs w:val="22"/>
              </w:rPr>
              <w:t xml:space="preserve">Prevencijos skyriaus </w:t>
            </w:r>
            <w:r w:rsidR="00995D5C">
              <w:rPr>
                <w:rFonts w:cstheme="minorHAnsi"/>
                <w:sz w:val="22"/>
                <w:szCs w:val="22"/>
              </w:rPr>
              <w:t>specialistas</w:t>
            </w:r>
            <w:r w:rsidR="009F48CE">
              <w:rPr>
                <w:rFonts w:cstheme="minorHAnsi"/>
                <w:sz w:val="22"/>
                <w:szCs w:val="22"/>
              </w:rPr>
              <w:t xml:space="preserve"> </w:t>
            </w:r>
            <w:r w:rsidR="00995D5C">
              <w:rPr>
                <w:rFonts w:cstheme="minorHAnsi"/>
                <w:sz w:val="22"/>
                <w:szCs w:val="22"/>
              </w:rPr>
              <w:t>pažymi, kad visi</w:t>
            </w:r>
            <w:r w:rsidR="00A1691E">
              <w:rPr>
                <w:rFonts w:cstheme="minorHAnsi"/>
                <w:sz w:val="22"/>
                <w:szCs w:val="22"/>
              </w:rPr>
              <w:t>ems</w:t>
            </w:r>
            <w:r w:rsidR="00995D5C">
              <w:rPr>
                <w:rFonts w:cstheme="minorHAnsi"/>
                <w:sz w:val="22"/>
                <w:szCs w:val="22"/>
              </w:rPr>
              <w:t xml:space="preserve"> </w:t>
            </w:r>
            <w:r w:rsidR="00A1691E">
              <w:rPr>
                <w:rFonts w:cstheme="minorHAnsi"/>
                <w:sz w:val="22"/>
                <w:szCs w:val="22"/>
              </w:rPr>
              <w:t xml:space="preserve">Kliento prašyme pateikti darbuotojams </w:t>
            </w:r>
            <w:r w:rsidRPr="006D2FAE" w:rsidR="006D2FAE">
              <w:rPr>
                <w:rFonts w:cstheme="minorHAnsi"/>
                <w:b/>
                <w:bCs/>
                <w:i/>
                <w:iCs/>
                <w:sz w:val="22"/>
                <w:szCs w:val="22"/>
              </w:rPr>
              <w:t>N</w:t>
            </w:r>
            <w:r w:rsidRPr="006D2FAE" w:rsidR="00A1691E">
              <w:rPr>
                <w:rFonts w:cstheme="minorHAnsi"/>
                <w:b/>
                <w:bCs/>
                <w:i/>
                <w:iCs/>
                <w:sz w:val="22"/>
                <w:szCs w:val="22"/>
              </w:rPr>
              <w:t>eleidžiama dirbti</w:t>
            </w:r>
            <w:r w:rsidR="00A1691E">
              <w:rPr>
                <w:rFonts w:cstheme="minorHAnsi"/>
                <w:sz w:val="22"/>
                <w:szCs w:val="22"/>
              </w:rPr>
              <w:t xml:space="preserve">, tai </w:t>
            </w:r>
            <w:r w:rsidR="00D86287">
              <w:rPr>
                <w:rFonts w:cstheme="minorHAnsi"/>
                <w:sz w:val="22"/>
                <w:szCs w:val="22"/>
              </w:rPr>
              <w:t xml:space="preserve">prašymo būsena pasikeičia į </w:t>
            </w:r>
            <w:r w:rsidRPr="00874986" w:rsidR="00D86287">
              <w:rPr>
                <w:rFonts w:cstheme="minorHAnsi"/>
                <w:b/>
                <w:bCs/>
                <w:i/>
                <w:iCs/>
                <w:sz w:val="22"/>
                <w:szCs w:val="22"/>
              </w:rPr>
              <w:t>Atmestas</w:t>
            </w:r>
            <w:r w:rsidR="00A1691E">
              <w:rPr>
                <w:rFonts w:cstheme="minorHAnsi"/>
                <w:sz w:val="22"/>
                <w:szCs w:val="22"/>
              </w:rPr>
              <w:t>,</w:t>
            </w:r>
            <w:r w:rsidR="002A66B9">
              <w:rPr>
                <w:rFonts w:cstheme="minorHAnsi"/>
                <w:sz w:val="22"/>
                <w:szCs w:val="22"/>
              </w:rPr>
              <w:t xml:space="preserve"> išsiunčiami el. laiškai tiek Klientui, tiek ir Sutikimą rengiančiam specialistui </w:t>
            </w:r>
            <w:r w:rsidRPr="00874986" w:rsidR="002A66B9">
              <w:rPr>
                <w:rFonts w:cstheme="minorHAnsi"/>
                <w:i/>
                <w:iCs/>
                <w:sz w:val="22"/>
                <w:szCs w:val="22"/>
              </w:rPr>
              <w:t xml:space="preserve">bei </w:t>
            </w:r>
            <w:r w:rsidRPr="00874986" w:rsidR="00F544DE">
              <w:rPr>
                <w:rFonts w:cstheme="minorHAnsi"/>
                <w:i/>
                <w:iCs/>
                <w:sz w:val="22"/>
                <w:szCs w:val="22"/>
              </w:rPr>
              <w:t>Atsakingam</w:t>
            </w:r>
            <w:r w:rsidRPr="00874986" w:rsidR="002A66B9">
              <w:rPr>
                <w:rFonts w:cstheme="minorHAnsi"/>
                <w:i/>
                <w:iCs/>
                <w:sz w:val="22"/>
                <w:szCs w:val="22"/>
              </w:rPr>
              <w:t xml:space="preserve"> skyriui</w:t>
            </w:r>
            <w:r w:rsidR="00F544DE">
              <w:rPr>
                <w:rFonts w:cstheme="minorHAnsi"/>
                <w:sz w:val="22"/>
                <w:szCs w:val="22"/>
              </w:rPr>
              <w:t xml:space="preserve">, informuojant apie </w:t>
            </w:r>
            <w:r w:rsidR="00BE6E68">
              <w:rPr>
                <w:rFonts w:cstheme="minorHAnsi"/>
                <w:sz w:val="22"/>
                <w:szCs w:val="22"/>
              </w:rPr>
              <w:t>prašymo atmetimą</w:t>
            </w:r>
            <w:r w:rsidR="008A1573">
              <w:rPr>
                <w:rFonts w:cstheme="minorHAnsi"/>
                <w:sz w:val="22"/>
                <w:szCs w:val="22"/>
              </w:rPr>
              <w:t xml:space="preserve"> ir tokio s</w:t>
            </w:r>
            <w:r w:rsidR="00305602">
              <w:rPr>
                <w:rFonts w:cstheme="minorHAnsi"/>
                <w:sz w:val="22"/>
                <w:szCs w:val="22"/>
              </w:rPr>
              <w:t>prendimo priežastis.</w:t>
            </w:r>
          </w:p>
          <w:p w:rsidRPr="00013141" w:rsidR="00E16C75" w:rsidP="00D019A2" w:rsidRDefault="002E08DB" w14:paraId="65C85131" w14:textId="2FA22086">
            <w:pPr>
              <w:pStyle w:val="ListParagraph"/>
              <w:numPr>
                <w:ilvl w:val="2"/>
                <w:numId w:val="76"/>
              </w:numPr>
              <w:spacing w:after="120"/>
              <w:ind w:left="1497" w:hanging="284"/>
              <w:contextualSpacing w:val="0"/>
              <w:jc w:val="both"/>
            </w:pPr>
            <w:r w:rsidRPr="00D137A7">
              <w:rPr>
                <w:rFonts w:cstheme="minorHAnsi"/>
              </w:rPr>
              <w:t>Jei</w:t>
            </w:r>
            <w:r>
              <w:t xml:space="preserve"> </w:t>
            </w:r>
            <w:r w:rsidR="00A54916">
              <w:t xml:space="preserve">nors vienas </w:t>
            </w:r>
            <w:r w:rsidR="00136153">
              <w:t xml:space="preserve">darbuotojas turi </w:t>
            </w:r>
            <w:r w:rsidR="00D137A7">
              <w:t xml:space="preserve">žymą </w:t>
            </w:r>
            <w:r w:rsidRPr="00874986" w:rsidR="00D137A7">
              <w:rPr>
                <w:b/>
                <w:bCs/>
                <w:i/>
                <w:iCs/>
              </w:rPr>
              <w:t>Leidžiama dirbti</w:t>
            </w:r>
            <w:r w:rsidR="00D137A7">
              <w:t xml:space="preserve">, tada suformuojama </w:t>
            </w:r>
            <w:r w:rsidRPr="00874986" w:rsidR="00874986">
              <w:rPr>
                <w:b/>
                <w:bCs/>
                <w:i/>
                <w:iCs/>
              </w:rPr>
              <w:t>Kvalifikacijos patikra</w:t>
            </w:r>
            <w:r w:rsidRPr="00874986" w:rsidR="00874986">
              <w:t xml:space="preserve"> užduotis</w:t>
            </w:r>
            <w:r w:rsidR="00874986">
              <w:t xml:space="preserve"> </w:t>
            </w:r>
            <w:r w:rsidRPr="00874986" w:rsidR="00874986">
              <w:rPr>
                <w:i/>
                <w:iCs/>
              </w:rPr>
              <w:t>Darbuotojų saugos ir aplinkosaugos skyriui</w:t>
            </w:r>
            <w:r w:rsidR="00874986">
              <w:t xml:space="preserve"> bei išsiunčiamas el. paštu pranešimas apie naują užduotį.</w:t>
            </w:r>
          </w:p>
        </w:tc>
      </w:tr>
      <w:tr w:rsidR="00C359AA" w:rsidTr="0B606D00" w14:paraId="5296567B" w14:textId="77777777">
        <w:trPr>
          <w:trHeight w:val="731"/>
        </w:trPr>
        <w:tc>
          <w:tcPr>
            <w:tcW w:w="14235" w:type="dxa"/>
            <w:gridSpan w:val="4"/>
            <w:shd w:val="clear" w:color="auto" w:fill="E2EFD9" w:themeFill="accent6" w:themeFillTint="33"/>
            <w:vAlign w:val="center"/>
          </w:tcPr>
          <w:p w:rsidRPr="00D47BBF" w:rsidR="00C359AA" w:rsidP="00C359AA" w:rsidRDefault="00C359AA" w14:paraId="391415D5" w14:textId="11CB3A10">
            <w:pPr>
              <w:jc w:val="center"/>
              <w:rPr>
                <w:rFonts w:cstheme="minorHAnsi"/>
                <w:b/>
                <w:bCs/>
              </w:rPr>
            </w:pPr>
            <w:r w:rsidRPr="00D47BBF">
              <w:rPr>
                <w:rFonts w:cstheme="minorHAnsi"/>
                <w:b/>
                <w:bCs/>
              </w:rPr>
              <w:lastRenderedPageBreak/>
              <w:t xml:space="preserve">SAUGOS </w:t>
            </w:r>
            <w:r>
              <w:rPr>
                <w:rFonts w:cstheme="minorHAnsi"/>
                <w:b/>
                <w:bCs/>
              </w:rPr>
              <w:t>DARBE</w:t>
            </w:r>
            <w:r w:rsidRPr="00D47BBF">
              <w:rPr>
                <w:rFonts w:cstheme="minorHAnsi"/>
                <w:b/>
                <w:bCs/>
              </w:rPr>
              <w:t xml:space="preserve"> SPECIALISTŲ POREIKIAI</w:t>
            </w:r>
          </w:p>
        </w:tc>
      </w:tr>
      <w:tr w:rsidR="00C359AA" w:rsidTr="00B94CF5" w14:paraId="209F080A" w14:textId="77777777">
        <w:trPr>
          <w:gridAfter w:val="1"/>
          <w:wAfter w:w="6" w:type="dxa"/>
          <w:trHeight w:val="699"/>
        </w:trPr>
        <w:tc>
          <w:tcPr>
            <w:tcW w:w="4907" w:type="dxa"/>
            <w:shd w:val="clear" w:color="auto" w:fill="auto"/>
            <w:vAlign w:val="center"/>
          </w:tcPr>
          <w:p w:rsidRPr="004E679A" w:rsidR="00C359AA" w:rsidP="00C359AA" w:rsidRDefault="00C359AA" w14:paraId="40BB1D81" w14:textId="64F0ACBC">
            <w:pPr>
              <w:jc w:val="both"/>
            </w:pPr>
            <w:r>
              <w:t xml:space="preserve">Aš, kaip </w:t>
            </w:r>
            <w:r w:rsidR="003F7277">
              <w:t>S</w:t>
            </w:r>
            <w:r w:rsidR="008B4461">
              <w:t>augos darbe</w:t>
            </w:r>
            <w:r>
              <w:t xml:space="preserve"> specialistas, noriu turėti galimybę pasirinkti darbo aplinkos atvaizdavimo kalbą.</w:t>
            </w:r>
          </w:p>
        </w:tc>
        <w:tc>
          <w:tcPr>
            <w:tcW w:w="1842" w:type="dxa"/>
            <w:shd w:val="clear" w:color="auto" w:fill="auto"/>
            <w:vAlign w:val="center"/>
          </w:tcPr>
          <w:p w:rsidR="00C359AA" w:rsidP="00C359AA" w:rsidRDefault="00C359AA" w14:paraId="6567A292" w14:textId="0A8409A5">
            <w:pPr>
              <w:jc w:val="center"/>
              <w:rPr>
                <w:rFonts w:cstheme="minorHAnsi"/>
                <w:b/>
                <w:bCs/>
              </w:rPr>
            </w:pPr>
            <w:r>
              <w:rPr>
                <w:rFonts w:cstheme="minorHAnsi"/>
                <w:b/>
                <w:bCs/>
              </w:rPr>
              <w:t>Darbo aplinka</w:t>
            </w:r>
          </w:p>
        </w:tc>
        <w:tc>
          <w:tcPr>
            <w:tcW w:w="7480" w:type="dxa"/>
            <w:shd w:val="clear" w:color="auto" w:fill="auto"/>
          </w:tcPr>
          <w:p w:rsidR="00C359AA" w:rsidP="00C359AA" w:rsidRDefault="00C359AA" w14:paraId="0672A981" w14:textId="54520464">
            <w:pPr>
              <w:spacing w:before="60" w:after="120"/>
              <w:ind w:right="57"/>
              <w:jc w:val="both"/>
            </w:pPr>
            <w:r w:rsidRPr="0B1E0E4F">
              <w:t xml:space="preserve">Pagal nutylėjimą visiems vidiniams naudotojams darbo aplinka yra atvaizduojama lietuvių kalba. Tačiau </w:t>
            </w:r>
            <w:r>
              <w:t>Saugos darbe specialistas</w:t>
            </w:r>
            <w:r w:rsidRPr="0B1E0E4F">
              <w:t xml:space="preserve"> gali keisti darbo aplinkos atvaizdavimo kalbą iš lietuvių į anglų ir atvirkščiai. Kalbos keitimas turi būti atliekamas vieno mygtuko paspaudimu ir negali daryti įtakos kitų proceso dalyvių kalbos pasirinkimams. </w:t>
            </w:r>
          </w:p>
          <w:p w:rsidR="00C359AA" w:rsidP="00C359AA" w:rsidRDefault="00C359AA" w14:paraId="53D4AA88" w14:textId="7322A065">
            <w:pPr>
              <w:spacing w:after="120"/>
              <w:ind w:right="57"/>
              <w:jc w:val="both"/>
            </w:pPr>
            <w:r w:rsidRPr="0B1E0E4F">
              <w:t xml:space="preserve">Atliktas kalbos keitimas turi būti išsaugomas ir kitąkart prisijungus prie darbo aplinkos, </w:t>
            </w:r>
            <w:r>
              <w:t>Saugos darbe</w:t>
            </w:r>
            <w:r w:rsidRPr="0B1E0E4F">
              <w:t xml:space="preserve"> specialistui darbo aplinka turi būti atvaizduojama pagal paskutinį kalbos pasirinkimo nustatymą.</w:t>
            </w:r>
          </w:p>
        </w:tc>
      </w:tr>
      <w:tr w:rsidR="00C359AA" w:rsidTr="00B94CF5" w14:paraId="70F71ADB" w14:textId="77777777">
        <w:trPr>
          <w:gridAfter w:val="1"/>
          <w:wAfter w:w="6" w:type="dxa"/>
          <w:trHeight w:val="1544"/>
        </w:trPr>
        <w:tc>
          <w:tcPr>
            <w:tcW w:w="4907" w:type="dxa"/>
            <w:shd w:val="clear" w:color="auto" w:fill="auto"/>
            <w:vAlign w:val="center"/>
          </w:tcPr>
          <w:p w:rsidRPr="004E679A" w:rsidR="00C359AA" w:rsidP="00C359AA" w:rsidRDefault="00C359AA" w14:paraId="0CEF7DDC" w14:textId="2025C865">
            <w:pPr>
              <w:jc w:val="both"/>
            </w:pPr>
            <w:r>
              <w:rPr>
                <w:rFonts w:cstheme="minorHAnsi"/>
              </w:rPr>
              <w:t xml:space="preserve">Aš, kaip </w:t>
            </w:r>
            <w:r>
              <w:t>Saugos darbe</w:t>
            </w:r>
            <w:r w:rsidRPr="00A303E4">
              <w:t xml:space="preserve"> </w:t>
            </w:r>
            <w:r>
              <w:t>specialistas</w:t>
            </w:r>
            <w:r>
              <w:rPr>
                <w:rFonts w:cstheme="minorHAnsi"/>
              </w:rPr>
              <w:t>, noriu turėti bendrą pateiktų prašymų registrą, kad galėčiau matyti visų prašymų sąrašą.</w:t>
            </w:r>
          </w:p>
        </w:tc>
        <w:tc>
          <w:tcPr>
            <w:tcW w:w="1842" w:type="dxa"/>
            <w:shd w:val="clear" w:color="auto" w:fill="auto"/>
            <w:vAlign w:val="center"/>
          </w:tcPr>
          <w:p w:rsidR="00C359AA" w:rsidP="00C359AA" w:rsidRDefault="00C359AA" w14:paraId="5ABC285D" w14:textId="61C8C3C1">
            <w:pPr>
              <w:jc w:val="center"/>
              <w:rPr>
                <w:rFonts w:cstheme="minorHAnsi"/>
                <w:b/>
                <w:bCs/>
              </w:rPr>
            </w:pPr>
            <w:r>
              <w:rPr>
                <w:rFonts w:cstheme="minorHAnsi"/>
                <w:b/>
                <w:bCs/>
              </w:rPr>
              <w:t>Prašymų (užduočių) registras</w:t>
            </w:r>
          </w:p>
        </w:tc>
        <w:tc>
          <w:tcPr>
            <w:tcW w:w="7480" w:type="dxa"/>
            <w:shd w:val="clear" w:color="auto" w:fill="auto"/>
          </w:tcPr>
          <w:p w:rsidR="00C359AA" w:rsidP="00C359AA" w:rsidRDefault="00C359AA" w14:paraId="086776ED" w14:textId="02DBB04D">
            <w:pPr>
              <w:spacing w:before="60" w:after="120"/>
              <w:ind w:right="57"/>
              <w:jc w:val="both"/>
            </w:pPr>
            <w:r w:rsidRPr="0B1E0E4F">
              <w:t xml:space="preserve">Sutikimą rengiantys specialistai ir </w:t>
            </w:r>
            <w:r>
              <w:t>Saugos darbe</w:t>
            </w:r>
            <w:r w:rsidRPr="00A303E4">
              <w:t xml:space="preserve"> </w:t>
            </w:r>
            <w:r w:rsidRPr="0B1E0E4F">
              <w:t>specialistai dirba vieningame Klientų prašymų registre, kuriame turi būti registruojami visi išorės rangovų bei paslaugų teikėjų prašymai gauti sutikimą, norint vykdyti darbus. Prašymų registre turi būti automatiškai išsaugomi Kliento prašyme pateikti duomenys, įskaitant ir šių duomenų korekcijas, jei tokios būtų atliekamos.</w:t>
            </w:r>
          </w:p>
          <w:p w:rsidR="00C359AA" w:rsidP="00C359AA" w:rsidRDefault="00C359AA" w14:paraId="7F656C42" w14:textId="7356E340">
            <w:pPr>
              <w:spacing w:after="120"/>
              <w:ind w:right="57"/>
              <w:jc w:val="both"/>
              <w:rPr>
                <w:rFonts w:cstheme="minorHAnsi"/>
              </w:rPr>
            </w:pPr>
            <w:r>
              <w:rPr>
                <w:rFonts w:cstheme="minorHAnsi"/>
              </w:rPr>
              <w:t xml:space="preserve">Prašymų registras turi būti sudarytas tiek iš automatiškai užpildomų laukų, tiek ir iš ranka pildomų laukų bei būtų numatyti modifikavimo apribojimai. Preliminari prašymų registro struktūrą pateikiama žemiau </w:t>
            </w:r>
            <w:r w:rsidRPr="00B3156B">
              <w:rPr>
                <w:rFonts w:cstheme="minorHAnsi"/>
              </w:rPr>
              <w:t>lentelėje</w:t>
            </w:r>
            <w:r>
              <w:rPr>
                <w:rFonts w:cstheme="minorHAnsi"/>
              </w:rPr>
              <w:t xml:space="preserve"> (</w:t>
            </w:r>
            <w:hyperlink w:history="1" w:anchor="_Prašymų_registro_stulpeliai" r:id="rId18">
              <w:r>
                <w:rPr>
                  <w:rStyle w:val="SmartLink"/>
                  <w:b/>
                  <w:bCs/>
                  <w:i/>
                  <w:iCs/>
                </w:rPr>
                <w:t>žiūrėti čia</w:t>
              </w:r>
            </w:hyperlink>
            <w:r>
              <w:rPr>
                <w:rFonts w:cstheme="minorHAnsi"/>
              </w:rPr>
              <w:t xml:space="preserve">), tačiau turi būti galimybė, esant poreikiui keisti prašymo registro struktūrą (papildyti registrą </w:t>
            </w:r>
            <w:r>
              <w:rPr>
                <w:rFonts w:cstheme="minorHAnsi"/>
              </w:rPr>
              <w:lastRenderedPageBreak/>
              <w:t>naujais pildymo laukais, panaikinti nenaudojamus pildymo laukus, atnaujinti pildymų laukų iškrentančius sąrašus ir pan.).</w:t>
            </w:r>
          </w:p>
        </w:tc>
      </w:tr>
      <w:tr w:rsidR="00C359AA" w:rsidTr="00B94CF5" w14:paraId="328B14E9" w14:textId="77777777">
        <w:trPr>
          <w:gridAfter w:val="1"/>
          <w:wAfter w:w="6" w:type="dxa"/>
          <w:trHeight w:val="1260"/>
        </w:trPr>
        <w:tc>
          <w:tcPr>
            <w:tcW w:w="4907" w:type="dxa"/>
            <w:shd w:val="clear" w:color="auto" w:fill="auto"/>
            <w:vAlign w:val="center"/>
          </w:tcPr>
          <w:p w:rsidR="00C359AA" w:rsidP="00C359AA" w:rsidRDefault="00C359AA" w14:paraId="50F1C3BA" w14:textId="0E265EB6">
            <w:pPr>
              <w:jc w:val="both"/>
            </w:pPr>
            <w:r w:rsidRPr="0B1E0E4F">
              <w:lastRenderedPageBreak/>
              <w:t xml:space="preserve">Aš, kaip </w:t>
            </w:r>
            <w:r>
              <w:t>Saugos darbe</w:t>
            </w:r>
            <w:r w:rsidRPr="00A303E4">
              <w:t xml:space="preserve"> specialistas</w:t>
            </w:r>
            <w:r w:rsidRPr="0B1E0E4F">
              <w:t xml:space="preserve">, noriu </w:t>
            </w:r>
            <w:r w:rsidR="00162771">
              <w:t>turėti galimybę</w:t>
            </w:r>
            <w:r w:rsidRPr="0B1E0E4F" w:rsidDel="00162771" w:rsidR="00162771">
              <w:t xml:space="preserve"> </w:t>
            </w:r>
            <w:r w:rsidRPr="0B1E0E4F">
              <w:t>atlikti greitąją informacijos paiešką naudojant paieškos lauką (angl. „</w:t>
            </w:r>
            <w:r w:rsidRPr="0B1E0E4F">
              <w:rPr>
                <w:lang w:val="en-US"/>
              </w:rPr>
              <w:t>Search bar”</w:t>
            </w:r>
            <w:r w:rsidRPr="0B1E0E4F">
              <w:t>), kad operatyviai rasčiau reikiamą informaciją.</w:t>
            </w:r>
          </w:p>
        </w:tc>
        <w:tc>
          <w:tcPr>
            <w:tcW w:w="1842" w:type="dxa"/>
            <w:shd w:val="clear" w:color="auto" w:fill="auto"/>
            <w:vAlign w:val="center"/>
          </w:tcPr>
          <w:p w:rsidR="00C359AA" w:rsidP="00C359AA" w:rsidRDefault="00C359AA" w14:paraId="65EE8D43" w14:textId="72052E63">
            <w:pPr>
              <w:jc w:val="center"/>
              <w:rPr>
                <w:rFonts w:cstheme="minorHAnsi"/>
                <w:b/>
                <w:bCs/>
              </w:rPr>
            </w:pPr>
            <w:r>
              <w:rPr>
                <w:rFonts w:cstheme="minorHAnsi"/>
                <w:b/>
                <w:bCs/>
              </w:rPr>
              <w:t>Prašymų (užduočių) registras</w:t>
            </w:r>
          </w:p>
        </w:tc>
        <w:tc>
          <w:tcPr>
            <w:tcW w:w="7480" w:type="dxa"/>
            <w:shd w:val="clear" w:color="auto" w:fill="auto"/>
          </w:tcPr>
          <w:p w:rsidR="00C359AA" w:rsidP="00C359AA" w:rsidRDefault="00C359AA" w14:paraId="0BAE2340" w14:textId="4BD170BE">
            <w:pPr>
              <w:spacing w:after="120"/>
              <w:ind w:right="57"/>
              <w:jc w:val="both"/>
              <w:rPr>
                <w:rFonts w:cstheme="minorHAnsi"/>
              </w:rPr>
            </w:pPr>
            <w:r w:rsidRPr="00385BB2">
              <w:rPr>
                <w:rFonts w:cstheme="minorHAnsi"/>
              </w:rPr>
              <w:t>Paieškos laukas yra matymo zonoje, jame yra galimyb</w:t>
            </w:r>
            <w:r>
              <w:rPr>
                <w:rFonts w:cstheme="minorHAnsi"/>
              </w:rPr>
              <w:t>ė</w:t>
            </w:r>
            <w:r w:rsidRPr="00385BB2">
              <w:rPr>
                <w:rFonts w:cstheme="minorHAnsi"/>
              </w:rPr>
              <w:t xml:space="preserve"> ie</w:t>
            </w:r>
            <w:r>
              <w:rPr>
                <w:rFonts w:cstheme="minorHAnsi"/>
              </w:rPr>
              <w:t>š</w:t>
            </w:r>
            <w:r w:rsidRPr="00385BB2">
              <w:rPr>
                <w:rFonts w:cstheme="minorHAnsi"/>
              </w:rPr>
              <w:t>koti informacij</w:t>
            </w:r>
            <w:r>
              <w:rPr>
                <w:rFonts w:cstheme="minorHAnsi"/>
              </w:rPr>
              <w:t>ą</w:t>
            </w:r>
            <w:r w:rsidRPr="00385BB2">
              <w:rPr>
                <w:rFonts w:cstheme="minorHAnsi"/>
              </w:rPr>
              <w:t xml:space="preserve"> pagal </w:t>
            </w:r>
            <w:r>
              <w:rPr>
                <w:rFonts w:cstheme="minorHAnsi"/>
              </w:rPr>
              <w:t>raktinius žodžius, o pateikiami galimi paieškos užklausos atsakymai turėtų įtraukti ir tuos komentarus bei prisegtus failus, jei juose ar jų pavadinimuose yra paminėti paieškos užklausoje esantys raktiniai žodžiai.</w:t>
            </w:r>
          </w:p>
        </w:tc>
      </w:tr>
      <w:tr w:rsidR="00C359AA" w:rsidTr="00B94CF5" w14:paraId="08DACFAC" w14:textId="77777777">
        <w:trPr>
          <w:gridAfter w:val="1"/>
          <w:wAfter w:w="6" w:type="dxa"/>
          <w:trHeight w:val="1544"/>
        </w:trPr>
        <w:tc>
          <w:tcPr>
            <w:tcW w:w="4907" w:type="dxa"/>
            <w:shd w:val="clear" w:color="auto" w:fill="auto"/>
            <w:vAlign w:val="center"/>
          </w:tcPr>
          <w:p w:rsidR="00C359AA" w:rsidP="00C359AA" w:rsidRDefault="00C359AA" w14:paraId="5E48A145" w14:textId="6EDE4B11">
            <w:pPr>
              <w:jc w:val="both"/>
            </w:pPr>
            <w:r w:rsidRPr="0B1E0E4F">
              <w:t xml:space="preserve">Aš, kaip </w:t>
            </w:r>
            <w:r>
              <w:t>Saugos darbe</w:t>
            </w:r>
            <w:r w:rsidRPr="00A303E4">
              <w:t xml:space="preserve"> specialistas</w:t>
            </w:r>
            <w:r w:rsidRPr="0B1E0E4F">
              <w:t xml:space="preserve">, noriu </w:t>
            </w:r>
            <w:r w:rsidR="00162771">
              <w:t>turėti galimybę</w:t>
            </w:r>
            <w:r w:rsidRPr="0B1E0E4F" w:rsidDel="00162771" w:rsidR="00162771">
              <w:t xml:space="preserve"> </w:t>
            </w:r>
            <w:r>
              <w:t xml:space="preserve">matyti visą sutikimo išdavimo proceso veiksmų istoriją tam, kad galėčiau atsekti Kliento, mano kolegų bei pagal suderintą procesą atliekamus automatizuotus pokyčius tam, kad galėčiau įvertinti bei esant poreikiui atlikti auditą žinočiau kas, kada ir kodėl įvyko. </w:t>
            </w:r>
          </w:p>
        </w:tc>
        <w:tc>
          <w:tcPr>
            <w:tcW w:w="1842" w:type="dxa"/>
            <w:shd w:val="clear" w:color="auto" w:fill="auto"/>
            <w:vAlign w:val="center"/>
          </w:tcPr>
          <w:p w:rsidR="00C359AA" w:rsidP="00C359AA" w:rsidRDefault="00C359AA" w14:paraId="235FC416" w14:textId="56421AF2">
            <w:pPr>
              <w:jc w:val="center"/>
              <w:rPr>
                <w:rFonts w:cstheme="minorHAnsi"/>
                <w:b/>
                <w:bCs/>
              </w:rPr>
            </w:pPr>
            <w:r>
              <w:rPr>
                <w:rFonts w:cstheme="minorHAnsi"/>
                <w:b/>
                <w:bCs/>
              </w:rPr>
              <w:t>Prašymų (užduočių) registras</w:t>
            </w:r>
          </w:p>
        </w:tc>
        <w:tc>
          <w:tcPr>
            <w:tcW w:w="7480" w:type="dxa"/>
            <w:shd w:val="clear" w:color="auto" w:fill="auto"/>
          </w:tcPr>
          <w:p w:rsidRPr="5641CB1E" w:rsidR="00C359AA" w:rsidP="00C359AA" w:rsidRDefault="00C359AA" w14:paraId="2BF248AD" w14:textId="44F182C2">
            <w:pPr>
              <w:spacing w:after="120"/>
              <w:ind w:right="57"/>
              <w:jc w:val="both"/>
            </w:pPr>
            <w:r>
              <w:rPr>
                <w:rFonts w:cstheme="minorHAnsi"/>
              </w:rPr>
              <w:t>Kiekvienas prašymo įrašas turi savo atskirą įvykių žurnalą, kuriame automatiškai fiksuojami visi Kliento, vidinių AB „</w:t>
            </w:r>
            <w:r w:rsidRPr="004067A9">
              <w:rPr>
                <w:rFonts w:cstheme="minorHAnsi"/>
                <w:i/>
                <w:iCs/>
              </w:rPr>
              <w:t>Amber Grid</w:t>
            </w:r>
            <w:r>
              <w:rPr>
                <w:rFonts w:cstheme="minorHAnsi"/>
              </w:rPr>
              <w:t>“ procesų dalyvių (Sutikimo rengėjų, Derintojų, Tvirtintojų ir t. t.) atlikti veiksmai ir jų data, įskaitant ir automatizuotų procesų veiklos įrašai (pvz., prašymo atmetimas negavus iš Kliento atsakymo per numatytą terminą, laiškų siuntimo įrašai ir t. t.).</w:t>
            </w:r>
          </w:p>
        </w:tc>
      </w:tr>
      <w:tr w:rsidR="00C359AA" w:rsidTr="00B94CF5" w14:paraId="651605E5" w14:textId="77777777">
        <w:trPr>
          <w:gridAfter w:val="1"/>
          <w:wAfter w:w="6" w:type="dxa"/>
          <w:trHeight w:val="1544"/>
        </w:trPr>
        <w:tc>
          <w:tcPr>
            <w:tcW w:w="4907" w:type="dxa"/>
            <w:shd w:val="clear" w:color="auto" w:fill="auto"/>
            <w:vAlign w:val="center"/>
          </w:tcPr>
          <w:p w:rsidRPr="004E679A" w:rsidR="00C359AA" w:rsidP="00C359AA" w:rsidRDefault="00C359AA" w14:paraId="2497128A" w14:textId="6A1D6280">
            <w:pPr>
              <w:jc w:val="both"/>
            </w:pPr>
            <w:r>
              <w:t>Aš, kaip Saugos darbe specialistas, noriu turėti galimybę pasirinkti prašymų registre (sąrašinėje formoje) kokius duomenys (stulpelius) noriu matyti ir turėti galimybę prisitaikyti registro atvaizdavimą (angl. „</w:t>
            </w:r>
            <w:r>
              <w:rPr>
                <w:lang w:val="en-US"/>
              </w:rPr>
              <w:t>View</w:t>
            </w:r>
            <w:r>
              <w:t>“) pagal savo poreikį, nes tai leistų man sutaupyti laiko vykdant priskirtas užduotis.</w:t>
            </w:r>
          </w:p>
        </w:tc>
        <w:tc>
          <w:tcPr>
            <w:tcW w:w="1842" w:type="dxa"/>
            <w:shd w:val="clear" w:color="auto" w:fill="auto"/>
            <w:vAlign w:val="center"/>
          </w:tcPr>
          <w:p w:rsidR="00C359AA" w:rsidP="00C359AA" w:rsidRDefault="00C359AA" w14:paraId="52AEF5BA" w14:textId="352328A7">
            <w:pPr>
              <w:jc w:val="center"/>
              <w:rPr>
                <w:rFonts w:cstheme="minorHAnsi"/>
                <w:b/>
                <w:bCs/>
              </w:rPr>
            </w:pPr>
            <w:r>
              <w:rPr>
                <w:rFonts w:cstheme="minorHAnsi"/>
                <w:b/>
                <w:bCs/>
              </w:rPr>
              <w:t>Prašymų (užduočių) registras</w:t>
            </w:r>
          </w:p>
        </w:tc>
        <w:tc>
          <w:tcPr>
            <w:tcW w:w="7480" w:type="dxa"/>
            <w:shd w:val="clear" w:color="auto" w:fill="auto"/>
          </w:tcPr>
          <w:p w:rsidR="00C359AA" w:rsidP="00C359AA" w:rsidRDefault="00C359AA" w14:paraId="1D15B6E4" w14:textId="28B16B4F">
            <w:pPr>
              <w:spacing w:after="120"/>
              <w:ind w:right="57"/>
              <w:jc w:val="both"/>
            </w:pPr>
            <w:r w:rsidRPr="5641CB1E">
              <w:t xml:space="preserve">Pagal poreikį, galima modifikuoti prašymų registro stulpelių išdėstymo eilės tvarką bei paslėpti neprivalomus pildyti laukus, kurie nebus įtraukti į Klientui išduodamą sutikimo formą. Bet kurio iš Sutikimą rengiančio specialisto ir (ar) </w:t>
            </w:r>
            <w:r>
              <w:t>S</w:t>
            </w:r>
            <w:r w:rsidRPr="5641CB1E">
              <w:t>augos</w:t>
            </w:r>
            <w:r>
              <w:t xml:space="preserve"> darbe</w:t>
            </w:r>
            <w:r w:rsidRPr="5641CB1E">
              <w:t xml:space="preserve"> specialisto atlikti atvaizdavimo pokyčiai negali daryti įtakos kitų proceso dalyvių prašymų registro (sąrašinės formos) atvaizdavimui, t.</w:t>
            </w:r>
            <w:r w:rsidR="00815603">
              <w:t xml:space="preserve"> </w:t>
            </w:r>
            <w:r w:rsidRPr="5641CB1E">
              <w:t>y. kitiems vaizdas išlieka nepakitęs.</w:t>
            </w:r>
          </w:p>
        </w:tc>
      </w:tr>
      <w:tr w:rsidR="00C359AA" w:rsidTr="00B94CF5" w14:paraId="628B1964" w14:textId="77777777">
        <w:trPr>
          <w:gridAfter w:val="1"/>
          <w:wAfter w:w="6" w:type="dxa"/>
          <w:trHeight w:val="554"/>
        </w:trPr>
        <w:tc>
          <w:tcPr>
            <w:tcW w:w="4907" w:type="dxa"/>
            <w:shd w:val="clear" w:color="auto" w:fill="auto"/>
            <w:vAlign w:val="center"/>
          </w:tcPr>
          <w:p w:rsidRPr="00275459" w:rsidR="00C359AA" w:rsidP="00C359AA" w:rsidRDefault="00C359AA" w14:paraId="37C905D8" w14:textId="5C4FC2D9">
            <w:pPr>
              <w:jc w:val="both"/>
            </w:pPr>
            <w:r w:rsidRPr="004E679A">
              <w:t>Aš</w:t>
            </w:r>
            <w:r>
              <w:t>,</w:t>
            </w:r>
            <w:r w:rsidRPr="004E679A">
              <w:t xml:space="preserve"> kaip </w:t>
            </w:r>
            <w:r>
              <w:t>Saugos darbe specialistas</w:t>
            </w:r>
            <w:r w:rsidRPr="004E679A">
              <w:t xml:space="preserve">, noriu gauti </w:t>
            </w:r>
            <w:r>
              <w:t>užduotį atlikti kvalifikacijos tikrinimą, kad užtikrinti, jog Klientas, kuris nori atlikti darbus turi tinkamą kvalifikaciją šiuos darbus vykdyti</w:t>
            </w:r>
            <w:r w:rsidRPr="008239EC">
              <w:t>.</w:t>
            </w:r>
          </w:p>
        </w:tc>
        <w:tc>
          <w:tcPr>
            <w:tcW w:w="1842" w:type="dxa"/>
            <w:shd w:val="clear" w:color="auto" w:fill="auto"/>
            <w:vAlign w:val="center"/>
          </w:tcPr>
          <w:p w:rsidR="00C359AA" w:rsidP="00C359AA" w:rsidRDefault="00C359AA" w14:paraId="35F20244" w14:textId="743C2491">
            <w:pPr>
              <w:jc w:val="center"/>
              <w:rPr>
                <w:rFonts w:cstheme="minorHAnsi"/>
                <w:b/>
                <w:bCs/>
              </w:rPr>
            </w:pPr>
            <w:r>
              <w:rPr>
                <w:rFonts w:cstheme="minorHAnsi"/>
                <w:b/>
                <w:bCs/>
              </w:rPr>
              <w:t>Prašymų (užduočių) registras</w:t>
            </w:r>
          </w:p>
        </w:tc>
        <w:tc>
          <w:tcPr>
            <w:tcW w:w="7480" w:type="dxa"/>
            <w:shd w:val="clear" w:color="auto" w:fill="auto"/>
            <w:vAlign w:val="center"/>
          </w:tcPr>
          <w:p w:rsidR="00C359AA" w:rsidP="00C359AA" w:rsidRDefault="00C359AA" w14:paraId="475F95C6" w14:textId="0F2B8F07">
            <w:pPr>
              <w:spacing w:after="120"/>
              <w:ind w:right="57"/>
              <w:jc w:val="both"/>
              <w:rPr>
                <w:rFonts w:cstheme="minorHAnsi"/>
              </w:rPr>
            </w:pPr>
            <w:r>
              <w:rPr>
                <w:rFonts w:cstheme="minorHAnsi"/>
              </w:rPr>
              <w:t>Kai Kliento prašyme pasirinktas Darbų atliko pagrindas yra</w:t>
            </w:r>
            <w:r>
              <w:t xml:space="preserve"> </w:t>
            </w:r>
            <w:r w:rsidRPr="003460A1">
              <w:rPr>
                <w:rFonts w:cstheme="minorHAnsi"/>
                <w:b/>
                <w:bCs/>
                <w:i/>
                <w:iCs/>
              </w:rPr>
              <w:t>Be sutarties su „Amber Grid“</w:t>
            </w:r>
            <w:r>
              <w:rPr>
                <w:rFonts w:cstheme="minorHAnsi"/>
              </w:rPr>
              <w:t>, turi būti:</w:t>
            </w:r>
          </w:p>
          <w:p w:rsidRPr="00BC7A12" w:rsidR="00C359AA" w:rsidP="00D019A2" w:rsidRDefault="00C359AA" w14:paraId="0BF15A2D" w14:textId="48BE0F47">
            <w:pPr>
              <w:pStyle w:val="ListParagraph"/>
              <w:numPr>
                <w:ilvl w:val="0"/>
                <w:numId w:val="48"/>
              </w:numPr>
              <w:spacing w:after="120"/>
              <w:ind w:right="57"/>
              <w:contextualSpacing w:val="0"/>
              <w:jc w:val="both"/>
              <w:rPr>
                <w:rFonts w:cstheme="minorHAnsi"/>
              </w:rPr>
            </w:pPr>
            <w:r w:rsidRPr="00806A03">
              <w:rPr>
                <w:rFonts w:cstheme="minorHAnsi"/>
              </w:rPr>
              <w:t>Prašymų registr</w:t>
            </w:r>
            <w:r>
              <w:rPr>
                <w:rFonts w:cstheme="minorHAnsi"/>
              </w:rPr>
              <w:t>o</w:t>
            </w:r>
            <w:r w:rsidRPr="00806A03">
              <w:rPr>
                <w:rFonts w:cstheme="minorHAnsi"/>
              </w:rPr>
              <w:t xml:space="preserve"> „</w:t>
            </w:r>
            <w:r w:rsidRPr="00D47BBF">
              <w:rPr>
                <w:rFonts w:cstheme="minorHAnsi"/>
                <w:b/>
                <w:bCs/>
                <w:i/>
                <w:iCs/>
                <w:color w:val="7030A0"/>
              </w:rPr>
              <w:t xml:space="preserve">Kliento kvalifikacijos </w:t>
            </w:r>
            <w:r>
              <w:rPr>
                <w:rFonts w:cstheme="minorHAnsi"/>
                <w:b/>
                <w:bCs/>
                <w:i/>
                <w:iCs/>
                <w:color w:val="7030A0"/>
              </w:rPr>
              <w:t>patikra</w:t>
            </w:r>
            <w:r w:rsidRPr="00806A03">
              <w:rPr>
                <w:rFonts w:cstheme="minorHAnsi"/>
              </w:rPr>
              <w:t>“ pildymo lauk</w:t>
            </w:r>
            <w:r>
              <w:rPr>
                <w:rFonts w:cstheme="minorHAnsi"/>
              </w:rPr>
              <w:t>e</w:t>
            </w:r>
            <w:r>
              <w:t xml:space="preserve"> automatiškai įrašoma „</w:t>
            </w:r>
            <w:r>
              <w:rPr>
                <w:b/>
                <w:bCs/>
                <w:i/>
                <w:iCs/>
              </w:rPr>
              <w:t>Atlikti kvalifikacijos patikrą</w:t>
            </w:r>
            <w:r>
              <w:t>“.</w:t>
            </w:r>
          </w:p>
          <w:p w:rsidRPr="00BC7A12" w:rsidR="00C359AA" w:rsidP="00D019A2" w:rsidRDefault="00C359AA" w14:paraId="16D4D2FB" w14:textId="0E195B2E">
            <w:pPr>
              <w:pStyle w:val="ListParagraph"/>
              <w:numPr>
                <w:ilvl w:val="0"/>
                <w:numId w:val="48"/>
              </w:numPr>
              <w:spacing w:before="60" w:after="60"/>
              <w:ind w:left="760" w:right="57" w:hanging="357"/>
              <w:jc w:val="both"/>
            </w:pPr>
            <w:r w:rsidRPr="0B606D00">
              <w:t xml:space="preserve">Suformuojama atskira </w:t>
            </w:r>
            <w:r w:rsidRPr="0B606D00">
              <w:rPr>
                <w:b/>
                <w:bCs/>
                <w:i/>
                <w:iCs/>
              </w:rPr>
              <w:t xml:space="preserve">Kvalifikacijos </w:t>
            </w:r>
            <w:r>
              <w:rPr>
                <w:b/>
                <w:bCs/>
                <w:i/>
                <w:iCs/>
              </w:rPr>
              <w:t>patikra</w:t>
            </w:r>
            <w:r w:rsidRPr="0B606D00">
              <w:t xml:space="preserve"> užduotis </w:t>
            </w:r>
            <w:r w:rsidRPr="00A610C7">
              <w:rPr>
                <w:i/>
                <w:iCs/>
              </w:rPr>
              <w:t>Darbuotojų saugos ir aplinkosaugos skyriui</w:t>
            </w:r>
            <w:r w:rsidRPr="0B606D00">
              <w:t>.</w:t>
            </w:r>
          </w:p>
          <w:p w:rsidR="00C359AA" w:rsidP="00D019A2" w:rsidRDefault="00C359AA" w14:paraId="4FB6CC95" w14:textId="77777777">
            <w:pPr>
              <w:pStyle w:val="ListParagraph"/>
              <w:numPr>
                <w:ilvl w:val="0"/>
                <w:numId w:val="48"/>
              </w:numPr>
              <w:spacing w:after="120"/>
              <w:ind w:right="57"/>
              <w:jc w:val="both"/>
            </w:pPr>
            <w:r w:rsidRPr="00A610C7">
              <w:rPr>
                <w:i/>
                <w:iCs/>
              </w:rPr>
              <w:lastRenderedPageBreak/>
              <w:t>Darbuotojų saugos ir aplinkosaugos skyriui</w:t>
            </w:r>
            <w:r>
              <w:t xml:space="preserve"> į bendrą dėžutę išsiunčiamas el. laiškas, kad reikia patikrinti kvalifikaciją (standartinis laiško turinys, prašymo ID bei interaktyvi nuoroda į prašymą, kurio pagrindu buvo suformuota kvalifikacijos patikros užduotis).</w:t>
            </w:r>
          </w:p>
          <w:p w:rsidRPr="00BC7A12" w:rsidR="004B3404" w:rsidP="00A610C7" w:rsidRDefault="005A3A07" w14:paraId="204DC4FE" w14:textId="5F9513B0">
            <w:pPr>
              <w:spacing w:after="120"/>
              <w:ind w:right="57"/>
              <w:jc w:val="both"/>
            </w:pPr>
            <w:r w:rsidRPr="0B606D00">
              <w:rPr>
                <w:b/>
                <w:bCs/>
                <w:i/>
                <w:iCs/>
              </w:rPr>
              <w:t xml:space="preserve">Kvalifikacijos </w:t>
            </w:r>
            <w:r>
              <w:rPr>
                <w:b/>
                <w:bCs/>
                <w:i/>
                <w:iCs/>
              </w:rPr>
              <w:t>patikra</w:t>
            </w:r>
            <w:r w:rsidRPr="0B606D00">
              <w:t xml:space="preserve"> </w:t>
            </w:r>
            <w:r>
              <w:t>u</w:t>
            </w:r>
            <w:r w:rsidR="00A610C7">
              <w:t xml:space="preserve">žduoties vykdymo eiga aprašyta žemiau esančiose </w:t>
            </w:r>
            <w:r w:rsidRPr="007F6807" w:rsidR="007F6807">
              <w:rPr>
                <w:lang w:val="en-US"/>
              </w:rPr>
              <w:t>U</w:t>
            </w:r>
            <w:r w:rsidRPr="007F6807" w:rsidR="00A610C7">
              <w:rPr>
                <w:lang w:val="en-US"/>
              </w:rPr>
              <w:t>ser stories</w:t>
            </w:r>
            <w:r w:rsidR="00A610C7">
              <w:t>.</w:t>
            </w:r>
          </w:p>
        </w:tc>
      </w:tr>
      <w:tr w:rsidR="00C359AA" w:rsidTr="00B40090" w14:paraId="31892F5C" w14:textId="77777777">
        <w:trPr>
          <w:gridAfter w:val="1"/>
          <w:wAfter w:w="6" w:type="dxa"/>
          <w:trHeight w:val="661"/>
        </w:trPr>
        <w:tc>
          <w:tcPr>
            <w:tcW w:w="4907" w:type="dxa"/>
            <w:shd w:val="clear" w:color="auto" w:fill="auto"/>
            <w:vAlign w:val="center"/>
          </w:tcPr>
          <w:p w:rsidRPr="004E679A" w:rsidR="00C359AA" w:rsidP="00C359AA" w:rsidRDefault="00C359AA" w14:paraId="1937EB7B" w14:textId="0D808A1C">
            <w:pPr>
              <w:jc w:val="both"/>
            </w:pPr>
            <w:r w:rsidRPr="0B1E0E4F">
              <w:lastRenderedPageBreak/>
              <w:t xml:space="preserve">Aš, kaip </w:t>
            </w:r>
            <w:r>
              <w:t>Saugos darbe specialistas</w:t>
            </w:r>
            <w:r w:rsidRPr="0B1E0E4F">
              <w:t>, noriu matyti savo aktyvių užduočių sąrašą, kad žinočiau ar turiu neatliktų užduočių.</w:t>
            </w:r>
          </w:p>
        </w:tc>
        <w:tc>
          <w:tcPr>
            <w:tcW w:w="1842" w:type="dxa"/>
            <w:shd w:val="clear" w:color="auto" w:fill="auto"/>
            <w:vAlign w:val="center"/>
          </w:tcPr>
          <w:p w:rsidR="00C359AA" w:rsidP="00C359AA" w:rsidRDefault="00C359AA" w14:paraId="115196E4" w14:textId="62C49C53">
            <w:pPr>
              <w:jc w:val="center"/>
              <w:rPr>
                <w:rFonts w:cstheme="minorHAnsi"/>
                <w:b/>
                <w:bCs/>
              </w:rPr>
            </w:pPr>
            <w:r>
              <w:rPr>
                <w:rFonts w:cstheme="minorHAnsi"/>
                <w:b/>
                <w:bCs/>
              </w:rPr>
              <w:t>Prašymų (užduočių) registras</w:t>
            </w:r>
          </w:p>
        </w:tc>
        <w:tc>
          <w:tcPr>
            <w:tcW w:w="7480" w:type="dxa"/>
            <w:shd w:val="clear" w:color="auto" w:fill="auto"/>
          </w:tcPr>
          <w:p w:rsidR="00C359AA" w:rsidP="00C359AA" w:rsidRDefault="00C359AA" w14:paraId="02166E11" w14:textId="7E1ABB32">
            <w:pPr>
              <w:spacing w:after="120"/>
              <w:ind w:right="57"/>
              <w:jc w:val="both"/>
            </w:pPr>
            <w:r w:rsidRPr="0B606D00">
              <w:t xml:space="preserve">Pagal nutylėjimą, </w:t>
            </w:r>
            <w:r>
              <w:t>Saugos darbe</w:t>
            </w:r>
            <w:r w:rsidRPr="0B1E0E4F">
              <w:t xml:space="preserve"> </w:t>
            </w:r>
            <w:r w:rsidRPr="0B606D00">
              <w:t>specialistui prašymų registras iškart atvaizduojamas naudojant filtrą „</w:t>
            </w:r>
            <w:r w:rsidRPr="0B606D00">
              <w:rPr>
                <w:b/>
                <w:bCs/>
                <w:i/>
                <w:iCs/>
              </w:rPr>
              <w:t>Mano vykdomos užduotys</w:t>
            </w:r>
            <w:r w:rsidRPr="0B606D00">
              <w:t>“ (angl. „</w:t>
            </w:r>
            <w:r w:rsidRPr="00E7077F">
              <w:rPr>
                <w:i/>
                <w:iCs/>
                <w:lang w:val="en-US"/>
              </w:rPr>
              <w:t>My open</w:t>
            </w:r>
            <w:r w:rsidRPr="0B606D00">
              <w:rPr>
                <w:i/>
                <w:iCs/>
              </w:rPr>
              <w:t xml:space="preserve"> </w:t>
            </w:r>
            <w:r w:rsidRPr="000F204F">
              <w:rPr>
                <w:i/>
                <w:iCs/>
                <w:lang w:val="en-US"/>
              </w:rPr>
              <w:t>tasks</w:t>
            </w:r>
            <w:r w:rsidRPr="0B606D00">
              <w:rPr>
                <w:i/>
                <w:iCs/>
              </w:rPr>
              <w:t>”</w:t>
            </w:r>
            <w:r w:rsidRPr="0B606D00">
              <w:t xml:space="preserve">), kuriame yra pateikiamas aktyvių prašymų sąrašas, kuriuose yra suformuotos ir jam (-ai) priskirtų vykdyti kvalifikacijos tikrinimo užduotys. </w:t>
            </w:r>
          </w:p>
        </w:tc>
      </w:tr>
      <w:tr w:rsidR="00C359AA" w:rsidTr="00B94CF5" w14:paraId="0DF7542D" w14:textId="77777777">
        <w:trPr>
          <w:gridAfter w:val="1"/>
          <w:wAfter w:w="6" w:type="dxa"/>
          <w:trHeight w:val="693"/>
        </w:trPr>
        <w:tc>
          <w:tcPr>
            <w:tcW w:w="4907" w:type="dxa"/>
            <w:shd w:val="clear" w:color="auto" w:fill="auto"/>
            <w:vAlign w:val="center"/>
          </w:tcPr>
          <w:p w:rsidRPr="008239EC" w:rsidR="00C359AA" w:rsidP="00C359AA" w:rsidRDefault="00C359AA" w14:paraId="3553893D" w14:textId="57BA8F64">
            <w:pPr>
              <w:jc w:val="both"/>
            </w:pPr>
            <w:r w:rsidRPr="0B1E0E4F">
              <w:t xml:space="preserve">Aš, kaip </w:t>
            </w:r>
            <w:r>
              <w:t>Saugos darbe specialistas</w:t>
            </w:r>
            <w:r w:rsidRPr="0B1E0E4F">
              <w:t>, noriu matyti, kad užduotis yra skirta konkrečiai man, kad žinočiau ką turiu daryti.</w:t>
            </w:r>
          </w:p>
        </w:tc>
        <w:tc>
          <w:tcPr>
            <w:tcW w:w="1842" w:type="dxa"/>
            <w:shd w:val="clear" w:color="auto" w:fill="auto"/>
            <w:vAlign w:val="center"/>
          </w:tcPr>
          <w:p w:rsidR="00C359AA" w:rsidP="00C359AA" w:rsidRDefault="00C359AA" w14:paraId="60C4AA1F" w14:textId="493DA574">
            <w:pPr>
              <w:jc w:val="center"/>
              <w:rPr>
                <w:rFonts w:cstheme="minorHAnsi"/>
                <w:b/>
                <w:bCs/>
              </w:rPr>
            </w:pPr>
            <w:r>
              <w:rPr>
                <w:rFonts w:cstheme="minorHAnsi"/>
                <w:b/>
                <w:bCs/>
              </w:rPr>
              <w:t>Užduočių atlikimas</w:t>
            </w:r>
          </w:p>
        </w:tc>
        <w:tc>
          <w:tcPr>
            <w:tcW w:w="7480" w:type="dxa"/>
            <w:shd w:val="clear" w:color="auto" w:fill="auto"/>
            <w:vAlign w:val="center"/>
          </w:tcPr>
          <w:p w:rsidRPr="00392932" w:rsidR="00C359AA" w:rsidP="00C359AA" w:rsidRDefault="00C359AA" w14:paraId="0EE884B9" w14:textId="31629C1F">
            <w:pPr>
              <w:spacing w:before="60" w:after="120"/>
              <w:ind w:right="57"/>
              <w:jc w:val="both"/>
            </w:pPr>
            <w:r w:rsidRPr="0B606D00">
              <w:t>Prašymų registras turi pildymo lauką „</w:t>
            </w:r>
            <w:r w:rsidRPr="0B606D00">
              <w:rPr>
                <w:b/>
                <w:bCs/>
                <w:i/>
                <w:iCs/>
              </w:rPr>
              <w:t>Kvalifikacijos patikros vykdytojas</w:t>
            </w:r>
            <w:r w:rsidRPr="0B606D00">
              <w:t xml:space="preserve">“, kuriame yra pasirenkama iš išskleidžiamojo sąrašo </w:t>
            </w:r>
            <w:r>
              <w:t>Saugos darbe</w:t>
            </w:r>
            <w:r w:rsidRPr="0B1E0E4F">
              <w:t xml:space="preserve"> </w:t>
            </w:r>
            <w:r w:rsidRPr="0B606D00">
              <w:t>specialisto vardas ir pavardė, tokiu būdu priskiriant užduoties vykdymą.</w:t>
            </w:r>
          </w:p>
          <w:p w:rsidRPr="00392932" w:rsidR="00C359AA" w:rsidP="00C359AA" w:rsidRDefault="00C359AA" w14:paraId="093872D2" w14:textId="5E60DB42">
            <w:pPr>
              <w:spacing w:before="60" w:after="120"/>
              <w:ind w:right="57"/>
              <w:jc w:val="both"/>
            </w:pPr>
            <w:r w:rsidRPr="5641CB1E">
              <w:t>„</w:t>
            </w:r>
            <w:r w:rsidRPr="5641CB1E">
              <w:rPr>
                <w:b/>
                <w:bCs/>
                <w:i/>
                <w:iCs/>
              </w:rPr>
              <w:t>Kvalifikacijos patikros vykdytojas</w:t>
            </w:r>
            <w:r w:rsidRPr="5641CB1E">
              <w:t>“ prašymų registro laukas turi būti tiesiogiai susietas su „</w:t>
            </w:r>
            <w:r w:rsidRPr="5641CB1E">
              <w:rPr>
                <w:b/>
                <w:bCs/>
                <w:i/>
                <w:iCs/>
              </w:rPr>
              <w:t xml:space="preserve">Darbuotojų saugos </w:t>
            </w:r>
            <w:r w:rsidRPr="00FA76DF">
              <w:rPr>
                <w:b/>
                <w:bCs/>
                <w:i/>
                <w:iCs/>
              </w:rPr>
              <w:t>ir aplinkosaugos</w:t>
            </w:r>
            <w:r w:rsidRPr="0B1E0E4F">
              <w:rPr>
                <w:b/>
                <w:bCs/>
                <w:i/>
                <w:iCs/>
              </w:rPr>
              <w:t xml:space="preserve"> </w:t>
            </w:r>
            <w:r w:rsidRPr="5641CB1E">
              <w:rPr>
                <w:b/>
                <w:bCs/>
                <w:i/>
                <w:iCs/>
              </w:rPr>
              <w:t>skyriaus</w:t>
            </w:r>
            <w:r w:rsidRPr="5641CB1E">
              <w:t>“ naudotojų grupe, t.</w:t>
            </w:r>
            <w:r>
              <w:t xml:space="preserve"> </w:t>
            </w:r>
            <w:r w:rsidRPr="5641CB1E">
              <w:t xml:space="preserve">y. galimybė priskirti </w:t>
            </w:r>
            <w:r>
              <w:t>Saugos darbe</w:t>
            </w:r>
            <w:r w:rsidRPr="0B1E0E4F">
              <w:t xml:space="preserve"> </w:t>
            </w:r>
            <w:r w:rsidRPr="5641CB1E">
              <w:t xml:space="preserve">specialistą yra apribota pagal specialistų priklausomybę </w:t>
            </w:r>
            <w:r w:rsidRPr="5641CB1E">
              <w:rPr>
                <w:i/>
                <w:iCs/>
              </w:rPr>
              <w:t xml:space="preserve">Darbuotojų saugos </w:t>
            </w:r>
            <w:r w:rsidRPr="00FA76DF">
              <w:rPr>
                <w:i/>
                <w:iCs/>
              </w:rPr>
              <w:t>ir aplinkosaugos</w:t>
            </w:r>
            <w:r w:rsidRPr="0B1E0E4F">
              <w:rPr>
                <w:i/>
                <w:iCs/>
              </w:rPr>
              <w:t xml:space="preserve"> </w:t>
            </w:r>
            <w:r w:rsidRPr="5641CB1E">
              <w:rPr>
                <w:i/>
                <w:iCs/>
              </w:rPr>
              <w:t>skyriui</w:t>
            </w:r>
            <w:r w:rsidRPr="5641CB1E">
              <w:t>, todėl pateikiamas išskleidžiamas kvalifikacijos patikros vykdytojų sąrašas, neleidžiant savarankiškai įrašyti norimo specialisto vardą bei pavardę.</w:t>
            </w:r>
          </w:p>
          <w:p w:rsidRPr="00392932" w:rsidR="00C359AA" w:rsidP="00C359AA" w:rsidRDefault="00C359AA" w14:paraId="73BF539B" w14:textId="6E85FA6C">
            <w:pPr>
              <w:spacing w:before="60" w:after="120"/>
              <w:ind w:right="57"/>
              <w:jc w:val="both"/>
            </w:pPr>
            <w:r w:rsidRPr="00D47BBF">
              <w:rPr>
                <w:rFonts w:cstheme="minorHAnsi"/>
              </w:rPr>
              <w:t xml:space="preserve">Yra galimybė pakeisti priskirtą </w:t>
            </w:r>
            <w:r w:rsidRPr="00F32888">
              <w:rPr>
                <w:rFonts w:cstheme="minorHAnsi"/>
                <w:b/>
                <w:bCs/>
                <w:i/>
                <w:iCs/>
              </w:rPr>
              <w:t>Kvalifikacijos patikros vykdytoją</w:t>
            </w:r>
            <w:r w:rsidRPr="00D47BBF">
              <w:rPr>
                <w:rFonts w:cstheme="minorHAnsi"/>
              </w:rPr>
              <w:t xml:space="preserve">, tačiau norint atlikti šį veiksmą, privaloma atlikti papildomus žingsnius, nurodytus žemiau esančiame </w:t>
            </w:r>
            <w:r w:rsidRPr="00D47BBF">
              <w:rPr>
                <w:rFonts w:cstheme="minorHAnsi"/>
                <w:i/>
                <w:iCs/>
                <w:lang w:val="en-US"/>
              </w:rPr>
              <w:t>User story</w:t>
            </w:r>
            <w:r w:rsidRPr="00D47BBF">
              <w:rPr>
                <w:rFonts w:cstheme="minorHAnsi"/>
              </w:rPr>
              <w:t>.</w:t>
            </w:r>
          </w:p>
        </w:tc>
      </w:tr>
      <w:tr w:rsidR="00C359AA" w:rsidTr="00B94CF5" w14:paraId="59326749" w14:textId="77777777">
        <w:trPr>
          <w:gridAfter w:val="1"/>
          <w:wAfter w:w="6" w:type="dxa"/>
          <w:trHeight w:val="413"/>
        </w:trPr>
        <w:tc>
          <w:tcPr>
            <w:tcW w:w="4907" w:type="dxa"/>
            <w:shd w:val="clear" w:color="auto" w:fill="auto"/>
            <w:vAlign w:val="center"/>
          </w:tcPr>
          <w:p w:rsidRPr="008239EC" w:rsidR="00C359AA" w:rsidP="00C359AA" w:rsidRDefault="00C359AA" w14:paraId="739707E9" w14:textId="49CC1F0A">
            <w:pPr>
              <w:jc w:val="both"/>
            </w:pPr>
            <w:r w:rsidRPr="0B606D00">
              <w:t xml:space="preserve">Aš, kaip </w:t>
            </w:r>
            <w:r>
              <w:t>Saugos darbe specialistas</w:t>
            </w:r>
            <w:r w:rsidRPr="0B606D00">
              <w:t xml:space="preserve">, noriu turėti galimybę perskirti man priskirtą vykdyti Kliento kvalifikacijos </w:t>
            </w:r>
            <w:r>
              <w:t>patikros</w:t>
            </w:r>
            <w:r w:rsidRPr="0B606D00">
              <w:t xml:space="preserve"> užduotį kitam kolegai, kad galima būtų užtikrinti </w:t>
            </w:r>
            <w:proofErr w:type="spellStart"/>
            <w:r w:rsidRPr="0B606D00">
              <w:t>pamainumo</w:t>
            </w:r>
            <w:proofErr w:type="spellEnd"/>
            <w:r w:rsidRPr="0B606D00">
              <w:t xml:space="preserve"> įgyvendinimą ir savalaikį sutikimo vykdyti darbus Klientui išdavimą. </w:t>
            </w:r>
          </w:p>
        </w:tc>
        <w:tc>
          <w:tcPr>
            <w:tcW w:w="1842" w:type="dxa"/>
            <w:shd w:val="clear" w:color="auto" w:fill="auto"/>
            <w:vAlign w:val="center"/>
          </w:tcPr>
          <w:p w:rsidR="00C359AA" w:rsidP="00C359AA" w:rsidRDefault="00C359AA" w14:paraId="04176AB0" w14:textId="6FAD3E03">
            <w:pPr>
              <w:jc w:val="center"/>
              <w:rPr>
                <w:rFonts w:cstheme="minorHAnsi"/>
                <w:b/>
                <w:bCs/>
              </w:rPr>
            </w:pPr>
            <w:r>
              <w:rPr>
                <w:rFonts w:cstheme="minorHAnsi"/>
                <w:b/>
                <w:bCs/>
              </w:rPr>
              <w:t>Užduočių atlikimas</w:t>
            </w:r>
          </w:p>
        </w:tc>
        <w:tc>
          <w:tcPr>
            <w:tcW w:w="7480" w:type="dxa"/>
            <w:shd w:val="clear" w:color="auto" w:fill="auto"/>
            <w:vAlign w:val="center"/>
          </w:tcPr>
          <w:p w:rsidRPr="00141DA3" w:rsidR="00C359AA" w:rsidP="00C359AA" w:rsidRDefault="00C359AA" w14:paraId="5DE904AC" w14:textId="1FDAC1F1">
            <w:pPr>
              <w:spacing w:before="60" w:after="120"/>
              <w:ind w:right="57"/>
              <w:jc w:val="both"/>
            </w:pPr>
            <w:r w:rsidRPr="0B606D00">
              <w:t xml:space="preserve">Pagal poreikį, yra galimybė keisti </w:t>
            </w:r>
            <w:r w:rsidRPr="0B606D00">
              <w:rPr>
                <w:b/>
                <w:bCs/>
                <w:i/>
                <w:iCs/>
              </w:rPr>
              <w:t xml:space="preserve">Kvalifikacijos </w:t>
            </w:r>
            <w:r>
              <w:rPr>
                <w:b/>
                <w:bCs/>
                <w:i/>
                <w:iCs/>
              </w:rPr>
              <w:t>patikra</w:t>
            </w:r>
            <w:r w:rsidRPr="0B606D00">
              <w:t xml:space="preserve"> užduoties vykdytoją:</w:t>
            </w:r>
          </w:p>
          <w:p w:rsidRPr="00BC7A12" w:rsidR="00C359AA" w:rsidP="00D019A2" w:rsidRDefault="00C359AA" w14:paraId="77745A9F" w14:textId="4A765B2E">
            <w:pPr>
              <w:pStyle w:val="ListParagraph"/>
              <w:numPr>
                <w:ilvl w:val="0"/>
                <w:numId w:val="44"/>
              </w:numPr>
              <w:spacing w:before="60" w:after="60"/>
              <w:ind w:right="57" w:hanging="357"/>
              <w:jc w:val="both"/>
            </w:pPr>
            <w:r w:rsidRPr="0B606D00">
              <w:t xml:space="preserve">Norint užtikrinti </w:t>
            </w:r>
            <w:proofErr w:type="spellStart"/>
            <w:r w:rsidRPr="0B606D00">
              <w:t>pamainumą</w:t>
            </w:r>
            <w:proofErr w:type="spellEnd"/>
            <w:r w:rsidRPr="0B606D00">
              <w:t xml:space="preserve"> tarp skyriaus kolegų, </w:t>
            </w:r>
            <w:r>
              <w:t>Saugos darbe specialistas</w:t>
            </w:r>
            <w:r w:rsidRPr="0B606D00">
              <w:t xml:space="preserve"> gali perskirti užduotį savo skyriaus kolegai. Tokiu atveju būtina nurodyti ir pateikti perskyrimo priežastį „</w:t>
            </w:r>
            <w:r w:rsidRPr="0B606D00">
              <w:rPr>
                <w:b/>
                <w:bCs/>
                <w:i/>
                <w:iCs/>
              </w:rPr>
              <w:t>Vidinis pastabų laukas</w:t>
            </w:r>
            <w:r w:rsidRPr="0B606D00">
              <w:t xml:space="preserve">“ prašymų registro stulpelyje ir naujai priskirtam </w:t>
            </w:r>
            <w:r>
              <w:t>Saugos darbe</w:t>
            </w:r>
            <w:r w:rsidRPr="0B1E0E4F">
              <w:t xml:space="preserve"> </w:t>
            </w:r>
            <w:r w:rsidRPr="0B606D00">
              <w:t>specialistui turi būti išsiųstas pranešimas apie priskirtą kvalifikacijos tikrinimo užduotį.</w:t>
            </w:r>
          </w:p>
          <w:p w:rsidRPr="00D47BBF" w:rsidR="00C359AA" w:rsidP="00D019A2" w:rsidRDefault="00C359AA" w14:paraId="11648AED" w14:textId="3851A315">
            <w:pPr>
              <w:pStyle w:val="ListParagraph"/>
              <w:numPr>
                <w:ilvl w:val="0"/>
                <w:numId w:val="44"/>
              </w:numPr>
              <w:spacing w:before="60" w:after="120"/>
              <w:ind w:right="57" w:hanging="357"/>
              <w:jc w:val="both"/>
            </w:pPr>
            <w:r w:rsidRPr="0B606D00">
              <w:lastRenderedPageBreak/>
              <w:t>Galima prisiskirti savo skyriaus kolegos užduotį sau, t.</w:t>
            </w:r>
            <w:r>
              <w:t xml:space="preserve"> </w:t>
            </w:r>
            <w:r w:rsidRPr="0B606D00">
              <w:t>y. jei numatytas užduoties vykdytojas susirgo, atostogauja ar dėl kitų priežasčių negali vykdyti jam (-ai) užduočių, tada jo (-s) skyriaus kolegos gali perskirti šias užduotis sau. Tokiu atveju irgi privaloma nurodyti ir pateikti perskyrimo priežastį „</w:t>
            </w:r>
            <w:r w:rsidRPr="0B606D00">
              <w:rPr>
                <w:b/>
                <w:bCs/>
                <w:i/>
                <w:iCs/>
              </w:rPr>
              <w:t>Vidinis pastabų laukas</w:t>
            </w:r>
            <w:r w:rsidRPr="0B606D00">
              <w:t>“ prašymų registro stulpelyje.</w:t>
            </w:r>
          </w:p>
        </w:tc>
      </w:tr>
      <w:tr w:rsidR="00C359AA" w:rsidTr="00B94CF5" w14:paraId="0B39DB98" w14:textId="77777777">
        <w:trPr>
          <w:gridAfter w:val="1"/>
          <w:wAfter w:w="6" w:type="dxa"/>
          <w:trHeight w:val="1544"/>
        </w:trPr>
        <w:tc>
          <w:tcPr>
            <w:tcW w:w="4907" w:type="dxa"/>
            <w:shd w:val="clear" w:color="auto" w:fill="auto"/>
            <w:vAlign w:val="center"/>
          </w:tcPr>
          <w:p w:rsidRPr="008239EC" w:rsidR="00C359AA" w:rsidP="00C359AA" w:rsidRDefault="00C359AA" w14:paraId="57D657A0" w14:textId="42701FB0">
            <w:pPr>
              <w:jc w:val="both"/>
            </w:pPr>
            <w:r w:rsidRPr="004E679A">
              <w:lastRenderedPageBreak/>
              <w:t>Aš</w:t>
            </w:r>
            <w:r>
              <w:t>,</w:t>
            </w:r>
            <w:r w:rsidRPr="004E679A">
              <w:t xml:space="preserve"> kaip </w:t>
            </w:r>
            <w:r>
              <w:t>Saugos darbe specialistas</w:t>
            </w:r>
            <w:r w:rsidRPr="004E679A">
              <w:t xml:space="preserve">, noriu </w:t>
            </w:r>
            <w:r>
              <w:t>turėti galimybę peržiūrėti Kliento prisegtus kvalifikacijos dokumentus pačiame užduočių registre tam, kad nereikėtų</w:t>
            </w:r>
            <w:r w:rsidRPr="004E679A">
              <w:t xml:space="preserve"> </w:t>
            </w:r>
            <w:r>
              <w:t>jungtis prie atskiros sistemos ir ieškoti konkrečių vieno ar kito Kliento failų.</w:t>
            </w:r>
          </w:p>
        </w:tc>
        <w:tc>
          <w:tcPr>
            <w:tcW w:w="1842" w:type="dxa"/>
            <w:shd w:val="clear" w:color="auto" w:fill="auto"/>
            <w:vAlign w:val="center"/>
          </w:tcPr>
          <w:p w:rsidR="00C359AA" w:rsidP="00C359AA" w:rsidRDefault="00C359AA" w14:paraId="54EC6F1D" w14:textId="37B49A34">
            <w:pPr>
              <w:jc w:val="center"/>
              <w:rPr>
                <w:rFonts w:cstheme="minorHAnsi"/>
                <w:b/>
                <w:bCs/>
              </w:rPr>
            </w:pPr>
            <w:r>
              <w:rPr>
                <w:rFonts w:cstheme="minorHAnsi"/>
                <w:b/>
                <w:bCs/>
              </w:rPr>
              <w:t>Prašymų (užduočių) registras</w:t>
            </w:r>
          </w:p>
        </w:tc>
        <w:tc>
          <w:tcPr>
            <w:tcW w:w="7480" w:type="dxa"/>
            <w:shd w:val="clear" w:color="auto" w:fill="auto"/>
          </w:tcPr>
          <w:p w:rsidR="00C359AA" w:rsidP="00C359AA" w:rsidRDefault="00C359AA" w14:paraId="4C07CFB2" w14:textId="4A36287E">
            <w:pPr>
              <w:spacing w:before="60" w:after="120"/>
              <w:ind w:right="57"/>
              <w:jc w:val="both"/>
            </w:pPr>
            <w:r w:rsidRPr="0B606D00">
              <w:t xml:space="preserve">Gavus užduotį, </w:t>
            </w:r>
            <w:r>
              <w:t>Saugos darbe specialistas</w:t>
            </w:r>
            <w:r w:rsidRPr="0B606D00">
              <w:t xml:space="preserve"> gali peržiūrėti pateiktą Kliento prašymą ir prie jo prisegtus failus atsidarius prašymų registre konkretų Kliento prašymą.</w:t>
            </w:r>
          </w:p>
          <w:p w:rsidR="00C359AA" w:rsidP="00C359AA" w:rsidRDefault="00C359AA" w14:paraId="62B7C15F" w14:textId="2AF27C91">
            <w:pPr>
              <w:spacing w:before="60" w:after="120"/>
              <w:ind w:right="57"/>
              <w:jc w:val="both"/>
              <w:rPr>
                <w:rFonts w:cstheme="minorHAnsi"/>
              </w:rPr>
            </w:pPr>
            <w:r>
              <w:rPr>
                <w:rFonts w:cstheme="minorHAnsi"/>
              </w:rPr>
              <w:t>Pasirinkus peržiūrėti konkretų failą, jis atidaromas naujame naršyklės lange („</w:t>
            </w:r>
            <w:r w:rsidRPr="00D47BBF">
              <w:rPr>
                <w:rFonts w:cstheme="minorHAnsi"/>
                <w:i/>
                <w:iCs/>
                <w:lang w:val="en-US"/>
              </w:rPr>
              <w:t>open in new window</w:t>
            </w:r>
            <w:r>
              <w:rPr>
                <w:rFonts w:cstheme="minorHAnsi"/>
              </w:rPr>
              <w:t>“) be galimybės redaguoti failą („</w:t>
            </w:r>
            <w:r w:rsidRPr="00D47BBF">
              <w:rPr>
                <w:rFonts w:cstheme="minorHAnsi"/>
                <w:i/>
                <w:iCs/>
                <w:lang w:val="en-US"/>
              </w:rPr>
              <w:t>read only</w:t>
            </w:r>
            <w:r>
              <w:rPr>
                <w:rFonts w:cstheme="minorHAnsi"/>
              </w:rPr>
              <w:t>“ teisėmis).</w:t>
            </w:r>
          </w:p>
          <w:p w:rsidR="00C359AA" w:rsidP="00C359AA" w:rsidRDefault="00C359AA" w14:paraId="0D6F8B26" w14:textId="645E4512">
            <w:pPr>
              <w:spacing w:before="60" w:after="120"/>
              <w:ind w:right="57"/>
              <w:jc w:val="both"/>
            </w:pPr>
            <w:r>
              <w:rPr>
                <w:rFonts w:cstheme="minorHAnsi"/>
              </w:rPr>
              <w:t xml:space="preserve">Kliento prašymuose pateikti kvalifikaciniai dokumentai turi būti saugomi </w:t>
            </w:r>
            <w:r w:rsidR="001C6C89">
              <w:rPr>
                <w:rFonts w:cstheme="minorHAnsi"/>
              </w:rPr>
              <w:t xml:space="preserve">AB </w:t>
            </w:r>
            <w:r>
              <w:rPr>
                <w:rFonts w:cstheme="minorHAnsi"/>
              </w:rPr>
              <w:t>„</w:t>
            </w:r>
            <w:r w:rsidRPr="001C6C89">
              <w:rPr>
                <w:rFonts w:cstheme="minorHAnsi"/>
                <w:i/>
                <w:iCs/>
              </w:rPr>
              <w:t>Amber Grid</w:t>
            </w:r>
            <w:r>
              <w:rPr>
                <w:rFonts w:cstheme="minorHAnsi"/>
              </w:rPr>
              <w:t>“ platformoje ir numatytiems vidiniams sistemos naudotojams prieinami peržiūrėti ne ilgiau nei vienerius metus nuo Kliento prašyme nurodytos darbų pabaigos, nepriklausomai nuo to, ar prašymo pagrindu išduotas sutikimas, ar ne.</w:t>
            </w:r>
          </w:p>
        </w:tc>
      </w:tr>
      <w:tr w:rsidR="00C359AA" w:rsidTr="001500E3" w14:paraId="07F54B39" w14:textId="77777777">
        <w:trPr>
          <w:gridAfter w:val="1"/>
          <w:wAfter w:w="6" w:type="dxa"/>
          <w:trHeight w:val="372"/>
        </w:trPr>
        <w:tc>
          <w:tcPr>
            <w:tcW w:w="4907" w:type="dxa"/>
            <w:shd w:val="clear" w:color="auto" w:fill="auto"/>
            <w:vAlign w:val="center"/>
          </w:tcPr>
          <w:p w:rsidR="00C359AA" w:rsidP="00C359AA" w:rsidRDefault="00C359AA" w14:paraId="62DBC4DB" w14:textId="41F6AB72">
            <w:pPr>
              <w:jc w:val="both"/>
              <w:rPr>
                <w:rFonts w:cstheme="minorHAnsi"/>
              </w:rPr>
            </w:pPr>
            <w:r>
              <w:rPr>
                <w:rFonts w:cstheme="minorHAnsi"/>
              </w:rPr>
              <w:t>Aš, kaip Saugos darbe specialistas, noriu matyti prašymo būsenos žymas, kad žinočiau jog sutikimo išdavimo procesas vyksta.</w:t>
            </w:r>
          </w:p>
        </w:tc>
        <w:tc>
          <w:tcPr>
            <w:tcW w:w="1842" w:type="dxa"/>
            <w:shd w:val="clear" w:color="auto" w:fill="auto"/>
            <w:vAlign w:val="center"/>
          </w:tcPr>
          <w:p w:rsidRPr="00797A85" w:rsidR="00C359AA" w:rsidP="00C359AA" w:rsidRDefault="00C359AA" w14:paraId="241BEEFC" w14:textId="78010985">
            <w:pPr>
              <w:jc w:val="center"/>
              <w:rPr>
                <w:rFonts w:cstheme="minorHAnsi"/>
                <w:b/>
                <w:bCs/>
              </w:rPr>
            </w:pPr>
            <w:r>
              <w:rPr>
                <w:rFonts w:cstheme="minorHAnsi"/>
                <w:b/>
                <w:bCs/>
              </w:rPr>
              <w:t>Užduočių būsenos</w:t>
            </w:r>
          </w:p>
        </w:tc>
        <w:tc>
          <w:tcPr>
            <w:tcW w:w="7480" w:type="dxa"/>
            <w:shd w:val="clear" w:color="auto" w:fill="auto"/>
            <w:vAlign w:val="center"/>
          </w:tcPr>
          <w:p w:rsidR="00C359AA" w:rsidP="00C359AA" w:rsidRDefault="00C359AA" w14:paraId="5AD71C71" w14:textId="0D94E245">
            <w:pPr>
              <w:spacing w:after="120"/>
              <w:jc w:val="both"/>
              <w:rPr>
                <w:lang w:eastAsia="lt-LT"/>
              </w:rPr>
            </w:pPr>
            <w:r w:rsidRPr="0B1E0E4F">
              <w:rPr>
                <w:lang w:eastAsia="lt-LT"/>
              </w:rPr>
              <w:t xml:space="preserve">Prašymų registre </w:t>
            </w:r>
            <w:r>
              <w:rPr>
                <w:lang w:eastAsia="lt-LT"/>
              </w:rPr>
              <w:t>Saugos darbe specialistas</w:t>
            </w:r>
            <w:r w:rsidRPr="0B1E0E4F">
              <w:rPr>
                <w:lang w:eastAsia="lt-LT"/>
              </w:rPr>
              <w:t xml:space="preserve"> gali matyti visų Klientų pateiktų prašymų būsenas.</w:t>
            </w:r>
          </w:p>
          <w:tbl>
            <w:tblPr>
              <w:tblStyle w:val="TableGrid"/>
              <w:tblW w:w="6746" w:type="dxa"/>
              <w:tblInd w:w="301" w:type="dxa"/>
              <w:tblLayout w:type="fixed"/>
              <w:tblLook w:val="04A0" w:firstRow="1" w:lastRow="0" w:firstColumn="1" w:lastColumn="0" w:noHBand="0" w:noVBand="1"/>
            </w:tblPr>
            <w:tblGrid>
              <w:gridCol w:w="4535"/>
              <w:gridCol w:w="2211"/>
            </w:tblGrid>
            <w:tr w:rsidR="00C359AA" w:rsidTr="0B606D00" w14:paraId="4BEF3EA3" w14:textId="77777777">
              <w:tc>
                <w:tcPr>
                  <w:tcW w:w="4535" w:type="dxa"/>
                  <w:tcBorders>
                    <w:top w:val="single" w:color="auto" w:sz="4" w:space="0"/>
                    <w:left w:val="single" w:color="auto" w:sz="4" w:space="0"/>
                    <w:bottom w:val="single" w:color="auto" w:sz="4" w:space="0"/>
                    <w:right w:val="single" w:color="auto" w:sz="4" w:space="0"/>
                  </w:tcBorders>
                  <w:vAlign w:val="center"/>
                  <w:hideMark/>
                </w:tcPr>
                <w:p w:rsidR="00C359AA" w:rsidP="00880276" w:rsidRDefault="00C359AA" w14:paraId="05AF1FE3" w14:textId="77777777">
                  <w:pPr>
                    <w:pStyle w:val="ListParagraph"/>
                    <w:framePr w:hSpace="180" w:wrap="around" w:hAnchor="text" w:vAnchor="text" w:y="1"/>
                    <w:ind w:left="32"/>
                    <w:suppressOverlap/>
                    <w:jc w:val="center"/>
                    <w:rPr>
                      <w:rFonts w:cstheme="minorHAnsi"/>
                      <w:b/>
                      <w:sz w:val="28"/>
                      <w:szCs w:val="28"/>
                    </w:rPr>
                  </w:pPr>
                  <w:r>
                    <w:rPr>
                      <w:rFonts w:cstheme="minorHAnsi"/>
                      <w:b/>
                      <w:sz w:val="28"/>
                      <w:szCs w:val="28"/>
                    </w:rPr>
                    <w:t>SUTIKIMO IŠDAVIMO PROCESO ETAPAS</w:t>
                  </w:r>
                </w:p>
              </w:tc>
              <w:tc>
                <w:tcPr>
                  <w:tcW w:w="2211" w:type="dxa"/>
                  <w:tcBorders>
                    <w:top w:val="single" w:color="auto" w:sz="4" w:space="0"/>
                    <w:left w:val="single" w:color="auto" w:sz="4" w:space="0"/>
                    <w:bottom w:val="single" w:color="auto" w:sz="4" w:space="0"/>
                    <w:right w:val="single" w:color="auto" w:sz="4" w:space="0"/>
                  </w:tcBorders>
                  <w:shd w:val="clear" w:color="auto" w:fill="003399"/>
                  <w:vAlign w:val="center"/>
                  <w:hideMark/>
                </w:tcPr>
                <w:p w:rsidR="00C359AA" w:rsidP="00880276" w:rsidRDefault="00C359AA" w14:paraId="2A66FC71" w14:textId="77777777">
                  <w:pPr>
                    <w:pStyle w:val="ListParagraph"/>
                    <w:framePr w:hSpace="180" w:wrap="around" w:hAnchor="text" w:vAnchor="text" w:y="1"/>
                    <w:ind w:left="0"/>
                    <w:suppressOverlap/>
                    <w:jc w:val="center"/>
                    <w:rPr>
                      <w:rFonts w:cstheme="minorHAnsi"/>
                      <w:b/>
                      <w:sz w:val="28"/>
                      <w:szCs w:val="28"/>
                    </w:rPr>
                  </w:pPr>
                  <w:r>
                    <w:rPr>
                      <w:rFonts w:cstheme="minorHAnsi"/>
                      <w:b/>
                      <w:color w:val="FFFFFF" w:themeColor="background1"/>
                      <w:sz w:val="28"/>
                      <w:szCs w:val="28"/>
                    </w:rPr>
                    <w:t>Prašymo būsenos pavadinimas</w:t>
                  </w:r>
                </w:p>
              </w:tc>
            </w:tr>
            <w:tr w:rsidR="00C359AA" w:rsidTr="0B606D00" w14:paraId="208EF7D5" w14:textId="77777777">
              <w:trPr>
                <w:trHeight w:val="608"/>
              </w:trPr>
              <w:tc>
                <w:tcPr>
                  <w:tcW w:w="4535" w:type="dxa"/>
                  <w:tcBorders>
                    <w:top w:val="single" w:color="auto" w:sz="4" w:space="0"/>
                    <w:left w:val="single" w:color="auto" w:sz="4" w:space="0"/>
                    <w:bottom w:val="single" w:color="auto" w:sz="4" w:space="0"/>
                    <w:right w:val="single" w:color="auto" w:sz="4" w:space="0"/>
                  </w:tcBorders>
                  <w:vAlign w:val="center"/>
                  <w:hideMark/>
                </w:tcPr>
                <w:p w:rsidR="00C359AA" w:rsidP="00880276" w:rsidRDefault="00C359AA" w14:paraId="3442C6E9" w14:textId="77777777">
                  <w:pPr>
                    <w:pStyle w:val="ListParagraph"/>
                    <w:framePr w:hSpace="180" w:wrap="around" w:hAnchor="text" w:vAnchor="text" w:y="1"/>
                    <w:ind w:left="0"/>
                    <w:suppressOverlap/>
                    <w:jc w:val="both"/>
                    <w:rPr>
                      <w:rFonts w:cstheme="minorHAnsi"/>
                      <w:b/>
                    </w:rPr>
                  </w:pPr>
                  <w:r>
                    <w:rPr>
                      <w:rFonts w:cstheme="minorHAnsi"/>
                      <w:bCs/>
                    </w:rPr>
                    <w:t>Kliento užpildytas prašymas yra išsaugotas sistemoje ir jam priskirtas unikalus ID.</w:t>
                  </w:r>
                </w:p>
              </w:tc>
              <w:tc>
                <w:tcPr>
                  <w:tcW w:w="2211" w:type="dxa"/>
                  <w:tcBorders>
                    <w:top w:val="single" w:color="auto" w:sz="4" w:space="0"/>
                    <w:left w:val="single" w:color="auto" w:sz="4" w:space="0"/>
                    <w:bottom w:val="single" w:color="auto" w:sz="4" w:space="0"/>
                    <w:right w:val="single" w:color="auto" w:sz="4" w:space="0"/>
                  </w:tcBorders>
                  <w:vAlign w:val="center"/>
                  <w:hideMark/>
                </w:tcPr>
                <w:p w:rsidR="00C359AA" w:rsidP="00880276" w:rsidRDefault="00C359AA" w14:paraId="00D5AE5E" w14:textId="77777777">
                  <w:pPr>
                    <w:pStyle w:val="ListParagraph"/>
                    <w:framePr w:hSpace="180" w:wrap="around" w:hAnchor="text" w:vAnchor="text" w:y="1"/>
                    <w:ind w:left="0"/>
                    <w:suppressOverlap/>
                    <w:jc w:val="center"/>
                    <w:rPr>
                      <w:rFonts w:cstheme="minorHAnsi"/>
                      <w:b/>
                      <w:i/>
                      <w:iCs/>
                    </w:rPr>
                  </w:pPr>
                  <w:r>
                    <w:rPr>
                      <w:rFonts w:cstheme="minorHAnsi"/>
                      <w:b/>
                      <w:i/>
                      <w:iCs/>
                    </w:rPr>
                    <w:t>Pateiktas</w:t>
                  </w:r>
                </w:p>
              </w:tc>
            </w:tr>
            <w:tr w:rsidR="004F6CBB" w:rsidTr="004F6CBB" w14:paraId="60F09C05" w14:textId="77777777">
              <w:trPr>
                <w:trHeight w:val="608"/>
              </w:trPr>
              <w:tc>
                <w:tcPr>
                  <w:tcW w:w="4535" w:type="dxa"/>
                  <w:tcBorders>
                    <w:top w:val="single" w:color="auto" w:sz="4" w:space="0"/>
                    <w:left w:val="single" w:color="auto" w:sz="4" w:space="0"/>
                    <w:bottom w:val="single" w:color="auto" w:sz="4" w:space="0"/>
                    <w:right w:val="single" w:color="auto" w:sz="4" w:space="0"/>
                  </w:tcBorders>
                </w:tcPr>
                <w:p w:rsidR="004F6CBB" w:rsidP="00880276" w:rsidRDefault="004F6CBB" w14:paraId="6F7AD5AD" w14:textId="1A9A56D3">
                  <w:pPr>
                    <w:pStyle w:val="ListParagraph"/>
                    <w:framePr w:hSpace="180" w:wrap="around" w:hAnchor="text" w:vAnchor="text" w:y="1"/>
                    <w:ind w:left="0"/>
                    <w:suppressOverlap/>
                    <w:jc w:val="both"/>
                    <w:rPr>
                      <w:rFonts w:cstheme="minorHAnsi"/>
                      <w:bCs/>
                    </w:rPr>
                  </w:pPr>
                  <w:r>
                    <w:rPr>
                      <w:rFonts w:cstheme="minorHAnsi"/>
                      <w:bCs/>
                    </w:rPr>
                    <w:t>Prašymui nagrinėti priskiriamas Sutikimą rengiantis specialistas (prašymo vykdytojas).</w:t>
                  </w:r>
                </w:p>
              </w:tc>
              <w:tc>
                <w:tcPr>
                  <w:tcW w:w="2211" w:type="dxa"/>
                  <w:tcBorders>
                    <w:top w:val="single" w:color="auto" w:sz="4" w:space="0"/>
                    <w:left w:val="single" w:color="auto" w:sz="4" w:space="0"/>
                    <w:bottom w:val="single" w:color="auto" w:sz="4" w:space="0"/>
                    <w:right w:val="single" w:color="auto" w:sz="4" w:space="0"/>
                  </w:tcBorders>
                  <w:vAlign w:val="center"/>
                </w:tcPr>
                <w:p w:rsidR="004F6CBB" w:rsidP="00880276" w:rsidRDefault="004F6CBB" w14:paraId="56644D26" w14:textId="2E01ACAD">
                  <w:pPr>
                    <w:pStyle w:val="ListParagraph"/>
                    <w:framePr w:hSpace="180" w:wrap="around" w:hAnchor="text" w:vAnchor="text" w:y="1"/>
                    <w:ind w:left="0"/>
                    <w:suppressOverlap/>
                    <w:jc w:val="center"/>
                    <w:rPr>
                      <w:rFonts w:cstheme="minorHAnsi"/>
                      <w:b/>
                      <w:i/>
                      <w:iCs/>
                    </w:rPr>
                  </w:pPr>
                  <w:r>
                    <w:rPr>
                      <w:rFonts w:cstheme="minorHAnsi"/>
                      <w:b/>
                      <w:i/>
                      <w:iCs/>
                    </w:rPr>
                    <w:t>Vykdomas</w:t>
                  </w:r>
                </w:p>
              </w:tc>
            </w:tr>
            <w:tr w:rsidR="00C359AA" w:rsidTr="0B606D00" w14:paraId="41D96C28" w14:textId="77777777">
              <w:tc>
                <w:tcPr>
                  <w:tcW w:w="4535" w:type="dxa"/>
                  <w:tcBorders>
                    <w:top w:val="single" w:color="auto" w:sz="4" w:space="0"/>
                    <w:left w:val="single" w:color="auto" w:sz="4" w:space="0"/>
                    <w:bottom w:val="single" w:color="auto" w:sz="4" w:space="0"/>
                    <w:right w:val="single" w:color="auto" w:sz="4" w:space="0"/>
                  </w:tcBorders>
                  <w:hideMark/>
                </w:tcPr>
                <w:p w:rsidR="00C359AA" w:rsidP="00880276" w:rsidRDefault="00C359AA" w14:paraId="0181D39B" w14:textId="77777777">
                  <w:pPr>
                    <w:pStyle w:val="ListParagraph"/>
                    <w:framePr w:hSpace="180" w:wrap="around" w:hAnchor="text" w:vAnchor="text" w:y="1"/>
                    <w:ind w:left="0"/>
                    <w:suppressOverlap/>
                    <w:jc w:val="both"/>
                    <w:rPr>
                      <w:rFonts w:cstheme="minorHAnsi"/>
                      <w:bCs/>
                    </w:rPr>
                  </w:pPr>
                  <w:r>
                    <w:rPr>
                      <w:rFonts w:cstheme="minorHAnsi"/>
                      <w:bCs/>
                    </w:rPr>
                    <w:t>Kai prašyme numatytiems vykdyti darbams sutikimo išduoti nereikia.</w:t>
                  </w:r>
                </w:p>
              </w:tc>
              <w:tc>
                <w:tcPr>
                  <w:tcW w:w="2211" w:type="dxa"/>
                  <w:tcBorders>
                    <w:top w:val="single" w:color="auto" w:sz="4" w:space="0"/>
                    <w:left w:val="single" w:color="auto" w:sz="4" w:space="0"/>
                    <w:bottom w:val="single" w:color="auto" w:sz="4" w:space="0"/>
                    <w:right w:val="single" w:color="auto" w:sz="4" w:space="0"/>
                  </w:tcBorders>
                  <w:vAlign w:val="center"/>
                  <w:hideMark/>
                </w:tcPr>
                <w:p w:rsidR="00C359AA" w:rsidP="00880276" w:rsidRDefault="00C359AA" w14:paraId="6C9F99BA" w14:textId="77777777">
                  <w:pPr>
                    <w:pStyle w:val="ListParagraph"/>
                    <w:framePr w:hSpace="180" w:wrap="around" w:hAnchor="text" w:vAnchor="text" w:y="1"/>
                    <w:ind w:left="0"/>
                    <w:suppressOverlap/>
                    <w:jc w:val="center"/>
                    <w:rPr>
                      <w:rFonts w:cstheme="minorHAnsi"/>
                      <w:b/>
                      <w:i/>
                      <w:iCs/>
                    </w:rPr>
                  </w:pPr>
                  <w:r>
                    <w:rPr>
                      <w:rFonts w:cstheme="minorHAnsi"/>
                      <w:b/>
                      <w:i/>
                      <w:iCs/>
                    </w:rPr>
                    <w:t>Numatomi darbai nėra apsaugos zonoje</w:t>
                  </w:r>
                </w:p>
              </w:tc>
            </w:tr>
            <w:tr w:rsidR="005A5707" w:rsidTr="0B606D00" w14:paraId="0154604E" w14:textId="77777777">
              <w:tc>
                <w:tcPr>
                  <w:tcW w:w="4535" w:type="dxa"/>
                  <w:tcBorders>
                    <w:top w:val="single" w:color="auto" w:sz="4" w:space="0"/>
                    <w:left w:val="single" w:color="auto" w:sz="4" w:space="0"/>
                    <w:bottom w:val="single" w:color="auto" w:sz="4" w:space="0"/>
                    <w:right w:val="single" w:color="auto" w:sz="4" w:space="0"/>
                  </w:tcBorders>
                </w:tcPr>
                <w:p w:rsidRPr="006E309C" w:rsidR="005A5707" w:rsidP="00880276" w:rsidRDefault="00661628" w14:paraId="1FC93C6A" w14:textId="410A4F13">
                  <w:pPr>
                    <w:pStyle w:val="ListParagraph"/>
                    <w:framePr w:hSpace="180" w:wrap="around" w:hAnchor="text" w:vAnchor="text" w:y="1"/>
                    <w:ind w:left="0"/>
                    <w:suppressOverlap/>
                    <w:jc w:val="both"/>
                  </w:pPr>
                  <w:r w:rsidRPr="006E309C">
                    <w:t xml:space="preserve">Kai Prevencijos skyriui suformuojama </w:t>
                  </w:r>
                  <w:r w:rsidRPr="006E309C">
                    <w:rPr>
                      <w:b/>
                      <w:bCs/>
                      <w:i/>
                      <w:iCs/>
                    </w:rPr>
                    <w:t>Saugos patikra</w:t>
                  </w:r>
                  <w:r w:rsidRPr="006E309C">
                    <w:t xml:space="preserve"> užduotis.</w:t>
                  </w:r>
                </w:p>
              </w:tc>
              <w:tc>
                <w:tcPr>
                  <w:tcW w:w="2211" w:type="dxa"/>
                  <w:tcBorders>
                    <w:top w:val="single" w:color="auto" w:sz="4" w:space="0"/>
                    <w:left w:val="single" w:color="auto" w:sz="4" w:space="0"/>
                    <w:bottom w:val="single" w:color="auto" w:sz="4" w:space="0"/>
                    <w:right w:val="single" w:color="auto" w:sz="4" w:space="0"/>
                  </w:tcBorders>
                  <w:vAlign w:val="center"/>
                </w:tcPr>
                <w:p w:rsidRPr="006E309C" w:rsidR="005A5707" w:rsidP="00880276" w:rsidRDefault="00661628" w14:paraId="061F7EE9" w14:textId="3AF8B6DE">
                  <w:pPr>
                    <w:pStyle w:val="ListParagraph"/>
                    <w:framePr w:hSpace="180" w:wrap="around" w:hAnchor="text" w:vAnchor="text" w:y="1"/>
                    <w:ind w:left="0"/>
                    <w:suppressOverlap/>
                    <w:jc w:val="center"/>
                    <w:rPr>
                      <w:b/>
                      <w:i/>
                    </w:rPr>
                  </w:pPr>
                  <w:r w:rsidRPr="006E309C">
                    <w:rPr>
                      <w:b/>
                      <w:i/>
                    </w:rPr>
                    <w:t>Vykdomas</w:t>
                  </w:r>
                </w:p>
              </w:tc>
            </w:tr>
            <w:tr w:rsidR="00080545" w:rsidTr="0B606D00" w14:paraId="4C2C8178" w14:textId="77777777">
              <w:tc>
                <w:tcPr>
                  <w:tcW w:w="4535" w:type="dxa"/>
                  <w:tcBorders>
                    <w:top w:val="single" w:color="auto" w:sz="4" w:space="0"/>
                    <w:left w:val="single" w:color="auto" w:sz="4" w:space="0"/>
                    <w:bottom w:val="single" w:color="auto" w:sz="4" w:space="0"/>
                    <w:right w:val="single" w:color="auto" w:sz="4" w:space="0"/>
                  </w:tcBorders>
                </w:tcPr>
                <w:p w:rsidRPr="00661628" w:rsidR="00080545" w:rsidP="00880276" w:rsidRDefault="00080545" w14:paraId="55371136" w14:textId="374B6904">
                  <w:pPr>
                    <w:pStyle w:val="ListParagraph"/>
                    <w:framePr w:hSpace="180" w:wrap="around" w:hAnchor="text" w:vAnchor="text" w:y="1"/>
                    <w:ind w:left="0"/>
                    <w:suppressOverlap/>
                    <w:jc w:val="both"/>
                  </w:pPr>
                  <w:r>
                    <w:lastRenderedPageBreak/>
                    <w:t xml:space="preserve">Kai Darbuotojų saugos ir aplinkosaugos skyriui suformuojama </w:t>
                  </w:r>
                  <w:r>
                    <w:rPr>
                      <w:b/>
                      <w:bCs/>
                      <w:i/>
                      <w:iCs/>
                    </w:rPr>
                    <w:t>Kvalifikacijos patikra</w:t>
                  </w:r>
                  <w:r>
                    <w:t xml:space="preserve"> užduotis.</w:t>
                  </w:r>
                </w:p>
              </w:tc>
              <w:tc>
                <w:tcPr>
                  <w:tcW w:w="2211" w:type="dxa"/>
                  <w:tcBorders>
                    <w:top w:val="single" w:color="auto" w:sz="4" w:space="0"/>
                    <w:left w:val="single" w:color="auto" w:sz="4" w:space="0"/>
                    <w:bottom w:val="single" w:color="auto" w:sz="4" w:space="0"/>
                    <w:right w:val="single" w:color="auto" w:sz="4" w:space="0"/>
                  </w:tcBorders>
                  <w:vAlign w:val="center"/>
                </w:tcPr>
                <w:p w:rsidR="00080545" w:rsidP="00880276" w:rsidRDefault="00080545" w14:paraId="3C9C1DB5" w14:textId="630896A4">
                  <w:pPr>
                    <w:pStyle w:val="ListParagraph"/>
                    <w:framePr w:hSpace="180" w:wrap="around" w:hAnchor="text" w:vAnchor="text" w:y="1"/>
                    <w:ind w:left="0"/>
                    <w:suppressOverlap/>
                    <w:jc w:val="center"/>
                    <w:rPr>
                      <w:b/>
                      <w:i/>
                    </w:rPr>
                  </w:pPr>
                  <w:r>
                    <w:rPr>
                      <w:b/>
                      <w:i/>
                      <w:iCs/>
                    </w:rPr>
                    <w:t>Vykdomas</w:t>
                  </w:r>
                </w:p>
              </w:tc>
            </w:tr>
            <w:tr w:rsidR="00070E01" w:rsidTr="0B606D00" w14:paraId="29F98C0D" w14:textId="77777777">
              <w:tc>
                <w:tcPr>
                  <w:tcW w:w="4535" w:type="dxa"/>
                  <w:tcBorders>
                    <w:top w:val="single" w:color="auto" w:sz="4" w:space="0"/>
                    <w:left w:val="single" w:color="auto" w:sz="4" w:space="0"/>
                    <w:bottom w:val="single" w:color="auto" w:sz="4" w:space="0"/>
                    <w:right w:val="single" w:color="auto" w:sz="4" w:space="0"/>
                  </w:tcBorders>
                </w:tcPr>
                <w:p w:rsidR="00070E01" w:rsidP="00880276" w:rsidRDefault="00CC3613" w14:paraId="3376F767" w14:textId="159803A0">
                  <w:pPr>
                    <w:pStyle w:val="ListParagraph"/>
                    <w:framePr w:hSpace="180" w:wrap="around" w:hAnchor="text" w:vAnchor="text" w:y="1"/>
                    <w:ind w:left="0"/>
                    <w:suppressOverlap/>
                    <w:jc w:val="both"/>
                  </w:pPr>
                  <w:r w:rsidRPr="00CC3613">
                    <w:rPr>
                      <w:bCs/>
                    </w:rPr>
                    <w:t xml:space="preserve">Kai Prevencijos skyriaus specialistas atliko </w:t>
                  </w:r>
                  <w:r w:rsidRPr="00CC3613">
                    <w:rPr>
                      <w:b/>
                      <w:bCs/>
                      <w:i/>
                      <w:iCs/>
                    </w:rPr>
                    <w:t>Saugos patikra</w:t>
                  </w:r>
                  <w:r w:rsidRPr="00CC3613">
                    <w:rPr>
                      <w:bCs/>
                    </w:rPr>
                    <w:t xml:space="preserve"> užduotį</w:t>
                  </w:r>
                  <w:r w:rsidR="00CA1C01">
                    <w:rPr>
                      <w:bCs/>
                    </w:rPr>
                    <w:t>.</w:t>
                  </w:r>
                </w:p>
              </w:tc>
              <w:tc>
                <w:tcPr>
                  <w:tcW w:w="2211" w:type="dxa"/>
                  <w:tcBorders>
                    <w:top w:val="single" w:color="auto" w:sz="4" w:space="0"/>
                    <w:left w:val="single" w:color="auto" w:sz="4" w:space="0"/>
                    <w:bottom w:val="single" w:color="auto" w:sz="4" w:space="0"/>
                    <w:right w:val="single" w:color="auto" w:sz="4" w:space="0"/>
                  </w:tcBorders>
                  <w:vAlign w:val="center"/>
                </w:tcPr>
                <w:p w:rsidR="00070E01" w:rsidP="00880276" w:rsidRDefault="00070E01" w14:paraId="75FDF053" w14:textId="6CA2ECB3">
                  <w:pPr>
                    <w:pStyle w:val="ListParagraph"/>
                    <w:framePr w:hSpace="180" w:wrap="around" w:hAnchor="text" w:vAnchor="text" w:y="1"/>
                    <w:ind w:left="0"/>
                    <w:suppressOverlap/>
                    <w:jc w:val="center"/>
                    <w:rPr>
                      <w:b/>
                      <w:i/>
                      <w:iCs/>
                    </w:rPr>
                  </w:pPr>
                  <w:r w:rsidRPr="0B1E0E4F">
                    <w:rPr>
                      <w:b/>
                      <w:i/>
                    </w:rPr>
                    <w:t xml:space="preserve">Lieka </w:t>
                  </w:r>
                  <w:r>
                    <w:rPr>
                      <w:b/>
                      <w:i/>
                    </w:rPr>
                    <w:t>Vykdomas</w:t>
                  </w:r>
                  <w:r w:rsidRPr="0B1E0E4F">
                    <w:rPr>
                      <w:i/>
                    </w:rPr>
                    <w:t xml:space="preserve"> arba </w:t>
                  </w:r>
                  <w:r w:rsidRPr="0B1E0E4F">
                    <w:rPr>
                      <w:b/>
                      <w:i/>
                    </w:rPr>
                    <w:t>Atmestas</w:t>
                  </w:r>
                </w:p>
              </w:tc>
            </w:tr>
            <w:tr w:rsidR="00C359AA" w:rsidTr="0B606D00" w14:paraId="64ECDF4F" w14:textId="77777777">
              <w:tc>
                <w:tcPr>
                  <w:tcW w:w="4535" w:type="dxa"/>
                  <w:tcBorders>
                    <w:top w:val="single" w:color="auto" w:sz="4" w:space="0"/>
                    <w:left w:val="single" w:color="auto" w:sz="4" w:space="0"/>
                    <w:bottom w:val="single" w:color="auto" w:sz="4" w:space="0"/>
                    <w:right w:val="single" w:color="auto" w:sz="4" w:space="0"/>
                  </w:tcBorders>
                  <w:hideMark/>
                </w:tcPr>
                <w:p w:rsidR="00C359AA" w:rsidP="00880276" w:rsidRDefault="00C359AA" w14:paraId="4D171C03" w14:textId="6AED0CE1">
                  <w:pPr>
                    <w:pStyle w:val="ListParagraph"/>
                    <w:framePr w:hSpace="180" w:wrap="around" w:hAnchor="text" w:vAnchor="text" w:y="1"/>
                    <w:ind w:left="0"/>
                    <w:suppressOverlap/>
                    <w:jc w:val="both"/>
                  </w:pPr>
                  <w:r w:rsidRPr="0B1E0E4F">
                    <w:t xml:space="preserve">Kai </w:t>
                  </w:r>
                  <w:r>
                    <w:t>S</w:t>
                  </w:r>
                  <w:r w:rsidRPr="0B606D00">
                    <w:t xml:space="preserve">augos </w:t>
                  </w:r>
                  <w:r>
                    <w:t>darbe</w:t>
                  </w:r>
                  <w:r w:rsidRPr="0B606D00">
                    <w:t xml:space="preserve"> </w:t>
                  </w:r>
                  <w:r w:rsidRPr="0B1E0E4F">
                    <w:t xml:space="preserve">specialistas atliko </w:t>
                  </w:r>
                  <w:r w:rsidRPr="00CA1C01" w:rsidR="00CA1C01">
                    <w:rPr>
                      <w:b/>
                      <w:bCs/>
                      <w:i/>
                      <w:iCs/>
                    </w:rPr>
                    <w:t>Kvalifikacijos patikra</w:t>
                  </w:r>
                  <w:r w:rsidRPr="00CA1C01" w:rsidR="00CA1C01">
                    <w:t xml:space="preserve"> </w:t>
                  </w:r>
                  <w:r w:rsidR="00CA1C01">
                    <w:t>užduotį</w:t>
                  </w:r>
                  <w:r w:rsidRPr="0B1E0E4F">
                    <w:t>.</w:t>
                  </w:r>
                </w:p>
              </w:tc>
              <w:tc>
                <w:tcPr>
                  <w:tcW w:w="2211" w:type="dxa"/>
                  <w:tcBorders>
                    <w:top w:val="single" w:color="auto" w:sz="4" w:space="0"/>
                    <w:left w:val="single" w:color="auto" w:sz="4" w:space="0"/>
                    <w:bottom w:val="single" w:color="auto" w:sz="4" w:space="0"/>
                    <w:right w:val="single" w:color="auto" w:sz="4" w:space="0"/>
                  </w:tcBorders>
                  <w:vAlign w:val="center"/>
                  <w:hideMark/>
                </w:tcPr>
                <w:p w:rsidRPr="009C26B4" w:rsidR="00C359AA" w:rsidP="00880276" w:rsidRDefault="00C359AA" w14:paraId="0A9A84FF" w14:textId="35564136">
                  <w:pPr>
                    <w:pStyle w:val="ListParagraph"/>
                    <w:framePr w:hSpace="180" w:wrap="around" w:hAnchor="text" w:vAnchor="text" w:y="1"/>
                    <w:ind w:left="0"/>
                    <w:suppressOverlap/>
                    <w:jc w:val="center"/>
                    <w:rPr>
                      <w:i/>
                      <w:shd w:val="clear" w:color="auto" w:fill="ED7D31" w:themeFill="accent2"/>
                    </w:rPr>
                  </w:pPr>
                  <w:r w:rsidRPr="0B1E0E4F">
                    <w:rPr>
                      <w:b/>
                      <w:i/>
                    </w:rPr>
                    <w:t xml:space="preserve">Lieka </w:t>
                  </w:r>
                  <w:r>
                    <w:rPr>
                      <w:b/>
                      <w:i/>
                    </w:rPr>
                    <w:t>Vykdomas</w:t>
                  </w:r>
                  <w:r w:rsidRPr="0B1E0E4F">
                    <w:rPr>
                      <w:i/>
                    </w:rPr>
                    <w:t xml:space="preserve"> arba </w:t>
                  </w:r>
                  <w:r w:rsidRPr="0B1E0E4F">
                    <w:rPr>
                      <w:b/>
                      <w:i/>
                    </w:rPr>
                    <w:t>Atmestas</w:t>
                  </w:r>
                </w:p>
              </w:tc>
            </w:tr>
            <w:tr w:rsidR="004A6EBC" w:rsidTr="0B606D00" w14:paraId="3566FDF5" w14:textId="77777777">
              <w:tc>
                <w:tcPr>
                  <w:tcW w:w="4535" w:type="dxa"/>
                  <w:tcBorders>
                    <w:top w:val="single" w:color="auto" w:sz="4" w:space="0"/>
                    <w:left w:val="single" w:color="auto" w:sz="4" w:space="0"/>
                    <w:bottom w:val="single" w:color="auto" w:sz="4" w:space="0"/>
                    <w:right w:val="single" w:color="auto" w:sz="4" w:space="0"/>
                  </w:tcBorders>
                </w:tcPr>
                <w:p w:rsidRPr="006E309C" w:rsidR="004A6EBC" w:rsidP="00880276" w:rsidRDefault="006435EE" w14:paraId="037BB14F" w14:textId="552AE3EE">
                  <w:pPr>
                    <w:framePr w:hSpace="180" w:wrap="around" w:hAnchor="text" w:vAnchor="text" w:y="1"/>
                    <w:spacing w:after="160" w:line="259" w:lineRule="auto"/>
                    <w:suppressOverlap/>
                    <w:jc w:val="both"/>
                  </w:pPr>
                  <w:r w:rsidRPr="006E309C">
                    <w:t xml:space="preserve">Kai Sutikimą rengiantis specialistas atmeta prašymą, o Prevencijos skyriaus specialistas dar neatliko </w:t>
                  </w:r>
                  <w:r w:rsidRPr="006E309C">
                    <w:rPr>
                      <w:b/>
                      <w:bCs/>
                      <w:i/>
                      <w:iCs/>
                    </w:rPr>
                    <w:t>Saugos patikra</w:t>
                  </w:r>
                  <w:r w:rsidRPr="006E309C">
                    <w:rPr>
                      <w:bCs/>
                    </w:rPr>
                    <w:t xml:space="preserve"> </w:t>
                  </w:r>
                  <w:r w:rsidRPr="006E309C">
                    <w:t>užduoties.</w:t>
                  </w:r>
                </w:p>
              </w:tc>
              <w:tc>
                <w:tcPr>
                  <w:tcW w:w="2211" w:type="dxa"/>
                  <w:tcBorders>
                    <w:top w:val="single" w:color="auto" w:sz="4" w:space="0"/>
                    <w:left w:val="single" w:color="auto" w:sz="4" w:space="0"/>
                    <w:bottom w:val="single" w:color="auto" w:sz="4" w:space="0"/>
                    <w:right w:val="single" w:color="auto" w:sz="4" w:space="0"/>
                  </w:tcBorders>
                  <w:vAlign w:val="center"/>
                </w:tcPr>
                <w:p w:rsidRPr="006E309C" w:rsidR="004A6EBC" w:rsidP="00880276" w:rsidRDefault="005037CB" w14:paraId="3B4DDEBE" w14:textId="21F54578">
                  <w:pPr>
                    <w:pStyle w:val="ListParagraph"/>
                    <w:framePr w:hSpace="180" w:wrap="around" w:hAnchor="text" w:vAnchor="text" w:y="1"/>
                    <w:ind w:left="0"/>
                    <w:suppressOverlap/>
                    <w:jc w:val="center"/>
                    <w:rPr>
                      <w:b/>
                      <w:i/>
                    </w:rPr>
                  </w:pPr>
                  <w:r w:rsidRPr="006E309C">
                    <w:rPr>
                      <w:rFonts w:cstheme="minorHAnsi"/>
                      <w:b/>
                      <w:i/>
                      <w:iCs/>
                    </w:rPr>
                    <w:t>Atmestas</w:t>
                  </w:r>
                </w:p>
              </w:tc>
            </w:tr>
            <w:tr w:rsidR="00C359AA" w:rsidTr="0B606D00" w14:paraId="7F003D7B" w14:textId="77777777">
              <w:tc>
                <w:tcPr>
                  <w:tcW w:w="4535" w:type="dxa"/>
                  <w:tcBorders>
                    <w:top w:val="single" w:color="auto" w:sz="4" w:space="0"/>
                    <w:left w:val="single" w:color="auto" w:sz="4" w:space="0"/>
                    <w:bottom w:val="single" w:color="auto" w:sz="4" w:space="0"/>
                    <w:right w:val="single" w:color="auto" w:sz="4" w:space="0"/>
                  </w:tcBorders>
                  <w:hideMark/>
                </w:tcPr>
                <w:p w:rsidR="00C359AA" w:rsidP="00880276" w:rsidRDefault="00C359AA" w14:paraId="6E3FCE23" w14:textId="066CD934">
                  <w:pPr>
                    <w:pStyle w:val="ListParagraph"/>
                    <w:framePr w:hSpace="180" w:wrap="around" w:hAnchor="text" w:vAnchor="text" w:y="1"/>
                    <w:ind w:left="0"/>
                    <w:suppressOverlap/>
                    <w:jc w:val="both"/>
                  </w:pPr>
                  <w:r w:rsidRPr="0B606D00">
                    <w:t xml:space="preserve">Kai Sutikimą rengiantis specialistas atmeta prašymą, o </w:t>
                  </w:r>
                  <w:r>
                    <w:t>S</w:t>
                  </w:r>
                  <w:r w:rsidRPr="0B606D00">
                    <w:t xml:space="preserve">augos </w:t>
                  </w:r>
                  <w:r>
                    <w:t>darbe</w:t>
                  </w:r>
                  <w:r w:rsidRPr="0B606D00">
                    <w:t xml:space="preserve"> specialistas dar neatliko </w:t>
                  </w:r>
                  <w:r w:rsidRPr="005037CB" w:rsidR="005037CB">
                    <w:rPr>
                      <w:b/>
                      <w:bCs/>
                      <w:i/>
                      <w:iCs/>
                    </w:rPr>
                    <w:t>Kvalifikacijos patikra</w:t>
                  </w:r>
                  <w:r w:rsidRPr="005037CB" w:rsidR="005037CB">
                    <w:t xml:space="preserve"> </w:t>
                  </w:r>
                  <w:r w:rsidRPr="0B606D00">
                    <w:t>užduoties.</w:t>
                  </w:r>
                </w:p>
              </w:tc>
              <w:tc>
                <w:tcPr>
                  <w:tcW w:w="2211" w:type="dxa"/>
                  <w:tcBorders>
                    <w:top w:val="single" w:color="auto" w:sz="4" w:space="0"/>
                    <w:left w:val="single" w:color="auto" w:sz="4" w:space="0"/>
                    <w:bottom w:val="single" w:color="auto" w:sz="4" w:space="0"/>
                    <w:right w:val="single" w:color="auto" w:sz="4" w:space="0"/>
                  </w:tcBorders>
                  <w:vAlign w:val="center"/>
                  <w:hideMark/>
                </w:tcPr>
                <w:p w:rsidR="00C359AA" w:rsidP="00880276" w:rsidRDefault="00C359AA" w14:paraId="20D3F8E5" w14:textId="77777777">
                  <w:pPr>
                    <w:pStyle w:val="ListParagraph"/>
                    <w:framePr w:hSpace="180" w:wrap="around" w:hAnchor="text" w:vAnchor="text" w:y="1"/>
                    <w:ind w:left="0"/>
                    <w:suppressOverlap/>
                    <w:jc w:val="center"/>
                    <w:rPr>
                      <w:rFonts w:cstheme="minorHAnsi"/>
                      <w:b/>
                      <w:i/>
                    </w:rPr>
                  </w:pPr>
                  <w:r>
                    <w:rPr>
                      <w:rFonts w:cstheme="minorHAnsi"/>
                      <w:b/>
                      <w:i/>
                      <w:iCs/>
                    </w:rPr>
                    <w:t>Atmestas</w:t>
                  </w:r>
                </w:p>
              </w:tc>
            </w:tr>
            <w:tr w:rsidR="00C359AA" w:rsidTr="0B606D00" w14:paraId="31159BC1" w14:textId="77777777">
              <w:tc>
                <w:tcPr>
                  <w:tcW w:w="4535" w:type="dxa"/>
                  <w:tcBorders>
                    <w:top w:val="single" w:color="auto" w:sz="4" w:space="0"/>
                    <w:left w:val="single" w:color="auto" w:sz="4" w:space="0"/>
                    <w:bottom w:val="single" w:color="auto" w:sz="4" w:space="0"/>
                    <w:right w:val="single" w:color="auto" w:sz="4" w:space="0"/>
                  </w:tcBorders>
                  <w:hideMark/>
                </w:tcPr>
                <w:p w:rsidR="00C359AA" w:rsidP="00880276" w:rsidRDefault="00C359AA" w14:paraId="4743A526" w14:textId="77777777">
                  <w:pPr>
                    <w:pStyle w:val="ListParagraph"/>
                    <w:framePr w:hSpace="180" w:wrap="around" w:hAnchor="text" w:vAnchor="text" w:y="1"/>
                    <w:ind w:left="0"/>
                    <w:suppressOverlap/>
                    <w:jc w:val="both"/>
                    <w:rPr>
                      <w:rFonts w:cstheme="minorHAnsi"/>
                      <w:bCs/>
                    </w:rPr>
                  </w:pPr>
                  <w:r>
                    <w:rPr>
                      <w:rFonts w:cstheme="minorHAnsi"/>
                      <w:bCs/>
                    </w:rPr>
                    <w:t>Kai negalima koreguoti duomenų, kurių reikia sutikimui išduoti.</w:t>
                  </w:r>
                </w:p>
              </w:tc>
              <w:tc>
                <w:tcPr>
                  <w:tcW w:w="2211" w:type="dxa"/>
                  <w:tcBorders>
                    <w:top w:val="single" w:color="auto" w:sz="4" w:space="0"/>
                    <w:left w:val="single" w:color="auto" w:sz="4" w:space="0"/>
                    <w:bottom w:val="single" w:color="auto" w:sz="4" w:space="0"/>
                    <w:right w:val="single" w:color="auto" w:sz="4" w:space="0"/>
                  </w:tcBorders>
                  <w:vAlign w:val="center"/>
                  <w:hideMark/>
                </w:tcPr>
                <w:p w:rsidR="00C359AA" w:rsidP="00880276" w:rsidRDefault="00C359AA" w14:paraId="09237A40" w14:textId="77777777">
                  <w:pPr>
                    <w:pStyle w:val="ListParagraph"/>
                    <w:framePr w:hSpace="180" w:wrap="around" w:hAnchor="text" w:vAnchor="text" w:y="1"/>
                    <w:ind w:left="0"/>
                    <w:suppressOverlap/>
                    <w:jc w:val="center"/>
                    <w:rPr>
                      <w:rFonts w:cstheme="minorHAnsi"/>
                      <w:b/>
                      <w:i/>
                      <w:iCs/>
                    </w:rPr>
                  </w:pPr>
                  <w:r>
                    <w:rPr>
                      <w:rFonts w:cstheme="minorHAnsi"/>
                      <w:b/>
                      <w:i/>
                      <w:iCs/>
                    </w:rPr>
                    <w:t>Atmestas</w:t>
                  </w:r>
                </w:p>
              </w:tc>
            </w:tr>
            <w:tr w:rsidR="00C359AA" w:rsidTr="0B606D00" w14:paraId="68788898" w14:textId="77777777">
              <w:tc>
                <w:tcPr>
                  <w:tcW w:w="4535" w:type="dxa"/>
                  <w:tcBorders>
                    <w:top w:val="single" w:color="auto" w:sz="4" w:space="0"/>
                    <w:left w:val="single" w:color="auto" w:sz="4" w:space="0"/>
                    <w:bottom w:val="single" w:color="auto" w:sz="4" w:space="0"/>
                    <w:right w:val="single" w:color="auto" w:sz="4" w:space="0"/>
                  </w:tcBorders>
                  <w:hideMark/>
                </w:tcPr>
                <w:p w:rsidR="00C359AA" w:rsidP="00880276" w:rsidRDefault="00C359AA" w14:paraId="2504FEED" w14:textId="77777777">
                  <w:pPr>
                    <w:pStyle w:val="ListParagraph"/>
                    <w:framePr w:hSpace="180" w:wrap="around" w:hAnchor="text" w:vAnchor="text" w:y="1"/>
                    <w:ind w:left="0"/>
                    <w:suppressOverlap/>
                    <w:jc w:val="both"/>
                    <w:rPr>
                      <w:rFonts w:cstheme="minorHAnsi"/>
                      <w:bCs/>
                    </w:rPr>
                  </w:pPr>
                  <w:r>
                    <w:rPr>
                      <w:rFonts w:cstheme="minorHAnsi"/>
                      <w:bCs/>
                    </w:rPr>
                    <w:t>Kai Klientas turi patikslinti ar papildyti informaciją.</w:t>
                  </w:r>
                </w:p>
              </w:tc>
              <w:tc>
                <w:tcPr>
                  <w:tcW w:w="2211" w:type="dxa"/>
                  <w:tcBorders>
                    <w:top w:val="single" w:color="auto" w:sz="4" w:space="0"/>
                    <w:left w:val="single" w:color="auto" w:sz="4" w:space="0"/>
                    <w:bottom w:val="single" w:color="auto" w:sz="4" w:space="0"/>
                    <w:right w:val="single" w:color="auto" w:sz="4" w:space="0"/>
                  </w:tcBorders>
                  <w:vAlign w:val="center"/>
                  <w:hideMark/>
                </w:tcPr>
                <w:p w:rsidR="00C359AA" w:rsidP="00880276" w:rsidRDefault="00C359AA" w14:paraId="4BB48C55" w14:textId="77777777">
                  <w:pPr>
                    <w:pStyle w:val="ListParagraph"/>
                    <w:framePr w:hSpace="180" w:wrap="around" w:hAnchor="text" w:vAnchor="text" w:y="1"/>
                    <w:ind w:left="0"/>
                    <w:suppressOverlap/>
                    <w:jc w:val="center"/>
                    <w:rPr>
                      <w:rFonts w:cstheme="minorHAnsi"/>
                      <w:b/>
                      <w:i/>
                      <w:iCs/>
                    </w:rPr>
                  </w:pPr>
                  <w:r>
                    <w:rPr>
                      <w:rFonts w:cstheme="minorHAnsi"/>
                      <w:b/>
                      <w:i/>
                      <w:iCs/>
                    </w:rPr>
                    <w:t>Laukiama informacijos iš Kliento</w:t>
                  </w:r>
                </w:p>
              </w:tc>
            </w:tr>
            <w:tr w:rsidR="00C359AA" w:rsidTr="0B606D00" w14:paraId="6ADAB479" w14:textId="77777777">
              <w:tc>
                <w:tcPr>
                  <w:tcW w:w="4535" w:type="dxa"/>
                  <w:tcBorders>
                    <w:top w:val="single" w:color="auto" w:sz="4" w:space="0"/>
                    <w:left w:val="single" w:color="auto" w:sz="4" w:space="0"/>
                    <w:bottom w:val="single" w:color="auto" w:sz="4" w:space="0"/>
                    <w:right w:val="single" w:color="auto" w:sz="4" w:space="0"/>
                  </w:tcBorders>
                  <w:hideMark/>
                </w:tcPr>
                <w:p w:rsidR="00C359AA" w:rsidP="00880276" w:rsidRDefault="00C359AA" w14:paraId="731D28C0" w14:textId="77777777">
                  <w:pPr>
                    <w:pStyle w:val="ListParagraph"/>
                    <w:framePr w:hSpace="180" w:wrap="around" w:hAnchor="text" w:vAnchor="text" w:y="1"/>
                    <w:ind w:left="0"/>
                    <w:suppressOverlap/>
                    <w:jc w:val="both"/>
                    <w:rPr>
                      <w:rFonts w:cstheme="minorHAnsi"/>
                      <w:bCs/>
                    </w:rPr>
                  </w:pPr>
                  <w:r>
                    <w:rPr>
                      <w:rFonts w:cstheme="minorHAnsi"/>
                      <w:bCs/>
                    </w:rPr>
                    <w:t>Kai Klientas atsako į prašymą papildyti informaciją.</w:t>
                  </w:r>
                </w:p>
              </w:tc>
              <w:tc>
                <w:tcPr>
                  <w:tcW w:w="2211" w:type="dxa"/>
                  <w:tcBorders>
                    <w:top w:val="single" w:color="auto" w:sz="4" w:space="0"/>
                    <w:left w:val="single" w:color="auto" w:sz="4" w:space="0"/>
                    <w:bottom w:val="single" w:color="auto" w:sz="4" w:space="0"/>
                    <w:right w:val="single" w:color="auto" w:sz="4" w:space="0"/>
                  </w:tcBorders>
                  <w:vAlign w:val="center"/>
                  <w:hideMark/>
                </w:tcPr>
                <w:p w:rsidR="00C359AA" w:rsidP="00880276" w:rsidRDefault="00C359AA" w14:paraId="40B13F6B" w14:textId="77777777">
                  <w:pPr>
                    <w:pStyle w:val="ListParagraph"/>
                    <w:framePr w:hSpace="180" w:wrap="around" w:hAnchor="text" w:vAnchor="text" w:y="1"/>
                    <w:ind w:left="0"/>
                    <w:suppressOverlap/>
                    <w:jc w:val="center"/>
                    <w:rPr>
                      <w:rFonts w:cstheme="minorHAnsi"/>
                      <w:b/>
                      <w:i/>
                      <w:iCs/>
                    </w:rPr>
                  </w:pPr>
                  <w:r>
                    <w:rPr>
                      <w:rFonts w:cstheme="minorHAnsi"/>
                      <w:b/>
                      <w:i/>
                      <w:iCs/>
                    </w:rPr>
                    <w:t>Papildyta informacija iš Kliento</w:t>
                  </w:r>
                </w:p>
              </w:tc>
            </w:tr>
            <w:tr w:rsidR="00C359AA" w:rsidTr="0B606D00" w14:paraId="5D5B3984" w14:textId="77777777">
              <w:tc>
                <w:tcPr>
                  <w:tcW w:w="4535" w:type="dxa"/>
                  <w:tcBorders>
                    <w:top w:val="single" w:color="auto" w:sz="4" w:space="0"/>
                    <w:left w:val="single" w:color="auto" w:sz="4" w:space="0"/>
                    <w:bottom w:val="single" w:color="auto" w:sz="4" w:space="0"/>
                    <w:right w:val="single" w:color="auto" w:sz="4" w:space="0"/>
                  </w:tcBorders>
                </w:tcPr>
                <w:p w:rsidRPr="00E1758D" w:rsidR="00C359AA" w:rsidP="00880276" w:rsidRDefault="00C359AA" w14:paraId="634A8688" w14:textId="77777777">
                  <w:pPr>
                    <w:pStyle w:val="ListParagraph"/>
                    <w:framePr w:hSpace="180" w:wrap="around" w:hAnchor="text" w:vAnchor="text" w:y="1"/>
                    <w:ind w:left="0"/>
                    <w:suppressOverlap/>
                    <w:jc w:val="both"/>
                    <w:rPr>
                      <w:rFonts w:cstheme="minorHAnsi"/>
                      <w:bCs/>
                    </w:rPr>
                  </w:pPr>
                  <w:r w:rsidRPr="00695F81">
                    <w:rPr>
                      <w:rFonts w:cstheme="minorHAnsi"/>
                      <w:bCs/>
                    </w:rPr>
                    <w:t>Kai Klientas neatsako per nustatytą terminą į prašymą patikslinti informaciją</w:t>
                  </w:r>
                </w:p>
              </w:tc>
              <w:tc>
                <w:tcPr>
                  <w:tcW w:w="2211" w:type="dxa"/>
                  <w:tcBorders>
                    <w:top w:val="single" w:color="auto" w:sz="4" w:space="0"/>
                    <w:left w:val="single" w:color="auto" w:sz="4" w:space="0"/>
                    <w:bottom w:val="single" w:color="auto" w:sz="4" w:space="0"/>
                    <w:right w:val="single" w:color="auto" w:sz="4" w:space="0"/>
                  </w:tcBorders>
                  <w:vAlign w:val="center"/>
                </w:tcPr>
                <w:p w:rsidR="00C359AA" w:rsidP="00880276" w:rsidRDefault="00C359AA" w14:paraId="3D1803EC" w14:textId="77777777">
                  <w:pPr>
                    <w:pStyle w:val="ListParagraph"/>
                    <w:framePr w:hSpace="180" w:wrap="around" w:hAnchor="text" w:vAnchor="text" w:y="1"/>
                    <w:ind w:left="0"/>
                    <w:suppressOverlap/>
                    <w:jc w:val="center"/>
                    <w:rPr>
                      <w:rFonts w:cstheme="minorHAnsi"/>
                      <w:b/>
                      <w:i/>
                      <w:iCs/>
                    </w:rPr>
                  </w:pPr>
                  <w:r>
                    <w:rPr>
                      <w:rFonts w:cstheme="minorHAnsi"/>
                      <w:b/>
                      <w:i/>
                      <w:iCs/>
                    </w:rPr>
                    <w:t>Atmestas</w:t>
                  </w:r>
                </w:p>
              </w:tc>
            </w:tr>
            <w:tr w:rsidR="00C359AA" w:rsidTr="0B606D00" w14:paraId="06BD937F" w14:textId="77777777">
              <w:tc>
                <w:tcPr>
                  <w:tcW w:w="4535" w:type="dxa"/>
                  <w:tcBorders>
                    <w:top w:val="single" w:color="auto" w:sz="4" w:space="0"/>
                    <w:left w:val="single" w:color="auto" w:sz="4" w:space="0"/>
                    <w:bottom w:val="single" w:color="auto" w:sz="4" w:space="0"/>
                    <w:right w:val="single" w:color="auto" w:sz="4" w:space="0"/>
                  </w:tcBorders>
                  <w:hideMark/>
                </w:tcPr>
                <w:p w:rsidR="00C359AA" w:rsidP="00880276" w:rsidRDefault="00C359AA" w14:paraId="0FBA736B" w14:textId="77777777">
                  <w:pPr>
                    <w:pStyle w:val="ListParagraph"/>
                    <w:framePr w:hSpace="180" w:wrap="around" w:hAnchor="text" w:vAnchor="text" w:y="1"/>
                    <w:ind w:left="0"/>
                    <w:suppressOverlap/>
                    <w:jc w:val="both"/>
                    <w:rPr>
                      <w:rFonts w:cstheme="minorHAnsi"/>
                      <w:bCs/>
                    </w:rPr>
                  </w:pPr>
                  <w:r>
                    <w:rPr>
                      <w:rFonts w:cstheme="minorHAnsi"/>
                      <w:bCs/>
                    </w:rPr>
                    <w:t>Kai prašymas siunčiamas derinti.</w:t>
                  </w:r>
                </w:p>
              </w:tc>
              <w:tc>
                <w:tcPr>
                  <w:tcW w:w="2211" w:type="dxa"/>
                  <w:tcBorders>
                    <w:top w:val="single" w:color="auto" w:sz="4" w:space="0"/>
                    <w:left w:val="single" w:color="auto" w:sz="4" w:space="0"/>
                    <w:bottom w:val="single" w:color="auto" w:sz="4" w:space="0"/>
                    <w:right w:val="single" w:color="auto" w:sz="4" w:space="0"/>
                  </w:tcBorders>
                  <w:vAlign w:val="center"/>
                  <w:hideMark/>
                </w:tcPr>
                <w:p w:rsidR="00C359AA" w:rsidP="00880276" w:rsidRDefault="00C359AA" w14:paraId="7EEA8A03" w14:textId="77777777">
                  <w:pPr>
                    <w:pStyle w:val="ListParagraph"/>
                    <w:framePr w:hSpace="180" w:wrap="around" w:hAnchor="text" w:vAnchor="text" w:y="1"/>
                    <w:ind w:left="0"/>
                    <w:suppressOverlap/>
                    <w:jc w:val="center"/>
                    <w:rPr>
                      <w:rFonts w:cstheme="minorHAnsi"/>
                      <w:b/>
                      <w:i/>
                      <w:iCs/>
                    </w:rPr>
                  </w:pPr>
                  <w:r>
                    <w:rPr>
                      <w:rFonts w:cstheme="minorHAnsi"/>
                      <w:b/>
                      <w:i/>
                      <w:iCs/>
                    </w:rPr>
                    <w:t>Derinimas</w:t>
                  </w:r>
                </w:p>
              </w:tc>
            </w:tr>
            <w:tr w:rsidR="00C359AA" w:rsidTr="0B606D00" w14:paraId="4473A317" w14:textId="77777777">
              <w:trPr>
                <w:trHeight w:val="70"/>
              </w:trPr>
              <w:tc>
                <w:tcPr>
                  <w:tcW w:w="4535" w:type="dxa"/>
                  <w:tcBorders>
                    <w:top w:val="single" w:color="auto" w:sz="4" w:space="0"/>
                    <w:left w:val="single" w:color="auto" w:sz="4" w:space="0"/>
                    <w:bottom w:val="single" w:color="auto" w:sz="4" w:space="0"/>
                    <w:right w:val="single" w:color="auto" w:sz="4" w:space="0"/>
                  </w:tcBorders>
                </w:tcPr>
                <w:p w:rsidR="00C359AA" w:rsidP="00880276" w:rsidRDefault="00C359AA" w14:paraId="31D03319" w14:textId="77777777">
                  <w:pPr>
                    <w:pStyle w:val="ListParagraph"/>
                    <w:framePr w:hSpace="180" w:wrap="around" w:hAnchor="text" w:vAnchor="text" w:y="1"/>
                    <w:ind w:left="0"/>
                    <w:suppressOverlap/>
                    <w:jc w:val="both"/>
                    <w:rPr>
                      <w:rFonts w:cstheme="minorHAnsi"/>
                      <w:bCs/>
                    </w:rPr>
                  </w:pPr>
                  <w:r>
                    <w:rPr>
                      <w:rFonts w:cstheme="minorHAnsi"/>
                      <w:bCs/>
                    </w:rPr>
                    <w:t>Kai visi numatyti Derintojai atmeta derinimo užduotį.</w:t>
                  </w:r>
                </w:p>
              </w:tc>
              <w:tc>
                <w:tcPr>
                  <w:tcW w:w="2211" w:type="dxa"/>
                  <w:tcBorders>
                    <w:top w:val="single" w:color="auto" w:sz="4" w:space="0"/>
                    <w:left w:val="single" w:color="auto" w:sz="4" w:space="0"/>
                    <w:bottom w:val="single" w:color="auto" w:sz="4" w:space="0"/>
                    <w:right w:val="single" w:color="auto" w:sz="4" w:space="0"/>
                  </w:tcBorders>
                  <w:vAlign w:val="center"/>
                </w:tcPr>
                <w:p w:rsidR="00C359AA" w:rsidP="00880276" w:rsidRDefault="00C359AA" w14:paraId="1B451642" w14:textId="15511964">
                  <w:pPr>
                    <w:pStyle w:val="ListParagraph"/>
                    <w:framePr w:hSpace="180" w:wrap="around" w:hAnchor="text" w:vAnchor="text" w:y="1"/>
                    <w:ind w:left="0"/>
                    <w:suppressOverlap/>
                    <w:jc w:val="center"/>
                    <w:rPr>
                      <w:rFonts w:cstheme="minorHAnsi"/>
                      <w:b/>
                      <w:i/>
                      <w:iCs/>
                    </w:rPr>
                  </w:pPr>
                  <w:r>
                    <w:rPr>
                      <w:rFonts w:cstheme="minorHAnsi"/>
                      <w:b/>
                      <w:i/>
                      <w:iCs/>
                    </w:rPr>
                    <w:t>Derinimas</w:t>
                  </w:r>
                </w:p>
              </w:tc>
            </w:tr>
            <w:tr w:rsidR="00C359AA" w:rsidTr="0B606D00" w14:paraId="700ECBC4" w14:textId="77777777">
              <w:trPr>
                <w:trHeight w:val="70"/>
              </w:trPr>
              <w:tc>
                <w:tcPr>
                  <w:tcW w:w="4535" w:type="dxa"/>
                  <w:tcBorders>
                    <w:top w:val="single" w:color="auto" w:sz="4" w:space="0"/>
                    <w:left w:val="single" w:color="auto" w:sz="4" w:space="0"/>
                    <w:bottom w:val="single" w:color="auto" w:sz="4" w:space="0"/>
                    <w:right w:val="single" w:color="auto" w:sz="4" w:space="0"/>
                  </w:tcBorders>
                </w:tcPr>
                <w:p w:rsidR="00C359AA" w:rsidP="00880276" w:rsidRDefault="00C359AA" w14:paraId="23447D47" w14:textId="77777777">
                  <w:pPr>
                    <w:pStyle w:val="ListParagraph"/>
                    <w:framePr w:hSpace="180" w:wrap="around" w:hAnchor="text" w:vAnchor="text" w:y="1"/>
                    <w:ind w:left="0"/>
                    <w:suppressOverlap/>
                    <w:jc w:val="both"/>
                    <w:rPr>
                      <w:rFonts w:cstheme="minorHAnsi"/>
                      <w:bCs/>
                    </w:rPr>
                  </w:pPr>
                  <w:r>
                    <w:rPr>
                      <w:rFonts w:cstheme="minorHAnsi"/>
                      <w:bCs/>
                    </w:rPr>
                    <w:t>Kai Sutikimą rengiantis specialistas nutraukia derinimo procesą.</w:t>
                  </w:r>
                </w:p>
              </w:tc>
              <w:tc>
                <w:tcPr>
                  <w:tcW w:w="2211" w:type="dxa"/>
                  <w:tcBorders>
                    <w:top w:val="single" w:color="auto" w:sz="4" w:space="0"/>
                    <w:left w:val="single" w:color="auto" w:sz="4" w:space="0"/>
                    <w:bottom w:val="single" w:color="auto" w:sz="4" w:space="0"/>
                    <w:right w:val="single" w:color="auto" w:sz="4" w:space="0"/>
                  </w:tcBorders>
                  <w:vAlign w:val="center"/>
                </w:tcPr>
                <w:p w:rsidR="00C359AA" w:rsidP="00880276" w:rsidRDefault="00C359AA" w14:paraId="1586D10E" w14:textId="19A87252">
                  <w:pPr>
                    <w:pStyle w:val="ListParagraph"/>
                    <w:framePr w:hSpace="180" w:wrap="around" w:hAnchor="text" w:vAnchor="text" w:y="1"/>
                    <w:ind w:left="0"/>
                    <w:suppressOverlap/>
                    <w:jc w:val="center"/>
                    <w:rPr>
                      <w:rFonts w:cstheme="minorHAnsi"/>
                      <w:b/>
                      <w:i/>
                      <w:iCs/>
                    </w:rPr>
                  </w:pPr>
                  <w:r>
                    <w:rPr>
                      <w:rFonts w:cstheme="minorHAnsi"/>
                      <w:b/>
                      <w:i/>
                      <w:iCs/>
                    </w:rPr>
                    <w:t>Derinimas</w:t>
                  </w:r>
                </w:p>
              </w:tc>
            </w:tr>
            <w:tr w:rsidR="00C359AA" w:rsidTr="0B606D00" w14:paraId="5A925C8E" w14:textId="77777777">
              <w:trPr>
                <w:trHeight w:val="70"/>
              </w:trPr>
              <w:tc>
                <w:tcPr>
                  <w:tcW w:w="4535" w:type="dxa"/>
                  <w:tcBorders>
                    <w:top w:val="single" w:color="auto" w:sz="4" w:space="0"/>
                    <w:left w:val="single" w:color="auto" w:sz="4" w:space="0"/>
                    <w:bottom w:val="single" w:color="auto" w:sz="4" w:space="0"/>
                    <w:right w:val="single" w:color="auto" w:sz="4" w:space="0"/>
                  </w:tcBorders>
                  <w:hideMark/>
                </w:tcPr>
                <w:p w:rsidR="00C359AA" w:rsidP="00880276" w:rsidRDefault="00C359AA" w14:paraId="02AC1B90" w14:textId="1F70E0B0">
                  <w:pPr>
                    <w:pStyle w:val="ListParagraph"/>
                    <w:framePr w:hSpace="180" w:wrap="around" w:hAnchor="text" w:vAnchor="text" w:y="1"/>
                    <w:ind w:left="0"/>
                    <w:suppressOverlap/>
                    <w:jc w:val="both"/>
                    <w:rPr>
                      <w:rFonts w:cstheme="minorHAnsi"/>
                      <w:bCs/>
                    </w:rPr>
                  </w:pPr>
                  <w:r>
                    <w:rPr>
                      <w:rFonts w:cstheme="minorHAnsi"/>
                      <w:bCs/>
                    </w:rPr>
                    <w:t>Kai prašymas siunčiamas tvirtinti.</w:t>
                  </w:r>
                </w:p>
              </w:tc>
              <w:tc>
                <w:tcPr>
                  <w:tcW w:w="2211" w:type="dxa"/>
                  <w:tcBorders>
                    <w:top w:val="single" w:color="auto" w:sz="4" w:space="0"/>
                    <w:left w:val="single" w:color="auto" w:sz="4" w:space="0"/>
                    <w:bottom w:val="single" w:color="auto" w:sz="4" w:space="0"/>
                    <w:right w:val="single" w:color="auto" w:sz="4" w:space="0"/>
                  </w:tcBorders>
                  <w:vAlign w:val="center"/>
                  <w:hideMark/>
                </w:tcPr>
                <w:p w:rsidR="00C359AA" w:rsidP="00880276" w:rsidRDefault="00C359AA" w14:paraId="1FAA1272" w14:textId="111803B9">
                  <w:pPr>
                    <w:pStyle w:val="ListParagraph"/>
                    <w:framePr w:hSpace="180" w:wrap="around" w:hAnchor="text" w:vAnchor="text" w:y="1"/>
                    <w:ind w:left="0"/>
                    <w:suppressOverlap/>
                    <w:jc w:val="center"/>
                    <w:rPr>
                      <w:rFonts w:cstheme="minorHAnsi"/>
                      <w:b/>
                      <w:i/>
                      <w:iCs/>
                    </w:rPr>
                  </w:pPr>
                  <w:r>
                    <w:rPr>
                      <w:rFonts w:cstheme="minorHAnsi"/>
                      <w:b/>
                      <w:i/>
                      <w:iCs/>
                    </w:rPr>
                    <w:t>Tvirtinimas</w:t>
                  </w:r>
                </w:p>
              </w:tc>
            </w:tr>
            <w:tr w:rsidR="00C359AA" w:rsidTr="0B606D00" w14:paraId="559C60A5" w14:textId="77777777">
              <w:trPr>
                <w:trHeight w:val="70"/>
              </w:trPr>
              <w:tc>
                <w:tcPr>
                  <w:tcW w:w="4535" w:type="dxa"/>
                  <w:tcBorders>
                    <w:top w:val="single" w:color="auto" w:sz="4" w:space="0"/>
                    <w:left w:val="single" w:color="auto" w:sz="4" w:space="0"/>
                    <w:bottom w:val="single" w:color="auto" w:sz="4" w:space="0"/>
                    <w:right w:val="single" w:color="auto" w:sz="4" w:space="0"/>
                  </w:tcBorders>
                </w:tcPr>
                <w:p w:rsidR="00C359AA" w:rsidP="00880276" w:rsidRDefault="00C359AA" w14:paraId="3BF5ACD2" w14:textId="123C1BCB">
                  <w:pPr>
                    <w:pStyle w:val="ListParagraph"/>
                    <w:framePr w:hSpace="180" w:wrap="around" w:hAnchor="text" w:vAnchor="text" w:y="1"/>
                    <w:ind w:left="0"/>
                    <w:suppressOverlap/>
                    <w:jc w:val="both"/>
                    <w:rPr>
                      <w:rFonts w:cstheme="minorHAnsi"/>
                      <w:bCs/>
                    </w:rPr>
                  </w:pPr>
                  <w:r>
                    <w:rPr>
                      <w:rFonts w:cstheme="minorHAnsi"/>
                      <w:bCs/>
                    </w:rPr>
                    <w:t>Kai Sutikimą rengiantis specialistas nutraukia tvirtinimo procesą.</w:t>
                  </w:r>
                </w:p>
              </w:tc>
              <w:tc>
                <w:tcPr>
                  <w:tcW w:w="2211" w:type="dxa"/>
                  <w:tcBorders>
                    <w:top w:val="single" w:color="auto" w:sz="4" w:space="0"/>
                    <w:left w:val="single" w:color="auto" w:sz="4" w:space="0"/>
                    <w:bottom w:val="single" w:color="auto" w:sz="4" w:space="0"/>
                    <w:right w:val="single" w:color="auto" w:sz="4" w:space="0"/>
                  </w:tcBorders>
                  <w:vAlign w:val="center"/>
                </w:tcPr>
                <w:p w:rsidR="00C359AA" w:rsidP="00880276" w:rsidRDefault="00C359AA" w14:paraId="5AF3CA15" w14:textId="5AA5554A">
                  <w:pPr>
                    <w:pStyle w:val="ListParagraph"/>
                    <w:framePr w:hSpace="180" w:wrap="around" w:hAnchor="text" w:vAnchor="text" w:y="1"/>
                    <w:ind w:left="0"/>
                    <w:suppressOverlap/>
                    <w:jc w:val="center"/>
                    <w:rPr>
                      <w:rFonts w:cstheme="minorHAnsi"/>
                      <w:b/>
                      <w:i/>
                      <w:iCs/>
                    </w:rPr>
                  </w:pPr>
                  <w:r>
                    <w:rPr>
                      <w:rFonts w:cstheme="minorHAnsi"/>
                      <w:b/>
                      <w:i/>
                      <w:iCs/>
                    </w:rPr>
                    <w:t>Tvirtinimas</w:t>
                  </w:r>
                </w:p>
              </w:tc>
            </w:tr>
            <w:tr w:rsidR="00C359AA" w:rsidTr="0B606D00" w14:paraId="000170DE" w14:textId="77777777">
              <w:trPr>
                <w:trHeight w:val="70"/>
              </w:trPr>
              <w:tc>
                <w:tcPr>
                  <w:tcW w:w="4535" w:type="dxa"/>
                  <w:tcBorders>
                    <w:top w:val="single" w:color="auto" w:sz="4" w:space="0"/>
                    <w:left w:val="single" w:color="auto" w:sz="4" w:space="0"/>
                    <w:bottom w:val="single" w:color="auto" w:sz="4" w:space="0"/>
                    <w:right w:val="single" w:color="auto" w:sz="4" w:space="0"/>
                  </w:tcBorders>
                </w:tcPr>
                <w:p w:rsidR="00C359AA" w:rsidP="00880276" w:rsidRDefault="00C359AA" w14:paraId="6B346BB0" w14:textId="77777777">
                  <w:pPr>
                    <w:pStyle w:val="ListParagraph"/>
                    <w:framePr w:hSpace="180" w:wrap="around" w:hAnchor="text" w:vAnchor="text" w:y="1"/>
                    <w:ind w:left="0"/>
                    <w:suppressOverlap/>
                    <w:jc w:val="both"/>
                    <w:rPr>
                      <w:rFonts w:cstheme="minorHAnsi"/>
                      <w:bCs/>
                    </w:rPr>
                  </w:pPr>
                  <w:r>
                    <w:rPr>
                      <w:rFonts w:cstheme="minorHAnsi"/>
                      <w:bCs/>
                    </w:rPr>
                    <w:t>Kai prašymo pagrindu yra išduotas sutikimas.</w:t>
                  </w:r>
                </w:p>
              </w:tc>
              <w:tc>
                <w:tcPr>
                  <w:tcW w:w="2211" w:type="dxa"/>
                  <w:tcBorders>
                    <w:top w:val="single" w:color="auto" w:sz="4" w:space="0"/>
                    <w:left w:val="single" w:color="auto" w:sz="4" w:space="0"/>
                    <w:bottom w:val="single" w:color="auto" w:sz="4" w:space="0"/>
                    <w:right w:val="single" w:color="auto" w:sz="4" w:space="0"/>
                  </w:tcBorders>
                  <w:vAlign w:val="center"/>
                </w:tcPr>
                <w:p w:rsidR="00C359AA" w:rsidP="00880276" w:rsidRDefault="00C359AA" w14:paraId="55141F4B" w14:textId="77777777">
                  <w:pPr>
                    <w:pStyle w:val="ListParagraph"/>
                    <w:framePr w:hSpace="180" w:wrap="around" w:hAnchor="text" w:vAnchor="text" w:y="1"/>
                    <w:ind w:left="0"/>
                    <w:suppressOverlap/>
                    <w:jc w:val="center"/>
                    <w:rPr>
                      <w:rFonts w:cstheme="minorHAnsi"/>
                      <w:b/>
                      <w:i/>
                      <w:iCs/>
                    </w:rPr>
                  </w:pPr>
                  <w:r>
                    <w:rPr>
                      <w:rFonts w:cstheme="minorHAnsi"/>
                      <w:b/>
                      <w:i/>
                      <w:iCs/>
                    </w:rPr>
                    <w:t>Sutikimas išduotas</w:t>
                  </w:r>
                </w:p>
              </w:tc>
            </w:tr>
          </w:tbl>
          <w:p w:rsidRPr="00695F81" w:rsidR="00C359AA" w:rsidP="00C359AA" w:rsidRDefault="00C359AA" w14:paraId="5EAC02D3" w14:textId="4BECFCB8">
            <w:pPr>
              <w:spacing w:before="60" w:after="120"/>
              <w:ind w:right="57"/>
              <w:jc w:val="both"/>
              <w:rPr>
                <w:rFonts w:cstheme="minorHAnsi"/>
              </w:rPr>
            </w:pPr>
            <w:r>
              <w:rPr>
                <w:rFonts w:cstheme="minorHAnsi"/>
              </w:rPr>
              <w:lastRenderedPageBreak/>
              <w:t xml:space="preserve"> </w:t>
            </w:r>
          </w:p>
        </w:tc>
      </w:tr>
      <w:tr w:rsidR="00C359AA" w:rsidTr="00920241" w14:paraId="2CBCF8FC" w14:textId="77777777">
        <w:trPr>
          <w:gridAfter w:val="1"/>
          <w:wAfter w:w="6" w:type="dxa"/>
          <w:trHeight w:val="1544"/>
        </w:trPr>
        <w:tc>
          <w:tcPr>
            <w:tcW w:w="4907" w:type="dxa"/>
            <w:shd w:val="clear" w:color="auto" w:fill="auto"/>
            <w:vAlign w:val="center"/>
          </w:tcPr>
          <w:p w:rsidRPr="008239EC" w:rsidR="00C359AA" w:rsidP="00C359AA" w:rsidRDefault="00C359AA" w14:paraId="2B8DFE34" w14:textId="181C0BB5">
            <w:pPr>
              <w:jc w:val="both"/>
              <w:rPr>
                <w:rFonts w:cstheme="minorHAnsi"/>
              </w:rPr>
            </w:pPr>
            <w:r>
              <w:rPr>
                <w:rFonts w:cstheme="minorHAnsi"/>
              </w:rPr>
              <w:lastRenderedPageBreak/>
              <w:t xml:space="preserve">Aš, kaip </w:t>
            </w:r>
            <w:r>
              <w:t>S</w:t>
            </w:r>
            <w:r w:rsidRPr="0B606D00">
              <w:t xml:space="preserve">augos </w:t>
            </w:r>
            <w:r>
              <w:t>darbe</w:t>
            </w:r>
            <w:r w:rsidRPr="0B606D00">
              <w:t xml:space="preserve"> </w:t>
            </w:r>
            <w:r>
              <w:rPr>
                <w:rFonts w:cstheme="minorHAnsi"/>
              </w:rPr>
              <w:t>specialistas, noriu turėti galimybę keisti prašymo būsenos žymą, kad sutikimo išdavimo proceso dalyviai matytų proceso eigą.</w:t>
            </w:r>
          </w:p>
        </w:tc>
        <w:tc>
          <w:tcPr>
            <w:tcW w:w="1842" w:type="dxa"/>
            <w:shd w:val="clear" w:color="auto" w:fill="auto"/>
            <w:vAlign w:val="center"/>
          </w:tcPr>
          <w:p w:rsidR="00C359AA" w:rsidP="00C359AA" w:rsidRDefault="00C359AA" w14:paraId="015DED48" w14:textId="170C434B">
            <w:pPr>
              <w:jc w:val="center"/>
              <w:rPr>
                <w:rFonts w:cstheme="minorHAnsi"/>
                <w:b/>
                <w:bCs/>
              </w:rPr>
            </w:pPr>
            <w:r w:rsidRPr="00797A85">
              <w:rPr>
                <w:rFonts w:cstheme="minorHAnsi"/>
                <w:b/>
                <w:bCs/>
              </w:rPr>
              <w:t>Užduočių būsenos</w:t>
            </w:r>
          </w:p>
        </w:tc>
        <w:tc>
          <w:tcPr>
            <w:tcW w:w="7480" w:type="dxa"/>
            <w:shd w:val="clear" w:color="auto" w:fill="auto"/>
            <w:vAlign w:val="center"/>
          </w:tcPr>
          <w:p w:rsidR="00C359AA" w:rsidP="00C359AA" w:rsidRDefault="00C359AA" w14:paraId="4C7E561C" w14:textId="08E0747D">
            <w:pPr>
              <w:spacing w:before="60" w:after="120"/>
              <w:ind w:right="57"/>
              <w:jc w:val="both"/>
            </w:pPr>
            <w:r>
              <w:t>S</w:t>
            </w:r>
            <w:r w:rsidRPr="0B606D00">
              <w:t xml:space="preserve">augos </w:t>
            </w:r>
            <w:r>
              <w:t>darbe</w:t>
            </w:r>
            <w:r w:rsidRPr="0B606D00">
              <w:t xml:space="preserve"> </w:t>
            </w:r>
            <w:r w:rsidRPr="0B1E0E4F">
              <w:t xml:space="preserve">skyriaus specialistas dalyvauja sutikimo išdavimo procese ir gali </w:t>
            </w:r>
            <w:r>
              <w:t xml:space="preserve">daryti įtaką </w:t>
            </w:r>
            <w:r w:rsidRPr="0B1E0E4F">
              <w:t>Kliento prašymo būsen</w:t>
            </w:r>
            <w:r>
              <w:t>o</w:t>
            </w:r>
            <w:r w:rsidRPr="0B1E0E4F">
              <w:t xml:space="preserve">s </w:t>
            </w:r>
            <w:r>
              <w:t xml:space="preserve">pokyčiui </w:t>
            </w:r>
            <w:r w:rsidRPr="0B1E0E4F">
              <w:t>šiais atvejais:</w:t>
            </w:r>
          </w:p>
          <w:p w:rsidR="00C359AA" w:rsidP="00D019A2" w:rsidRDefault="00C359AA" w14:paraId="74C4DD22" w14:textId="7114D56E">
            <w:pPr>
              <w:pStyle w:val="ListParagraph"/>
              <w:numPr>
                <w:ilvl w:val="0"/>
                <w:numId w:val="19"/>
              </w:numPr>
              <w:spacing w:before="60" w:after="120"/>
              <w:ind w:right="57"/>
              <w:jc w:val="both"/>
            </w:pPr>
            <w:r w:rsidRPr="0B1E0E4F">
              <w:t xml:space="preserve">Kai Klientas turi patikslinti ar papildyti kvalifikacijos informaciją. </w:t>
            </w:r>
            <w:r>
              <w:t>S</w:t>
            </w:r>
            <w:r w:rsidRPr="0B606D00">
              <w:t xml:space="preserve">augos </w:t>
            </w:r>
            <w:r>
              <w:t>darbe</w:t>
            </w:r>
            <w:r w:rsidRPr="0B606D00">
              <w:t xml:space="preserve"> </w:t>
            </w:r>
            <w:r w:rsidRPr="0B1E0E4F">
              <w:t>specialist</w:t>
            </w:r>
            <w:r>
              <w:t>ui pateikus užklausą Klientui, automatiškai pasikeičia ir</w:t>
            </w:r>
            <w:r>
              <w:rPr>
                <w:rFonts w:cstheme="minorHAnsi"/>
              </w:rPr>
              <w:t xml:space="preserve"> vykdomos </w:t>
            </w:r>
            <w:r w:rsidRPr="00C01616">
              <w:rPr>
                <w:rFonts w:cstheme="minorHAnsi"/>
                <w:b/>
                <w:bCs/>
                <w:i/>
                <w:iCs/>
              </w:rPr>
              <w:t>Kvalifikacijos patikra</w:t>
            </w:r>
            <w:r>
              <w:rPr>
                <w:rFonts w:cstheme="minorHAnsi"/>
              </w:rPr>
              <w:t xml:space="preserve"> užduoties būsena į „</w:t>
            </w:r>
            <w:r>
              <w:rPr>
                <w:rFonts w:cstheme="minorHAnsi"/>
                <w:b/>
                <w:bCs/>
                <w:i/>
                <w:iCs/>
              </w:rPr>
              <w:t>Išsiųsta užklausa Klientui</w:t>
            </w:r>
            <w:r>
              <w:rPr>
                <w:rFonts w:cstheme="minorHAnsi"/>
              </w:rPr>
              <w:t xml:space="preserve">“, dėl ko – pasikeičia ir </w:t>
            </w:r>
            <w:r w:rsidRPr="0B1E0E4F">
              <w:t>prašymo būsen</w:t>
            </w:r>
            <w:r>
              <w:t>a</w:t>
            </w:r>
            <w:r w:rsidRPr="0B1E0E4F">
              <w:t xml:space="preserve"> į „</w:t>
            </w:r>
            <w:r w:rsidRPr="0B1E0E4F">
              <w:rPr>
                <w:b/>
                <w:i/>
              </w:rPr>
              <w:t>Laukiama informacijos iš Kliento</w:t>
            </w:r>
            <w:r w:rsidRPr="0B1E0E4F">
              <w:t>“</w:t>
            </w:r>
            <w:r w:rsidRPr="0B1E0E4F">
              <w:rPr>
                <w:lang w:eastAsia="lt-LT"/>
              </w:rPr>
              <w:t>.</w:t>
            </w:r>
          </w:p>
          <w:p w:rsidR="00C359AA" w:rsidP="00D019A2" w:rsidRDefault="00C359AA" w14:paraId="3F645125" w14:textId="2F044E2C">
            <w:pPr>
              <w:pStyle w:val="ListParagraph"/>
              <w:numPr>
                <w:ilvl w:val="0"/>
                <w:numId w:val="19"/>
              </w:numPr>
              <w:spacing w:before="60" w:after="120"/>
              <w:ind w:right="57"/>
              <w:contextualSpacing w:val="0"/>
              <w:jc w:val="both"/>
              <w:rPr>
                <w:rFonts w:cstheme="minorHAnsi"/>
              </w:rPr>
            </w:pPr>
            <w:r>
              <w:rPr>
                <w:rFonts w:cstheme="minorHAnsi"/>
              </w:rPr>
              <w:t xml:space="preserve">Kai gauna atsakymą iš el. paštu Kliento ir savarankiškai įkelia trūkstamus dokumentus bei pakeičia prašymo būseną iš </w:t>
            </w:r>
            <w:r w:rsidRPr="00051534">
              <w:rPr>
                <w:rFonts w:cstheme="minorHAnsi"/>
              </w:rPr>
              <w:t>„</w:t>
            </w:r>
            <w:r w:rsidRPr="00695F81">
              <w:rPr>
                <w:rFonts w:cstheme="minorHAnsi"/>
                <w:b/>
                <w:bCs/>
                <w:i/>
                <w:iCs/>
              </w:rPr>
              <w:t>Laukiama informacijos iš Kliento</w:t>
            </w:r>
            <w:r w:rsidRPr="00051534">
              <w:rPr>
                <w:rFonts w:cstheme="minorHAnsi"/>
              </w:rPr>
              <w:t>“</w:t>
            </w:r>
            <w:r>
              <w:rPr>
                <w:rFonts w:cstheme="minorHAnsi"/>
              </w:rPr>
              <w:t xml:space="preserve"> į „</w:t>
            </w:r>
            <w:r w:rsidRPr="00695F81">
              <w:rPr>
                <w:rFonts w:cstheme="minorHAnsi"/>
                <w:b/>
                <w:bCs/>
                <w:i/>
                <w:iCs/>
              </w:rPr>
              <w:t>Papildyta informacija iš Kliento</w:t>
            </w:r>
            <w:r>
              <w:rPr>
                <w:rFonts w:cstheme="minorHAnsi"/>
              </w:rPr>
              <w:t>“.</w:t>
            </w:r>
          </w:p>
          <w:p w:rsidR="00C359AA" w:rsidP="00D019A2" w:rsidRDefault="00C359AA" w14:paraId="420810D9" w14:textId="78A53C17">
            <w:pPr>
              <w:pStyle w:val="ListParagraph"/>
              <w:numPr>
                <w:ilvl w:val="0"/>
                <w:numId w:val="19"/>
              </w:numPr>
              <w:spacing w:before="60" w:after="120"/>
              <w:ind w:right="57"/>
              <w:jc w:val="both"/>
            </w:pPr>
            <w:r w:rsidRPr="0B1E0E4F">
              <w:t xml:space="preserve">Kai </w:t>
            </w:r>
            <w:r>
              <w:t>S</w:t>
            </w:r>
            <w:r w:rsidRPr="0B606D00">
              <w:t xml:space="preserve">augos </w:t>
            </w:r>
            <w:r>
              <w:t>darbe</w:t>
            </w:r>
            <w:r w:rsidRPr="0B606D00">
              <w:t xml:space="preserve"> </w:t>
            </w:r>
            <w:r w:rsidRPr="0B1E0E4F">
              <w:t xml:space="preserve">specialistas atliko kvalifikacijos patikrą ir </w:t>
            </w:r>
            <w:r>
              <w:t>įvertina, kad Kliento „</w:t>
            </w:r>
            <w:r w:rsidRPr="00695F81">
              <w:rPr>
                <w:b/>
                <w:bCs/>
                <w:i/>
                <w:iCs/>
              </w:rPr>
              <w:t>Netinkama kvalifikacija</w:t>
            </w:r>
            <w:r>
              <w:t>“</w:t>
            </w:r>
            <w:r w:rsidRPr="001F0438">
              <w:t xml:space="preserve"> </w:t>
            </w:r>
            <w:r w:rsidRPr="00695F81">
              <w:t>darbams vykdyti, tada</w:t>
            </w:r>
            <w:r>
              <w:t>:</w:t>
            </w:r>
          </w:p>
          <w:p w:rsidR="00C359AA" w:rsidP="00D019A2" w:rsidRDefault="00C359AA" w14:paraId="6CE114CE" w14:textId="77777777">
            <w:pPr>
              <w:pStyle w:val="ListParagraph"/>
              <w:numPr>
                <w:ilvl w:val="1"/>
                <w:numId w:val="19"/>
              </w:numPr>
              <w:spacing w:before="60" w:after="60"/>
              <w:ind w:left="1434" w:right="57" w:hanging="357"/>
              <w:jc w:val="both"/>
            </w:pPr>
            <w:r w:rsidRPr="00695F81">
              <w:t>Klientui bei Sutikimą rengiančio specialisto skyriui išsiunčiami atitinkami el. laiškai</w:t>
            </w:r>
            <w:r>
              <w:t>.</w:t>
            </w:r>
          </w:p>
          <w:p w:rsidR="00C359AA" w:rsidP="00D019A2" w:rsidRDefault="00C359AA" w14:paraId="1278366A" w14:textId="11C3CC21">
            <w:pPr>
              <w:pStyle w:val="ListParagraph"/>
              <w:numPr>
                <w:ilvl w:val="1"/>
                <w:numId w:val="19"/>
              </w:numPr>
              <w:spacing w:before="60" w:after="60"/>
              <w:ind w:right="57"/>
              <w:jc w:val="both"/>
            </w:pPr>
            <w:r w:rsidRPr="00235C5E">
              <w:rPr>
                <w:rFonts w:cstheme="minorHAnsi"/>
                <w:b/>
                <w:bCs/>
                <w:i/>
                <w:iCs/>
              </w:rPr>
              <w:t>Kvalifikacijos patikra</w:t>
            </w:r>
            <w:r w:rsidRPr="00235C5E">
              <w:rPr>
                <w:rFonts w:cstheme="minorHAnsi"/>
              </w:rPr>
              <w:t xml:space="preserve"> užduoties </w:t>
            </w:r>
            <w:r w:rsidRPr="0B606D00">
              <w:t>būsena automatiškai pasikeičia į „</w:t>
            </w:r>
            <w:r w:rsidRPr="001B3A73">
              <w:rPr>
                <w:b/>
                <w:bCs/>
                <w:i/>
                <w:iCs/>
              </w:rPr>
              <w:t>Įvykdyta</w:t>
            </w:r>
            <w:r w:rsidRPr="0B606D00">
              <w:t>“</w:t>
            </w:r>
            <w:r>
              <w:t>.</w:t>
            </w:r>
          </w:p>
          <w:p w:rsidR="00C359AA" w:rsidP="00D019A2" w:rsidRDefault="00C359AA" w14:paraId="0B649536" w14:textId="23B67CB7">
            <w:pPr>
              <w:pStyle w:val="ListParagraph"/>
              <w:numPr>
                <w:ilvl w:val="1"/>
                <w:numId w:val="19"/>
              </w:numPr>
              <w:spacing w:before="60" w:after="120"/>
              <w:ind w:left="1434" w:right="57" w:hanging="357"/>
              <w:contextualSpacing w:val="0"/>
              <w:jc w:val="both"/>
            </w:pPr>
            <w:r>
              <w:t>Prašymo būsena automatiškai pasikeičia į „</w:t>
            </w:r>
            <w:r w:rsidRPr="00AA2789">
              <w:rPr>
                <w:b/>
                <w:bCs/>
                <w:i/>
                <w:iCs/>
              </w:rPr>
              <w:t>Atmestas</w:t>
            </w:r>
            <w:r>
              <w:t xml:space="preserve">“. </w:t>
            </w:r>
          </w:p>
        </w:tc>
      </w:tr>
      <w:tr w:rsidR="00C359AA" w:rsidTr="000C0FD5" w14:paraId="0CF0C93E" w14:textId="77777777">
        <w:trPr>
          <w:gridAfter w:val="1"/>
          <w:wAfter w:w="6" w:type="dxa"/>
          <w:trHeight w:val="2539"/>
        </w:trPr>
        <w:tc>
          <w:tcPr>
            <w:tcW w:w="4907" w:type="dxa"/>
            <w:shd w:val="clear" w:color="auto" w:fill="auto"/>
            <w:vAlign w:val="center"/>
          </w:tcPr>
          <w:p w:rsidRPr="00CA2BA7" w:rsidR="00C359AA" w:rsidDel="00CC300F" w:rsidP="00C359AA" w:rsidRDefault="00C359AA" w14:paraId="341A8225" w14:textId="49D72115">
            <w:pPr>
              <w:jc w:val="both"/>
              <w:rPr>
                <w:rFonts w:cstheme="minorHAnsi"/>
                <w:highlight w:val="yellow"/>
              </w:rPr>
            </w:pPr>
            <w:r w:rsidRPr="008239EC">
              <w:rPr>
                <w:rFonts w:cstheme="minorHAnsi"/>
              </w:rPr>
              <w:t xml:space="preserve">Aš, kaip </w:t>
            </w:r>
            <w:r>
              <w:t>S</w:t>
            </w:r>
            <w:r w:rsidRPr="0B606D00">
              <w:t xml:space="preserve">augos </w:t>
            </w:r>
            <w:r>
              <w:t>darbe</w:t>
            </w:r>
            <w:r w:rsidRPr="0B606D00">
              <w:t xml:space="preserve"> </w:t>
            </w:r>
            <w:r w:rsidRPr="008239EC">
              <w:t>specialistas</w:t>
            </w:r>
            <w:r w:rsidRPr="008239EC">
              <w:rPr>
                <w:rFonts w:cstheme="minorHAnsi"/>
              </w:rPr>
              <w:t xml:space="preserve">, noriu </w:t>
            </w:r>
            <w:r w:rsidR="001D3255">
              <w:t>turėti galimybę</w:t>
            </w:r>
            <w:r w:rsidRPr="008239EC" w:rsidDel="001D3255" w:rsidR="001D3255">
              <w:rPr>
                <w:rFonts w:cstheme="minorHAnsi"/>
              </w:rPr>
              <w:t xml:space="preserve"> </w:t>
            </w:r>
            <w:r w:rsidRPr="008239EC">
              <w:rPr>
                <w:rFonts w:cstheme="minorHAnsi"/>
              </w:rPr>
              <w:t>filtruoti</w:t>
            </w:r>
            <w:r>
              <w:rPr>
                <w:rFonts w:cstheme="minorHAnsi"/>
              </w:rPr>
              <w:t xml:space="preserve"> prašymų </w:t>
            </w:r>
            <w:r w:rsidRPr="008239EC">
              <w:rPr>
                <w:rFonts w:cstheme="minorHAnsi"/>
              </w:rPr>
              <w:t>registr</w:t>
            </w:r>
            <w:r>
              <w:rPr>
                <w:rFonts w:cstheme="minorHAnsi"/>
              </w:rPr>
              <w:t>o duomenis tam</w:t>
            </w:r>
            <w:r w:rsidRPr="008239EC">
              <w:rPr>
                <w:rFonts w:cstheme="minorHAnsi"/>
              </w:rPr>
              <w:t>, kad galėčiau</w:t>
            </w:r>
            <w:r>
              <w:rPr>
                <w:rFonts w:cstheme="minorHAnsi"/>
              </w:rPr>
              <w:t xml:space="preserve"> operatyviai gauti</w:t>
            </w:r>
            <w:r w:rsidRPr="008239EC">
              <w:rPr>
                <w:rFonts w:cstheme="minorHAnsi"/>
              </w:rPr>
              <w:t xml:space="preserve"> reikiamą </w:t>
            </w:r>
            <w:r>
              <w:rPr>
                <w:rFonts w:cstheme="minorHAnsi"/>
              </w:rPr>
              <w:t>informaciją pagal mano pasirinktus parametrus</w:t>
            </w:r>
            <w:r w:rsidRPr="008239EC">
              <w:rPr>
                <w:rFonts w:cstheme="minorHAnsi"/>
              </w:rPr>
              <w:t>.</w:t>
            </w:r>
          </w:p>
        </w:tc>
        <w:tc>
          <w:tcPr>
            <w:tcW w:w="1842" w:type="dxa"/>
            <w:shd w:val="clear" w:color="auto" w:fill="auto"/>
            <w:vAlign w:val="center"/>
          </w:tcPr>
          <w:p w:rsidR="00C359AA" w:rsidDel="00CC300F" w:rsidP="00C359AA" w:rsidRDefault="00C359AA" w14:paraId="77FF9696" w14:textId="7D542DA8">
            <w:pPr>
              <w:jc w:val="center"/>
              <w:rPr>
                <w:rFonts w:cstheme="minorHAnsi"/>
                <w:b/>
                <w:highlight w:val="yellow"/>
              </w:rPr>
            </w:pPr>
            <w:r>
              <w:rPr>
                <w:rFonts w:cstheme="minorHAnsi"/>
                <w:b/>
                <w:bCs/>
              </w:rPr>
              <w:t>Prašymų (užduočių) registras</w:t>
            </w:r>
          </w:p>
        </w:tc>
        <w:tc>
          <w:tcPr>
            <w:tcW w:w="7480" w:type="dxa"/>
            <w:shd w:val="clear" w:color="auto" w:fill="auto"/>
            <w:vAlign w:val="center"/>
          </w:tcPr>
          <w:p w:rsidR="00C359AA" w:rsidP="00C359AA" w:rsidRDefault="00C359AA" w14:paraId="4024D054" w14:textId="77777777">
            <w:pPr>
              <w:spacing w:before="60" w:after="120"/>
              <w:ind w:right="57"/>
              <w:jc w:val="both"/>
            </w:pPr>
            <w:r>
              <w:t>Prašymų registre yra galimybė atlikti filtravimą:</w:t>
            </w:r>
          </w:p>
          <w:p w:rsidRPr="00C43BF5" w:rsidR="00C359AA" w:rsidP="00D019A2" w:rsidRDefault="00C359AA" w14:paraId="5F58F0D8" w14:textId="79B5930B">
            <w:pPr>
              <w:pStyle w:val="ListParagraph"/>
              <w:numPr>
                <w:ilvl w:val="0"/>
                <w:numId w:val="33"/>
              </w:numPr>
              <w:spacing w:before="60" w:after="60"/>
              <w:ind w:left="714" w:right="57" w:hanging="357"/>
              <w:contextualSpacing w:val="0"/>
              <w:jc w:val="both"/>
            </w:pPr>
            <w:r>
              <w:t xml:space="preserve">Galima filtruoti įvairių stulpelių duomenis, pvz., pagal prašymo pateikimo, darbų pradžios ar darbų pabaigos datas, pagal Kliento duomenis, </w:t>
            </w:r>
            <w:r w:rsidRPr="008D6DDC">
              <w:rPr>
                <w:b/>
                <w:bCs/>
                <w:i/>
                <w:iCs/>
              </w:rPr>
              <w:t>Darbų klasę</w:t>
            </w:r>
            <w:r>
              <w:t xml:space="preserve"> ir t. t.</w:t>
            </w:r>
          </w:p>
          <w:p w:rsidRPr="007D5AFE" w:rsidR="00C359AA" w:rsidP="00D019A2" w:rsidRDefault="00C359AA" w14:paraId="721C6F80" w14:textId="2A6C0863">
            <w:pPr>
              <w:pStyle w:val="ListParagraph"/>
              <w:numPr>
                <w:ilvl w:val="0"/>
                <w:numId w:val="33"/>
              </w:numPr>
              <w:spacing w:before="60" w:after="120"/>
              <w:ind w:left="714" w:right="57" w:hanging="357"/>
              <w:jc w:val="both"/>
            </w:pPr>
            <w:r w:rsidRPr="0B1E0E4F">
              <w:t>Taip pat</w:t>
            </w:r>
            <w:r w:rsidRPr="0B606D00">
              <w:t>, yra galimybė filtruoti prašymų registro stulpelius pagal vieną ar daugiau pasirinktą (-</w:t>
            </w:r>
            <w:proofErr w:type="spellStart"/>
            <w:r w:rsidRPr="0B606D00">
              <w:t>us</w:t>
            </w:r>
            <w:proofErr w:type="spellEnd"/>
            <w:r w:rsidRPr="0B606D00">
              <w:t>) kriterijų (-</w:t>
            </w:r>
            <w:proofErr w:type="spellStart"/>
            <w:r w:rsidRPr="0B606D00">
              <w:t>us</w:t>
            </w:r>
            <w:proofErr w:type="spellEnd"/>
            <w:r w:rsidRPr="0B606D00">
              <w:t xml:space="preserve">), pvz., </w:t>
            </w:r>
            <w:r w:rsidRPr="0B606D00">
              <w:rPr>
                <w:i/>
                <w:iCs/>
              </w:rPr>
              <w:t>Įmonės pavadinimas</w:t>
            </w:r>
            <w:r w:rsidRPr="0B606D00">
              <w:t xml:space="preserve"> + </w:t>
            </w:r>
            <w:r w:rsidRPr="0B606D00">
              <w:rPr>
                <w:i/>
                <w:iCs/>
              </w:rPr>
              <w:t>Prašymo pateikimo data</w:t>
            </w:r>
            <w:r w:rsidRPr="0B606D00">
              <w:t xml:space="preserve"> + </w:t>
            </w:r>
            <w:r w:rsidRPr="0B606D00">
              <w:rPr>
                <w:i/>
                <w:iCs/>
              </w:rPr>
              <w:t xml:space="preserve">Darbų </w:t>
            </w:r>
            <w:r>
              <w:rPr>
                <w:i/>
                <w:iCs/>
              </w:rPr>
              <w:t>klasė</w:t>
            </w:r>
            <w:r w:rsidRPr="0B606D00">
              <w:t xml:space="preserve"> + </w:t>
            </w:r>
            <w:r w:rsidRPr="0B606D00">
              <w:rPr>
                <w:i/>
                <w:iCs/>
              </w:rPr>
              <w:t>Kvalifikacijos patikros vykdytojas</w:t>
            </w:r>
            <w:r w:rsidRPr="0B606D00">
              <w:t>.</w:t>
            </w:r>
          </w:p>
          <w:p w:rsidRPr="00BA2899" w:rsidR="00C359AA" w:rsidP="00C359AA" w:rsidRDefault="00C359AA" w14:paraId="2340EDD5" w14:textId="5C1327A5">
            <w:pPr>
              <w:spacing w:after="120"/>
              <w:ind w:right="57"/>
              <w:jc w:val="both"/>
              <w:rPr>
                <w:rFonts w:cstheme="minorHAnsi"/>
              </w:rPr>
            </w:pPr>
            <w:r w:rsidRPr="007D5AFE">
              <w:rPr>
                <w:rFonts w:cstheme="minorHAnsi"/>
              </w:rPr>
              <w:t xml:space="preserve">Papildomai yra galimybė rūšiuoti didėjimo arba mažėjimo tvarka </w:t>
            </w:r>
            <w:r>
              <w:rPr>
                <w:rFonts w:cstheme="minorHAnsi"/>
              </w:rPr>
              <w:t xml:space="preserve">prašymų registro </w:t>
            </w:r>
            <w:r w:rsidRPr="007D5AFE">
              <w:rPr>
                <w:rFonts w:cstheme="minorHAnsi"/>
              </w:rPr>
              <w:t>stulpelius, kuriuose pateikiamos datos.</w:t>
            </w:r>
          </w:p>
        </w:tc>
      </w:tr>
      <w:tr w:rsidRPr="00B82B49" w:rsidR="00C359AA" w:rsidTr="000C0FD5" w14:paraId="0EF69775" w14:textId="77777777">
        <w:trPr>
          <w:gridAfter w:val="1"/>
          <w:wAfter w:w="6" w:type="dxa"/>
          <w:trHeight w:val="731"/>
        </w:trPr>
        <w:tc>
          <w:tcPr>
            <w:tcW w:w="4907" w:type="dxa"/>
            <w:shd w:val="clear" w:color="auto" w:fill="auto"/>
            <w:vAlign w:val="center"/>
          </w:tcPr>
          <w:p w:rsidRPr="008239EC" w:rsidR="00C359AA" w:rsidP="00C359AA" w:rsidRDefault="00C359AA" w14:paraId="033359B3" w14:textId="0BD982AB">
            <w:pPr>
              <w:jc w:val="both"/>
            </w:pPr>
            <w:r w:rsidRPr="74726BBC">
              <w:lastRenderedPageBreak/>
              <w:t>Aš</w:t>
            </w:r>
            <w:r>
              <w:t>,</w:t>
            </w:r>
            <w:r w:rsidRPr="74726BBC">
              <w:t xml:space="preserve"> kaip </w:t>
            </w:r>
            <w:r>
              <w:t>S</w:t>
            </w:r>
            <w:r w:rsidRPr="0B606D00">
              <w:t xml:space="preserve">augos </w:t>
            </w:r>
            <w:r>
              <w:t xml:space="preserve">darbe </w:t>
            </w:r>
            <w:r w:rsidRPr="008239EC">
              <w:t>specialistas</w:t>
            </w:r>
            <w:r>
              <w:t xml:space="preserve">, </w:t>
            </w:r>
            <w:r w:rsidRPr="74726BBC">
              <w:t xml:space="preserve">noriu gauti pranešimus apie </w:t>
            </w:r>
            <w:r>
              <w:t>priskirtas užduotis ar galimybę tęsti jau pradėtus darbus, kad galėčiau laiku vykdyti priskirtas užduotis ir</w:t>
            </w:r>
            <w:r w:rsidRPr="00006DA7">
              <w:t xml:space="preserve"> </w:t>
            </w:r>
            <w:r>
              <w:t xml:space="preserve">man </w:t>
            </w:r>
            <w:r w:rsidRPr="00006DA7">
              <w:t>nereikėtų kiekvieną kartą jungtis prie sistemos</w:t>
            </w:r>
            <w:r>
              <w:t xml:space="preserve"> </w:t>
            </w:r>
            <w:r w:rsidRPr="00006DA7">
              <w:t xml:space="preserve">tikrinti </w:t>
            </w:r>
            <w:r>
              <w:t>ar turiu aktyvių užduočių</w:t>
            </w:r>
            <w:r w:rsidRPr="00006DA7">
              <w:t>.</w:t>
            </w:r>
          </w:p>
        </w:tc>
        <w:tc>
          <w:tcPr>
            <w:tcW w:w="1842" w:type="dxa"/>
            <w:shd w:val="clear" w:color="auto" w:fill="auto"/>
            <w:vAlign w:val="center"/>
          </w:tcPr>
          <w:p w:rsidR="00C359AA" w:rsidP="00C359AA" w:rsidRDefault="00C359AA" w14:paraId="6404D056" w14:textId="48F75818">
            <w:pPr>
              <w:jc w:val="center"/>
              <w:rPr>
                <w:rFonts w:cstheme="minorHAnsi"/>
                <w:b/>
                <w:bCs/>
              </w:rPr>
            </w:pPr>
            <w:r>
              <w:rPr>
                <w:rFonts w:cstheme="minorHAnsi"/>
                <w:b/>
                <w:bCs/>
              </w:rPr>
              <w:t>Automatiniai pranešimai</w:t>
            </w:r>
          </w:p>
        </w:tc>
        <w:tc>
          <w:tcPr>
            <w:tcW w:w="7480" w:type="dxa"/>
            <w:shd w:val="clear" w:color="auto" w:fill="auto"/>
          </w:tcPr>
          <w:p w:rsidR="00C359AA" w:rsidP="00C359AA" w:rsidRDefault="00C359AA" w14:paraId="0298D547" w14:textId="30FF7984">
            <w:pPr>
              <w:spacing w:before="60" w:after="120"/>
              <w:ind w:right="57"/>
              <w:jc w:val="both"/>
              <w:rPr>
                <w:rFonts w:cstheme="minorHAnsi"/>
              </w:rPr>
            </w:pPr>
            <w:r>
              <w:t>S</w:t>
            </w:r>
            <w:r w:rsidRPr="0B606D00">
              <w:t xml:space="preserve">augos </w:t>
            </w:r>
            <w:r>
              <w:t>darbe</w:t>
            </w:r>
            <w:r w:rsidRPr="0B606D00">
              <w:t xml:space="preserve"> </w:t>
            </w:r>
            <w:r>
              <w:rPr>
                <w:rFonts w:cstheme="minorHAnsi"/>
              </w:rPr>
              <w:t>specialistas gauna el. laiškus, susijusius su sutikimo išdavimo proceso vykdymu, kai:</w:t>
            </w:r>
          </w:p>
          <w:p w:rsidR="00C359AA" w:rsidP="00D019A2" w:rsidRDefault="00C359AA" w14:paraId="3C3AAF5A" w14:textId="62B67398">
            <w:pPr>
              <w:pStyle w:val="ListParagraph"/>
              <w:numPr>
                <w:ilvl w:val="0"/>
                <w:numId w:val="3"/>
              </w:numPr>
              <w:spacing w:before="60" w:after="120"/>
              <w:ind w:right="57"/>
              <w:jc w:val="both"/>
            </w:pPr>
            <w:r>
              <w:t>Darbuotojų saugos ir aplinkosaugos s</w:t>
            </w:r>
            <w:r w:rsidRPr="0B606D00">
              <w:t>kyriui suformuojama</w:t>
            </w:r>
            <w:r>
              <w:t xml:space="preserve"> nauja</w:t>
            </w:r>
            <w:r w:rsidRPr="0B606D00">
              <w:t xml:space="preserve"> </w:t>
            </w:r>
            <w:r w:rsidRPr="00FE13DE">
              <w:rPr>
                <w:b/>
                <w:bCs/>
                <w:i/>
                <w:iCs/>
              </w:rPr>
              <w:t>Kvalifikacijos patikra</w:t>
            </w:r>
            <w:r w:rsidRPr="0B606D00">
              <w:t xml:space="preserve"> užduotis. El. laiškas </w:t>
            </w:r>
            <w:r>
              <w:t>siunčiamas</w:t>
            </w:r>
            <w:r w:rsidRPr="0B606D00">
              <w:t xml:space="preserve"> į </w:t>
            </w:r>
            <w:r w:rsidRPr="0B606D00">
              <w:rPr>
                <w:i/>
                <w:iCs/>
              </w:rPr>
              <w:t xml:space="preserve">Darbuotojų saugos </w:t>
            </w:r>
            <w:r w:rsidRPr="00100C7C">
              <w:rPr>
                <w:i/>
                <w:iCs/>
              </w:rPr>
              <w:t>ir</w:t>
            </w:r>
            <w:r>
              <w:t xml:space="preserve"> </w:t>
            </w:r>
            <w:r w:rsidRPr="00100C7C">
              <w:rPr>
                <w:i/>
                <w:iCs/>
              </w:rPr>
              <w:t>aplinkosaugos</w:t>
            </w:r>
            <w:r w:rsidRPr="0B1E0E4F">
              <w:rPr>
                <w:i/>
                <w:iCs/>
              </w:rPr>
              <w:t xml:space="preserve"> </w:t>
            </w:r>
            <w:r w:rsidRPr="0B606D00">
              <w:rPr>
                <w:i/>
                <w:iCs/>
              </w:rPr>
              <w:t>skyriaus</w:t>
            </w:r>
            <w:r w:rsidRPr="0B606D00">
              <w:t xml:space="preserve"> bendrą pašto dėžutę, laiške turi būti nuoroda į suformuotą užduotį ir trumpa informacija apie gautą prašymą (prašymo ID, darbų atlikimo pagrindas, data iki kada turi būti išduotas sutikimas, </w:t>
            </w:r>
            <w:r w:rsidRPr="008D6DDC">
              <w:rPr>
                <w:b/>
                <w:bCs/>
                <w:i/>
                <w:iCs/>
              </w:rPr>
              <w:t>Darbų klasė</w:t>
            </w:r>
            <w:r w:rsidRPr="0B606D00">
              <w:t xml:space="preserve">, prašymo būsena). </w:t>
            </w:r>
          </w:p>
          <w:p w:rsidRPr="005E7E01" w:rsidR="00C359AA" w:rsidP="00D019A2" w:rsidRDefault="00C359AA" w14:paraId="3265F022" w14:textId="6BF6BCE3">
            <w:pPr>
              <w:pStyle w:val="ListParagraph"/>
              <w:numPr>
                <w:ilvl w:val="0"/>
                <w:numId w:val="3"/>
              </w:numPr>
              <w:spacing w:before="60" w:after="60"/>
              <w:ind w:right="57"/>
              <w:jc w:val="both"/>
            </w:pPr>
            <w:r>
              <w:t>S</w:t>
            </w:r>
            <w:r w:rsidRPr="0B606D00">
              <w:t xml:space="preserve">augos </w:t>
            </w:r>
            <w:r>
              <w:t>darbe</w:t>
            </w:r>
            <w:r w:rsidRPr="0B606D00">
              <w:t xml:space="preserve"> specialistui priskiriama</w:t>
            </w:r>
            <w:r>
              <w:t xml:space="preserve"> vykdyti</w:t>
            </w:r>
            <w:r w:rsidRPr="0B606D00">
              <w:t xml:space="preserve"> </w:t>
            </w:r>
            <w:r w:rsidRPr="00FE13DE">
              <w:rPr>
                <w:b/>
                <w:bCs/>
                <w:i/>
                <w:iCs/>
              </w:rPr>
              <w:t>Kvalifikacijos patikra</w:t>
            </w:r>
            <w:r w:rsidRPr="0B606D00">
              <w:t xml:space="preserve"> užduotis. El. laiškas </w:t>
            </w:r>
            <w:r>
              <w:t>siunčiamas</w:t>
            </w:r>
            <w:r w:rsidRPr="0B606D00">
              <w:t xml:space="preserve"> </w:t>
            </w:r>
            <w:r>
              <w:t>priskirtam vykdytojui</w:t>
            </w:r>
            <w:r w:rsidRPr="0B606D00">
              <w:t xml:space="preserve">, laiške turi būti nuoroda į naujai gautą prašymą ir trumpa informacija apie gautą užduotį (prašymo ID, užduoties vykdytojas, data iki kada turi būti išduotas sutikimas darbams vykdyti, darbų klasė ir pan.). </w:t>
            </w:r>
          </w:p>
          <w:p w:rsidRPr="0090450C" w:rsidR="00C359AA" w:rsidP="00D019A2" w:rsidRDefault="00C359AA" w14:paraId="0BBA0A11" w14:textId="00087499">
            <w:pPr>
              <w:pStyle w:val="ListParagraph"/>
              <w:numPr>
                <w:ilvl w:val="0"/>
                <w:numId w:val="3"/>
              </w:numPr>
              <w:spacing w:before="60" w:after="60"/>
              <w:ind w:right="57"/>
              <w:jc w:val="both"/>
            </w:pPr>
            <w:r w:rsidRPr="0B606D00">
              <w:t xml:space="preserve">Klientas, gavęs </w:t>
            </w:r>
            <w:r>
              <w:t>Saugos darbe</w:t>
            </w:r>
            <w:r w:rsidRPr="0B606D00">
              <w:t xml:space="preserve"> specialisto pateik</w:t>
            </w:r>
            <w:r>
              <w:t>tą</w:t>
            </w:r>
            <w:r w:rsidRPr="0B606D00">
              <w:t xml:space="preserve"> užklausą, prisijungus prie paskyros patikslina prašymo duomenis ar įkelia papildomus dokumentus. El. laiškas siunčiamas į </w:t>
            </w:r>
            <w:r w:rsidRPr="0B606D00">
              <w:rPr>
                <w:i/>
                <w:iCs/>
              </w:rPr>
              <w:t xml:space="preserve">Darbuotojų saugos </w:t>
            </w:r>
            <w:r w:rsidRPr="00100C7C">
              <w:rPr>
                <w:i/>
                <w:iCs/>
              </w:rPr>
              <w:t>ir aplinkosaugos</w:t>
            </w:r>
            <w:r w:rsidRPr="0B1E0E4F">
              <w:rPr>
                <w:i/>
                <w:iCs/>
              </w:rPr>
              <w:t xml:space="preserve"> </w:t>
            </w:r>
            <w:r w:rsidRPr="0B606D00">
              <w:rPr>
                <w:i/>
                <w:iCs/>
              </w:rPr>
              <w:t>skyriaus</w:t>
            </w:r>
            <w:r w:rsidRPr="0B606D00">
              <w:t xml:space="preserve"> bendrą pašto dėžutę, nurodant prašymo ID, užduoties vykdytoją bei nuorodą į prašymo įrašą, taip informuojant apie galimybę tęsti kvalifikacijos tikrinimo užduotį.</w:t>
            </w:r>
          </w:p>
          <w:p w:rsidR="00C359AA" w:rsidP="00D019A2" w:rsidRDefault="00C359AA" w14:paraId="7B20ED1D" w14:textId="5B12EE33">
            <w:pPr>
              <w:pStyle w:val="ListParagraph"/>
              <w:numPr>
                <w:ilvl w:val="0"/>
                <w:numId w:val="3"/>
              </w:numPr>
              <w:spacing w:before="60" w:after="60"/>
              <w:ind w:right="57"/>
              <w:jc w:val="both"/>
            </w:pPr>
            <w:r w:rsidRPr="0B606D00">
              <w:t>Prašymo būsena automatiškai pasikeičia į „</w:t>
            </w:r>
            <w:r w:rsidRPr="0B606D00">
              <w:rPr>
                <w:b/>
                <w:bCs/>
                <w:i/>
                <w:iCs/>
              </w:rPr>
              <w:t>Atmestas</w:t>
            </w:r>
            <w:r w:rsidRPr="0B606D00">
              <w:t xml:space="preserve">“, jei prašymo būsena automatiškai arba rankiniu būdu nepakeičiama per numatytą </w:t>
            </w:r>
            <w:r w:rsidRPr="006E2C49">
              <w:t>5</w:t>
            </w:r>
            <w:r w:rsidRPr="0B606D00">
              <w:t xml:space="preserve"> d. d. terminą iš „</w:t>
            </w:r>
            <w:r w:rsidRPr="0B606D00">
              <w:rPr>
                <w:b/>
                <w:bCs/>
                <w:i/>
                <w:iCs/>
              </w:rPr>
              <w:t>Laukiama informacijos iš Kliento</w:t>
            </w:r>
            <w:r w:rsidRPr="0B606D00">
              <w:t>“ į „</w:t>
            </w:r>
            <w:r w:rsidRPr="0B606D00">
              <w:rPr>
                <w:b/>
                <w:bCs/>
                <w:i/>
                <w:iCs/>
              </w:rPr>
              <w:t>Papildyta informacija iš Kliento</w:t>
            </w:r>
            <w:r w:rsidRPr="0B606D00">
              <w:t xml:space="preserve">“. El. laiškas siunčiamas </w:t>
            </w:r>
            <w:r>
              <w:t xml:space="preserve">tiek </w:t>
            </w:r>
            <w:r w:rsidRPr="009D2DB3">
              <w:rPr>
                <w:b/>
                <w:bCs/>
                <w:i/>
                <w:iCs/>
              </w:rPr>
              <w:t>Kvalifikacijos patikra</w:t>
            </w:r>
            <w:r>
              <w:t xml:space="preserve"> užduotį vykdančiam Saugos darbe specialistui, tiek ir </w:t>
            </w:r>
            <w:r w:rsidRPr="0B606D00">
              <w:t xml:space="preserve">į </w:t>
            </w:r>
            <w:r w:rsidRPr="0B606D00">
              <w:rPr>
                <w:i/>
                <w:iCs/>
              </w:rPr>
              <w:t xml:space="preserve">Darbuotojų saugos </w:t>
            </w:r>
            <w:r>
              <w:t xml:space="preserve">ir </w:t>
            </w:r>
            <w:r w:rsidRPr="00100C7C">
              <w:rPr>
                <w:i/>
                <w:iCs/>
              </w:rPr>
              <w:t>aplinkosaugos</w:t>
            </w:r>
            <w:r w:rsidRPr="0B1E0E4F">
              <w:rPr>
                <w:i/>
                <w:iCs/>
              </w:rPr>
              <w:t xml:space="preserve"> </w:t>
            </w:r>
            <w:r w:rsidRPr="0B606D00">
              <w:rPr>
                <w:i/>
                <w:iCs/>
              </w:rPr>
              <w:t>skyriaus</w:t>
            </w:r>
            <w:r w:rsidRPr="0B606D00">
              <w:t xml:space="preserve"> bendrą pašto dėžutę, taip informuojant, kad užduoties (prašymo ID, užduoties vykdytojas ir atmetimo priežastis) toliau vykdyti nereikia.</w:t>
            </w:r>
          </w:p>
          <w:p w:rsidR="00C359AA" w:rsidP="00D019A2" w:rsidRDefault="00C359AA" w14:paraId="3B2E3386" w14:textId="77E4E56D">
            <w:pPr>
              <w:pStyle w:val="ListParagraph"/>
              <w:numPr>
                <w:ilvl w:val="0"/>
                <w:numId w:val="3"/>
              </w:numPr>
              <w:spacing w:before="60" w:after="120"/>
              <w:ind w:right="57"/>
              <w:jc w:val="both"/>
            </w:pPr>
            <w:r w:rsidRPr="0B606D00">
              <w:t xml:space="preserve">Jei dar nebuvo atlikta </w:t>
            </w:r>
            <w:r w:rsidRPr="009D2DB3">
              <w:rPr>
                <w:b/>
                <w:bCs/>
                <w:i/>
                <w:iCs/>
              </w:rPr>
              <w:t>Kvalifikacijos patikra</w:t>
            </w:r>
            <w:r>
              <w:t xml:space="preserve"> </w:t>
            </w:r>
            <w:r w:rsidRPr="0B606D00">
              <w:t>užduotis, o Sutikimą rengiantis specialistas</w:t>
            </w:r>
            <w:r>
              <w:t xml:space="preserve"> a</w:t>
            </w:r>
            <w:r w:rsidRPr="0B1E0E4F">
              <w:t>tmeta</w:t>
            </w:r>
            <w:r w:rsidRPr="0B606D00">
              <w:t xml:space="preserve"> prašymą. Tokiu atveju, el. laiškas pateikiamas į</w:t>
            </w:r>
            <w:r w:rsidRPr="00B0394E">
              <w:rPr>
                <w:i/>
                <w:iCs/>
              </w:rPr>
              <w:t xml:space="preserve"> Darbuotojų saugos ir aplinkosaugos skyriaus</w:t>
            </w:r>
            <w:r w:rsidRPr="0B606D00">
              <w:t xml:space="preserve"> bendrą pašto dėžutę, kuriame turi būti interaktyvi nuoroda į prašymą, prašymo ID, būsena, Prašymo vykdytojas ir pastabos dėl ko atmesta. </w:t>
            </w:r>
            <w:r w:rsidRPr="0B1E0E4F">
              <w:t>Taip pat</w:t>
            </w:r>
            <w:r w:rsidRPr="0B606D00">
              <w:t xml:space="preserve"> </w:t>
            </w:r>
            <w:r w:rsidRPr="0B606D00">
              <w:lastRenderedPageBreak/>
              <w:t xml:space="preserve">nurodoma, kad </w:t>
            </w:r>
            <w:r w:rsidRPr="009D2DB3">
              <w:rPr>
                <w:b/>
                <w:bCs/>
                <w:i/>
                <w:iCs/>
              </w:rPr>
              <w:t>Kvalifikacijos patikra</w:t>
            </w:r>
            <w:r>
              <w:t xml:space="preserve"> </w:t>
            </w:r>
            <w:r w:rsidRPr="0B606D00">
              <w:t xml:space="preserve">užduotis automatiškai uždaryta kaip </w:t>
            </w:r>
            <w:r w:rsidRPr="00B0394E">
              <w:rPr>
                <w:i/>
                <w:iCs/>
              </w:rPr>
              <w:t>„</w:t>
            </w:r>
            <w:r w:rsidRPr="00B0394E">
              <w:rPr>
                <w:b/>
                <w:bCs/>
                <w:i/>
                <w:iCs/>
              </w:rPr>
              <w:t>Uždaryta be patikros</w:t>
            </w:r>
            <w:r w:rsidRPr="00B0394E">
              <w:rPr>
                <w:i/>
                <w:iCs/>
              </w:rPr>
              <w:t>“</w:t>
            </w:r>
            <w:r w:rsidRPr="0B606D00">
              <w:t xml:space="preserve">, o </w:t>
            </w:r>
            <w:r w:rsidRPr="00B0394E">
              <w:rPr>
                <w:b/>
                <w:bCs/>
                <w:i/>
                <w:iCs/>
                <w:color w:val="7030A0"/>
              </w:rPr>
              <w:t>Kliento kvalifikacijos patikra</w:t>
            </w:r>
            <w:r w:rsidRPr="00B0394E">
              <w:rPr>
                <w:i/>
                <w:iCs/>
              </w:rPr>
              <w:t>“</w:t>
            </w:r>
            <w:r w:rsidRPr="00B0394E">
              <w:rPr>
                <w:color w:val="7030A0"/>
              </w:rPr>
              <w:t xml:space="preserve"> </w:t>
            </w:r>
            <w:r w:rsidRPr="0B606D00">
              <w:t xml:space="preserve">registro </w:t>
            </w:r>
            <w:r w:rsidRPr="00B0394E">
              <w:rPr>
                <w:color w:val="000000" w:themeColor="text1"/>
              </w:rPr>
              <w:t xml:space="preserve">stulpelio </w:t>
            </w:r>
            <w:r w:rsidRPr="0B606D00">
              <w:t>reikšmė automatiškai pasikeitė į „</w:t>
            </w:r>
            <w:r w:rsidRPr="00B0394E">
              <w:rPr>
                <w:b/>
                <w:bCs/>
                <w:i/>
                <w:iCs/>
              </w:rPr>
              <w:t xml:space="preserve">Atšaukta kvalifikacijos </w:t>
            </w:r>
            <w:r>
              <w:rPr>
                <w:b/>
                <w:bCs/>
                <w:i/>
                <w:iCs/>
              </w:rPr>
              <w:t>patikra</w:t>
            </w:r>
            <w:r w:rsidRPr="0B606D00">
              <w:t>“.</w:t>
            </w:r>
          </w:p>
          <w:p w:rsidR="00C359AA" w:rsidP="00D019A2" w:rsidRDefault="00C359AA" w14:paraId="375FEAC2" w14:textId="676F7D7E">
            <w:pPr>
              <w:pStyle w:val="ListParagraph"/>
              <w:numPr>
                <w:ilvl w:val="0"/>
                <w:numId w:val="3"/>
              </w:numPr>
              <w:spacing w:before="60" w:after="120"/>
              <w:ind w:right="57"/>
              <w:jc w:val="both"/>
            </w:pPr>
            <w:r w:rsidRPr="00F2507B">
              <w:t>Automatinis priminimo laiškas, siunčiamas</w:t>
            </w:r>
            <w:r w:rsidRPr="2AB9B5A3">
              <w:t xml:space="preserve"> konkrečiam </w:t>
            </w:r>
            <w:r>
              <w:t>Saugos darbe</w:t>
            </w:r>
            <w:r w:rsidRPr="2AB9B5A3">
              <w:t xml:space="preserve"> specialistui į darbo el. paštą, apie:</w:t>
            </w:r>
          </w:p>
          <w:p w:rsidR="00C359AA" w:rsidP="00D019A2" w:rsidRDefault="00C359AA" w14:paraId="75BDDA62" w14:textId="775B87C8">
            <w:pPr>
              <w:pStyle w:val="ListParagraph"/>
              <w:numPr>
                <w:ilvl w:val="1"/>
                <w:numId w:val="3"/>
              </w:numPr>
              <w:spacing w:before="60" w:after="60"/>
              <w:ind w:right="57"/>
              <w:contextualSpacing w:val="0"/>
              <w:jc w:val="both"/>
              <w:rPr>
                <w:rFonts w:cstheme="minorHAnsi"/>
              </w:rPr>
            </w:pPr>
            <w:r>
              <w:rPr>
                <w:rFonts w:cstheme="minorHAnsi"/>
              </w:rPr>
              <w:t>Vėluojamas atlikti užduotis.</w:t>
            </w:r>
          </w:p>
          <w:p w:rsidR="00C359AA" w:rsidP="00D019A2" w:rsidRDefault="00C359AA" w14:paraId="4F2B708E" w14:textId="1256F576">
            <w:pPr>
              <w:pStyle w:val="ListParagraph"/>
              <w:numPr>
                <w:ilvl w:val="1"/>
                <w:numId w:val="3"/>
              </w:numPr>
              <w:spacing w:before="60" w:after="60"/>
              <w:ind w:right="57"/>
              <w:contextualSpacing w:val="0"/>
              <w:jc w:val="both"/>
              <w:rPr>
                <w:rFonts w:cstheme="minorHAnsi"/>
              </w:rPr>
            </w:pPr>
            <w:r>
              <w:rPr>
                <w:rFonts w:cstheme="minorHAnsi"/>
              </w:rPr>
              <w:t>Klientams pateiktas užklausas.</w:t>
            </w:r>
          </w:p>
          <w:p w:rsidR="00C359AA" w:rsidP="00C359AA" w:rsidRDefault="00C359AA" w14:paraId="27B968CF" w14:textId="5089D53F">
            <w:pPr>
              <w:spacing w:before="60" w:after="120"/>
              <w:ind w:right="57"/>
              <w:jc w:val="both"/>
            </w:pPr>
            <w:r>
              <w:rPr>
                <w:rFonts w:cstheme="minorHAnsi"/>
              </w:rPr>
              <w:t xml:space="preserve">El. laiškas su visomis vėluojančiomis atlikti užduotimis yra siunčiamas vieną kartą per dieną (darbo pradžioje). Plačiau apie automatinį priminimo laišką, jo siuntimo dažnumą ir detalesnes sėkmės sąlygas pateikiama žemiau esančioje </w:t>
            </w:r>
            <w:r w:rsidRPr="005159CA">
              <w:rPr>
                <w:rFonts w:cstheme="minorHAnsi"/>
                <w:i/>
                <w:iCs/>
                <w:lang w:val="en-US"/>
              </w:rPr>
              <w:t>User story</w:t>
            </w:r>
            <w:r>
              <w:rPr>
                <w:rFonts w:cstheme="minorHAnsi"/>
              </w:rPr>
              <w:t>.</w:t>
            </w:r>
          </w:p>
        </w:tc>
      </w:tr>
      <w:tr w:rsidRPr="00B82B49" w:rsidR="00C359AA" w:rsidTr="008D58F8" w14:paraId="22A264E9" w14:textId="77777777">
        <w:trPr>
          <w:gridAfter w:val="1"/>
          <w:wAfter w:w="6" w:type="dxa"/>
          <w:trHeight w:val="731"/>
        </w:trPr>
        <w:tc>
          <w:tcPr>
            <w:tcW w:w="4907" w:type="dxa"/>
            <w:shd w:val="clear" w:color="auto" w:fill="auto"/>
            <w:vAlign w:val="center"/>
          </w:tcPr>
          <w:p w:rsidRPr="002074FC" w:rsidR="00C359AA" w:rsidP="00C359AA" w:rsidRDefault="00C359AA" w14:paraId="780BBD5C" w14:textId="7E974960">
            <w:pPr>
              <w:jc w:val="both"/>
            </w:pPr>
            <w:r>
              <w:lastRenderedPageBreak/>
              <w:t xml:space="preserve">Aš, kaip Saugos darbe specialistas </w:t>
            </w:r>
            <w:r w:rsidRPr="003E33D5">
              <w:t>noriu gau</w:t>
            </w:r>
            <w:r>
              <w:t xml:space="preserve">ti </w:t>
            </w:r>
            <w:r w:rsidRPr="003E33D5">
              <w:t>priminimą į el. paštą</w:t>
            </w:r>
            <w:r>
              <w:t>,</w:t>
            </w:r>
            <w:r w:rsidRPr="003E33D5">
              <w:t xml:space="preserve"> jei vėluoju </w:t>
            </w:r>
            <w:r>
              <w:t>arba galiu vėluoti atlikti kvalifikacijos patikrą</w:t>
            </w:r>
            <w:r w:rsidRPr="003E33D5">
              <w:t xml:space="preserve"> per nustatytą terminą, kad </w:t>
            </w:r>
            <w:r>
              <w:t>užtikrinti Kliento lūkesčius.</w:t>
            </w:r>
          </w:p>
        </w:tc>
        <w:tc>
          <w:tcPr>
            <w:tcW w:w="1842" w:type="dxa"/>
            <w:shd w:val="clear" w:color="auto" w:fill="auto"/>
            <w:vAlign w:val="center"/>
          </w:tcPr>
          <w:p w:rsidR="00C359AA" w:rsidP="00C359AA" w:rsidRDefault="00C359AA" w14:paraId="756C6A14" w14:textId="421B0CA7">
            <w:pPr>
              <w:jc w:val="center"/>
              <w:rPr>
                <w:rFonts w:cstheme="minorHAnsi"/>
                <w:b/>
                <w:bCs/>
              </w:rPr>
            </w:pPr>
            <w:r>
              <w:rPr>
                <w:rFonts w:cstheme="minorHAnsi"/>
                <w:b/>
                <w:bCs/>
              </w:rPr>
              <w:t>Automatiniai pranešimai</w:t>
            </w:r>
          </w:p>
        </w:tc>
        <w:tc>
          <w:tcPr>
            <w:tcW w:w="7480" w:type="dxa"/>
            <w:shd w:val="clear" w:color="auto" w:fill="auto"/>
            <w:vAlign w:val="center"/>
          </w:tcPr>
          <w:p w:rsidRPr="005159CA" w:rsidR="00C359AA" w:rsidP="00C359AA" w:rsidRDefault="00C359AA" w14:paraId="22C14580" w14:textId="77777777">
            <w:pPr>
              <w:spacing w:before="60" w:after="120"/>
              <w:ind w:right="57"/>
              <w:jc w:val="both"/>
              <w:rPr>
                <w:rFonts w:cstheme="minorHAnsi"/>
              </w:rPr>
            </w:pPr>
            <w:r>
              <w:rPr>
                <w:rFonts w:cstheme="minorHAnsi"/>
              </w:rPr>
              <w:t>Automatinis p</w:t>
            </w:r>
            <w:r w:rsidRPr="005159CA">
              <w:rPr>
                <w:rFonts w:cstheme="minorHAnsi"/>
              </w:rPr>
              <w:t>riminim</w:t>
            </w:r>
            <w:r>
              <w:rPr>
                <w:rFonts w:cstheme="minorHAnsi"/>
              </w:rPr>
              <w:t>o laiškas</w:t>
            </w:r>
            <w:r w:rsidRPr="005159CA">
              <w:rPr>
                <w:rFonts w:cstheme="minorHAnsi"/>
              </w:rPr>
              <w:t xml:space="preserve"> apie vėluoja</w:t>
            </w:r>
            <w:r>
              <w:rPr>
                <w:rFonts w:cstheme="minorHAnsi"/>
              </w:rPr>
              <w:t>m</w:t>
            </w:r>
            <w:r w:rsidRPr="005159CA">
              <w:rPr>
                <w:rFonts w:cstheme="minorHAnsi"/>
              </w:rPr>
              <w:t>as atlikti užduotis bei Klientams pateiktas užklausas</w:t>
            </w:r>
            <w:r>
              <w:rPr>
                <w:rFonts w:cstheme="minorHAnsi"/>
              </w:rPr>
              <w:t xml:space="preserve"> turi būti</w:t>
            </w:r>
            <w:r w:rsidRPr="005159CA">
              <w:rPr>
                <w:rFonts w:cstheme="minorHAnsi"/>
              </w:rPr>
              <w:t>:</w:t>
            </w:r>
          </w:p>
          <w:p w:rsidR="00C359AA" w:rsidP="00D019A2" w:rsidRDefault="00C359AA" w14:paraId="6B940961" w14:textId="24EA1D7D">
            <w:pPr>
              <w:pStyle w:val="ListParagraph"/>
              <w:numPr>
                <w:ilvl w:val="0"/>
                <w:numId w:val="31"/>
              </w:numPr>
              <w:spacing w:before="60" w:after="60"/>
              <w:ind w:left="743" w:right="57" w:hanging="284"/>
              <w:jc w:val="both"/>
            </w:pPr>
            <w:r w:rsidRPr="2AB9B5A3">
              <w:t xml:space="preserve">Siunčiamas konkrečiam </w:t>
            </w:r>
            <w:r>
              <w:t>Saugos darbe</w:t>
            </w:r>
            <w:r w:rsidRPr="2AB9B5A3">
              <w:t xml:space="preserve"> specialistui į darbo el. paštą, o ne į </w:t>
            </w:r>
            <w:r>
              <w:rPr>
                <w:i/>
                <w:iCs/>
              </w:rPr>
              <w:t>Darbuotojų saugos</w:t>
            </w:r>
            <w:r w:rsidRPr="005159CA">
              <w:rPr>
                <w:i/>
                <w:iCs/>
              </w:rPr>
              <w:t xml:space="preserve"> </w:t>
            </w:r>
            <w:r w:rsidRPr="00494F18">
              <w:rPr>
                <w:i/>
                <w:iCs/>
              </w:rPr>
              <w:t>ir</w:t>
            </w:r>
            <w:r>
              <w:t xml:space="preserve"> </w:t>
            </w:r>
            <w:r w:rsidRPr="00494F18">
              <w:rPr>
                <w:i/>
                <w:iCs/>
              </w:rPr>
              <w:t>aplinkosaugos</w:t>
            </w:r>
            <w:r w:rsidRPr="0B1E0E4F">
              <w:rPr>
                <w:i/>
                <w:iCs/>
              </w:rPr>
              <w:t xml:space="preserve"> </w:t>
            </w:r>
            <w:r w:rsidRPr="005159CA">
              <w:rPr>
                <w:i/>
                <w:iCs/>
              </w:rPr>
              <w:t>skyriaus</w:t>
            </w:r>
            <w:r>
              <w:t xml:space="preserve"> </w:t>
            </w:r>
            <w:r w:rsidRPr="2AB9B5A3">
              <w:t xml:space="preserve">bendrą pašto dėžutę. </w:t>
            </w:r>
          </w:p>
          <w:p w:rsidR="00C359AA" w:rsidP="00D019A2" w:rsidRDefault="00C359AA" w14:paraId="2938ABD3" w14:textId="77777777">
            <w:pPr>
              <w:pStyle w:val="ListParagraph"/>
              <w:numPr>
                <w:ilvl w:val="0"/>
                <w:numId w:val="31"/>
              </w:numPr>
              <w:spacing w:before="60" w:after="60"/>
              <w:ind w:left="743" w:right="57" w:hanging="284"/>
              <w:contextualSpacing w:val="0"/>
              <w:jc w:val="both"/>
              <w:rPr>
                <w:rFonts w:cstheme="minorHAnsi"/>
              </w:rPr>
            </w:pPr>
            <w:r w:rsidRPr="2AB9B5A3">
              <w:t xml:space="preserve">Siunčiamas vieną kartą per dieną (darbo pradžioje) ir pateikiamas kaip visų vėluojamų atlikti užduočių suvestinė. </w:t>
            </w:r>
          </w:p>
          <w:p w:rsidR="00C359AA" w:rsidP="00D019A2" w:rsidRDefault="00C359AA" w14:paraId="6B0864E4" w14:textId="792ADFFD">
            <w:pPr>
              <w:pStyle w:val="ListParagraph"/>
              <w:numPr>
                <w:ilvl w:val="0"/>
                <w:numId w:val="31"/>
              </w:numPr>
              <w:spacing w:before="60" w:after="60"/>
              <w:ind w:left="743" w:right="57" w:hanging="284"/>
              <w:jc w:val="both"/>
            </w:pPr>
            <w:r w:rsidRPr="0B606D00">
              <w:t>El. priminimo laiške pateikiama visų vėluojančių užduočių trumpa informacija (prašymo ID, užduoties vykdytojas, data iki kada turi būti atlikta, būsena ir pan.) bei interaktyvios nuorodos į šiuos prašymus.</w:t>
            </w:r>
          </w:p>
          <w:p w:rsidRPr="005C366F" w:rsidR="00C359AA" w:rsidP="00D019A2" w:rsidRDefault="00C359AA" w14:paraId="5BCF75EB" w14:textId="6CB7F2A1">
            <w:pPr>
              <w:pStyle w:val="ListParagraph"/>
              <w:numPr>
                <w:ilvl w:val="0"/>
                <w:numId w:val="31"/>
              </w:numPr>
              <w:spacing w:before="60" w:after="60"/>
              <w:ind w:left="743" w:right="57" w:hanging="284"/>
              <w:jc w:val="both"/>
            </w:pPr>
            <w:r w:rsidRPr="0B606D00">
              <w:t>El. priminimo laiške pateikiama ir prašymų suvestinė, kurių būsena yra „</w:t>
            </w:r>
            <w:r w:rsidRPr="0B606D00">
              <w:rPr>
                <w:b/>
                <w:bCs/>
                <w:i/>
                <w:iCs/>
              </w:rPr>
              <w:t>Laukiama informacijos iš Kliento</w:t>
            </w:r>
            <w:r w:rsidRPr="0B606D00">
              <w:t xml:space="preserve">“ ir pagal kurias </w:t>
            </w:r>
            <w:r>
              <w:t>Saugos darbe</w:t>
            </w:r>
            <w:r w:rsidRPr="0B606D00">
              <w:t xml:space="preserve"> specialistui yra </w:t>
            </w:r>
            <w:r>
              <w:t xml:space="preserve">aktyvios </w:t>
            </w:r>
            <w:r w:rsidRPr="0B606D00">
              <w:t xml:space="preserve">priskirtos vykdyti </w:t>
            </w:r>
            <w:r w:rsidRPr="008F2814">
              <w:rPr>
                <w:b/>
                <w:bCs/>
                <w:i/>
                <w:iCs/>
              </w:rPr>
              <w:t>Kvalifikacijos patikra</w:t>
            </w:r>
            <w:r w:rsidRPr="0B606D00">
              <w:t xml:space="preserve"> užduotys, nurodant:</w:t>
            </w:r>
          </w:p>
          <w:p w:rsidRPr="005C366F" w:rsidR="00C359AA" w:rsidP="00D019A2" w:rsidRDefault="00C359AA" w14:paraId="40EBA0E5" w14:textId="77777777">
            <w:pPr>
              <w:pStyle w:val="ListParagraph"/>
              <w:numPr>
                <w:ilvl w:val="1"/>
                <w:numId w:val="3"/>
              </w:numPr>
              <w:spacing w:before="60" w:after="60"/>
              <w:ind w:left="1434" w:right="57" w:hanging="357"/>
              <w:contextualSpacing w:val="0"/>
              <w:jc w:val="both"/>
              <w:rPr>
                <w:rFonts w:cstheme="minorHAnsi"/>
              </w:rPr>
            </w:pPr>
            <w:r>
              <w:rPr>
                <w:rFonts w:cstheme="minorHAnsi"/>
              </w:rPr>
              <w:t>P</w:t>
            </w:r>
            <w:r w:rsidRPr="005C366F">
              <w:rPr>
                <w:rFonts w:cstheme="minorHAnsi"/>
              </w:rPr>
              <w:t>rašymo</w:t>
            </w:r>
            <w:r>
              <w:t xml:space="preserve"> ID.</w:t>
            </w:r>
          </w:p>
          <w:p w:rsidRPr="005C366F" w:rsidR="00C359AA" w:rsidP="00D019A2" w:rsidRDefault="00C359AA" w14:paraId="2A8859F1" w14:textId="77777777">
            <w:pPr>
              <w:pStyle w:val="ListParagraph"/>
              <w:numPr>
                <w:ilvl w:val="1"/>
                <w:numId w:val="3"/>
              </w:numPr>
              <w:spacing w:before="60" w:after="60"/>
              <w:ind w:left="1434" w:right="57" w:hanging="357"/>
              <w:contextualSpacing w:val="0"/>
              <w:jc w:val="both"/>
              <w:rPr>
                <w:rFonts w:cstheme="minorHAnsi"/>
              </w:rPr>
            </w:pPr>
            <w:r>
              <w:t>Interaktyvią nuorodą į prašymą.</w:t>
            </w:r>
          </w:p>
          <w:p w:rsidRPr="005C366F" w:rsidR="00C359AA" w:rsidP="00D019A2" w:rsidRDefault="00C359AA" w14:paraId="4BEF49D8" w14:textId="677BBEFF">
            <w:pPr>
              <w:pStyle w:val="ListParagraph"/>
              <w:numPr>
                <w:ilvl w:val="1"/>
                <w:numId w:val="3"/>
              </w:numPr>
              <w:spacing w:before="60" w:after="60"/>
              <w:ind w:left="1434" w:right="57" w:hanging="357"/>
              <w:contextualSpacing w:val="0"/>
              <w:jc w:val="both"/>
              <w:rPr>
                <w:rFonts w:cstheme="minorHAnsi"/>
              </w:rPr>
            </w:pPr>
            <w:r>
              <w:t>Kuris iš kolegų pateikė užklausą Klientui.</w:t>
            </w:r>
          </w:p>
          <w:p w:rsidRPr="0090450C" w:rsidR="00C359AA" w:rsidP="00D019A2" w:rsidRDefault="00C359AA" w14:paraId="75F9F08C" w14:textId="77777777">
            <w:pPr>
              <w:pStyle w:val="ListParagraph"/>
              <w:numPr>
                <w:ilvl w:val="1"/>
                <w:numId w:val="3"/>
              </w:numPr>
              <w:spacing w:before="60" w:after="60"/>
              <w:ind w:left="1434" w:right="57" w:hanging="357"/>
              <w:contextualSpacing w:val="0"/>
              <w:jc w:val="both"/>
              <w:rPr>
                <w:rFonts w:cstheme="minorHAnsi"/>
              </w:rPr>
            </w:pPr>
            <w:r>
              <w:t xml:space="preserve">Galutinį terminą, per kurį Klientas privalo pateikti atsakymą į užklausą, norint išvengti automatinio prašymo atmetimo veiksmo. </w:t>
            </w:r>
          </w:p>
          <w:p w:rsidRPr="0090450C" w:rsidR="00C359AA" w:rsidP="00D019A2" w:rsidRDefault="00C359AA" w14:paraId="5B2E849D" w14:textId="38D33075">
            <w:pPr>
              <w:pStyle w:val="ListParagraph"/>
              <w:numPr>
                <w:ilvl w:val="1"/>
                <w:numId w:val="3"/>
              </w:numPr>
              <w:spacing w:before="60" w:after="120"/>
              <w:ind w:left="1434" w:right="57" w:hanging="357"/>
              <w:contextualSpacing w:val="0"/>
              <w:jc w:val="both"/>
              <w:rPr>
                <w:rFonts w:cstheme="minorHAnsi"/>
              </w:rPr>
            </w:pPr>
            <w:r>
              <w:lastRenderedPageBreak/>
              <w:t>Kokiu būdu Klientas turi pateikti atsakymą į užklausą: per savitarną (registruoti Klientai) ar el. laišku (Trečioji šalis).</w:t>
            </w:r>
          </w:p>
        </w:tc>
      </w:tr>
      <w:tr w:rsidR="00C359AA" w:rsidTr="00B94CF5" w14:paraId="774DA3CB" w14:textId="77777777">
        <w:trPr>
          <w:gridAfter w:val="1"/>
          <w:wAfter w:w="6" w:type="dxa"/>
          <w:trHeight w:val="731"/>
        </w:trPr>
        <w:tc>
          <w:tcPr>
            <w:tcW w:w="4907" w:type="dxa"/>
            <w:shd w:val="clear" w:color="auto" w:fill="auto"/>
            <w:vAlign w:val="center"/>
          </w:tcPr>
          <w:p w:rsidR="00C359AA" w:rsidP="00C359AA" w:rsidRDefault="00C359AA" w14:paraId="6F90F7D5" w14:textId="690E5114">
            <w:pPr>
              <w:jc w:val="both"/>
            </w:pPr>
            <w:r>
              <w:lastRenderedPageBreak/>
              <w:t>Aš, k</w:t>
            </w:r>
            <w:r w:rsidRPr="004E679A">
              <w:t xml:space="preserve">aip </w:t>
            </w:r>
            <w:r>
              <w:t>Saugos darbe specialistas</w:t>
            </w:r>
            <w:r w:rsidRPr="004E679A">
              <w:t>, noriu</w:t>
            </w:r>
            <w:r>
              <w:t xml:space="preserve"> turėti galimybę pažymėti ar Kliento prašyme numatytiems darbams darbuotojų kvalifikacija yra tinkama arba netinkama, kad būtų galima išduoti sutikimus darbams vykdyti tik tiems Klientams, kurie turi tinkamą kvalifikaciją numatytiems darbams atlikti.</w:t>
            </w:r>
          </w:p>
        </w:tc>
        <w:tc>
          <w:tcPr>
            <w:tcW w:w="1842" w:type="dxa"/>
            <w:shd w:val="clear" w:color="auto" w:fill="auto"/>
            <w:vAlign w:val="center"/>
          </w:tcPr>
          <w:p w:rsidR="00C359AA" w:rsidP="00C359AA" w:rsidRDefault="00C359AA" w14:paraId="2780A47C" w14:textId="50A67CF7">
            <w:pPr>
              <w:jc w:val="center"/>
              <w:rPr>
                <w:rFonts w:cstheme="minorHAnsi"/>
                <w:b/>
                <w:bCs/>
              </w:rPr>
            </w:pPr>
            <w:r>
              <w:rPr>
                <w:rFonts w:cstheme="minorHAnsi"/>
                <w:b/>
                <w:bCs/>
              </w:rPr>
              <w:t>Užduočių atlikimas</w:t>
            </w:r>
          </w:p>
        </w:tc>
        <w:tc>
          <w:tcPr>
            <w:tcW w:w="7480" w:type="dxa"/>
            <w:shd w:val="clear" w:color="auto" w:fill="auto"/>
            <w:vAlign w:val="center"/>
          </w:tcPr>
          <w:p w:rsidRPr="00C43BF5" w:rsidR="00C359AA" w:rsidP="00C359AA" w:rsidRDefault="00C359AA" w14:paraId="39B95BC9" w14:textId="4BE1921B">
            <w:pPr>
              <w:spacing w:before="60" w:after="120"/>
              <w:ind w:right="57"/>
              <w:jc w:val="both"/>
            </w:pPr>
            <w:r w:rsidRPr="0B1E0E4F">
              <w:t xml:space="preserve">Kai </w:t>
            </w:r>
            <w:r>
              <w:t>Saugos darbe specialistas</w:t>
            </w:r>
            <w:r w:rsidRPr="0B1E0E4F">
              <w:t xml:space="preserve"> atliko kvalifikacijos patikrinimą, tada </w:t>
            </w:r>
            <w:r w:rsidRPr="009D2DB3">
              <w:rPr>
                <w:b/>
                <w:bCs/>
                <w:i/>
                <w:iCs/>
              </w:rPr>
              <w:t>Kvalifikacijos patikra</w:t>
            </w:r>
            <w:r>
              <w:t xml:space="preserve"> užduotyje </w:t>
            </w:r>
            <w:r w:rsidRPr="0B1E0E4F">
              <w:t>turi pasirinkti vieną iš dviejų galimų opcijų:</w:t>
            </w:r>
          </w:p>
          <w:p w:rsidR="00C359AA" w:rsidP="00D019A2" w:rsidRDefault="00C359AA" w14:paraId="4FCD3A11" w14:textId="2FE860D9">
            <w:pPr>
              <w:pStyle w:val="CommentText"/>
              <w:numPr>
                <w:ilvl w:val="0"/>
                <w:numId w:val="3"/>
              </w:numPr>
              <w:ind w:right="57"/>
              <w:jc w:val="both"/>
              <w:rPr>
                <w:i/>
                <w:iCs/>
                <w:sz w:val="22"/>
                <w:szCs w:val="22"/>
              </w:rPr>
            </w:pPr>
            <w:r w:rsidRPr="00430F1D">
              <w:rPr>
                <w:i/>
                <w:iCs/>
                <w:sz w:val="22"/>
                <w:szCs w:val="22"/>
              </w:rPr>
              <w:t>Tinkama kvalifikacija</w:t>
            </w:r>
          </w:p>
          <w:p w:rsidRPr="00430F1D" w:rsidR="003E54CD" w:rsidP="00D019A2" w:rsidRDefault="003E54CD" w14:paraId="06763065" w14:textId="4BA0794F">
            <w:pPr>
              <w:pStyle w:val="CommentText"/>
              <w:numPr>
                <w:ilvl w:val="0"/>
                <w:numId w:val="3"/>
              </w:numPr>
              <w:ind w:right="57"/>
              <w:jc w:val="both"/>
              <w:rPr>
                <w:i/>
                <w:iCs/>
                <w:sz w:val="22"/>
                <w:szCs w:val="22"/>
              </w:rPr>
            </w:pPr>
            <w:r>
              <w:rPr>
                <w:i/>
                <w:iCs/>
                <w:sz w:val="22"/>
                <w:szCs w:val="22"/>
              </w:rPr>
              <w:t>Patikros nereikia</w:t>
            </w:r>
          </w:p>
          <w:p w:rsidR="00C359AA" w:rsidP="00D019A2" w:rsidRDefault="00C359AA" w14:paraId="0F39782B" w14:textId="6F9BF5D2">
            <w:pPr>
              <w:pStyle w:val="CommentText"/>
              <w:numPr>
                <w:ilvl w:val="0"/>
                <w:numId w:val="3"/>
              </w:numPr>
              <w:spacing w:after="120"/>
              <w:ind w:left="714" w:right="57" w:hanging="357"/>
              <w:jc w:val="both"/>
              <w:rPr>
                <w:i/>
                <w:iCs/>
                <w:sz w:val="22"/>
                <w:szCs w:val="22"/>
              </w:rPr>
            </w:pPr>
            <w:r w:rsidRPr="00430F1D">
              <w:rPr>
                <w:i/>
                <w:iCs/>
                <w:sz w:val="22"/>
                <w:szCs w:val="22"/>
              </w:rPr>
              <w:t>Netinkama kvalifikacija</w:t>
            </w:r>
          </w:p>
          <w:p w:rsidR="00C359AA" w:rsidP="00C359AA" w:rsidRDefault="00C359AA" w14:paraId="0BE27661" w14:textId="641B3422">
            <w:pPr>
              <w:pStyle w:val="CommentText"/>
              <w:ind w:right="57"/>
              <w:jc w:val="both"/>
              <w:rPr>
                <w:sz w:val="22"/>
                <w:szCs w:val="22"/>
              </w:rPr>
            </w:pPr>
            <w:r w:rsidRPr="00D6349B">
              <w:rPr>
                <w:sz w:val="22"/>
                <w:szCs w:val="22"/>
              </w:rPr>
              <w:t xml:space="preserve">Jei </w:t>
            </w:r>
            <w:r>
              <w:rPr>
                <w:sz w:val="22"/>
                <w:szCs w:val="22"/>
              </w:rPr>
              <w:t>Saugos darbe</w:t>
            </w:r>
            <w:r w:rsidRPr="00D6349B">
              <w:rPr>
                <w:sz w:val="22"/>
                <w:szCs w:val="22"/>
              </w:rPr>
              <w:t xml:space="preserve"> specialistas pažymėjo, kad</w:t>
            </w:r>
            <w:r>
              <w:rPr>
                <w:sz w:val="22"/>
                <w:szCs w:val="22"/>
              </w:rPr>
              <w:t xml:space="preserve"> </w:t>
            </w:r>
            <w:r w:rsidRPr="00046A25">
              <w:rPr>
                <w:b/>
                <w:bCs/>
                <w:i/>
                <w:iCs/>
                <w:sz w:val="22"/>
                <w:szCs w:val="22"/>
              </w:rPr>
              <w:t>Netinkama kvalifikacija</w:t>
            </w:r>
            <w:r w:rsidRPr="00046A25">
              <w:rPr>
                <w:sz w:val="22"/>
                <w:szCs w:val="22"/>
              </w:rPr>
              <w:t xml:space="preserve"> darbams vykdyti, tada</w:t>
            </w:r>
            <w:r>
              <w:rPr>
                <w:sz w:val="22"/>
                <w:szCs w:val="22"/>
              </w:rPr>
              <w:t xml:space="preserve"> automatiškai:</w:t>
            </w:r>
          </w:p>
          <w:p w:rsidR="00C359AA" w:rsidP="00D019A2" w:rsidRDefault="00C359AA" w14:paraId="19D0F69B" w14:textId="389819C2">
            <w:pPr>
              <w:pStyle w:val="CommentText"/>
              <w:numPr>
                <w:ilvl w:val="0"/>
                <w:numId w:val="3"/>
              </w:numPr>
              <w:spacing w:before="60" w:after="60"/>
              <w:ind w:left="714" w:right="57" w:hanging="357"/>
              <w:jc w:val="both"/>
              <w:rPr>
                <w:sz w:val="22"/>
                <w:szCs w:val="22"/>
              </w:rPr>
            </w:pPr>
            <w:r w:rsidRPr="00046A25">
              <w:rPr>
                <w:sz w:val="22"/>
                <w:szCs w:val="22"/>
              </w:rPr>
              <w:t>„</w:t>
            </w:r>
            <w:r w:rsidRPr="00046A25">
              <w:rPr>
                <w:b/>
                <w:i/>
                <w:color w:val="7030A0"/>
                <w:sz w:val="22"/>
                <w:szCs w:val="22"/>
              </w:rPr>
              <w:t>Kliento kvalifikacijos patikra</w:t>
            </w:r>
            <w:r w:rsidRPr="00046A25">
              <w:rPr>
                <w:i/>
                <w:sz w:val="22"/>
                <w:szCs w:val="22"/>
              </w:rPr>
              <w:t>“</w:t>
            </w:r>
            <w:r w:rsidRPr="00046A25">
              <w:rPr>
                <w:color w:val="7030A0"/>
                <w:sz w:val="22"/>
                <w:szCs w:val="22"/>
              </w:rPr>
              <w:t xml:space="preserve"> </w:t>
            </w:r>
            <w:r w:rsidRPr="00046A25">
              <w:rPr>
                <w:sz w:val="22"/>
                <w:szCs w:val="22"/>
              </w:rPr>
              <w:t xml:space="preserve">registro pildymo lauke yra išsaugomas ši </w:t>
            </w:r>
            <w:r w:rsidRPr="00046A25">
              <w:rPr>
                <w:b/>
                <w:bCs/>
                <w:i/>
                <w:iCs/>
                <w:sz w:val="22"/>
                <w:szCs w:val="22"/>
              </w:rPr>
              <w:t>Netinkama kvalifikacija</w:t>
            </w:r>
            <w:r>
              <w:rPr>
                <w:b/>
                <w:bCs/>
                <w:i/>
                <w:iCs/>
                <w:sz w:val="22"/>
                <w:szCs w:val="22"/>
              </w:rPr>
              <w:t xml:space="preserve"> </w:t>
            </w:r>
            <w:r w:rsidRPr="006A1AF3">
              <w:rPr>
                <w:sz w:val="22"/>
                <w:szCs w:val="22"/>
              </w:rPr>
              <w:t>reikšmė</w:t>
            </w:r>
            <w:r w:rsidRPr="00046A25">
              <w:rPr>
                <w:sz w:val="22"/>
                <w:szCs w:val="22"/>
              </w:rPr>
              <w:t>.</w:t>
            </w:r>
          </w:p>
          <w:p w:rsidRPr="00046A25" w:rsidR="00C359AA" w:rsidP="00D019A2" w:rsidRDefault="00C359AA" w14:paraId="51E47361" w14:textId="0F14536B">
            <w:pPr>
              <w:pStyle w:val="CommentText"/>
              <w:numPr>
                <w:ilvl w:val="0"/>
                <w:numId w:val="3"/>
              </w:numPr>
              <w:spacing w:before="60" w:after="60"/>
              <w:ind w:left="714" w:right="57" w:hanging="357"/>
              <w:jc w:val="both"/>
              <w:rPr>
                <w:sz w:val="22"/>
                <w:szCs w:val="22"/>
              </w:rPr>
            </w:pPr>
            <w:r w:rsidRPr="00046A25">
              <w:rPr>
                <w:sz w:val="22"/>
                <w:szCs w:val="22"/>
              </w:rPr>
              <w:t>Klientui bei Sutikimą rengiančio specialisto skyriui išsiunčiami atitinkami el. laiškai (standartinis laiško tekstas ir nuoroda į prašymą).</w:t>
            </w:r>
          </w:p>
          <w:p w:rsidR="00C359AA" w:rsidP="00D019A2" w:rsidRDefault="00C359AA" w14:paraId="2AC33002" w14:textId="3F9E6A2C">
            <w:pPr>
              <w:pStyle w:val="CommentText"/>
              <w:numPr>
                <w:ilvl w:val="0"/>
                <w:numId w:val="3"/>
              </w:numPr>
              <w:spacing w:before="60" w:after="60"/>
              <w:ind w:left="714" w:right="57" w:hanging="357"/>
              <w:jc w:val="both"/>
              <w:rPr>
                <w:sz w:val="22"/>
                <w:szCs w:val="22"/>
              </w:rPr>
            </w:pPr>
            <w:r w:rsidRPr="008C11BF">
              <w:rPr>
                <w:b/>
                <w:bCs/>
                <w:i/>
                <w:iCs/>
                <w:sz w:val="22"/>
                <w:szCs w:val="22"/>
              </w:rPr>
              <w:t>Kvalifikacijos patikra</w:t>
            </w:r>
            <w:r>
              <w:t xml:space="preserve"> </w:t>
            </w:r>
            <w:r w:rsidRPr="0B606D00">
              <w:rPr>
                <w:sz w:val="22"/>
                <w:szCs w:val="22"/>
              </w:rPr>
              <w:t>užduoties būsena pasikeičia į „</w:t>
            </w:r>
            <w:r>
              <w:rPr>
                <w:b/>
                <w:bCs/>
                <w:i/>
                <w:iCs/>
                <w:sz w:val="22"/>
                <w:szCs w:val="22"/>
              </w:rPr>
              <w:t>Įvykdyta“</w:t>
            </w:r>
            <w:r>
              <w:rPr>
                <w:sz w:val="22"/>
                <w:szCs w:val="22"/>
              </w:rPr>
              <w:t>.</w:t>
            </w:r>
          </w:p>
          <w:p w:rsidR="00C359AA" w:rsidP="00D019A2" w:rsidRDefault="00C359AA" w14:paraId="331992BC" w14:textId="77777777">
            <w:pPr>
              <w:pStyle w:val="CommentText"/>
              <w:numPr>
                <w:ilvl w:val="0"/>
                <w:numId w:val="3"/>
              </w:numPr>
              <w:spacing w:after="240"/>
              <w:ind w:left="714" w:right="57" w:hanging="357"/>
              <w:jc w:val="both"/>
              <w:rPr>
                <w:sz w:val="22"/>
                <w:szCs w:val="22"/>
              </w:rPr>
            </w:pPr>
            <w:r>
              <w:rPr>
                <w:sz w:val="22"/>
                <w:szCs w:val="22"/>
              </w:rPr>
              <w:t>Prašymo būsena pasikeičia į „</w:t>
            </w:r>
            <w:r w:rsidRPr="008C11BF">
              <w:rPr>
                <w:b/>
                <w:bCs/>
                <w:i/>
                <w:iCs/>
                <w:sz w:val="22"/>
                <w:szCs w:val="22"/>
              </w:rPr>
              <w:t>Atmestas</w:t>
            </w:r>
            <w:r>
              <w:rPr>
                <w:sz w:val="22"/>
                <w:szCs w:val="22"/>
              </w:rPr>
              <w:t>“.</w:t>
            </w:r>
          </w:p>
          <w:p w:rsidR="00C359AA" w:rsidP="00C359AA" w:rsidRDefault="00C359AA" w14:paraId="31F0ABDE" w14:textId="72966171">
            <w:pPr>
              <w:pStyle w:val="CommentText"/>
              <w:ind w:right="57"/>
              <w:jc w:val="both"/>
              <w:rPr>
                <w:sz w:val="22"/>
                <w:szCs w:val="22"/>
              </w:rPr>
            </w:pPr>
            <w:r w:rsidRPr="00D6349B">
              <w:rPr>
                <w:sz w:val="22"/>
                <w:szCs w:val="22"/>
              </w:rPr>
              <w:t xml:space="preserve">Jei </w:t>
            </w:r>
            <w:r>
              <w:rPr>
                <w:sz w:val="22"/>
                <w:szCs w:val="22"/>
              </w:rPr>
              <w:t>Saugos darbe</w:t>
            </w:r>
            <w:r w:rsidRPr="00D6349B">
              <w:rPr>
                <w:sz w:val="22"/>
                <w:szCs w:val="22"/>
              </w:rPr>
              <w:t xml:space="preserve"> specialistas pažymėjo, kad</w:t>
            </w:r>
            <w:r>
              <w:rPr>
                <w:sz w:val="22"/>
                <w:szCs w:val="22"/>
              </w:rPr>
              <w:t xml:space="preserve"> </w:t>
            </w:r>
            <w:r>
              <w:rPr>
                <w:b/>
                <w:bCs/>
                <w:i/>
                <w:iCs/>
                <w:sz w:val="22"/>
                <w:szCs w:val="22"/>
              </w:rPr>
              <w:t>T</w:t>
            </w:r>
            <w:r w:rsidRPr="00046A25">
              <w:rPr>
                <w:b/>
                <w:bCs/>
                <w:i/>
                <w:iCs/>
                <w:sz w:val="22"/>
                <w:szCs w:val="22"/>
              </w:rPr>
              <w:t>inkama kvalifikacija</w:t>
            </w:r>
            <w:r w:rsidRPr="00046A25">
              <w:rPr>
                <w:sz w:val="22"/>
                <w:szCs w:val="22"/>
              </w:rPr>
              <w:t xml:space="preserve"> </w:t>
            </w:r>
            <w:r w:rsidR="006646B7">
              <w:rPr>
                <w:sz w:val="22"/>
                <w:szCs w:val="22"/>
              </w:rPr>
              <w:t xml:space="preserve">arba </w:t>
            </w:r>
            <w:r w:rsidRPr="006646B7" w:rsidR="006646B7">
              <w:rPr>
                <w:b/>
                <w:bCs/>
                <w:i/>
                <w:iCs/>
                <w:sz w:val="22"/>
                <w:szCs w:val="22"/>
              </w:rPr>
              <w:t>Patikros nereikia</w:t>
            </w:r>
            <w:r w:rsidR="006646B7">
              <w:rPr>
                <w:sz w:val="22"/>
                <w:szCs w:val="22"/>
              </w:rPr>
              <w:t xml:space="preserve"> </w:t>
            </w:r>
            <w:r w:rsidRPr="00046A25">
              <w:rPr>
                <w:sz w:val="22"/>
                <w:szCs w:val="22"/>
              </w:rPr>
              <w:t>darbams vykdyti, tada</w:t>
            </w:r>
            <w:r>
              <w:rPr>
                <w:sz w:val="22"/>
                <w:szCs w:val="22"/>
              </w:rPr>
              <w:t xml:space="preserve"> automatiškai:</w:t>
            </w:r>
          </w:p>
          <w:p w:rsidR="00C359AA" w:rsidP="00D019A2" w:rsidRDefault="00C359AA" w14:paraId="78FE1EC4" w14:textId="44C3C89B">
            <w:pPr>
              <w:pStyle w:val="CommentText"/>
              <w:numPr>
                <w:ilvl w:val="0"/>
                <w:numId w:val="3"/>
              </w:numPr>
              <w:spacing w:before="60" w:after="60"/>
              <w:ind w:left="714" w:right="57" w:hanging="357"/>
              <w:jc w:val="both"/>
              <w:rPr>
                <w:sz w:val="22"/>
                <w:szCs w:val="22"/>
              </w:rPr>
            </w:pPr>
            <w:r w:rsidRPr="00046A25">
              <w:rPr>
                <w:sz w:val="22"/>
                <w:szCs w:val="22"/>
              </w:rPr>
              <w:t>„</w:t>
            </w:r>
            <w:r w:rsidRPr="00046A25">
              <w:rPr>
                <w:b/>
                <w:i/>
                <w:color w:val="7030A0"/>
                <w:sz w:val="22"/>
                <w:szCs w:val="22"/>
              </w:rPr>
              <w:t>Kliento kvalifikacijos patikra</w:t>
            </w:r>
            <w:r w:rsidRPr="00046A25">
              <w:rPr>
                <w:i/>
                <w:sz w:val="22"/>
                <w:szCs w:val="22"/>
              </w:rPr>
              <w:t>“</w:t>
            </w:r>
            <w:r w:rsidRPr="00046A25">
              <w:rPr>
                <w:color w:val="7030A0"/>
                <w:sz w:val="22"/>
                <w:szCs w:val="22"/>
              </w:rPr>
              <w:t xml:space="preserve"> </w:t>
            </w:r>
            <w:r w:rsidRPr="00046A25">
              <w:rPr>
                <w:sz w:val="22"/>
                <w:szCs w:val="22"/>
              </w:rPr>
              <w:t xml:space="preserve">registro pildymo lauke yra išsaugomas ši </w:t>
            </w:r>
            <w:r>
              <w:rPr>
                <w:b/>
                <w:bCs/>
                <w:i/>
                <w:iCs/>
                <w:sz w:val="22"/>
                <w:szCs w:val="22"/>
              </w:rPr>
              <w:t>T</w:t>
            </w:r>
            <w:r w:rsidRPr="00046A25">
              <w:rPr>
                <w:b/>
                <w:bCs/>
                <w:i/>
                <w:iCs/>
                <w:sz w:val="22"/>
                <w:szCs w:val="22"/>
              </w:rPr>
              <w:t>inkama kvalifikacija</w:t>
            </w:r>
            <w:r w:rsidR="00BC7676">
              <w:rPr>
                <w:sz w:val="22"/>
                <w:szCs w:val="22"/>
              </w:rPr>
              <w:t xml:space="preserve"> arba </w:t>
            </w:r>
            <w:r w:rsidRPr="006646B7" w:rsidR="00BC7676">
              <w:rPr>
                <w:b/>
                <w:bCs/>
                <w:i/>
                <w:iCs/>
                <w:sz w:val="22"/>
                <w:szCs w:val="22"/>
              </w:rPr>
              <w:t>Patikros nereikia</w:t>
            </w:r>
            <w:r>
              <w:rPr>
                <w:b/>
                <w:bCs/>
                <w:i/>
                <w:iCs/>
                <w:sz w:val="22"/>
                <w:szCs w:val="22"/>
              </w:rPr>
              <w:t xml:space="preserve"> </w:t>
            </w:r>
            <w:r w:rsidRPr="006A1AF3">
              <w:rPr>
                <w:sz w:val="22"/>
                <w:szCs w:val="22"/>
              </w:rPr>
              <w:t>reikšmė</w:t>
            </w:r>
            <w:r w:rsidRPr="00046A25">
              <w:rPr>
                <w:sz w:val="22"/>
                <w:szCs w:val="22"/>
              </w:rPr>
              <w:t>.</w:t>
            </w:r>
          </w:p>
          <w:p w:rsidRPr="00046A25" w:rsidR="00C359AA" w:rsidP="00D019A2" w:rsidRDefault="00C359AA" w14:paraId="47EF2B1B" w14:textId="597385B8">
            <w:pPr>
              <w:pStyle w:val="CommentText"/>
              <w:numPr>
                <w:ilvl w:val="0"/>
                <w:numId w:val="3"/>
              </w:numPr>
              <w:spacing w:before="60" w:after="60"/>
              <w:ind w:left="714" w:right="57" w:hanging="357"/>
              <w:jc w:val="both"/>
              <w:rPr>
                <w:sz w:val="22"/>
                <w:szCs w:val="22"/>
              </w:rPr>
            </w:pPr>
            <w:r w:rsidRPr="00046A25">
              <w:rPr>
                <w:sz w:val="22"/>
                <w:szCs w:val="22"/>
              </w:rPr>
              <w:t>Sutikimą rengianči</w:t>
            </w:r>
            <w:r>
              <w:rPr>
                <w:sz w:val="22"/>
                <w:szCs w:val="22"/>
              </w:rPr>
              <w:t>am</w:t>
            </w:r>
            <w:r w:rsidRPr="00046A25">
              <w:rPr>
                <w:sz w:val="22"/>
                <w:szCs w:val="22"/>
              </w:rPr>
              <w:t xml:space="preserve"> specialist</w:t>
            </w:r>
            <w:r>
              <w:rPr>
                <w:sz w:val="22"/>
                <w:szCs w:val="22"/>
              </w:rPr>
              <w:t>ui suformuojama tolimesnė sutikimo išdavimo proceso užduotis</w:t>
            </w:r>
            <w:r w:rsidRPr="00046A25">
              <w:rPr>
                <w:sz w:val="22"/>
                <w:szCs w:val="22"/>
              </w:rPr>
              <w:t xml:space="preserve"> </w:t>
            </w:r>
            <w:r>
              <w:rPr>
                <w:sz w:val="22"/>
                <w:szCs w:val="22"/>
              </w:rPr>
              <w:t xml:space="preserve">bei jam (-ai) ir </w:t>
            </w:r>
            <w:r w:rsidRPr="00DC4352">
              <w:rPr>
                <w:i/>
                <w:iCs/>
                <w:sz w:val="22"/>
                <w:szCs w:val="22"/>
              </w:rPr>
              <w:t>Atsakingam skyriui</w:t>
            </w:r>
            <w:r w:rsidRPr="00046A25">
              <w:rPr>
                <w:sz w:val="22"/>
                <w:szCs w:val="22"/>
              </w:rPr>
              <w:t xml:space="preserve"> išsiunčiami atitinkami el. laiškai (standartinis laiško </w:t>
            </w:r>
            <w:r>
              <w:rPr>
                <w:sz w:val="22"/>
                <w:szCs w:val="22"/>
              </w:rPr>
              <w:t xml:space="preserve">apie galimybę tęsti sutikimo išdavimą </w:t>
            </w:r>
            <w:r w:rsidRPr="00046A25">
              <w:rPr>
                <w:sz w:val="22"/>
                <w:szCs w:val="22"/>
              </w:rPr>
              <w:t>ir nuoroda į prašymą).</w:t>
            </w:r>
          </w:p>
          <w:p w:rsidR="00C359AA" w:rsidP="00D019A2" w:rsidRDefault="00C359AA" w14:paraId="3D5585D9" w14:textId="204E7EAD">
            <w:pPr>
              <w:pStyle w:val="CommentText"/>
              <w:numPr>
                <w:ilvl w:val="0"/>
                <w:numId w:val="3"/>
              </w:numPr>
              <w:spacing w:before="60" w:after="60"/>
              <w:ind w:left="714" w:right="57" w:hanging="357"/>
              <w:jc w:val="both"/>
              <w:rPr>
                <w:sz w:val="22"/>
                <w:szCs w:val="22"/>
              </w:rPr>
            </w:pPr>
            <w:r w:rsidRPr="00F05CCC">
              <w:rPr>
                <w:b/>
                <w:bCs/>
                <w:i/>
                <w:iCs/>
                <w:sz w:val="22"/>
                <w:szCs w:val="22"/>
              </w:rPr>
              <w:t>Kvalifikacijos patikra</w:t>
            </w:r>
            <w:r>
              <w:t xml:space="preserve"> </w:t>
            </w:r>
            <w:r w:rsidRPr="0B606D00">
              <w:rPr>
                <w:sz w:val="22"/>
                <w:szCs w:val="22"/>
              </w:rPr>
              <w:t>užduoties būsena pasikeičia į „</w:t>
            </w:r>
            <w:r>
              <w:rPr>
                <w:b/>
                <w:bCs/>
                <w:i/>
                <w:iCs/>
                <w:sz w:val="22"/>
                <w:szCs w:val="22"/>
              </w:rPr>
              <w:t>Įvykdyta“</w:t>
            </w:r>
            <w:r>
              <w:rPr>
                <w:sz w:val="22"/>
                <w:szCs w:val="22"/>
              </w:rPr>
              <w:t>.</w:t>
            </w:r>
          </w:p>
          <w:p w:rsidRPr="006467FF" w:rsidR="00C359AA" w:rsidP="00D019A2" w:rsidRDefault="00C359AA" w14:paraId="0D32F780" w14:textId="2C71EAE9">
            <w:pPr>
              <w:pStyle w:val="CommentText"/>
              <w:numPr>
                <w:ilvl w:val="0"/>
                <w:numId w:val="3"/>
              </w:numPr>
              <w:spacing w:after="120"/>
              <w:ind w:left="714" w:right="57" w:hanging="357"/>
              <w:jc w:val="both"/>
            </w:pPr>
            <w:r>
              <w:rPr>
                <w:sz w:val="22"/>
                <w:szCs w:val="22"/>
              </w:rPr>
              <w:t>Prašymo būsena išlieka „</w:t>
            </w:r>
            <w:r>
              <w:rPr>
                <w:b/>
                <w:bCs/>
                <w:i/>
                <w:iCs/>
                <w:sz w:val="22"/>
                <w:szCs w:val="22"/>
              </w:rPr>
              <w:t>Vykdomas</w:t>
            </w:r>
            <w:r>
              <w:rPr>
                <w:sz w:val="22"/>
                <w:szCs w:val="22"/>
              </w:rPr>
              <w:t>“.</w:t>
            </w:r>
          </w:p>
        </w:tc>
      </w:tr>
      <w:tr w:rsidR="00C359AA" w:rsidTr="001A0EA3" w14:paraId="740E3E55" w14:textId="77777777">
        <w:trPr>
          <w:gridAfter w:val="1"/>
          <w:wAfter w:w="6" w:type="dxa"/>
          <w:trHeight w:val="731"/>
        </w:trPr>
        <w:tc>
          <w:tcPr>
            <w:tcW w:w="4907" w:type="dxa"/>
            <w:shd w:val="clear" w:color="auto" w:fill="auto"/>
            <w:vAlign w:val="center"/>
          </w:tcPr>
          <w:p w:rsidRPr="00D15358" w:rsidR="00C359AA" w:rsidP="00C359AA" w:rsidRDefault="00C359AA" w14:paraId="630A5AD7" w14:textId="4A47B2A1">
            <w:pPr>
              <w:jc w:val="both"/>
            </w:pPr>
            <w:r w:rsidRPr="00D06F52">
              <w:lastRenderedPageBreak/>
              <w:t xml:space="preserve">Aš, kaip </w:t>
            </w:r>
            <w:r>
              <w:t>S</w:t>
            </w:r>
            <w:r w:rsidRPr="0B606D00">
              <w:t xml:space="preserve">augos </w:t>
            </w:r>
            <w:r>
              <w:t>darbe</w:t>
            </w:r>
            <w:r w:rsidRPr="0B606D00">
              <w:t xml:space="preserve"> </w:t>
            </w:r>
            <w:r w:rsidRPr="00D06F52">
              <w:t>specialistas, noriu, kad prie gauto Kliento prašymo būtų galimybė įkelti papildomus, patikslintus kvalifikacinius dokumentus, kad Klientui, dėl trūkstamų ar netinkamai pateiktų kvalifikacinių dokumentų, nereikėtų iš naujo pildyti prašymą sutikimui gauti.</w:t>
            </w:r>
          </w:p>
        </w:tc>
        <w:tc>
          <w:tcPr>
            <w:tcW w:w="1842" w:type="dxa"/>
            <w:shd w:val="clear" w:color="auto" w:fill="auto"/>
            <w:vAlign w:val="center"/>
          </w:tcPr>
          <w:p w:rsidRPr="00D15358" w:rsidR="00C359AA" w:rsidP="00C359AA" w:rsidRDefault="00C359AA" w14:paraId="1F4BE06B" w14:textId="7CB23434">
            <w:pPr>
              <w:jc w:val="center"/>
              <w:rPr>
                <w:rFonts w:cstheme="minorHAnsi"/>
                <w:b/>
                <w:bCs/>
              </w:rPr>
            </w:pPr>
            <w:r w:rsidRPr="00D15358">
              <w:rPr>
                <w:rFonts w:cstheme="minorHAnsi"/>
                <w:b/>
                <w:bCs/>
              </w:rPr>
              <w:t>Užduočių atlikimas</w:t>
            </w:r>
          </w:p>
        </w:tc>
        <w:tc>
          <w:tcPr>
            <w:tcW w:w="7480" w:type="dxa"/>
            <w:shd w:val="clear" w:color="auto" w:fill="auto"/>
          </w:tcPr>
          <w:p w:rsidRPr="00933BF5" w:rsidR="00C359AA" w:rsidP="00C359AA" w:rsidRDefault="00C359AA" w14:paraId="7F0C6CD5" w14:textId="77777777">
            <w:pPr>
              <w:spacing w:before="60" w:after="120"/>
              <w:ind w:right="57"/>
              <w:jc w:val="both"/>
              <w:rPr>
                <w:rFonts w:cstheme="minorHAnsi"/>
              </w:rPr>
            </w:pPr>
            <w:r>
              <w:t>Ka</w:t>
            </w:r>
            <w:r w:rsidRPr="0B606D00">
              <w:t xml:space="preserve">i </w:t>
            </w:r>
            <w:r>
              <w:t>S</w:t>
            </w:r>
            <w:r w:rsidRPr="0B606D00">
              <w:t xml:space="preserve">augos </w:t>
            </w:r>
            <w:r>
              <w:t>darbe</w:t>
            </w:r>
            <w:r w:rsidRPr="0B606D00" w:rsidDel="00CA23A2">
              <w:t xml:space="preserve"> </w:t>
            </w:r>
            <w:r w:rsidRPr="0B606D00">
              <w:t xml:space="preserve">specialistui, norint atlikti kvalifikacijos tikrinimo užduotį būtina gauti papildomos informacijos iš Kliento, tada jis turi </w:t>
            </w:r>
            <w:r>
              <w:rPr>
                <w:rFonts w:cstheme="minorHAnsi"/>
              </w:rPr>
              <w:t>paspausti „</w:t>
            </w:r>
            <w:r w:rsidRPr="00823D67">
              <w:rPr>
                <w:rFonts w:cstheme="minorHAnsi"/>
                <w:i/>
                <w:iCs/>
              </w:rPr>
              <w:t>Siųsti užklausą Klientui</w:t>
            </w:r>
            <w:r>
              <w:rPr>
                <w:rFonts w:cstheme="minorHAnsi"/>
              </w:rPr>
              <w:t>“ mygtuką ir užklausos lange užpildyti užklausos tekstą. Suformavus užklausos tekstą, norint pateikti ją Klientui, Sutikimą rengiantis specialistas turi paspausti „</w:t>
            </w:r>
            <w:r>
              <w:rPr>
                <w:rFonts w:cstheme="minorHAnsi"/>
                <w:i/>
                <w:iCs/>
              </w:rPr>
              <w:t>Siųsti</w:t>
            </w:r>
            <w:r w:rsidRPr="00985D7F">
              <w:rPr>
                <w:rFonts w:cstheme="minorHAnsi"/>
                <w:i/>
                <w:iCs/>
              </w:rPr>
              <w:t xml:space="preserve"> užklausą Klientui</w:t>
            </w:r>
            <w:r>
              <w:rPr>
                <w:rFonts w:cstheme="minorHAnsi"/>
              </w:rPr>
              <w:t>“ mygtuką (šalia turi būti ir „</w:t>
            </w:r>
            <w:r w:rsidRPr="00933BF5">
              <w:rPr>
                <w:rFonts w:cstheme="minorHAnsi"/>
                <w:i/>
                <w:iCs/>
              </w:rPr>
              <w:t>Atšaukt</w:t>
            </w:r>
            <w:r>
              <w:rPr>
                <w:rFonts w:cstheme="minorHAnsi"/>
                <w:i/>
                <w:iCs/>
              </w:rPr>
              <w:t>i</w:t>
            </w:r>
            <w:r>
              <w:rPr>
                <w:rFonts w:cstheme="minorHAnsi"/>
              </w:rPr>
              <w:t>“ mygtukas, kurį paspaudus užklausa nėra išsaugoma, o Sutikimo rengėjas grąžinamas į užduoties vykdomo langą). Paspaudus „</w:t>
            </w:r>
            <w:r>
              <w:rPr>
                <w:rFonts w:cstheme="minorHAnsi"/>
                <w:i/>
                <w:iCs/>
              </w:rPr>
              <w:t>Siųsti</w:t>
            </w:r>
            <w:r w:rsidRPr="00985D7F">
              <w:rPr>
                <w:rFonts w:cstheme="minorHAnsi"/>
                <w:i/>
                <w:iCs/>
              </w:rPr>
              <w:t xml:space="preserve"> užklausą Klientui</w:t>
            </w:r>
            <w:r>
              <w:rPr>
                <w:rFonts w:cstheme="minorHAnsi"/>
              </w:rPr>
              <w:t>“ mygtuką automatiškai:</w:t>
            </w:r>
          </w:p>
          <w:p w:rsidR="00C359AA" w:rsidP="00D019A2" w:rsidRDefault="00C359AA" w14:paraId="1AB83166" w14:textId="77777777">
            <w:pPr>
              <w:pStyle w:val="ListParagraph"/>
              <w:numPr>
                <w:ilvl w:val="0"/>
                <w:numId w:val="26"/>
              </w:numPr>
              <w:spacing w:before="60" w:after="60"/>
              <w:ind w:left="714" w:right="57" w:hanging="357"/>
              <w:contextualSpacing w:val="0"/>
              <w:jc w:val="both"/>
              <w:rPr>
                <w:rFonts w:cstheme="minorHAnsi"/>
              </w:rPr>
            </w:pPr>
            <w:r>
              <w:rPr>
                <w:rFonts w:cstheme="minorHAnsi"/>
              </w:rPr>
              <w:t>Saugos darbe specialisto pateikta užklausa bei pateikimo data yra įrašoma ir išsaugoma „</w:t>
            </w:r>
            <w:r w:rsidRPr="00D47BBF">
              <w:rPr>
                <w:b/>
                <w:bCs/>
                <w:i/>
                <w:iCs/>
              </w:rPr>
              <w:t>Pastabos Klientui</w:t>
            </w:r>
            <w:r>
              <w:rPr>
                <w:rFonts w:cstheme="minorHAnsi"/>
              </w:rPr>
              <w:t>“ pildymo lauke.</w:t>
            </w:r>
          </w:p>
          <w:p w:rsidRPr="007700B6" w:rsidR="00C359AA" w:rsidP="00D019A2" w:rsidRDefault="00C359AA" w14:paraId="274BE003" w14:textId="77777777">
            <w:pPr>
              <w:pStyle w:val="ListParagraph"/>
              <w:numPr>
                <w:ilvl w:val="0"/>
                <w:numId w:val="26"/>
              </w:numPr>
              <w:spacing w:before="60" w:after="60"/>
              <w:ind w:left="714" w:right="57" w:hanging="357"/>
              <w:contextualSpacing w:val="0"/>
              <w:jc w:val="both"/>
              <w:rPr>
                <w:rFonts w:cstheme="minorHAnsi"/>
              </w:rPr>
            </w:pPr>
            <w:r w:rsidRPr="007700B6">
              <w:rPr>
                <w:rFonts w:cstheme="minorHAnsi"/>
              </w:rPr>
              <w:t>Klientui išsiunčiamas el. laiškas (siunčiamas prašymą pateikusiam asmeniui), nurodant kokiam prašymui (unikalus ID ir interaktyvi nuorodą į prašymą), kokios informacijos trūksta (automatiškai užpildoma iš „</w:t>
            </w:r>
            <w:r w:rsidRPr="00933BF5">
              <w:rPr>
                <w:rFonts w:cstheme="minorHAnsi"/>
                <w:b/>
                <w:bCs/>
                <w:i/>
                <w:iCs/>
              </w:rPr>
              <w:t>Pastabos Klientui</w:t>
            </w:r>
            <w:r w:rsidRPr="007700B6">
              <w:rPr>
                <w:rFonts w:cstheme="minorHAnsi"/>
              </w:rPr>
              <w:t xml:space="preserve">“ registro pildymo lauko) bei nurodoma, kad privaloma atsakyti į užklausą per </w:t>
            </w:r>
            <w:r w:rsidRPr="009545B7">
              <w:rPr>
                <w:rFonts w:cstheme="minorHAnsi"/>
              </w:rPr>
              <w:t>5</w:t>
            </w:r>
            <w:r w:rsidRPr="007700B6">
              <w:rPr>
                <w:rFonts w:cstheme="minorHAnsi"/>
              </w:rPr>
              <w:t xml:space="preserve"> d. d. atsakant į užklausą:</w:t>
            </w:r>
          </w:p>
          <w:p w:rsidR="00C359AA" w:rsidP="00D019A2" w:rsidRDefault="00C359AA" w14:paraId="24DD9148" w14:textId="77777777">
            <w:pPr>
              <w:pStyle w:val="ListParagraph"/>
              <w:numPr>
                <w:ilvl w:val="1"/>
                <w:numId w:val="26"/>
              </w:numPr>
              <w:spacing w:before="60" w:after="60"/>
              <w:ind w:right="57" w:hanging="357"/>
              <w:jc w:val="both"/>
              <w:rPr>
                <w:rFonts w:cstheme="minorHAnsi"/>
              </w:rPr>
            </w:pPr>
            <w:r>
              <w:rPr>
                <w:rFonts w:cstheme="minorHAnsi"/>
              </w:rPr>
              <w:t xml:space="preserve">Kai Klientas turi paskyrą, nurodoma, kad reikia atnaujinti užpildyto prašymo duomenis prisijungus prie paskyros. </w:t>
            </w:r>
          </w:p>
          <w:p w:rsidR="00C359AA" w:rsidP="00D019A2" w:rsidRDefault="00C359AA" w14:paraId="631B47DA" w14:textId="77777777">
            <w:pPr>
              <w:pStyle w:val="ListParagraph"/>
              <w:numPr>
                <w:ilvl w:val="1"/>
                <w:numId w:val="26"/>
              </w:numPr>
              <w:spacing w:before="60" w:after="60"/>
              <w:ind w:right="57" w:hanging="357"/>
              <w:jc w:val="both"/>
            </w:pPr>
            <w:r>
              <w:rPr>
                <w:rFonts w:cstheme="minorHAnsi"/>
              </w:rPr>
              <w:t>Klientui neturint paskyros, atsakymą reikia pateikti atsakant į šį atsiųstą el. laišką.</w:t>
            </w:r>
            <w:r w:rsidRPr="0B1E0E4F">
              <w:t xml:space="preserve"> </w:t>
            </w:r>
          </w:p>
          <w:p w:rsidR="00C359AA" w:rsidP="00D019A2" w:rsidRDefault="00C359AA" w14:paraId="28A06817" w14:textId="77777777">
            <w:pPr>
              <w:pStyle w:val="ListParagraph"/>
              <w:numPr>
                <w:ilvl w:val="1"/>
                <w:numId w:val="26"/>
              </w:numPr>
              <w:spacing w:before="60" w:after="60"/>
              <w:ind w:right="57" w:hanging="357"/>
              <w:contextualSpacing w:val="0"/>
              <w:jc w:val="both"/>
            </w:pPr>
            <w:r w:rsidRPr="0B1E0E4F">
              <w:t xml:space="preserve">Nepriklausomai nuo to, ar Klientas turi paskyrą, ar ne el. pranešime yra nurodoma, kad prašymas bus automatiškai atmestas, jei Klientas nepateiks atsakymo į užklausą per nurodytą </w:t>
            </w:r>
            <w:r w:rsidRPr="004B6121">
              <w:t>5</w:t>
            </w:r>
            <w:r w:rsidRPr="0B1E0E4F">
              <w:t xml:space="preserve"> d. d. terminą, kuris pradedamas skaičiuoti nuo šio laiško gavimo. Po prašymo atmetimo, Klientui norint vykdyti nusimatytus darbus reikės užpildyti naują prašymą.</w:t>
            </w:r>
          </w:p>
          <w:p w:rsidR="00C359AA" w:rsidP="00D019A2" w:rsidRDefault="00C359AA" w14:paraId="2CC5F16E" w14:textId="77777777">
            <w:pPr>
              <w:pStyle w:val="ListParagraph"/>
              <w:numPr>
                <w:ilvl w:val="0"/>
                <w:numId w:val="26"/>
              </w:numPr>
              <w:spacing w:before="60" w:after="120"/>
              <w:ind w:left="714" w:right="57" w:hanging="357"/>
              <w:contextualSpacing w:val="0"/>
              <w:jc w:val="both"/>
              <w:rPr>
                <w:rFonts w:cstheme="minorHAnsi"/>
              </w:rPr>
            </w:pPr>
            <w:r>
              <w:rPr>
                <w:rFonts w:cstheme="minorHAnsi"/>
              </w:rPr>
              <w:t xml:space="preserve">Saugos darbe specialisto vykdoma </w:t>
            </w:r>
            <w:r w:rsidRPr="00C01616">
              <w:rPr>
                <w:rFonts w:cstheme="minorHAnsi"/>
                <w:b/>
                <w:bCs/>
                <w:i/>
                <w:iCs/>
              </w:rPr>
              <w:t>Kvalifikacijos patikra</w:t>
            </w:r>
            <w:r>
              <w:rPr>
                <w:rFonts w:cstheme="minorHAnsi"/>
              </w:rPr>
              <w:t xml:space="preserve"> užduoties būsena pasikeičia į „</w:t>
            </w:r>
            <w:r>
              <w:rPr>
                <w:rFonts w:cstheme="minorHAnsi"/>
                <w:b/>
                <w:bCs/>
                <w:i/>
                <w:iCs/>
              </w:rPr>
              <w:t>Išsiųsta užklausa Klientui</w:t>
            </w:r>
            <w:r>
              <w:rPr>
                <w:rFonts w:cstheme="minorHAnsi"/>
              </w:rPr>
              <w:t>“.</w:t>
            </w:r>
          </w:p>
          <w:p w:rsidR="00C359AA" w:rsidP="00D019A2" w:rsidRDefault="00C359AA" w14:paraId="40CBCFD8" w14:textId="77777777">
            <w:pPr>
              <w:pStyle w:val="ListParagraph"/>
              <w:numPr>
                <w:ilvl w:val="0"/>
                <w:numId w:val="26"/>
              </w:numPr>
              <w:spacing w:before="60" w:after="120"/>
              <w:ind w:left="714" w:right="57" w:hanging="357"/>
              <w:contextualSpacing w:val="0"/>
              <w:jc w:val="both"/>
              <w:rPr>
                <w:rFonts w:cstheme="minorHAnsi"/>
              </w:rPr>
            </w:pPr>
            <w:r>
              <w:rPr>
                <w:rFonts w:cstheme="minorHAnsi"/>
              </w:rPr>
              <w:t>Prašymo būsena pasikeičia į „</w:t>
            </w:r>
            <w:r w:rsidRPr="0041152E">
              <w:rPr>
                <w:rFonts w:cstheme="minorHAnsi"/>
                <w:b/>
                <w:bCs/>
                <w:i/>
                <w:iCs/>
              </w:rPr>
              <w:t>Laukiama informacijos iš Kliento</w:t>
            </w:r>
            <w:r>
              <w:rPr>
                <w:rFonts w:cstheme="minorHAnsi"/>
              </w:rPr>
              <w:t xml:space="preserve">“. </w:t>
            </w:r>
          </w:p>
          <w:p w:rsidRPr="00D81AA0" w:rsidR="00C359AA" w:rsidP="00D019A2" w:rsidRDefault="00C359AA" w14:paraId="65F164DD" w14:textId="77777777">
            <w:pPr>
              <w:pStyle w:val="ListParagraph"/>
              <w:numPr>
                <w:ilvl w:val="0"/>
                <w:numId w:val="26"/>
              </w:numPr>
              <w:spacing w:before="60" w:after="60"/>
              <w:ind w:left="714" w:right="57" w:hanging="357"/>
              <w:contextualSpacing w:val="0"/>
              <w:jc w:val="both"/>
              <w:rPr>
                <w:rFonts w:cstheme="minorHAnsi"/>
              </w:rPr>
            </w:pPr>
            <w:r>
              <w:rPr>
                <w:rFonts w:cstheme="minorHAnsi"/>
              </w:rPr>
              <w:t>A</w:t>
            </w:r>
            <w:r w:rsidRPr="00D81AA0">
              <w:rPr>
                <w:rFonts w:cstheme="minorHAnsi"/>
              </w:rPr>
              <w:t xml:space="preserve">utomatiškai „įšaldomas“ sutikimo išdavimo </w:t>
            </w:r>
            <w:r>
              <w:rPr>
                <w:rFonts w:cstheme="minorHAnsi"/>
              </w:rPr>
              <w:t xml:space="preserve">bei užduoties, kurios vykdymo metu buvo pateikta užklausa –  vykdymo </w:t>
            </w:r>
            <w:r w:rsidRPr="00D81AA0">
              <w:rPr>
                <w:rFonts w:cstheme="minorHAnsi"/>
              </w:rPr>
              <w:t>termin</w:t>
            </w:r>
            <w:r>
              <w:rPr>
                <w:rFonts w:cstheme="minorHAnsi"/>
              </w:rPr>
              <w:t>ų</w:t>
            </w:r>
            <w:r w:rsidRPr="00D81AA0">
              <w:rPr>
                <w:rFonts w:cstheme="minorHAnsi"/>
              </w:rPr>
              <w:t xml:space="preserve"> skai</w:t>
            </w:r>
            <w:r>
              <w:rPr>
                <w:rFonts w:cstheme="minorHAnsi"/>
              </w:rPr>
              <w:t>čiavimas.</w:t>
            </w:r>
          </w:p>
          <w:p w:rsidR="00C359AA" w:rsidP="00D019A2" w:rsidRDefault="00C359AA" w14:paraId="78B7527D" w14:textId="77777777">
            <w:pPr>
              <w:pStyle w:val="ListParagraph"/>
              <w:numPr>
                <w:ilvl w:val="0"/>
                <w:numId w:val="35"/>
              </w:numPr>
              <w:spacing w:before="60" w:after="60"/>
              <w:ind w:right="57"/>
              <w:jc w:val="both"/>
            </w:pPr>
            <w:r w:rsidRPr="0B1E0E4F">
              <w:lastRenderedPageBreak/>
              <w:t xml:space="preserve">Išsiuntus Klientui laišką, automatiškai įsijungia </w:t>
            </w:r>
            <w:r>
              <w:t>5</w:t>
            </w:r>
            <w:r w:rsidRPr="0B1E0E4F">
              <w:t xml:space="preserve"> d. d. termino skaičiavimas, per kurį Klientas privalo atsakyti į pateiktą užklausą. Jei per numatytą </w:t>
            </w:r>
            <w:r>
              <w:t>5</w:t>
            </w:r>
            <w:r w:rsidRPr="0B1E0E4F">
              <w:t xml:space="preserve"> d. d. terminą:</w:t>
            </w:r>
          </w:p>
          <w:p w:rsidRPr="00177B12" w:rsidR="00C359AA" w:rsidP="00D019A2" w:rsidRDefault="00C359AA" w14:paraId="2BE48E4E" w14:textId="2C61D7C7">
            <w:pPr>
              <w:pStyle w:val="ListParagraph"/>
              <w:numPr>
                <w:ilvl w:val="1"/>
                <w:numId w:val="26"/>
              </w:numPr>
              <w:spacing w:before="60" w:after="60"/>
              <w:ind w:right="57" w:hanging="357"/>
              <w:contextualSpacing w:val="0"/>
              <w:jc w:val="both"/>
              <w:rPr>
                <w:rFonts w:cstheme="minorHAnsi"/>
              </w:rPr>
            </w:pPr>
            <w:r>
              <w:t>Saugos darbe specialistas</w:t>
            </w:r>
            <w:r w:rsidRPr="035B3BE8">
              <w:t xml:space="preserve"> negauna atsakymo iš Kliento per sistemą arba nesulaukia atsakymo el. paštu bei savarankiškai </w:t>
            </w:r>
            <w:r>
              <w:rPr>
                <w:rFonts w:cstheme="minorHAnsi"/>
              </w:rPr>
              <w:t>nepakeičia užduoties būsenos į „</w:t>
            </w:r>
            <w:r w:rsidRPr="00DF5434">
              <w:rPr>
                <w:rFonts w:cstheme="minorHAnsi"/>
                <w:b/>
                <w:bCs/>
                <w:i/>
                <w:iCs/>
              </w:rPr>
              <w:t>Gautas atsakymas iš Kliento</w:t>
            </w:r>
            <w:r>
              <w:rPr>
                <w:rFonts w:cstheme="minorHAnsi"/>
              </w:rPr>
              <w:t>“, dėl ko prašymo būsena nepasikeičia į</w:t>
            </w:r>
            <w:r w:rsidRPr="00D81AA0">
              <w:rPr>
                <w:rFonts w:cstheme="minorHAnsi"/>
                <w:b/>
                <w:i/>
                <w:iCs/>
              </w:rPr>
              <w:t xml:space="preserve"> </w:t>
            </w:r>
            <w:r w:rsidRPr="00D81AA0">
              <w:rPr>
                <w:rFonts w:cstheme="minorHAnsi"/>
                <w:bCs/>
                <w:i/>
                <w:iCs/>
              </w:rPr>
              <w:t>„</w:t>
            </w:r>
            <w:r w:rsidRPr="00D81AA0">
              <w:rPr>
                <w:rFonts w:cstheme="minorHAnsi"/>
                <w:b/>
                <w:i/>
                <w:iCs/>
              </w:rPr>
              <w:t>Papildyta informacija iš Kliento</w:t>
            </w:r>
            <w:r w:rsidRPr="00D81AA0">
              <w:rPr>
                <w:rFonts w:cstheme="minorHAnsi"/>
                <w:bCs/>
                <w:i/>
                <w:iCs/>
              </w:rPr>
              <w:t>“</w:t>
            </w:r>
            <w:r>
              <w:rPr>
                <w:rFonts w:cstheme="minorHAnsi"/>
              </w:rPr>
              <w:t xml:space="preserve"> – tai</w:t>
            </w:r>
            <w:r w:rsidRPr="035B3BE8">
              <w:t>:</w:t>
            </w:r>
          </w:p>
          <w:p w:rsidR="00C359AA" w:rsidP="00D019A2" w:rsidRDefault="00C359AA" w14:paraId="7A341AC7" w14:textId="77777777">
            <w:pPr>
              <w:pStyle w:val="ListParagraph"/>
              <w:numPr>
                <w:ilvl w:val="2"/>
                <w:numId w:val="26"/>
              </w:numPr>
              <w:spacing w:before="60" w:after="60"/>
              <w:ind w:right="57" w:hanging="357"/>
              <w:jc w:val="both"/>
            </w:pPr>
            <w:r>
              <w:t xml:space="preserve">Saugos darbe specialisto vykdomos </w:t>
            </w:r>
            <w:r w:rsidRPr="00C01616">
              <w:rPr>
                <w:rFonts w:cstheme="minorHAnsi"/>
                <w:b/>
                <w:bCs/>
                <w:i/>
                <w:iCs/>
              </w:rPr>
              <w:t>Kvalifikacijos patikra</w:t>
            </w:r>
            <w:r>
              <w:rPr>
                <w:rFonts w:cstheme="minorHAnsi"/>
              </w:rPr>
              <w:t xml:space="preserve"> </w:t>
            </w:r>
            <w:r>
              <w:t>užduoties būsena pasikeičia į „</w:t>
            </w:r>
            <w:r w:rsidRPr="00DF5434">
              <w:rPr>
                <w:b/>
                <w:bCs/>
                <w:i/>
                <w:iCs/>
              </w:rPr>
              <w:t>Negautas Kliento atsakymas į pateiktą užklausą</w:t>
            </w:r>
            <w:r>
              <w:t>“.</w:t>
            </w:r>
          </w:p>
          <w:p w:rsidRPr="00AE7D66" w:rsidR="00C359AA" w:rsidP="00D019A2" w:rsidRDefault="00C359AA" w14:paraId="3BF43955" w14:textId="77777777">
            <w:pPr>
              <w:pStyle w:val="ListParagraph"/>
              <w:numPr>
                <w:ilvl w:val="2"/>
                <w:numId w:val="26"/>
              </w:numPr>
              <w:spacing w:before="60" w:after="60"/>
              <w:ind w:right="57" w:hanging="357"/>
              <w:contextualSpacing w:val="0"/>
              <w:jc w:val="both"/>
              <w:rPr>
                <w:rFonts w:cstheme="minorHAnsi"/>
              </w:rPr>
            </w:pPr>
            <w:r>
              <w:rPr>
                <w:rFonts w:cstheme="minorHAnsi"/>
              </w:rPr>
              <w:t xml:space="preserve">Prašymo būsena automatiškai pasikeičia į </w:t>
            </w:r>
            <w:r w:rsidRPr="00D81AA0">
              <w:rPr>
                <w:rFonts w:cstheme="minorHAnsi"/>
                <w:bCs/>
                <w:i/>
                <w:iCs/>
              </w:rPr>
              <w:t>„</w:t>
            </w:r>
            <w:r>
              <w:rPr>
                <w:rFonts w:cstheme="minorHAnsi"/>
                <w:b/>
                <w:i/>
                <w:iCs/>
              </w:rPr>
              <w:t>Atmestas</w:t>
            </w:r>
            <w:r w:rsidRPr="00D81AA0">
              <w:rPr>
                <w:rFonts w:cstheme="minorHAnsi"/>
                <w:bCs/>
                <w:i/>
                <w:iCs/>
              </w:rPr>
              <w:t>“</w:t>
            </w:r>
            <w:r>
              <w:rPr>
                <w:rFonts w:cstheme="minorHAnsi"/>
                <w:bCs/>
              </w:rPr>
              <w:t xml:space="preserve">. </w:t>
            </w:r>
          </w:p>
          <w:p w:rsidRPr="00D81AA0" w:rsidR="00C359AA" w:rsidP="00D019A2" w:rsidRDefault="00C359AA" w14:paraId="2348413B" w14:textId="77777777">
            <w:pPr>
              <w:pStyle w:val="ListParagraph"/>
              <w:numPr>
                <w:ilvl w:val="2"/>
                <w:numId w:val="26"/>
              </w:numPr>
              <w:spacing w:before="60" w:after="60"/>
              <w:ind w:right="57" w:hanging="357"/>
              <w:jc w:val="both"/>
            </w:pPr>
            <w:r>
              <w:t>„</w:t>
            </w:r>
            <w:r w:rsidRPr="00933BF5">
              <w:rPr>
                <w:rFonts w:cstheme="minorHAnsi"/>
                <w:b/>
                <w:bCs/>
                <w:i/>
                <w:iCs/>
              </w:rPr>
              <w:t>Pastabos Klientui</w:t>
            </w:r>
            <w:r>
              <w:t>“ pildymo lauke įrašoma iš anksto numatyta atmetimo priežastis.</w:t>
            </w:r>
          </w:p>
          <w:p w:rsidRPr="0090450C" w:rsidR="00C359AA" w:rsidP="00D019A2" w:rsidRDefault="00C359AA" w14:paraId="25FB35A0" w14:textId="77777777">
            <w:pPr>
              <w:pStyle w:val="ListParagraph"/>
              <w:numPr>
                <w:ilvl w:val="2"/>
                <w:numId w:val="35"/>
              </w:numPr>
              <w:spacing w:before="60" w:after="120"/>
              <w:ind w:right="57"/>
              <w:jc w:val="both"/>
            </w:pPr>
            <w:r w:rsidRPr="0B606D00">
              <w:t xml:space="preserve"> </w:t>
            </w:r>
            <w:r>
              <w:t>„</w:t>
            </w:r>
            <w:r w:rsidRPr="0B606D00">
              <w:rPr>
                <w:b/>
                <w:bCs/>
                <w:i/>
                <w:iCs/>
                <w:color w:val="7030A0"/>
              </w:rPr>
              <w:t xml:space="preserve">Kliento kvalifikacijos </w:t>
            </w:r>
            <w:r>
              <w:rPr>
                <w:b/>
                <w:bCs/>
                <w:i/>
                <w:iCs/>
                <w:color w:val="7030A0"/>
              </w:rPr>
              <w:t>patikra</w:t>
            </w:r>
            <w:r w:rsidRPr="0B606D00">
              <w:rPr>
                <w:i/>
                <w:iCs/>
              </w:rPr>
              <w:t>“</w:t>
            </w:r>
            <w:r w:rsidRPr="0B606D00">
              <w:rPr>
                <w:color w:val="7030A0"/>
              </w:rPr>
              <w:t xml:space="preserve"> </w:t>
            </w:r>
            <w:r w:rsidRPr="0B606D00">
              <w:t xml:space="preserve">registro </w:t>
            </w:r>
            <w:r w:rsidRPr="0B606D00">
              <w:rPr>
                <w:color w:val="000000" w:themeColor="text1"/>
              </w:rPr>
              <w:t xml:space="preserve">stulpelio </w:t>
            </w:r>
            <w:r w:rsidRPr="0B606D00">
              <w:t>reikšmė automatiškai pasikeičia į „</w:t>
            </w:r>
            <w:r w:rsidRPr="0B606D00">
              <w:rPr>
                <w:b/>
                <w:bCs/>
                <w:i/>
                <w:iCs/>
              </w:rPr>
              <w:t xml:space="preserve">Atšaukta kvalifikacijos </w:t>
            </w:r>
            <w:r>
              <w:rPr>
                <w:b/>
                <w:bCs/>
                <w:i/>
                <w:iCs/>
              </w:rPr>
              <w:t>patikra</w:t>
            </w:r>
            <w:r w:rsidRPr="0B606D00">
              <w:t>“.</w:t>
            </w:r>
          </w:p>
          <w:p w:rsidR="00C359AA" w:rsidP="00D019A2" w:rsidRDefault="00C359AA" w14:paraId="3144EFA7" w14:textId="77777777">
            <w:pPr>
              <w:pStyle w:val="ListParagraph"/>
              <w:numPr>
                <w:ilvl w:val="2"/>
                <w:numId w:val="35"/>
              </w:numPr>
              <w:spacing w:before="60" w:after="120"/>
              <w:ind w:left="2154" w:right="57" w:hanging="357"/>
              <w:contextualSpacing w:val="0"/>
              <w:jc w:val="both"/>
            </w:pPr>
            <w:r>
              <w:t>Sutikimą rengiančiam specialistui</w:t>
            </w:r>
            <w:r w:rsidRPr="0B1E0E4F">
              <w:t xml:space="preserve">, </w:t>
            </w:r>
            <w:r w:rsidRPr="0B1E0E4F">
              <w:rPr>
                <w:i/>
              </w:rPr>
              <w:t>Atsakingam skyriui</w:t>
            </w:r>
            <w:r w:rsidRPr="0B1E0E4F">
              <w:t xml:space="preserve"> bei Klientui </w:t>
            </w:r>
            <w:r>
              <w:t xml:space="preserve">el. paštu </w:t>
            </w:r>
            <w:r w:rsidRPr="0B1E0E4F">
              <w:t>išsiunčiam</w:t>
            </w:r>
            <w:r>
              <w:t>i</w:t>
            </w:r>
            <w:r w:rsidRPr="0B1E0E4F">
              <w:t xml:space="preserve"> </w:t>
            </w:r>
            <w:r>
              <w:t>pranešimai apie prašymo atmetimo veiksmą bei priimto sprendimo priežastį (standartinis tekstas dėl informacijos trūkumo ir nepateikimo laiku bei interaktyvi nuoroda į atmestą prašymą).</w:t>
            </w:r>
          </w:p>
          <w:p w:rsidRPr="00406EA5" w:rsidR="00C359AA" w:rsidP="00D019A2" w:rsidRDefault="00C359AA" w14:paraId="3CAA99CF" w14:textId="77777777">
            <w:pPr>
              <w:pStyle w:val="ListParagraph"/>
              <w:numPr>
                <w:ilvl w:val="0"/>
                <w:numId w:val="67"/>
              </w:numPr>
              <w:spacing w:before="60" w:after="60"/>
              <w:ind w:left="709" w:right="57" w:hanging="283"/>
              <w:jc w:val="both"/>
              <w:rPr>
                <w:rFonts w:cstheme="minorHAnsi"/>
              </w:rPr>
            </w:pPr>
            <w:r w:rsidRPr="00406EA5">
              <w:rPr>
                <w:rFonts w:cstheme="minorHAnsi"/>
              </w:rPr>
              <w:t>Jei Klientas savarankiškai atnaujina prašymo duomenis</w:t>
            </w:r>
            <w:r>
              <w:rPr>
                <w:rFonts w:cstheme="minorHAnsi"/>
              </w:rPr>
              <w:t xml:space="preserve"> (prie priedų įkelia kvalifikaciją patvirtinančius dokumentus) ir sutartu būdu patvirtina, kad atliko reikiamus papildymus ir galima siųsti pakartotinai peržiūrai</w:t>
            </w:r>
            <w:r w:rsidRPr="00406EA5">
              <w:rPr>
                <w:rFonts w:cstheme="minorHAnsi"/>
              </w:rPr>
              <w:t>, tada automatiškai:</w:t>
            </w:r>
          </w:p>
          <w:p w:rsidR="00C359AA" w:rsidP="00D019A2" w:rsidRDefault="00C359AA" w14:paraId="77DB6041" w14:textId="77777777">
            <w:pPr>
              <w:pStyle w:val="ListParagraph"/>
              <w:numPr>
                <w:ilvl w:val="1"/>
                <w:numId w:val="26"/>
              </w:numPr>
              <w:spacing w:before="60" w:after="60"/>
              <w:ind w:right="57" w:hanging="357"/>
              <w:contextualSpacing w:val="0"/>
              <w:jc w:val="both"/>
              <w:rPr>
                <w:rFonts w:cstheme="minorHAnsi"/>
              </w:rPr>
            </w:pPr>
            <w:r>
              <w:rPr>
                <w:rFonts w:cstheme="minorHAnsi"/>
              </w:rPr>
              <w:t>Saugos darbe specialisto užduoties būsena iš „</w:t>
            </w:r>
            <w:r>
              <w:rPr>
                <w:rFonts w:cstheme="minorHAnsi"/>
                <w:b/>
                <w:bCs/>
                <w:i/>
                <w:iCs/>
              </w:rPr>
              <w:t>Išsiųsta užklausa Klientui</w:t>
            </w:r>
            <w:r>
              <w:rPr>
                <w:rFonts w:cstheme="minorHAnsi"/>
              </w:rPr>
              <w:t>“ pasikeičia į „</w:t>
            </w:r>
            <w:r w:rsidRPr="00DF5434">
              <w:rPr>
                <w:rFonts w:cstheme="minorHAnsi"/>
                <w:b/>
                <w:bCs/>
                <w:i/>
                <w:iCs/>
              </w:rPr>
              <w:t>Gautas atsakymas iš Kliento</w:t>
            </w:r>
            <w:r>
              <w:rPr>
                <w:rFonts w:cstheme="minorHAnsi"/>
              </w:rPr>
              <w:t>“.</w:t>
            </w:r>
          </w:p>
          <w:p w:rsidR="00C359AA" w:rsidP="00D019A2" w:rsidRDefault="00C359AA" w14:paraId="36089773" w14:textId="77777777">
            <w:pPr>
              <w:pStyle w:val="ListParagraph"/>
              <w:numPr>
                <w:ilvl w:val="1"/>
                <w:numId w:val="26"/>
              </w:numPr>
              <w:spacing w:before="60" w:after="60"/>
              <w:ind w:right="57" w:hanging="357"/>
              <w:contextualSpacing w:val="0"/>
              <w:jc w:val="both"/>
              <w:rPr>
                <w:rFonts w:cstheme="minorHAnsi"/>
              </w:rPr>
            </w:pPr>
            <w:r>
              <w:rPr>
                <w:rFonts w:cstheme="minorHAnsi"/>
              </w:rPr>
              <w:t>Prašymo būsena automatiškai pakeičiama iš „</w:t>
            </w:r>
            <w:r w:rsidRPr="00D81AA0">
              <w:rPr>
                <w:rFonts w:cstheme="minorHAnsi"/>
                <w:b/>
                <w:bCs/>
                <w:i/>
                <w:iCs/>
              </w:rPr>
              <w:t>Laukiama informacijos iš Kliento</w:t>
            </w:r>
            <w:r>
              <w:rPr>
                <w:rFonts w:cstheme="minorHAnsi"/>
              </w:rPr>
              <w:t>“ į „</w:t>
            </w:r>
            <w:r>
              <w:rPr>
                <w:rFonts w:cstheme="minorHAnsi"/>
                <w:b/>
                <w:i/>
                <w:iCs/>
              </w:rPr>
              <w:t>Papildyta informacija iš Kliento</w:t>
            </w:r>
            <w:r>
              <w:rPr>
                <w:rFonts w:cstheme="minorHAnsi"/>
              </w:rPr>
              <w:t>“.</w:t>
            </w:r>
          </w:p>
          <w:p w:rsidR="00C359AA" w:rsidP="00D019A2" w:rsidRDefault="00C359AA" w14:paraId="02A6D7BF" w14:textId="77777777">
            <w:pPr>
              <w:pStyle w:val="ListParagraph"/>
              <w:numPr>
                <w:ilvl w:val="1"/>
                <w:numId w:val="26"/>
              </w:numPr>
              <w:spacing w:before="60" w:after="60"/>
              <w:ind w:right="57" w:hanging="357"/>
              <w:contextualSpacing w:val="0"/>
              <w:jc w:val="both"/>
              <w:rPr>
                <w:rFonts w:cstheme="minorHAnsi"/>
              </w:rPr>
            </w:pPr>
            <w:r>
              <w:rPr>
                <w:rFonts w:cstheme="minorHAnsi"/>
              </w:rPr>
              <w:lastRenderedPageBreak/>
              <w:t xml:space="preserve">Saugos darbe specialistas gauna el. laišką apie pateiktą atsakymą, laiško kopija taip pat pateikiama ir į bendrą Darbuotojų saugos ir aplinkosaugos skyriaus pašto dėžutę. </w:t>
            </w:r>
          </w:p>
          <w:p w:rsidR="00C359AA" w:rsidP="00D019A2" w:rsidRDefault="00C359AA" w14:paraId="55AF5A01" w14:textId="77777777">
            <w:pPr>
              <w:pStyle w:val="ListParagraph"/>
              <w:numPr>
                <w:ilvl w:val="1"/>
                <w:numId w:val="26"/>
              </w:numPr>
              <w:spacing w:before="60" w:after="120"/>
              <w:ind w:right="57" w:hanging="357"/>
              <w:contextualSpacing w:val="0"/>
              <w:jc w:val="both"/>
              <w:rPr>
                <w:rFonts w:cstheme="minorHAnsi"/>
              </w:rPr>
            </w:pPr>
            <w:r>
              <w:rPr>
                <w:rFonts w:cstheme="minorHAnsi"/>
              </w:rPr>
              <w:t xml:space="preserve">Toliau skaičiuojami anksčiau sustabdyti sutikimo išdavimo bei Saugos darbe specialisto užduoties vykdymo terminai. </w:t>
            </w:r>
          </w:p>
          <w:p w:rsidRPr="00E7664F" w:rsidR="00C359AA" w:rsidP="00D019A2" w:rsidRDefault="00C359AA" w14:paraId="431CCB3B" w14:textId="77777777">
            <w:pPr>
              <w:pStyle w:val="ListParagraph"/>
              <w:numPr>
                <w:ilvl w:val="0"/>
                <w:numId w:val="67"/>
              </w:numPr>
              <w:spacing w:before="60" w:after="60"/>
              <w:ind w:left="709" w:right="57" w:hanging="283"/>
              <w:jc w:val="both"/>
              <w:rPr>
                <w:rFonts w:cstheme="minorHAnsi"/>
              </w:rPr>
            </w:pPr>
            <w:r w:rsidRPr="00E7664F">
              <w:rPr>
                <w:rFonts w:cstheme="minorHAnsi"/>
              </w:rPr>
              <w:t xml:space="preserve">Kai </w:t>
            </w:r>
            <w:r>
              <w:rPr>
                <w:rFonts w:cstheme="minorHAnsi"/>
              </w:rPr>
              <w:t>Saugos darbe</w:t>
            </w:r>
            <w:r w:rsidRPr="00E7664F">
              <w:rPr>
                <w:rFonts w:cstheme="minorHAnsi"/>
              </w:rPr>
              <w:t xml:space="preserve"> specialistas el. paštu gauna atsakymą į Klientui išsiųstą </w:t>
            </w:r>
            <w:r>
              <w:rPr>
                <w:rFonts w:cstheme="minorHAnsi"/>
              </w:rPr>
              <w:t>užklausą</w:t>
            </w:r>
            <w:r w:rsidRPr="00E7664F">
              <w:rPr>
                <w:rFonts w:cstheme="minorHAnsi"/>
              </w:rPr>
              <w:t>, tada:</w:t>
            </w:r>
          </w:p>
          <w:p w:rsidRPr="00E7664F" w:rsidR="00C359AA" w:rsidP="00D019A2" w:rsidRDefault="00C359AA" w14:paraId="42AD725F" w14:textId="559363A7">
            <w:pPr>
              <w:pStyle w:val="ListParagraph"/>
              <w:numPr>
                <w:ilvl w:val="1"/>
                <w:numId w:val="26"/>
              </w:numPr>
              <w:spacing w:before="60" w:after="60"/>
              <w:ind w:right="57" w:hanging="357"/>
              <w:contextualSpacing w:val="0"/>
              <w:jc w:val="both"/>
              <w:rPr>
                <w:rFonts w:cstheme="minorHAnsi"/>
              </w:rPr>
            </w:pPr>
            <w:r>
              <w:rPr>
                <w:rFonts w:cstheme="minorHAnsi"/>
              </w:rPr>
              <w:t>Saugos darbe</w:t>
            </w:r>
            <w:r w:rsidRPr="00E7664F">
              <w:rPr>
                <w:rFonts w:cstheme="minorHAnsi"/>
              </w:rPr>
              <w:t xml:space="preserve"> specialistas turi savarankiškai pakeisti užduoties būseną iš „</w:t>
            </w:r>
            <w:r w:rsidRPr="00E7664F">
              <w:rPr>
                <w:rFonts w:cstheme="minorHAnsi"/>
                <w:b/>
                <w:bCs/>
                <w:i/>
                <w:iCs/>
              </w:rPr>
              <w:t>Išsiųsta užklausa Klientui</w:t>
            </w:r>
            <w:r w:rsidRPr="00E7664F">
              <w:rPr>
                <w:rFonts w:cstheme="minorHAnsi"/>
              </w:rPr>
              <w:t>“ pakeisti į „</w:t>
            </w:r>
            <w:r w:rsidRPr="00E7664F">
              <w:rPr>
                <w:rFonts w:cstheme="minorHAnsi"/>
                <w:b/>
                <w:bCs/>
                <w:i/>
                <w:iCs/>
              </w:rPr>
              <w:t>Gautas atsakymas iš Kliento</w:t>
            </w:r>
            <w:r w:rsidRPr="00E7664F">
              <w:rPr>
                <w:rFonts w:cstheme="minorHAnsi"/>
              </w:rPr>
              <w:t>“.</w:t>
            </w:r>
            <w:r>
              <w:rPr>
                <w:rFonts w:cstheme="minorHAnsi"/>
              </w:rPr>
              <w:t xml:space="preserve"> Arba, Saugos darbe specialistui pradėjus kelti failus kaip prašymo priedus, užduoties būsena galėtų atsinaujinti automatiškai.</w:t>
            </w:r>
          </w:p>
          <w:p w:rsidRPr="002C7A4D" w:rsidR="00C359AA" w:rsidP="00D019A2" w:rsidRDefault="00C359AA" w14:paraId="13097B7C" w14:textId="77777777">
            <w:pPr>
              <w:pStyle w:val="ListParagraph"/>
              <w:numPr>
                <w:ilvl w:val="1"/>
                <w:numId w:val="26"/>
              </w:numPr>
              <w:spacing w:before="60" w:after="60"/>
              <w:ind w:right="57"/>
              <w:jc w:val="both"/>
              <w:rPr>
                <w:rFonts w:cstheme="minorHAnsi"/>
              </w:rPr>
            </w:pPr>
            <w:r>
              <w:rPr>
                <w:rFonts w:cstheme="minorHAnsi"/>
              </w:rPr>
              <w:t>Saugos darbe</w:t>
            </w:r>
            <w:r w:rsidRPr="00E7664F">
              <w:rPr>
                <w:rFonts w:cstheme="minorHAnsi"/>
              </w:rPr>
              <w:t xml:space="preserve"> specialistas turi savarankiškai atnaujinti prašymą</w:t>
            </w:r>
            <w:r>
              <w:rPr>
                <w:rFonts w:cstheme="minorHAnsi"/>
              </w:rPr>
              <w:t>, įkeliant</w:t>
            </w:r>
            <w:r w:rsidRPr="00E7664F">
              <w:rPr>
                <w:rFonts w:cstheme="minorHAnsi"/>
              </w:rPr>
              <w:t xml:space="preserve"> </w:t>
            </w:r>
            <w:r>
              <w:rPr>
                <w:rFonts w:cstheme="minorHAnsi"/>
              </w:rPr>
              <w:t xml:space="preserve">kaip priedus prie prašymo </w:t>
            </w:r>
            <w:r w:rsidRPr="00E7664F">
              <w:rPr>
                <w:rFonts w:cstheme="minorHAnsi"/>
              </w:rPr>
              <w:t xml:space="preserve">Kliento el. laiške pateiktus </w:t>
            </w:r>
            <w:r>
              <w:rPr>
                <w:rFonts w:cstheme="minorHAnsi"/>
              </w:rPr>
              <w:t>papildomus kvalifikaciją patvirtinančius dokumentus</w:t>
            </w:r>
            <w:r w:rsidRPr="00E7664F">
              <w:rPr>
                <w:rFonts w:cstheme="minorHAnsi"/>
              </w:rPr>
              <w:t xml:space="preserve">. </w:t>
            </w:r>
            <w:r w:rsidRPr="00985E3B">
              <w:rPr>
                <w:rFonts w:cstheme="minorHAnsi"/>
              </w:rPr>
              <w:t xml:space="preserve">Tais atvejais, kai pildant prašymą Klientas jau buvo prisegęs dokumentą tokiu pat pavadinimu, kaip ir </w:t>
            </w:r>
            <w:r>
              <w:rPr>
                <w:rFonts w:cstheme="minorHAnsi"/>
              </w:rPr>
              <w:t>norimas įkelti naujas failas</w:t>
            </w:r>
            <w:r w:rsidRPr="00985E3B">
              <w:rPr>
                <w:rFonts w:cstheme="minorHAnsi"/>
              </w:rPr>
              <w:t>, tai naujai įkeliamam dokumentui suteikiama aukštesnė versija ir rodoma</w:t>
            </w:r>
            <w:r>
              <w:rPr>
                <w:rFonts w:cstheme="minorHAnsi"/>
              </w:rPr>
              <w:t xml:space="preserve"> jo</w:t>
            </w:r>
            <w:r w:rsidRPr="00985E3B">
              <w:rPr>
                <w:rFonts w:cstheme="minorHAnsi"/>
              </w:rPr>
              <w:t xml:space="preserve"> įkėlimo data.</w:t>
            </w:r>
            <w:r>
              <w:rPr>
                <w:rFonts w:cstheme="minorHAnsi"/>
              </w:rPr>
              <w:t xml:space="preserve"> </w:t>
            </w:r>
            <w:r w:rsidRPr="002C7A4D">
              <w:rPr>
                <w:rFonts w:cstheme="minorHAnsi"/>
              </w:rPr>
              <w:t xml:space="preserve">Jei </w:t>
            </w:r>
            <w:r>
              <w:rPr>
                <w:rFonts w:cstheme="minorHAnsi"/>
              </w:rPr>
              <w:t xml:space="preserve">failų </w:t>
            </w:r>
            <w:r w:rsidRPr="002C7A4D">
              <w:rPr>
                <w:rFonts w:cstheme="minorHAnsi"/>
              </w:rPr>
              <w:t>pavadinimai skirtingi</w:t>
            </w:r>
            <w:r>
              <w:rPr>
                <w:rFonts w:cstheme="minorHAnsi"/>
              </w:rPr>
              <w:t xml:space="preserve"> –</w:t>
            </w:r>
            <w:r w:rsidRPr="002C7A4D">
              <w:rPr>
                <w:rFonts w:cstheme="minorHAnsi"/>
              </w:rPr>
              <w:t xml:space="preserve"> tada naujausias įkeltas failas matomas sąrašo viršuje ir rodoma įkėlimo data.</w:t>
            </w:r>
          </w:p>
          <w:p w:rsidR="00C359AA" w:rsidP="00D019A2" w:rsidRDefault="00C359AA" w14:paraId="6DD2F6C5" w14:textId="77777777">
            <w:pPr>
              <w:pStyle w:val="ListParagraph"/>
              <w:numPr>
                <w:ilvl w:val="1"/>
                <w:numId w:val="26"/>
              </w:numPr>
              <w:spacing w:before="60" w:after="60"/>
              <w:ind w:right="57" w:hanging="357"/>
              <w:contextualSpacing w:val="0"/>
              <w:jc w:val="both"/>
              <w:rPr>
                <w:rFonts w:cstheme="minorHAnsi"/>
              </w:rPr>
            </w:pPr>
            <w:r>
              <w:rPr>
                <w:rFonts w:cstheme="minorHAnsi"/>
              </w:rPr>
              <w:t>Saugos darbe</w:t>
            </w:r>
            <w:r w:rsidRPr="00E7664F">
              <w:rPr>
                <w:rFonts w:cstheme="minorHAnsi"/>
              </w:rPr>
              <w:t xml:space="preserve"> </w:t>
            </w:r>
            <w:r>
              <w:rPr>
                <w:rFonts w:cstheme="minorHAnsi"/>
              </w:rPr>
              <w:t xml:space="preserve">specialistui </w:t>
            </w:r>
            <w:r w:rsidRPr="00E7664F">
              <w:rPr>
                <w:rFonts w:cstheme="minorHAnsi"/>
              </w:rPr>
              <w:t xml:space="preserve">savarankiškai pakeitus </w:t>
            </w:r>
            <w:r>
              <w:rPr>
                <w:rFonts w:cstheme="minorHAnsi"/>
              </w:rPr>
              <w:t xml:space="preserve">arba automatiškai pasikeitus </w:t>
            </w:r>
            <w:r w:rsidRPr="00E7664F">
              <w:rPr>
                <w:rFonts w:cstheme="minorHAnsi"/>
              </w:rPr>
              <w:t>užduoties būsen</w:t>
            </w:r>
            <w:r>
              <w:rPr>
                <w:rFonts w:cstheme="minorHAnsi"/>
              </w:rPr>
              <w:t>ai</w:t>
            </w:r>
            <w:r w:rsidRPr="00E7664F">
              <w:rPr>
                <w:rFonts w:cstheme="minorHAnsi"/>
              </w:rPr>
              <w:t xml:space="preserve"> į „</w:t>
            </w:r>
            <w:r w:rsidRPr="00E7664F">
              <w:rPr>
                <w:rFonts w:cstheme="minorHAnsi"/>
                <w:b/>
                <w:bCs/>
                <w:i/>
                <w:iCs/>
              </w:rPr>
              <w:t>Gautas atsakymas iš Kliento</w:t>
            </w:r>
            <w:r w:rsidRPr="00E7664F">
              <w:rPr>
                <w:rFonts w:cstheme="minorHAnsi"/>
              </w:rPr>
              <w:t>“ – prašymo būsena automatiškai pasikeičia iš „</w:t>
            </w:r>
            <w:r w:rsidRPr="00E7664F">
              <w:rPr>
                <w:rFonts w:cstheme="minorHAnsi"/>
                <w:b/>
                <w:bCs/>
                <w:i/>
                <w:iCs/>
              </w:rPr>
              <w:t>Laukiama informacijos iš Kliento</w:t>
            </w:r>
            <w:r w:rsidRPr="00E7664F">
              <w:rPr>
                <w:rFonts w:cstheme="minorHAnsi"/>
              </w:rPr>
              <w:t>“ į „</w:t>
            </w:r>
            <w:r w:rsidRPr="00E7664F">
              <w:rPr>
                <w:rFonts w:cstheme="minorHAnsi"/>
                <w:b/>
                <w:i/>
                <w:iCs/>
              </w:rPr>
              <w:t>Papildyta informacija iš Kliento</w:t>
            </w:r>
            <w:r w:rsidRPr="00E7664F">
              <w:rPr>
                <w:rFonts w:cstheme="minorHAnsi"/>
              </w:rPr>
              <w:t xml:space="preserve">“.  </w:t>
            </w:r>
          </w:p>
          <w:p w:rsidRPr="007510AA" w:rsidR="00C359AA" w:rsidP="00D019A2" w:rsidRDefault="00C359AA" w14:paraId="3CED3B71" w14:textId="28340194">
            <w:pPr>
              <w:pStyle w:val="ListParagraph"/>
              <w:numPr>
                <w:ilvl w:val="1"/>
                <w:numId w:val="26"/>
              </w:numPr>
              <w:spacing w:before="60" w:after="120"/>
              <w:ind w:right="57" w:hanging="357"/>
              <w:contextualSpacing w:val="0"/>
              <w:jc w:val="both"/>
              <w:rPr>
                <w:rFonts w:cstheme="minorHAnsi"/>
              </w:rPr>
            </w:pPr>
            <w:r w:rsidRPr="007510AA">
              <w:rPr>
                <w:rFonts w:cstheme="minorHAnsi"/>
              </w:rPr>
              <w:t>Prašymo būsenai pasikeitus į „</w:t>
            </w:r>
            <w:r w:rsidRPr="007510AA">
              <w:rPr>
                <w:rFonts w:cstheme="minorHAnsi"/>
                <w:b/>
                <w:i/>
                <w:iCs/>
              </w:rPr>
              <w:t>Papildyta informacija iš Kliento</w:t>
            </w:r>
            <w:r w:rsidRPr="007510AA">
              <w:rPr>
                <w:rFonts w:cstheme="minorHAnsi"/>
              </w:rPr>
              <w:t>“ – toliau skaičiuojami anksčiau sustabdyti sutikimo išdavimo bei Saugos darbe specialisto užduoties vykdymo terminai</w:t>
            </w:r>
            <w:r>
              <w:rPr>
                <w:rFonts w:cstheme="minorHAnsi"/>
              </w:rPr>
              <w:t>.</w:t>
            </w:r>
          </w:p>
        </w:tc>
      </w:tr>
      <w:tr w:rsidR="00C359AA" w:rsidTr="00B94CF5" w14:paraId="71DAC4FC" w14:textId="77777777">
        <w:trPr>
          <w:gridAfter w:val="1"/>
          <w:wAfter w:w="6" w:type="dxa"/>
          <w:trHeight w:val="731"/>
        </w:trPr>
        <w:tc>
          <w:tcPr>
            <w:tcW w:w="4907" w:type="dxa"/>
            <w:shd w:val="clear" w:color="auto" w:fill="auto"/>
            <w:vAlign w:val="center"/>
          </w:tcPr>
          <w:p w:rsidR="00C359AA" w:rsidP="00C359AA" w:rsidRDefault="00C359AA" w14:paraId="52ED7D1C" w14:textId="6A467DF8">
            <w:pPr>
              <w:jc w:val="both"/>
              <w:rPr>
                <w:rFonts w:cstheme="minorHAnsi"/>
              </w:rPr>
            </w:pPr>
            <w:r>
              <w:rPr>
                <w:rFonts w:cstheme="minorHAnsi"/>
              </w:rPr>
              <w:lastRenderedPageBreak/>
              <w:t xml:space="preserve">Aš, kaip </w:t>
            </w:r>
            <w:r>
              <w:t>S</w:t>
            </w:r>
            <w:r w:rsidRPr="0B606D00">
              <w:t xml:space="preserve">augos </w:t>
            </w:r>
            <w:r>
              <w:t>darbe</w:t>
            </w:r>
            <w:r w:rsidDel="00CA23A2">
              <w:rPr>
                <w:rFonts w:cstheme="minorHAnsi"/>
              </w:rPr>
              <w:t xml:space="preserve"> </w:t>
            </w:r>
            <w:r>
              <w:rPr>
                <w:rFonts w:cstheme="minorHAnsi"/>
              </w:rPr>
              <w:t>specialistas, noriu būti informuotas, jei Sutikimą rengiantis specialistas atmetė Kliento prašymą, kad žinočiau, jog toliau vykdyti šios užduoties nereikia.</w:t>
            </w:r>
          </w:p>
        </w:tc>
        <w:tc>
          <w:tcPr>
            <w:tcW w:w="1842" w:type="dxa"/>
            <w:shd w:val="clear" w:color="auto" w:fill="auto"/>
            <w:vAlign w:val="center"/>
          </w:tcPr>
          <w:p w:rsidR="00C359AA" w:rsidP="00C359AA" w:rsidRDefault="00C359AA" w14:paraId="7BE5886A" w14:textId="0914FCA7">
            <w:pPr>
              <w:jc w:val="center"/>
              <w:rPr>
                <w:rFonts w:cstheme="minorHAnsi"/>
                <w:b/>
                <w:bCs/>
              </w:rPr>
            </w:pPr>
            <w:r>
              <w:rPr>
                <w:rFonts w:cstheme="minorHAnsi"/>
                <w:b/>
                <w:bCs/>
              </w:rPr>
              <w:t>Automatiniai pranešimai</w:t>
            </w:r>
          </w:p>
        </w:tc>
        <w:tc>
          <w:tcPr>
            <w:tcW w:w="7480" w:type="dxa"/>
            <w:shd w:val="clear" w:color="auto" w:fill="auto"/>
            <w:vAlign w:val="center"/>
          </w:tcPr>
          <w:p w:rsidR="00C359AA" w:rsidP="00C359AA" w:rsidRDefault="00C359AA" w14:paraId="53864497" w14:textId="3010D522">
            <w:pPr>
              <w:spacing w:before="60" w:after="120"/>
              <w:ind w:right="57"/>
              <w:jc w:val="both"/>
            </w:pPr>
            <w:r w:rsidRPr="0B606D00">
              <w:t xml:space="preserve">Tais atvejais, kai Sutikimą rengiantis specialistas </w:t>
            </w:r>
            <w:r>
              <w:t>atmeta Kliento prašymą</w:t>
            </w:r>
            <w:r w:rsidRPr="0B606D00">
              <w:t xml:space="preserve">, o </w:t>
            </w:r>
            <w:r>
              <w:t>Saugos darbe specialistas</w:t>
            </w:r>
            <w:r w:rsidRPr="0B606D00">
              <w:t xml:space="preserve"> dar neatliko kvalifikacijos tikrinimo užduoties, tokiu atveju:</w:t>
            </w:r>
          </w:p>
          <w:p w:rsidRPr="00BC7A12" w:rsidR="00C359AA" w:rsidP="00D019A2" w:rsidRDefault="00C359AA" w14:paraId="068C14A8" w14:textId="1852C26E">
            <w:pPr>
              <w:pStyle w:val="ListParagraph"/>
              <w:numPr>
                <w:ilvl w:val="0"/>
                <w:numId w:val="25"/>
              </w:numPr>
              <w:spacing w:before="60" w:after="60"/>
              <w:ind w:left="760" w:right="57" w:hanging="357"/>
              <w:contextualSpacing w:val="0"/>
              <w:jc w:val="both"/>
            </w:pPr>
            <w:r w:rsidRPr="00982291">
              <w:rPr>
                <w:rFonts w:cstheme="minorHAnsi"/>
              </w:rPr>
              <w:t>„</w:t>
            </w:r>
            <w:r w:rsidRPr="0041152E">
              <w:rPr>
                <w:rFonts w:cstheme="minorHAnsi"/>
                <w:b/>
                <w:bCs/>
                <w:i/>
                <w:iCs/>
                <w:color w:val="7030A0"/>
              </w:rPr>
              <w:t xml:space="preserve">Kliento kvalifikacijos </w:t>
            </w:r>
            <w:r>
              <w:rPr>
                <w:rFonts w:cstheme="minorHAnsi"/>
                <w:b/>
                <w:bCs/>
                <w:i/>
                <w:iCs/>
                <w:color w:val="7030A0"/>
              </w:rPr>
              <w:t>patikra</w:t>
            </w:r>
            <w:r w:rsidRPr="0041152E">
              <w:rPr>
                <w:rFonts w:cstheme="minorHAnsi"/>
                <w:i/>
                <w:iCs/>
              </w:rPr>
              <w:t>“</w:t>
            </w:r>
            <w:r w:rsidRPr="0041152E">
              <w:rPr>
                <w:rFonts w:cstheme="minorHAnsi"/>
                <w:color w:val="7030A0"/>
              </w:rPr>
              <w:t xml:space="preserve"> </w:t>
            </w:r>
            <w:r w:rsidRPr="00982291">
              <w:rPr>
                <w:rFonts w:cstheme="minorHAnsi"/>
              </w:rPr>
              <w:t xml:space="preserve">prašymų registro </w:t>
            </w:r>
            <w:r w:rsidRPr="00982291">
              <w:rPr>
                <w:rFonts w:cstheme="minorHAnsi"/>
                <w:color w:val="000000" w:themeColor="text1"/>
              </w:rPr>
              <w:t xml:space="preserve">stulpelio </w:t>
            </w:r>
            <w:r>
              <w:rPr>
                <w:rFonts w:cstheme="minorHAnsi"/>
                <w:bCs/>
              </w:rPr>
              <w:t>reikšmė automatiškai pasikeičia į „</w:t>
            </w:r>
            <w:r w:rsidRPr="00982291">
              <w:rPr>
                <w:rFonts w:cstheme="minorHAnsi"/>
                <w:b/>
                <w:i/>
                <w:iCs/>
              </w:rPr>
              <w:t xml:space="preserve">Atšaukta kvalifikacijos </w:t>
            </w:r>
            <w:r>
              <w:rPr>
                <w:rFonts w:cstheme="minorHAnsi"/>
                <w:b/>
                <w:i/>
                <w:iCs/>
              </w:rPr>
              <w:t>patikra</w:t>
            </w:r>
            <w:r>
              <w:rPr>
                <w:rFonts w:cstheme="minorHAnsi"/>
                <w:bCs/>
              </w:rPr>
              <w:t>“.</w:t>
            </w:r>
          </w:p>
          <w:p w:rsidRPr="00BC7A12" w:rsidR="00C359AA" w:rsidP="00D019A2" w:rsidRDefault="00C359AA" w14:paraId="7453835E" w14:textId="00658869">
            <w:pPr>
              <w:pStyle w:val="ListParagraph"/>
              <w:numPr>
                <w:ilvl w:val="0"/>
                <w:numId w:val="25"/>
              </w:numPr>
              <w:spacing w:before="60" w:after="60"/>
              <w:ind w:left="760" w:right="57" w:hanging="357"/>
              <w:jc w:val="both"/>
            </w:pPr>
            <w:r w:rsidRPr="004D400C">
              <w:rPr>
                <w:b/>
                <w:bCs/>
                <w:i/>
                <w:iCs/>
              </w:rPr>
              <w:t>Kvalifikacijos patikra</w:t>
            </w:r>
            <w:r>
              <w:t xml:space="preserve"> u</w:t>
            </w:r>
            <w:r w:rsidRPr="0B606D00">
              <w:t>žduoties būsena automatiškai pakeičiama į „</w:t>
            </w:r>
            <w:r w:rsidRPr="0B606D00">
              <w:rPr>
                <w:b/>
                <w:bCs/>
                <w:i/>
                <w:iCs/>
              </w:rPr>
              <w:t>Uždaryta be patikros</w:t>
            </w:r>
            <w:r w:rsidRPr="0B606D00">
              <w:t>“.</w:t>
            </w:r>
          </w:p>
          <w:p w:rsidRPr="00D47BBF" w:rsidR="00C359AA" w:rsidP="00D019A2" w:rsidRDefault="00C359AA" w14:paraId="2FAF4445" w14:textId="34B9188B">
            <w:pPr>
              <w:pStyle w:val="ListParagraph"/>
              <w:numPr>
                <w:ilvl w:val="0"/>
                <w:numId w:val="25"/>
              </w:numPr>
              <w:spacing w:before="60" w:after="120"/>
              <w:ind w:right="57"/>
              <w:jc w:val="both"/>
            </w:pPr>
            <w:r w:rsidRPr="0B1E0E4F">
              <w:t xml:space="preserve">Darbuotojų saugos </w:t>
            </w:r>
            <w:r>
              <w:t>ir aplinkosaugos</w:t>
            </w:r>
            <w:r w:rsidRPr="0B1E0E4F">
              <w:t xml:space="preserve"> skyriui į bendrą pašto dėžutę išsiunčiamas </w:t>
            </w:r>
            <w:r>
              <w:t>pranešimas apie prašymo atmetimo veiksmą bei priimto sprendimo priežastį el. paštu (standartinis tekstas ir interaktyvi nuoroda į atmestą prašymą).</w:t>
            </w:r>
          </w:p>
        </w:tc>
      </w:tr>
      <w:tr w:rsidR="00C359AA" w:rsidTr="00B94CF5" w14:paraId="1E3E107B" w14:textId="77777777">
        <w:trPr>
          <w:gridAfter w:val="1"/>
          <w:wAfter w:w="6" w:type="dxa"/>
          <w:trHeight w:val="731"/>
        </w:trPr>
        <w:tc>
          <w:tcPr>
            <w:tcW w:w="4907" w:type="dxa"/>
            <w:shd w:val="clear" w:color="auto" w:fill="auto"/>
            <w:vAlign w:val="center"/>
          </w:tcPr>
          <w:p w:rsidRPr="00DC51C2" w:rsidR="00C359AA" w:rsidP="00C359AA" w:rsidRDefault="00C359AA" w14:paraId="76DC6F63" w14:textId="078B4384">
            <w:pPr>
              <w:jc w:val="both"/>
            </w:pPr>
            <w:r w:rsidRPr="003C72AB">
              <w:t>Aš</w:t>
            </w:r>
            <w:r>
              <w:t>,</w:t>
            </w:r>
            <w:r w:rsidRPr="003C72AB">
              <w:t xml:space="preserve"> kaip </w:t>
            </w:r>
            <w:r>
              <w:t>S</w:t>
            </w:r>
            <w:r w:rsidRPr="0B606D00">
              <w:t xml:space="preserve">augos </w:t>
            </w:r>
            <w:r>
              <w:t>darbe</w:t>
            </w:r>
            <w:r w:rsidRPr="008239EC" w:rsidDel="001B4C43">
              <w:t xml:space="preserve"> </w:t>
            </w:r>
            <w:r w:rsidRPr="008239EC">
              <w:t>specialistas</w:t>
            </w:r>
            <w:r w:rsidRPr="003C72AB">
              <w:t xml:space="preserve">, noriu </w:t>
            </w:r>
            <w:r>
              <w:t>informuoti</w:t>
            </w:r>
            <w:r w:rsidRPr="003C72AB">
              <w:t xml:space="preserve"> </w:t>
            </w:r>
            <w:r>
              <w:t xml:space="preserve">Sutikimą rengiantį specialistą </w:t>
            </w:r>
            <w:r w:rsidRPr="003C72AB">
              <w:t xml:space="preserve">apie </w:t>
            </w:r>
            <w:r>
              <w:t>atliktą Kliento kvalifikacijos patikrą prašyme numatytiems darbams vykdyti, kad šis galėtų toliau vykdyti sutikimo darbams išdavimo procesą arba žinotų, kad prašymas buvo atmestas</w:t>
            </w:r>
            <w:r w:rsidRPr="003C72AB">
              <w:t>.</w:t>
            </w:r>
          </w:p>
        </w:tc>
        <w:tc>
          <w:tcPr>
            <w:tcW w:w="1842" w:type="dxa"/>
            <w:shd w:val="clear" w:color="auto" w:fill="auto"/>
            <w:vAlign w:val="center"/>
          </w:tcPr>
          <w:p w:rsidR="00C359AA" w:rsidP="00C359AA" w:rsidRDefault="00C359AA" w14:paraId="01AA15EA" w14:textId="4067E2D3">
            <w:pPr>
              <w:jc w:val="center"/>
              <w:rPr>
                <w:rFonts w:cstheme="minorHAnsi"/>
                <w:b/>
                <w:bCs/>
              </w:rPr>
            </w:pPr>
            <w:r>
              <w:rPr>
                <w:rFonts w:cstheme="minorHAnsi"/>
                <w:b/>
                <w:bCs/>
              </w:rPr>
              <w:t>Užduočių atlikimas / Užduočių būsenos</w:t>
            </w:r>
          </w:p>
        </w:tc>
        <w:tc>
          <w:tcPr>
            <w:tcW w:w="7480" w:type="dxa"/>
            <w:shd w:val="clear" w:color="auto" w:fill="auto"/>
            <w:vAlign w:val="center"/>
          </w:tcPr>
          <w:p w:rsidR="00C359AA" w:rsidP="00C359AA" w:rsidRDefault="00C359AA" w14:paraId="59C62D2F" w14:textId="07279E17">
            <w:pPr>
              <w:pStyle w:val="CommentText"/>
              <w:ind w:right="57"/>
              <w:jc w:val="both"/>
              <w:rPr>
                <w:sz w:val="22"/>
                <w:szCs w:val="22"/>
              </w:rPr>
            </w:pPr>
            <w:r w:rsidRPr="00696C06">
              <w:rPr>
                <w:sz w:val="22"/>
                <w:szCs w:val="22"/>
              </w:rPr>
              <w:t>Kai Saugos darbe</w:t>
            </w:r>
            <w:r w:rsidRPr="00696C06" w:rsidDel="001B4C43">
              <w:rPr>
                <w:sz w:val="22"/>
                <w:szCs w:val="22"/>
              </w:rPr>
              <w:t xml:space="preserve"> </w:t>
            </w:r>
            <w:r w:rsidRPr="00696C06">
              <w:rPr>
                <w:sz w:val="22"/>
                <w:szCs w:val="22"/>
              </w:rPr>
              <w:t xml:space="preserve">specialistas pabaigia tikrinti kvalifikacijos dokumentus </w:t>
            </w:r>
            <w:r>
              <w:rPr>
                <w:sz w:val="22"/>
                <w:szCs w:val="22"/>
              </w:rPr>
              <w:t>ir:</w:t>
            </w:r>
          </w:p>
          <w:p w:rsidR="00C359AA" w:rsidP="00D019A2" w:rsidRDefault="00C359AA" w14:paraId="7578511C" w14:textId="14613732">
            <w:pPr>
              <w:pStyle w:val="CommentText"/>
              <w:numPr>
                <w:ilvl w:val="0"/>
                <w:numId w:val="3"/>
              </w:numPr>
              <w:spacing w:before="60" w:after="60"/>
              <w:ind w:left="714" w:right="57" w:hanging="357"/>
              <w:jc w:val="both"/>
              <w:rPr>
                <w:sz w:val="22"/>
                <w:szCs w:val="22"/>
              </w:rPr>
            </w:pPr>
            <w:r>
              <w:rPr>
                <w:sz w:val="22"/>
                <w:szCs w:val="22"/>
              </w:rPr>
              <w:t>P</w:t>
            </w:r>
            <w:r w:rsidRPr="00D6349B">
              <w:rPr>
                <w:sz w:val="22"/>
                <w:szCs w:val="22"/>
              </w:rPr>
              <w:t>ažymėjo, kad</w:t>
            </w:r>
            <w:r>
              <w:rPr>
                <w:sz w:val="22"/>
                <w:szCs w:val="22"/>
              </w:rPr>
              <w:t xml:space="preserve"> Kliento </w:t>
            </w:r>
            <w:r w:rsidRPr="00046A25">
              <w:rPr>
                <w:b/>
                <w:bCs/>
                <w:i/>
                <w:iCs/>
                <w:sz w:val="22"/>
                <w:szCs w:val="22"/>
              </w:rPr>
              <w:t>Netinkama kvalifikacija</w:t>
            </w:r>
            <w:r w:rsidRPr="00046A25">
              <w:rPr>
                <w:sz w:val="22"/>
                <w:szCs w:val="22"/>
              </w:rPr>
              <w:t xml:space="preserve"> darbams vykdyti, tada</w:t>
            </w:r>
            <w:r>
              <w:rPr>
                <w:sz w:val="22"/>
                <w:szCs w:val="22"/>
              </w:rPr>
              <w:t xml:space="preserve"> automatiškai:</w:t>
            </w:r>
          </w:p>
          <w:p w:rsidR="00C359AA" w:rsidP="00D019A2" w:rsidRDefault="00C359AA" w14:paraId="23CC9C7E" w14:textId="4FC78D70">
            <w:pPr>
              <w:pStyle w:val="CommentText"/>
              <w:numPr>
                <w:ilvl w:val="1"/>
                <w:numId w:val="3"/>
              </w:numPr>
              <w:spacing w:before="60" w:after="60"/>
              <w:ind w:left="1073" w:right="57" w:hanging="283"/>
              <w:jc w:val="both"/>
              <w:rPr>
                <w:sz w:val="22"/>
                <w:szCs w:val="22"/>
              </w:rPr>
            </w:pPr>
            <w:r w:rsidRPr="00046A25">
              <w:rPr>
                <w:sz w:val="22"/>
                <w:szCs w:val="22"/>
              </w:rPr>
              <w:t>„</w:t>
            </w:r>
            <w:r w:rsidRPr="00046A25">
              <w:rPr>
                <w:b/>
                <w:i/>
                <w:color w:val="7030A0"/>
                <w:sz w:val="22"/>
                <w:szCs w:val="22"/>
              </w:rPr>
              <w:t>Kliento kvalifikacijos patikra</w:t>
            </w:r>
            <w:r w:rsidRPr="00046A25">
              <w:rPr>
                <w:i/>
                <w:sz w:val="22"/>
                <w:szCs w:val="22"/>
              </w:rPr>
              <w:t>“</w:t>
            </w:r>
            <w:r w:rsidRPr="00046A25">
              <w:rPr>
                <w:color w:val="7030A0"/>
                <w:sz w:val="22"/>
                <w:szCs w:val="22"/>
              </w:rPr>
              <w:t xml:space="preserve"> </w:t>
            </w:r>
            <w:r w:rsidRPr="00046A25">
              <w:rPr>
                <w:sz w:val="22"/>
                <w:szCs w:val="22"/>
              </w:rPr>
              <w:t xml:space="preserve">registro pildymo lauke yra išsaugoma ši </w:t>
            </w:r>
            <w:r w:rsidRPr="00046A25">
              <w:rPr>
                <w:b/>
                <w:bCs/>
                <w:i/>
                <w:iCs/>
                <w:sz w:val="22"/>
                <w:szCs w:val="22"/>
              </w:rPr>
              <w:t>Netinkama kvalifikacija</w:t>
            </w:r>
            <w:r>
              <w:rPr>
                <w:b/>
                <w:bCs/>
                <w:i/>
                <w:iCs/>
                <w:sz w:val="22"/>
                <w:szCs w:val="22"/>
              </w:rPr>
              <w:t xml:space="preserve"> </w:t>
            </w:r>
            <w:r w:rsidRPr="006A1AF3">
              <w:rPr>
                <w:sz w:val="22"/>
                <w:szCs w:val="22"/>
              </w:rPr>
              <w:t>reikšmė</w:t>
            </w:r>
            <w:r w:rsidRPr="00046A25">
              <w:rPr>
                <w:sz w:val="22"/>
                <w:szCs w:val="22"/>
              </w:rPr>
              <w:t>.</w:t>
            </w:r>
          </w:p>
          <w:p w:rsidRPr="00046A25" w:rsidR="00C359AA" w:rsidP="00D019A2" w:rsidRDefault="00C359AA" w14:paraId="7B9C4CA3" w14:textId="77777777">
            <w:pPr>
              <w:pStyle w:val="CommentText"/>
              <w:numPr>
                <w:ilvl w:val="1"/>
                <w:numId w:val="3"/>
              </w:numPr>
              <w:spacing w:before="60" w:after="60"/>
              <w:ind w:left="1073" w:right="57" w:hanging="283"/>
              <w:jc w:val="both"/>
              <w:rPr>
                <w:sz w:val="22"/>
                <w:szCs w:val="22"/>
              </w:rPr>
            </w:pPr>
            <w:r w:rsidRPr="00046A25">
              <w:rPr>
                <w:sz w:val="22"/>
                <w:szCs w:val="22"/>
              </w:rPr>
              <w:t>Klientui bei Sutikimą rengiančio specialisto skyriui išsiunčiami atitinkami el. laiškai (standartinis laiško tekstas ir nuoroda į prašymą).</w:t>
            </w:r>
          </w:p>
          <w:p w:rsidR="00C359AA" w:rsidP="00D019A2" w:rsidRDefault="00C359AA" w14:paraId="3634F244" w14:textId="77777777">
            <w:pPr>
              <w:pStyle w:val="CommentText"/>
              <w:numPr>
                <w:ilvl w:val="1"/>
                <w:numId w:val="3"/>
              </w:numPr>
              <w:spacing w:before="60" w:after="60"/>
              <w:ind w:left="1073" w:right="57" w:hanging="283"/>
              <w:jc w:val="both"/>
              <w:rPr>
                <w:sz w:val="22"/>
                <w:szCs w:val="22"/>
              </w:rPr>
            </w:pPr>
            <w:r w:rsidRPr="008C11BF">
              <w:rPr>
                <w:b/>
                <w:bCs/>
                <w:i/>
                <w:iCs/>
                <w:sz w:val="22"/>
                <w:szCs w:val="22"/>
              </w:rPr>
              <w:t>Kvalifikacijos patikra</w:t>
            </w:r>
            <w:r>
              <w:t xml:space="preserve"> </w:t>
            </w:r>
            <w:r w:rsidRPr="0B606D00">
              <w:rPr>
                <w:sz w:val="22"/>
                <w:szCs w:val="22"/>
              </w:rPr>
              <w:t>užduoties būsena pasikeičia į „</w:t>
            </w:r>
            <w:r>
              <w:rPr>
                <w:b/>
                <w:bCs/>
                <w:i/>
                <w:iCs/>
                <w:sz w:val="22"/>
                <w:szCs w:val="22"/>
              </w:rPr>
              <w:t>Įvykdyta“</w:t>
            </w:r>
            <w:r>
              <w:rPr>
                <w:sz w:val="22"/>
                <w:szCs w:val="22"/>
              </w:rPr>
              <w:t>.</w:t>
            </w:r>
          </w:p>
          <w:p w:rsidR="00C359AA" w:rsidP="00D019A2" w:rsidRDefault="00C359AA" w14:paraId="283EE7A8" w14:textId="77777777">
            <w:pPr>
              <w:pStyle w:val="CommentText"/>
              <w:numPr>
                <w:ilvl w:val="1"/>
                <w:numId w:val="3"/>
              </w:numPr>
              <w:spacing w:after="240"/>
              <w:ind w:left="1072" w:right="57" w:hanging="284"/>
              <w:jc w:val="both"/>
              <w:rPr>
                <w:sz w:val="22"/>
                <w:szCs w:val="22"/>
              </w:rPr>
            </w:pPr>
            <w:r>
              <w:rPr>
                <w:sz w:val="22"/>
                <w:szCs w:val="22"/>
              </w:rPr>
              <w:t>Prašymo būsena pasikeičia į „</w:t>
            </w:r>
            <w:r w:rsidRPr="008C11BF">
              <w:rPr>
                <w:b/>
                <w:bCs/>
                <w:i/>
                <w:iCs/>
                <w:sz w:val="22"/>
                <w:szCs w:val="22"/>
              </w:rPr>
              <w:t>Atmestas</w:t>
            </w:r>
            <w:r>
              <w:rPr>
                <w:sz w:val="22"/>
                <w:szCs w:val="22"/>
              </w:rPr>
              <w:t>“.</w:t>
            </w:r>
          </w:p>
          <w:p w:rsidR="00C359AA" w:rsidP="00D019A2" w:rsidRDefault="00C359AA" w14:paraId="1049E06A" w14:textId="7C61A9F8">
            <w:pPr>
              <w:pStyle w:val="CommentText"/>
              <w:numPr>
                <w:ilvl w:val="0"/>
                <w:numId w:val="3"/>
              </w:numPr>
              <w:spacing w:before="60" w:after="60"/>
              <w:ind w:left="714" w:right="57" w:hanging="357"/>
              <w:jc w:val="both"/>
              <w:rPr>
                <w:sz w:val="22"/>
                <w:szCs w:val="22"/>
              </w:rPr>
            </w:pPr>
            <w:r w:rsidRPr="00D6349B">
              <w:rPr>
                <w:sz w:val="22"/>
                <w:szCs w:val="22"/>
              </w:rPr>
              <w:t xml:space="preserve">Jei </w:t>
            </w:r>
            <w:r>
              <w:rPr>
                <w:sz w:val="22"/>
                <w:szCs w:val="22"/>
              </w:rPr>
              <w:t>Saugos darbe</w:t>
            </w:r>
            <w:r w:rsidRPr="00D6349B">
              <w:rPr>
                <w:sz w:val="22"/>
                <w:szCs w:val="22"/>
              </w:rPr>
              <w:t xml:space="preserve"> specialistas pažymėjo, kad</w:t>
            </w:r>
            <w:r>
              <w:rPr>
                <w:sz w:val="22"/>
                <w:szCs w:val="22"/>
              </w:rPr>
              <w:t xml:space="preserve"> </w:t>
            </w:r>
            <w:r>
              <w:rPr>
                <w:b/>
                <w:bCs/>
                <w:i/>
                <w:iCs/>
                <w:sz w:val="22"/>
                <w:szCs w:val="22"/>
              </w:rPr>
              <w:t>T</w:t>
            </w:r>
            <w:r w:rsidRPr="00046A25">
              <w:rPr>
                <w:b/>
                <w:bCs/>
                <w:i/>
                <w:iCs/>
                <w:sz w:val="22"/>
                <w:szCs w:val="22"/>
              </w:rPr>
              <w:t>inkama kvalifikacija</w:t>
            </w:r>
            <w:r w:rsidRPr="00046A25">
              <w:rPr>
                <w:sz w:val="22"/>
                <w:szCs w:val="22"/>
              </w:rPr>
              <w:t xml:space="preserve"> </w:t>
            </w:r>
            <w:r w:rsidR="00BC7676">
              <w:rPr>
                <w:sz w:val="22"/>
                <w:szCs w:val="22"/>
              </w:rPr>
              <w:t xml:space="preserve"> arba </w:t>
            </w:r>
            <w:r w:rsidRPr="006646B7" w:rsidR="00BC7676">
              <w:rPr>
                <w:b/>
                <w:bCs/>
                <w:i/>
                <w:iCs/>
                <w:sz w:val="22"/>
                <w:szCs w:val="22"/>
              </w:rPr>
              <w:t>Patikros nereikia</w:t>
            </w:r>
            <w:r w:rsidR="00BC7676">
              <w:rPr>
                <w:sz w:val="22"/>
                <w:szCs w:val="22"/>
              </w:rPr>
              <w:t xml:space="preserve"> </w:t>
            </w:r>
            <w:r w:rsidRPr="00046A25">
              <w:rPr>
                <w:sz w:val="22"/>
                <w:szCs w:val="22"/>
              </w:rPr>
              <w:t>darbams vykdyti, tada</w:t>
            </w:r>
            <w:r>
              <w:rPr>
                <w:sz w:val="22"/>
                <w:szCs w:val="22"/>
              </w:rPr>
              <w:t xml:space="preserve"> automatiškai:</w:t>
            </w:r>
          </w:p>
          <w:p w:rsidR="00C359AA" w:rsidP="00D019A2" w:rsidRDefault="00C359AA" w14:paraId="7D3307D0" w14:textId="7166815B">
            <w:pPr>
              <w:pStyle w:val="CommentText"/>
              <w:numPr>
                <w:ilvl w:val="1"/>
                <w:numId w:val="3"/>
              </w:numPr>
              <w:spacing w:before="60" w:after="60"/>
              <w:ind w:left="1073" w:right="57" w:hanging="283"/>
              <w:jc w:val="both"/>
              <w:rPr>
                <w:sz w:val="22"/>
                <w:szCs w:val="22"/>
              </w:rPr>
            </w:pPr>
            <w:r w:rsidRPr="00046A25">
              <w:rPr>
                <w:sz w:val="22"/>
                <w:szCs w:val="22"/>
              </w:rPr>
              <w:t>„</w:t>
            </w:r>
            <w:r w:rsidRPr="00046A25">
              <w:rPr>
                <w:b/>
                <w:i/>
                <w:color w:val="7030A0"/>
                <w:sz w:val="22"/>
                <w:szCs w:val="22"/>
              </w:rPr>
              <w:t>Kliento kvalifikacijos patikra</w:t>
            </w:r>
            <w:r w:rsidRPr="00046A25">
              <w:rPr>
                <w:i/>
                <w:sz w:val="22"/>
                <w:szCs w:val="22"/>
              </w:rPr>
              <w:t>“</w:t>
            </w:r>
            <w:r w:rsidRPr="00046A25">
              <w:rPr>
                <w:color w:val="7030A0"/>
                <w:sz w:val="22"/>
                <w:szCs w:val="22"/>
              </w:rPr>
              <w:t xml:space="preserve"> </w:t>
            </w:r>
            <w:r w:rsidRPr="00046A25">
              <w:rPr>
                <w:sz w:val="22"/>
                <w:szCs w:val="22"/>
              </w:rPr>
              <w:t xml:space="preserve">registro pildymo lauke yra išsaugoma ši </w:t>
            </w:r>
            <w:r>
              <w:rPr>
                <w:b/>
                <w:bCs/>
                <w:i/>
                <w:iCs/>
                <w:sz w:val="22"/>
                <w:szCs w:val="22"/>
              </w:rPr>
              <w:t>T</w:t>
            </w:r>
            <w:r w:rsidRPr="00046A25">
              <w:rPr>
                <w:b/>
                <w:bCs/>
                <w:i/>
                <w:iCs/>
                <w:sz w:val="22"/>
                <w:szCs w:val="22"/>
              </w:rPr>
              <w:t>inkama kvalifikacija</w:t>
            </w:r>
            <w:r>
              <w:rPr>
                <w:b/>
                <w:bCs/>
                <w:i/>
                <w:iCs/>
                <w:sz w:val="22"/>
                <w:szCs w:val="22"/>
              </w:rPr>
              <w:t xml:space="preserve"> </w:t>
            </w:r>
            <w:r w:rsidR="002E48E9">
              <w:rPr>
                <w:sz w:val="22"/>
                <w:szCs w:val="22"/>
              </w:rPr>
              <w:t xml:space="preserve">arba </w:t>
            </w:r>
            <w:r w:rsidRPr="006646B7" w:rsidR="002E48E9">
              <w:rPr>
                <w:b/>
                <w:bCs/>
                <w:i/>
                <w:iCs/>
                <w:sz w:val="22"/>
                <w:szCs w:val="22"/>
              </w:rPr>
              <w:t>Patikros nereikia</w:t>
            </w:r>
            <w:r w:rsidR="002E48E9">
              <w:rPr>
                <w:sz w:val="22"/>
                <w:szCs w:val="22"/>
              </w:rPr>
              <w:t xml:space="preserve"> </w:t>
            </w:r>
            <w:r w:rsidRPr="006A1AF3">
              <w:rPr>
                <w:sz w:val="22"/>
                <w:szCs w:val="22"/>
              </w:rPr>
              <w:t>reikšmė</w:t>
            </w:r>
            <w:r w:rsidRPr="00046A25">
              <w:rPr>
                <w:sz w:val="22"/>
                <w:szCs w:val="22"/>
              </w:rPr>
              <w:t>.</w:t>
            </w:r>
          </w:p>
          <w:p w:rsidRPr="00046A25" w:rsidR="00C359AA" w:rsidP="00D019A2" w:rsidRDefault="00C359AA" w14:paraId="29BFB771" w14:textId="77777777">
            <w:pPr>
              <w:pStyle w:val="CommentText"/>
              <w:numPr>
                <w:ilvl w:val="1"/>
                <w:numId w:val="3"/>
              </w:numPr>
              <w:spacing w:before="60" w:after="60"/>
              <w:ind w:left="1073" w:right="57" w:hanging="283"/>
              <w:jc w:val="both"/>
              <w:rPr>
                <w:sz w:val="22"/>
                <w:szCs w:val="22"/>
              </w:rPr>
            </w:pPr>
            <w:r w:rsidRPr="00046A25">
              <w:rPr>
                <w:sz w:val="22"/>
                <w:szCs w:val="22"/>
              </w:rPr>
              <w:t>Sutikimą rengianči</w:t>
            </w:r>
            <w:r>
              <w:rPr>
                <w:sz w:val="22"/>
                <w:szCs w:val="22"/>
              </w:rPr>
              <w:t>am</w:t>
            </w:r>
            <w:r w:rsidRPr="00046A25">
              <w:rPr>
                <w:sz w:val="22"/>
                <w:szCs w:val="22"/>
              </w:rPr>
              <w:t xml:space="preserve"> specialist</w:t>
            </w:r>
            <w:r>
              <w:rPr>
                <w:sz w:val="22"/>
                <w:szCs w:val="22"/>
              </w:rPr>
              <w:t>ui suformuojama tolimesnė sutikimo išdavimo proceso užduotis</w:t>
            </w:r>
            <w:r w:rsidRPr="00046A25">
              <w:rPr>
                <w:sz w:val="22"/>
                <w:szCs w:val="22"/>
              </w:rPr>
              <w:t xml:space="preserve"> </w:t>
            </w:r>
            <w:r>
              <w:rPr>
                <w:sz w:val="22"/>
                <w:szCs w:val="22"/>
              </w:rPr>
              <w:t xml:space="preserve">bei jam (-ai) ir </w:t>
            </w:r>
            <w:r w:rsidRPr="00DC4352">
              <w:rPr>
                <w:i/>
                <w:iCs/>
                <w:sz w:val="22"/>
                <w:szCs w:val="22"/>
              </w:rPr>
              <w:t>Atsakingam skyriui</w:t>
            </w:r>
            <w:r w:rsidRPr="00046A25">
              <w:rPr>
                <w:sz w:val="22"/>
                <w:szCs w:val="22"/>
              </w:rPr>
              <w:t xml:space="preserve"> išsiunčiami atitinkami el. laiškai (standartinis laiško </w:t>
            </w:r>
            <w:r>
              <w:rPr>
                <w:sz w:val="22"/>
                <w:szCs w:val="22"/>
              </w:rPr>
              <w:t xml:space="preserve">apie galimybę tęsti sutikimo išdavimą </w:t>
            </w:r>
            <w:r w:rsidRPr="00046A25">
              <w:rPr>
                <w:sz w:val="22"/>
                <w:szCs w:val="22"/>
              </w:rPr>
              <w:t>ir nuoroda į prašymą).</w:t>
            </w:r>
          </w:p>
          <w:p w:rsidR="00C359AA" w:rsidP="00D019A2" w:rsidRDefault="00C359AA" w14:paraId="3AED2DB6" w14:textId="77777777">
            <w:pPr>
              <w:pStyle w:val="CommentText"/>
              <w:numPr>
                <w:ilvl w:val="1"/>
                <w:numId w:val="3"/>
              </w:numPr>
              <w:spacing w:before="60" w:after="60"/>
              <w:ind w:left="1073" w:right="57" w:hanging="283"/>
              <w:jc w:val="both"/>
              <w:rPr>
                <w:sz w:val="22"/>
                <w:szCs w:val="22"/>
              </w:rPr>
            </w:pPr>
            <w:r w:rsidRPr="00F05CCC">
              <w:rPr>
                <w:b/>
                <w:bCs/>
                <w:i/>
                <w:iCs/>
                <w:sz w:val="22"/>
                <w:szCs w:val="22"/>
              </w:rPr>
              <w:lastRenderedPageBreak/>
              <w:t>Kvalifikacijos patikra</w:t>
            </w:r>
            <w:r>
              <w:t xml:space="preserve"> </w:t>
            </w:r>
            <w:r w:rsidRPr="0B606D00">
              <w:rPr>
                <w:sz w:val="22"/>
                <w:szCs w:val="22"/>
              </w:rPr>
              <w:t>užduoties būsena pasikeičia į „</w:t>
            </w:r>
            <w:r>
              <w:rPr>
                <w:b/>
                <w:bCs/>
                <w:i/>
                <w:iCs/>
                <w:sz w:val="22"/>
                <w:szCs w:val="22"/>
              </w:rPr>
              <w:t>Įvykdyta</w:t>
            </w:r>
            <w:r w:rsidRPr="001D30EA">
              <w:rPr>
                <w:i/>
                <w:sz w:val="22"/>
                <w:szCs w:val="22"/>
              </w:rPr>
              <w:t>“</w:t>
            </w:r>
            <w:r>
              <w:rPr>
                <w:sz w:val="22"/>
                <w:szCs w:val="22"/>
              </w:rPr>
              <w:t>.</w:t>
            </w:r>
          </w:p>
          <w:p w:rsidRPr="00D47BBF" w:rsidR="00C359AA" w:rsidP="00D019A2" w:rsidRDefault="00C359AA" w14:paraId="751769AD" w14:textId="34BF1EBB">
            <w:pPr>
              <w:pStyle w:val="CommentText"/>
              <w:numPr>
                <w:ilvl w:val="1"/>
                <w:numId w:val="3"/>
              </w:numPr>
              <w:spacing w:before="60" w:after="120"/>
              <w:ind w:left="1072" w:right="57" w:hanging="284"/>
              <w:jc w:val="both"/>
            </w:pPr>
            <w:r>
              <w:rPr>
                <w:sz w:val="22"/>
                <w:szCs w:val="22"/>
              </w:rPr>
              <w:t>Prašymo būsena išlieka „</w:t>
            </w:r>
            <w:r>
              <w:rPr>
                <w:b/>
                <w:bCs/>
                <w:i/>
                <w:iCs/>
                <w:sz w:val="22"/>
                <w:szCs w:val="22"/>
              </w:rPr>
              <w:t>Vykdomas</w:t>
            </w:r>
            <w:r>
              <w:rPr>
                <w:sz w:val="22"/>
                <w:szCs w:val="22"/>
              </w:rPr>
              <w:t>“.</w:t>
            </w:r>
            <w:r w:rsidR="001D30EA">
              <w:rPr>
                <w:sz w:val="22"/>
                <w:szCs w:val="22"/>
              </w:rPr>
              <w:t xml:space="preserve"> </w:t>
            </w:r>
          </w:p>
        </w:tc>
      </w:tr>
      <w:tr w:rsidRPr="009440FF" w:rsidR="00C359AA" w:rsidTr="0B606D00" w14:paraId="183B1172" w14:textId="77777777">
        <w:trPr>
          <w:trHeight w:val="731"/>
        </w:trPr>
        <w:tc>
          <w:tcPr>
            <w:tcW w:w="14235" w:type="dxa"/>
            <w:gridSpan w:val="4"/>
            <w:shd w:val="clear" w:color="auto" w:fill="993366"/>
            <w:vAlign w:val="center"/>
          </w:tcPr>
          <w:p w:rsidRPr="00D47BBF" w:rsidR="00C359AA" w:rsidP="00C359AA" w:rsidRDefault="00C359AA" w14:paraId="08FACA99" w14:textId="1A963BCB">
            <w:pPr>
              <w:jc w:val="center"/>
              <w:rPr>
                <w:rFonts w:cstheme="minorHAnsi"/>
                <w:b/>
                <w:bCs/>
                <w:color w:val="FFFFFF" w:themeColor="background1"/>
              </w:rPr>
            </w:pPr>
            <w:r>
              <w:rPr>
                <w:rFonts w:cstheme="minorHAnsi"/>
                <w:b/>
                <w:bCs/>
                <w:color w:val="FFFFFF" w:themeColor="background1"/>
              </w:rPr>
              <w:lastRenderedPageBreak/>
              <w:t>STEBIMI RODIKLIAI, ATASKAITOS IR WIKI</w:t>
            </w:r>
          </w:p>
        </w:tc>
      </w:tr>
      <w:tr w:rsidRPr="009440FF" w:rsidR="00C359AA" w:rsidTr="002B5646" w14:paraId="0C578973" w14:textId="77777777">
        <w:trPr>
          <w:gridAfter w:val="1"/>
          <w:wAfter w:w="6" w:type="dxa"/>
          <w:trHeight w:val="70"/>
        </w:trPr>
        <w:tc>
          <w:tcPr>
            <w:tcW w:w="4907" w:type="dxa"/>
            <w:shd w:val="clear" w:color="auto" w:fill="auto"/>
            <w:vAlign w:val="center"/>
          </w:tcPr>
          <w:p w:rsidR="00C359AA" w:rsidP="00C359AA" w:rsidRDefault="00C359AA" w14:paraId="1572985F" w14:textId="36F49CE8">
            <w:pPr>
              <w:jc w:val="both"/>
            </w:pPr>
            <w:r>
              <w:t>Aš, kaip Klientas turintis įmonės paskyrą, noriu matyti kiek esu registravęs aktyvių prašymų ir kiek turiu galiojančių sutikimų vykdyti darbus tam, kad galėčiau operatyviai rasti man aktualią informaciją.</w:t>
            </w:r>
          </w:p>
        </w:tc>
        <w:tc>
          <w:tcPr>
            <w:tcW w:w="1842" w:type="dxa"/>
            <w:shd w:val="clear" w:color="auto" w:fill="auto"/>
            <w:vAlign w:val="center"/>
          </w:tcPr>
          <w:p w:rsidR="00C359AA" w:rsidP="00C359AA" w:rsidRDefault="00C359AA" w14:paraId="684C3300" w14:textId="4E739A41">
            <w:pPr>
              <w:jc w:val="center"/>
              <w:rPr>
                <w:rFonts w:cstheme="minorHAnsi"/>
                <w:b/>
                <w:bCs/>
              </w:rPr>
            </w:pPr>
            <w:r>
              <w:rPr>
                <w:rFonts w:cstheme="minorHAnsi"/>
                <w:b/>
                <w:bCs/>
              </w:rPr>
              <w:t>Nuolat</w:t>
            </w:r>
            <w:r w:rsidRPr="00734723">
              <w:rPr>
                <w:rFonts w:cstheme="minorHAnsi"/>
                <w:b/>
                <w:bCs/>
              </w:rPr>
              <w:t xml:space="preserve"> stebimi rodikliai</w:t>
            </w:r>
          </w:p>
        </w:tc>
        <w:tc>
          <w:tcPr>
            <w:tcW w:w="7480" w:type="dxa"/>
            <w:shd w:val="clear" w:color="auto" w:fill="auto"/>
          </w:tcPr>
          <w:p w:rsidR="00C359AA" w:rsidP="00C359AA" w:rsidRDefault="00C359AA" w14:paraId="1A56CBC1" w14:textId="5A19123F">
            <w:pPr>
              <w:spacing w:before="60" w:after="120"/>
              <w:ind w:right="57"/>
              <w:jc w:val="both"/>
              <w:rPr>
                <w:rFonts w:cstheme="minorHAnsi"/>
              </w:rPr>
            </w:pPr>
            <w:r>
              <w:rPr>
                <w:rFonts w:cstheme="minorHAnsi"/>
              </w:rPr>
              <w:t>Klientas, prisijungęs prie paskyros gali matyti kiek turi aktyvių registruotų prašymų darbams bei jų būsenas.</w:t>
            </w:r>
          </w:p>
          <w:p w:rsidR="00C359AA" w:rsidP="00C359AA" w:rsidRDefault="00C359AA" w14:paraId="4E4D7392" w14:textId="53C6D7EF">
            <w:pPr>
              <w:spacing w:before="60" w:after="120"/>
              <w:ind w:right="57"/>
              <w:jc w:val="both"/>
              <w:rPr>
                <w:rFonts w:cstheme="minorHAnsi"/>
              </w:rPr>
            </w:pPr>
            <w:r>
              <w:rPr>
                <w:rFonts w:cstheme="minorHAnsi"/>
              </w:rPr>
              <w:t>Taip pat, mato, kiek yra galiojančių susitikimų darbams ir jų būsenas.</w:t>
            </w:r>
          </w:p>
        </w:tc>
      </w:tr>
      <w:tr w:rsidRPr="009440FF" w:rsidR="00C359AA" w:rsidTr="002E4841" w14:paraId="554099A2" w14:textId="77777777">
        <w:trPr>
          <w:gridAfter w:val="1"/>
          <w:wAfter w:w="6" w:type="dxa"/>
          <w:trHeight w:val="731"/>
        </w:trPr>
        <w:tc>
          <w:tcPr>
            <w:tcW w:w="4907" w:type="dxa"/>
            <w:shd w:val="clear" w:color="auto" w:fill="auto"/>
            <w:vAlign w:val="center"/>
          </w:tcPr>
          <w:p w:rsidR="00C359AA" w:rsidP="00C359AA" w:rsidRDefault="00C359AA" w14:paraId="49C9288B" w14:textId="48F30672">
            <w:pPr>
              <w:jc w:val="both"/>
            </w:pPr>
            <w:r>
              <w:t>Aš, kaip Klientas</w:t>
            </w:r>
            <w:r w:rsidR="009F03F3">
              <w:t>,</w:t>
            </w:r>
            <w:r>
              <w:t xml:space="preserve"> turintis įmonės paskyrą, noriu matyti kurie iš mano darbuotojų buvo patvirtinti kaip galintys vykdyti darbus </w:t>
            </w:r>
            <w:r w:rsidRPr="00111010">
              <w:t>veikiančiame gamtinių dujų perdavimo sistemos objekte ir (ar) veikiančio gamtinių dujų perdavimo sistemos objekto apsaugos zonoje</w:t>
            </w:r>
            <w:r>
              <w:t>, bei darbuotojus, kurie neatitiko AB „</w:t>
            </w:r>
            <w:r w:rsidRPr="00EA53A8">
              <w:rPr>
                <w:i/>
                <w:iCs/>
              </w:rPr>
              <w:t xml:space="preserve">Amber Grid“ </w:t>
            </w:r>
            <w:r>
              <w:t>saugos patikros standarto arba tuos, kuriems dar neatlikta saugos patikra.</w:t>
            </w:r>
          </w:p>
        </w:tc>
        <w:tc>
          <w:tcPr>
            <w:tcW w:w="1842" w:type="dxa"/>
            <w:shd w:val="clear" w:color="auto" w:fill="auto"/>
            <w:vAlign w:val="center"/>
          </w:tcPr>
          <w:p w:rsidR="00C359AA" w:rsidP="00C359AA" w:rsidRDefault="00C359AA" w14:paraId="452536DC" w14:textId="6AD186AA">
            <w:pPr>
              <w:jc w:val="center"/>
              <w:rPr>
                <w:rFonts w:cstheme="minorHAnsi"/>
                <w:b/>
                <w:bCs/>
              </w:rPr>
            </w:pPr>
            <w:r>
              <w:rPr>
                <w:rFonts w:cstheme="minorHAnsi"/>
                <w:b/>
                <w:bCs/>
              </w:rPr>
              <w:t>Periodiškai</w:t>
            </w:r>
            <w:r w:rsidRPr="00734723">
              <w:rPr>
                <w:rFonts w:cstheme="minorHAnsi"/>
                <w:b/>
                <w:bCs/>
              </w:rPr>
              <w:t xml:space="preserve"> stebimi rodikliai</w:t>
            </w:r>
          </w:p>
        </w:tc>
        <w:tc>
          <w:tcPr>
            <w:tcW w:w="7480" w:type="dxa"/>
            <w:shd w:val="clear" w:color="auto" w:fill="auto"/>
          </w:tcPr>
          <w:p w:rsidR="00C359AA" w:rsidP="00C359AA" w:rsidRDefault="00C359AA" w14:paraId="09CD83FA" w14:textId="6A6A6F90">
            <w:pPr>
              <w:spacing w:before="60" w:after="120"/>
              <w:ind w:right="57"/>
              <w:jc w:val="both"/>
              <w:rPr>
                <w:rFonts w:cstheme="minorHAnsi"/>
              </w:rPr>
            </w:pPr>
            <w:r>
              <w:rPr>
                <w:rFonts w:cstheme="minorHAnsi"/>
              </w:rPr>
              <w:t>Klientas, prisijungęs prie paskyros peržiūrint Darbuotojų sąrašą, prie kiekvieno iš darbuotojų gali matyti:</w:t>
            </w:r>
          </w:p>
          <w:p w:rsidR="00C359AA" w:rsidP="00D019A2" w:rsidRDefault="00C359AA" w14:paraId="55F933A7" w14:textId="4740D310">
            <w:pPr>
              <w:pStyle w:val="ListParagraph"/>
              <w:numPr>
                <w:ilvl w:val="0"/>
                <w:numId w:val="74"/>
              </w:numPr>
              <w:spacing w:before="60" w:after="60"/>
              <w:ind w:left="714" w:right="57" w:hanging="357"/>
              <w:contextualSpacing w:val="0"/>
              <w:jc w:val="both"/>
              <w:rPr>
                <w:rFonts w:cstheme="minorHAnsi"/>
              </w:rPr>
            </w:pPr>
            <w:r>
              <w:rPr>
                <w:rFonts w:cstheme="minorHAnsi"/>
              </w:rPr>
              <w:t>Kurie darbuotojai gali vykdyti darbus (sėkmingai praėjo saugos patikrą).</w:t>
            </w:r>
          </w:p>
          <w:p w:rsidR="00C359AA" w:rsidP="00D019A2" w:rsidRDefault="00C359AA" w14:paraId="2B8B9B55" w14:textId="672A744E">
            <w:pPr>
              <w:pStyle w:val="ListParagraph"/>
              <w:numPr>
                <w:ilvl w:val="0"/>
                <w:numId w:val="74"/>
              </w:numPr>
              <w:spacing w:before="60" w:after="60"/>
              <w:ind w:left="714" w:right="57" w:hanging="357"/>
              <w:contextualSpacing w:val="0"/>
              <w:jc w:val="both"/>
              <w:rPr>
                <w:rFonts w:cstheme="minorHAnsi"/>
              </w:rPr>
            </w:pPr>
            <w:r>
              <w:rPr>
                <w:rFonts w:cstheme="minorHAnsi"/>
              </w:rPr>
              <w:t>Kurie darbuotojai negali vykdyti darbų – saugos patikros rezultatas yra neigiamas atsakymas.</w:t>
            </w:r>
          </w:p>
          <w:p w:rsidRPr="00A574BD" w:rsidR="00C359AA" w:rsidP="00D019A2" w:rsidRDefault="00C359AA" w14:paraId="114381BC" w14:textId="4DC02C20">
            <w:pPr>
              <w:pStyle w:val="ListParagraph"/>
              <w:numPr>
                <w:ilvl w:val="0"/>
                <w:numId w:val="74"/>
              </w:numPr>
              <w:spacing w:before="60" w:after="120"/>
              <w:ind w:right="57"/>
              <w:jc w:val="both"/>
              <w:rPr>
                <w:rFonts w:cstheme="minorHAnsi"/>
              </w:rPr>
            </w:pPr>
            <w:r>
              <w:rPr>
                <w:rFonts w:cstheme="minorHAnsi"/>
              </w:rPr>
              <w:t>Kurie darbuotojai dar nėra praėję saugos patikros.</w:t>
            </w:r>
          </w:p>
          <w:p w:rsidR="00C359AA" w:rsidP="00C359AA" w:rsidRDefault="00C359AA" w14:paraId="3FB67202" w14:textId="77777777">
            <w:pPr>
              <w:spacing w:before="60" w:after="120"/>
              <w:ind w:right="57"/>
              <w:jc w:val="both"/>
              <w:rPr>
                <w:rFonts w:cstheme="minorHAnsi"/>
              </w:rPr>
            </w:pPr>
          </w:p>
        </w:tc>
      </w:tr>
      <w:tr w:rsidRPr="009440FF" w:rsidR="00C359AA" w:rsidTr="002E4841" w14:paraId="4A20C3F6" w14:textId="77777777">
        <w:trPr>
          <w:gridAfter w:val="1"/>
          <w:wAfter w:w="6" w:type="dxa"/>
          <w:trHeight w:val="731"/>
        </w:trPr>
        <w:tc>
          <w:tcPr>
            <w:tcW w:w="4907" w:type="dxa"/>
            <w:shd w:val="clear" w:color="auto" w:fill="auto"/>
            <w:vAlign w:val="center"/>
          </w:tcPr>
          <w:p w:rsidR="00C359AA" w:rsidP="00C359AA" w:rsidRDefault="00C359AA" w14:paraId="05660BCD" w14:textId="14E64D1D">
            <w:pPr>
              <w:jc w:val="both"/>
            </w:pPr>
            <w:r>
              <w:t>Aš, kaip Klientas turintis įmonės paskyrą, noriu matyti kiek yra prašymų ir jų ID, kuriuose turiu patikslinti informaciją tam, kad operatyviai galėčiau pateikti trūkstamus duomenis arba atnaujinti informaciją.</w:t>
            </w:r>
          </w:p>
        </w:tc>
        <w:tc>
          <w:tcPr>
            <w:tcW w:w="1842" w:type="dxa"/>
            <w:shd w:val="clear" w:color="auto" w:fill="auto"/>
            <w:vAlign w:val="center"/>
          </w:tcPr>
          <w:p w:rsidR="00C359AA" w:rsidP="00C359AA" w:rsidRDefault="00C359AA" w14:paraId="36DF6495" w14:textId="2D8DE15D">
            <w:pPr>
              <w:jc w:val="center"/>
              <w:rPr>
                <w:rFonts w:cstheme="minorHAnsi"/>
                <w:b/>
                <w:bCs/>
              </w:rPr>
            </w:pPr>
            <w:r>
              <w:rPr>
                <w:rFonts w:cstheme="minorHAnsi"/>
                <w:b/>
                <w:bCs/>
              </w:rPr>
              <w:t>Periodiškai</w:t>
            </w:r>
            <w:r w:rsidRPr="00734723">
              <w:rPr>
                <w:rFonts w:cstheme="minorHAnsi"/>
                <w:b/>
                <w:bCs/>
              </w:rPr>
              <w:t xml:space="preserve"> stebimi rodikliai</w:t>
            </w:r>
          </w:p>
        </w:tc>
        <w:tc>
          <w:tcPr>
            <w:tcW w:w="7480" w:type="dxa"/>
            <w:shd w:val="clear" w:color="auto" w:fill="auto"/>
          </w:tcPr>
          <w:p w:rsidRPr="00A574BD" w:rsidR="00C359AA" w:rsidP="00C359AA" w:rsidRDefault="00C359AA" w14:paraId="4E40DCA7" w14:textId="2B648FCE">
            <w:pPr>
              <w:spacing w:before="60" w:after="120"/>
              <w:ind w:right="57"/>
              <w:jc w:val="both"/>
              <w:rPr>
                <w:rFonts w:cstheme="minorHAnsi"/>
              </w:rPr>
            </w:pPr>
            <w:r>
              <w:rPr>
                <w:rFonts w:cstheme="minorHAnsi"/>
              </w:rPr>
              <w:t>Klientas, prisijungęs prie paskyros mato kiek ir kuriems prašymas, AB „</w:t>
            </w:r>
            <w:r w:rsidRPr="004357B3">
              <w:rPr>
                <w:rFonts w:cstheme="minorHAnsi"/>
                <w:i/>
                <w:iCs/>
              </w:rPr>
              <w:t>Amber Grid</w:t>
            </w:r>
            <w:r>
              <w:rPr>
                <w:rFonts w:cstheme="minorHAnsi"/>
              </w:rPr>
              <w:t>“ specialistai yra pateikę užklausas, papildomai informacijai gauti.</w:t>
            </w:r>
          </w:p>
          <w:p w:rsidR="00C359AA" w:rsidP="00C359AA" w:rsidRDefault="00C359AA" w14:paraId="332268F1" w14:textId="77777777">
            <w:pPr>
              <w:spacing w:before="60" w:after="120"/>
              <w:ind w:right="57"/>
              <w:jc w:val="both"/>
              <w:rPr>
                <w:rFonts w:cstheme="minorHAnsi"/>
              </w:rPr>
            </w:pPr>
          </w:p>
        </w:tc>
      </w:tr>
      <w:tr w:rsidRPr="009440FF" w:rsidR="00C359AA" w:rsidTr="002E4841" w14:paraId="694BCCA4" w14:textId="77777777">
        <w:trPr>
          <w:gridAfter w:val="1"/>
          <w:wAfter w:w="6" w:type="dxa"/>
          <w:trHeight w:val="731"/>
        </w:trPr>
        <w:tc>
          <w:tcPr>
            <w:tcW w:w="4907" w:type="dxa"/>
            <w:shd w:val="clear" w:color="auto" w:fill="auto"/>
            <w:vAlign w:val="center"/>
          </w:tcPr>
          <w:p w:rsidR="00C359AA" w:rsidP="00C359AA" w:rsidRDefault="00C359AA" w14:paraId="2B86B52F" w14:textId="7049A3E9">
            <w:pPr>
              <w:jc w:val="both"/>
            </w:pPr>
            <w:r>
              <w:t>Aš, kaip Klientas</w:t>
            </w:r>
            <w:r w:rsidR="00DA3E53">
              <w:t>,</w:t>
            </w:r>
            <w:r>
              <w:t xml:space="preserve"> turintis įmonės paskyrą, noriu matyti kiek yra prašymų ir (ar) man išduotų sutikimų bei jų ID, kuriuose turiu priskirti naują </w:t>
            </w:r>
            <w:r w:rsidRPr="00996CB9">
              <w:rPr>
                <w:b/>
                <w:bCs/>
                <w:i/>
                <w:iCs/>
              </w:rPr>
              <w:t>Atsakingą už darbus asmenį</w:t>
            </w:r>
            <w:r>
              <w:t xml:space="preserve">, jei atlikus Darbuotojų sąrašo pokytį, iš anksčiau priskirtas </w:t>
            </w:r>
            <w:r w:rsidRPr="00996CB9">
              <w:rPr>
                <w:b/>
                <w:bCs/>
                <w:i/>
                <w:iCs/>
              </w:rPr>
              <w:t>Atsakingas už darbus asmuo</w:t>
            </w:r>
            <w:r>
              <w:t xml:space="preserve"> turi būti pašalintas iš Darbuotojų sąrašo tam, kad laiku gauti reikiamą informaciją apie visus pokyčius, su šiuo prašymu ar sutikimu ir jo valdymu.</w:t>
            </w:r>
          </w:p>
        </w:tc>
        <w:tc>
          <w:tcPr>
            <w:tcW w:w="1842" w:type="dxa"/>
            <w:shd w:val="clear" w:color="auto" w:fill="auto"/>
            <w:vAlign w:val="center"/>
          </w:tcPr>
          <w:p w:rsidR="00C359AA" w:rsidP="00C359AA" w:rsidRDefault="00C359AA" w14:paraId="69E19E58" w14:textId="789B3F94">
            <w:pPr>
              <w:jc w:val="center"/>
              <w:rPr>
                <w:rFonts w:cstheme="minorHAnsi"/>
                <w:b/>
                <w:bCs/>
              </w:rPr>
            </w:pPr>
            <w:r>
              <w:rPr>
                <w:rFonts w:cstheme="minorHAnsi"/>
                <w:b/>
                <w:bCs/>
              </w:rPr>
              <w:t>Periodiškai</w:t>
            </w:r>
            <w:r w:rsidRPr="00734723">
              <w:rPr>
                <w:rFonts w:cstheme="minorHAnsi"/>
                <w:b/>
                <w:bCs/>
              </w:rPr>
              <w:t xml:space="preserve"> stebimi rodikliai</w:t>
            </w:r>
          </w:p>
        </w:tc>
        <w:tc>
          <w:tcPr>
            <w:tcW w:w="7480" w:type="dxa"/>
            <w:shd w:val="clear" w:color="auto" w:fill="auto"/>
          </w:tcPr>
          <w:p w:rsidRPr="00A574BD" w:rsidR="00C359AA" w:rsidP="00C359AA" w:rsidRDefault="00C359AA" w14:paraId="76E2FFCF" w14:textId="4169698F">
            <w:pPr>
              <w:spacing w:before="60" w:after="120"/>
              <w:ind w:right="57"/>
              <w:jc w:val="both"/>
              <w:rPr>
                <w:rFonts w:cstheme="minorHAnsi"/>
              </w:rPr>
            </w:pPr>
            <w:r>
              <w:rPr>
                <w:rFonts w:cstheme="minorHAnsi"/>
              </w:rPr>
              <w:t xml:space="preserve">Klientas, prisijungęs prie paskyros mato visus </w:t>
            </w:r>
            <w:r w:rsidRPr="00996CB9">
              <w:rPr>
                <w:rFonts w:cstheme="minorHAnsi"/>
              </w:rPr>
              <w:t>prašym</w:t>
            </w:r>
            <w:r>
              <w:rPr>
                <w:rFonts w:cstheme="minorHAnsi"/>
              </w:rPr>
              <w:t xml:space="preserve">us bei </w:t>
            </w:r>
            <w:r w:rsidRPr="00996CB9">
              <w:rPr>
                <w:rFonts w:cstheme="minorHAnsi"/>
              </w:rPr>
              <w:t>sutikim</w:t>
            </w:r>
            <w:r>
              <w:rPr>
                <w:rFonts w:cstheme="minorHAnsi"/>
              </w:rPr>
              <w:t>us</w:t>
            </w:r>
            <w:r w:rsidRPr="00996CB9">
              <w:rPr>
                <w:rFonts w:cstheme="minorHAnsi"/>
              </w:rPr>
              <w:t>, kur</w:t>
            </w:r>
            <w:r>
              <w:rPr>
                <w:rFonts w:cstheme="minorHAnsi"/>
              </w:rPr>
              <w:t>iuose</w:t>
            </w:r>
            <w:r w:rsidRPr="00996CB9">
              <w:rPr>
                <w:rFonts w:cstheme="minorHAnsi"/>
              </w:rPr>
              <w:t xml:space="preserve"> turi priskirti naują</w:t>
            </w:r>
            <w:r w:rsidRPr="00996CB9">
              <w:rPr>
                <w:rFonts w:cstheme="minorHAnsi"/>
                <w:i/>
                <w:iCs/>
              </w:rPr>
              <w:t xml:space="preserve"> </w:t>
            </w:r>
            <w:r w:rsidRPr="00996CB9">
              <w:rPr>
                <w:rFonts w:cstheme="minorHAnsi"/>
                <w:b/>
                <w:bCs/>
                <w:i/>
                <w:iCs/>
              </w:rPr>
              <w:t>Atsakingą už darbų vykdymą asmenį</w:t>
            </w:r>
            <w:r>
              <w:rPr>
                <w:rFonts w:cstheme="minorHAnsi"/>
              </w:rPr>
              <w:t>.</w:t>
            </w:r>
          </w:p>
          <w:p w:rsidR="00C359AA" w:rsidP="00C359AA" w:rsidRDefault="00C359AA" w14:paraId="0F8480BF" w14:textId="77777777">
            <w:pPr>
              <w:spacing w:before="60" w:after="120"/>
              <w:ind w:right="57"/>
              <w:jc w:val="both"/>
              <w:rPr>
                <w:rFonts w:cstheme="minorHAnsi"/>
              </w:rPr>
            </w:pPr>
          </w:p>
        </w:tc>
      </w:tr>
      <w:tr w:rsidRPr="009440FF" w:rsidR="00C359AA" w:rsidTr="002E4841" w14:paraId="70F719E8" w14:textId="77777777">
        <w:trPr>
          <w:gridAfter w:val="1"/>
          <w:wAfter w:w="6" w:type="dxa"/>
          <w:trHeight w:val="731"/>
        </w:trPr>
        <w:tc>
          <w:tcPr>
            <w:tcW w:w="4907" w:type="dxa"/>
            <w:shd w:val="clear" w:color="auto" w:fill="auto"/>
            <w:vAlign w:val="center"/>
          </w:tcPr>
          <w:p w:rsidRPr="00821922" w:rsidR="00C359AA" w:rsidP="00C359AA" w:rsidRDefault="00C359AA" w14:paraId="197E52A0" w14:textId="43ABEFC8">
            <w:pPr>
              <w:jc w:val="both"/>
            </w:pPr>
            <w:r>
              <w:lastRenderedPageBreak/>
              <w:t>Aš, kaip Gen. rangovas, noriu matyti ar su sutarties vykdymu susijusios įmonės (Subrangovai) yra pateikusios prašymą ar jau gavusios sutikimą darbams vykdyti, kad užtikrinti rangovų kontrolę ir galėti įvykdyti sutarties sąlygas.</w:t>
            </w:r>
          </w:p>
        </w:tc>
        <w:tc>
          <w:tcPr>
            <w:tcW w:w="1842" w:type="dxa"/>
            <w:shd w:val="clear" w:color="auto" w:fill="auto"/>
            <w:vAlign w:val="center"/>
          </w:tcPr>
          <w:p w:rsidRPr="0B606D00" w:rsidR="00C359AA" w:rsidP="00C359AA" w:rsidRDefault="00C359AA" w14:paraId="1E348F81" w14:textId="26A576F6">
            <w:pPr>
              <w:jc w:val="center"/>
              <w:rPr>
                <w:b/>
                <w:bCs/>
              </w:rPr>
            </w:pPr>
            <w:r>
              <w:rPr>
                <w:rFonts w:cstheme="minorHAnsi"/>
                <w:b/>
                <w:bCs/>
              </w:rPr>
              <w:t>Nuolat</w:t>
            </w:r>
            <w:r w:rsidRPr="00734723">
              <w:rPr>
                <w:rFonts w:cstheme="minorHAnsi"/>
                <w:b/>
                <w:bCs/>
              </w:rPr>
              <w:t xml:space="preserve"> stebimi rodikliai</w:t>
            </w:r>
          </w:p>
        </w:tc>
        <w:tc>
          <w:tcPr>
            <w:tcW w:w="7480" w:type="dxa"/>
            <w:shd w:val="clear" w:color="auto" w:fill="auto"/>
          </w:tcPr>
          <w:p w:rsidRPr="0B606D00" w:rsidR="00C359AA" w:rsidP="00C359AA" w:rsidRDefault="00C359AA" w14:paraId="6172175C" w14:textId="125F59D5">
            <w:pPr>
              <w:spacing w:before="60" w:after="120"/>
              <w:ind w:right="57"/>
              <w:jc w:val="both"/>
            </w:pPr>
            <w:r>
              <w:rPr>
                <w:rFonts w:cstheme="minorHAnsi"/>
              </w:rPr>
              <w:t>Gen. Rangovas, prisijungęs prie paskyros, gali matyti su konkrečia savo su AB „</w:t>
            </w:r>
            <w:r w:rsidRPr="00A15F85">
              <w:rPr>
                <w:rFonts w:cstheme="minorHAnsi"/>
                <w:i/>
                <w:iCs/>
              </w:rPr>
              <w:t>Amber Grid</w:t>
            </w:r>
            <w:r>
              <w:rPr>
                <w:rFonts w:cstheme="minorHAnsi"/>
              </w:rPr>
              <w:t xml:space="preserve">“ sutartimi ir šios sutarties </w:t>
            </w:r>
            <w:r w:rsidRPr="00A15E05">
              <w:rPr>
                <w:rFonts w:cstheme="minorHAnsi"/>
                <w:b/>
                <w:bCs/>
                <w:i/>
                <w:iCs/>
              </w:rPr>
              <w:t>Subrangovinių įmonių sąraše</w:t>
            </w:r>
            <w:r>
              <w:rPr>
                <w:rFonts w:cstheme="minorHAnsi"/>
              </w:rPr>
              <w:t xml:space="preserve"> patvirtintų Subrangos įmonių prašymų sutikimui gauti arba jau išduotų sutikimų būsenas, t. y. mato, ar konkreti įmonė jau yra pateikusi prašymą sutikimui gauti, o gal jau išduotas sutikimas darbams bei prašymo ar sutikimo būsena. Tais atvejais, kai Subrangovinė įmonė dar nepateikė prašymo sutikimui vykdyti darbus gauti – tai matomas tekstas, kad „</w:t>
            </w:r>
            <w:r>
              <w:rPr>
                <w:rFonts w:cstheme="minorHAnsi"/>
                <w:i/>
                <w:iCs/>
              </w:rPr>
              <w:t>Susijusių prašymų ar sutikimų nerasta</w:t>
            </w:r>
            <w:r>
              <w:rPr>
                <w:rFonts w:cstheme="minorHAnsi"/>
              </w:rPr>
              <w:t>“.</w:t>
            </w:r>
          </w:p>
        </w:tc>
      </w:tr>
      <w:tr w:rsidRPr="009440FF" w:rsidR="00C359AA" w:rsidTr="00B94CF5" w14:paraId="47007F9D" w14:textId="77777777">
        <w:trPr>
          <w:gridAfter w:val="1"/>
          <w:wAfter w:w="6" w:type="dxa"/>
          <w:trHeight w:val="731"/>
        </w:trPr>
        <w:tc>
          <w:tcPr>
            <w:tcW w:w="4907" w:type="dxa"/>
            <w:shd w:val="clear" w:color="auto" w:fill="auto"/>
            <w:vAlign w:val="center"/>
          </w:tcPr>
          <w:p w:rsidRPr="00821922" w:rsidR="00C359AA" w:rsidP="00C359AA" w:rsidRDefault="00C359AA" w14:paraId="70BE5DCA" w14:textId="18F6B978">
            <w:pPr>
              <w:jc w:val="both"/>
            </w:pPr>
            <w:r w:rsidRPr="00821922">
              <w:t>Aš</w:t>
            </w:r>
            <w:r w:rsidRPr="00D47BBF">
              <w:t xml:space="preserve"> kaip Sutikim</w:t>
            </w:r>
            <w:r>
              <w:t>ą</w:t>
            </w:r>
            <w:r w:rsidRPr="00D47BBF">
              <w:t xml:space="preserve"> rengiantis specialistas, noriu tur</w:t>
            </w:r>
            <w:r>
              <w:t>ėti vietą, kurioje galiu dalintis su kolegomis gerosiomis praktikomis sutikimo rengimo klausimais, kad skatinti žinių dalijimąsi bei vienodo proceso išlaikymą.</w:t>
            </w:r>
          </w:p>
        </w:tc>
        <w:tc>
          <w:tcPr>
            <w:tcW w:w="1842" w:type="dxa"/>
            <w:shd w:val="clear" w:color="auto" w:fill="auto"/>
            <w:vAlign w:val="center"/>
          </w:tcPr>
          <w:p w:rsidR="00C359AA" w:rsidP="00C359AA" w:rsidRDefault="00C359AA" w14:paraId="5220FBED" w14:textId="5FE8D84B">
            <w:pPr>
              <w:jc w:val="center"/>
              <w:rPr>
                <w:b/>
                <w:bCs/>
              </w:rPr>
            </w:pPr>
            <w:proofErr w:type="spellStart"/>
            <w:r w:rsidRPr="0B606D00">
              <w:rPr>
                <w:b/>
                <w:bCs/>
              </w:rPr>
              <w:t>Wiki</w:t>
            </w:r>
            <w:proofErr w:type="spellEnd"/>
          </w:p>
        </w:tc>
        <w:tc>
          <w:tcPr>
            <w:tcW w:w="7480" w:type="dxa"/>
            <w:shd w:val="clear" w:color="auto" w:fill="auto"/>
            <w:vAlign w:val="center"/>
          </w:tcPr>
          <w:p w:rsidR="00C359AA" w:rsidP="00C359AA" w:rsidRDefault="00C359AA" w14:paraId="70562FFB" w14:textId="7EFDA855">
            <w:pPr>
              <w:spacing w:before="60" w:after="120"/>
              <w:ind w:right="57"/>
              <w:jc w:val="both"/>
            </w:pPr>
            <w:r w:rsidRPr="0B606D00">
              <w:t xml:space="preserve">Sutikimų rengimo platformoje yra </w:t>
            </w:r>
            <w:proofErr w:type="spellStart"/>
            <w:r w:rsidRPr="0B606D00">
              <w:t>Wiki</w:t>
            </w:r>
            <w:proofErr w:type="spellEnd"/>
            <w:r w:rsidRPr="0B606D00">
              <w:t xml:space="preserve"> skiltis, kurioje vidiniai sistemos naudotojai, t.</w:t>
            </w:r>
            <w:r>
              <w:t xml:space="preserve"> </w:t>
            </w:r>
            <w:r w:rsidRPr="0B606D00">
              <w:t>y. Sutikimą rengiantys specialistai ir Darbuotojų saugos skyriaus specialistai gali dalintis savo pastebėjimais ar sukauptomis žiniomis apie sutikimo išdavimo procesą (pvz., aprašomos neeilinės situacijos, Klientų paklausimai ir jų sprendimas, atsakymai ir t.</w:t>
            </w:r>
            <w:r>
              <w:t xml:space="preserve"> </w:t>
            </w:r>
            <w:r w:rsidRPr="0B606D00">
              <w:t>t.).</w:t>
            </w:r>
          </w:p>
          <w:p w:rsidR="00C359AA" w:rsidP="00C359AA" w:rsidRDefault="00C359AA" w14:paraId="68EF41E8" w14:textId="6BA59C01">
            <w:pPr>
              <w:spacing w:before="60" w:after="120"/>
              <w:ind w:right="57"/>
              <w:jc w:val="both"/>
            </w:pPr>
            <w:proofErr w:type="spellStart"/>
            <w:r w:rsidRPr="0B606D00">
              <w:t>Wiki</w:t>
            </w:r>
            <w:proofErr w:type="spellEnd"/>
            <w:r w:rsidRPr="0B606D00">
              <w:t xml:space="preserve"> įrašams galima priskirti temą (pvz., Klientų klausimai, sutikimo derintojų priskyrimo gerosios praktikos (kodėl atmeta derinimą, kada įtraukti konkretaus skyriaus į derinimo procesą ir t.t.) ir kitos aktualios temos). Taip pat galima sukurti pokalbio temą ir užduoti klausimus kolegoms (pasirinkti konkrečius vidinius naudotojus arba jų grupę) ar teko susidurti su konkrečia situacija ir/ar kaip spręsti iškilusį klausimą. Sukūrus </w:t>
            </w:r>
            <w:proofErr w:type="spellStart"/>
            <w:r w:rsidRPr="0B606D00">
              <w:t>Wiki</w:t>
            </w:r>
            <w:proofErr w:type="spellEnd"/>
            <w:r w:rsidRPr="0B606D00">
              <w:t xml:space="preserve"> įrašą, informuojami konkretūs vidiniai naudotojai arba visi specialistai, jei įrašo kūrėjas nepasirinko konkrečių kolegų.</w:t>
            </w:r>
          </w:p>
          <w:p w:rsidR="00C359AA" w:rsidP="00C359AA" w:rsidRDefault="00C359AA" w14:paraId="05E2F980" w14:textId="77777777">
            <w:pPr>
              <w:spacing w:before="60" w:after="120"/>
              <w:ind w:right="57"/>
              <w:jc w:val="both"/>
            </w:pPr>
            <w:proofErr w:type="spellStart"/>
            <w:r w:rsidRPr="0B606D00">
              <w:t>Wiki</w:t>
            </w:r>
            <w:proofErr w:type="spellEnd"/>
            <w:r w:rsidRPr="0B606D00">
              <w:t xml:space="preserve"> galima įkelti vaizdo medžiagą, interaktyvias nuorodas bei paveikslėlius. Yra galimybė komentuoti </w:t>
            </w:r>
            <w:proofErr w:type="spellStart"/>
            <w:r w:rsidRPr="0B606D00">
              <w:t>Wiki</w:t>
            </w:r>
            <w:proofErr w:type="spellEnd"/>
            <w:r w:rsidRPr="0B606D00">
              <w:t xml:space="preserve"> įrašus, užduoti klausimus įrašo kūrėjui. Jei yra pateiktas komentaras arba paklausimas, sukūręs įrašą kolega, prisijungęs prie sistemos, mato informacinį pranešimą apie tai ir gali atsakyti į kitų kolegų paliktus komentarus ar paklausimus. </w:t>
            </w:r>
          </w:p>
          <w:p w:rsidRPr="00D47BBF" w:rsidR="00C359AA" w:rsidP="00C359AA" w:rsidRDefault="00C359AA" w14:paraId="566DA284" w14:textId="5AF42836">
            <w:pPr>
              <w:spacing w:before="60" w:after="120"/>
              <w:ind w:right="57"/>
              <w:jc w:val="both"/>
            </w:pPr>
            <w:r w:rsidRPr="0B606D00">
              <w:t xml:space="preserve">Yra galimybė ištrinti </w:t>
            </w:r>
            <w:proofErr w:type="spellStart"/>
            <w:r w:rsidRPr="0B606D00">
              <w:t>Wiki</w:t>
            </w:r>
            <w:proofErr w:type="spellEnd"/>
            <w:r w:rsidRPr="0B606D00">
              <w:t xml:space="preserve"> įrašus, tačiau tą gali padaryti įrašo kūrėjas arba sistemos savininkai, ekspertai ar administratoriai.</w:t>
            </w:r>
          </w:p>
        </w:tc>
      </w:tr>
      <w:tr w:rsidRPr="009440FF" w:rsidR="00C359AA" w:rsidTr="00B94CF5" w14:paraId="43B436D4" w14:textId="77777777">
        <w:trPr>
          <w:gridAfter w:val="1"/>
          <w:wAfter w:w="6" w:type="dxa"/>
          <w:trHeight w:val="731"/>
        </w:trPr>
        <w:tc>
          <w:tcPr>
            <w:tcW w:w="4907" w:type="dxa"/>
            <w:shd w:val="clear" w:color="auto" w:fill="auto"/>
            <w:vAlign w:val="center"/>
          </w:tcPr>
          <w:p w:rsidR="00C359AA" w:rsidP="00C359AA" w:rsidRDefault="00C359AA" w14:paraId="73EA402F" w14:textId="0D0AFB5C">
            <w:pPr>
              <w:jc w:val="both"/>
            </w:pPr>
            <w:r>
              <w:t>Aš, kaip Saugos darbe specialistas, noriu matyti savo, mano skyriaus ir bendrą Kliento prašymų vykdymo statistiką tam, kad galėčiau tinkamai atlikti užduotis ir, pagal apimtis, planuoti kontrolę objektuose.</w:t>
            </w:r>
          </w:p>
        </w:tc>
        <w:tc>
          <w:tcPr>
            <w:tcW w:w="1842" w:type="dxa"/>
            <w:shd w:val="clear" w:color="auto" w:fill="auto"/>
            <w:vAlign w:val="center"/>
          </w:tcPr>
          <w:p w:rsidR="00C359AA" w:rsidP="00C359AA" w:rsidRDefault="00C359AA" w14:paraId="7CAD395E" w14:textId="275839F8">
            <w:pPr>
              <w:jc w:val="center"/>
              <w:rPr>
                <w:rFonts w:cstheme="minorHAnsi"/>
                <w:b/>
                <w:bCs/>
              </w:rPr>
            </w:pPr>
            <w:r w:rsidRPr="008D6595">
              <w:rPr>
                <w:rFonts w:cstheme="minorHAnsi"/>
                <w:b/>
                <w:bCs/>
              </w:rPr>
              <w:t>Nuolat stebimi rodikliai</w:t>
            </w:r>
          </w:p>
        </w:tc>
        <w:tc>
          <w:tcPr>
            <w:tcW w:w="7480" w:type="dxa"/>
            <w:shd w:val="clear" w:color="auto" w:fill="auto"/>
            <w:vAlign w:val="center"/>
          </w:tcPr>
          <w:p w:rsidRPr="00D47BBF" w:rsidR="00C359AA" w:rsidP="00C359AA" w:rsidRDefault="00C359AA" w14:paraId="05BA39C1" w14:textId="5F5E4635">
            <w:pPr>
              <w:spacing w:before="60" w:after="120"/>
              <w:ind w:right="57"/>
              <w:jc w:val="both"/>
            </w:pPr>
            <w:r>
              <w:t>Saugos darbe specialistas</w:t>
            </w:r>
            <w:r w:rsidRPr="00D47BBF">
              <w:t xml:space="preserve"> </w:t>
            </w:r>
            <w:r>
              <w:t>stebi</w:t>
            </w:r>
            <w:r w:rsidRPr="00D47BBF">
              <w:t>:</w:t>
            </w:r>
          </w:p>
          <w:p w:rsidR="00C359AA" w:rsidP="00D019A2" w:rsidRDefault="00C359AA" w14:paraId="5446533D" w14:textId="58854A78">
            <w:pPr>
              <w:pStyle w:val="ListParagraph"/>
              <w:numPr>
                <w:ilvl w:val="0"/>
                <w:numId w:val="25"/>
              </w:numPr>
              <w:spacing w:before="60" w:after="60"/>
              <w:ind w:right="57"/>
              <w:jc w:val="both"/>
            </w:pPr>
            <w:r>
              <w:t>Kiek yra j</w:t>
            </w:r>
            <w:r w:rsidRPr="00280110">
              <w:t xml:space="preserve">am </w:t>
            </w:r>
            <w:r>
              <w:t xml:space="preserve">(-ai) </w:t>
            </w:r>
            <w:r w:rsidRPr="00280110">
              <w:t>priskirtų</w:t>
            </w:r>
            <w:r>
              <w:t xml:space="preserve"> aktyvių</w:t>
            </w:r>
            <w:r w:rsidRPr="00280110">
              <w:t xml:space="preserve"> </w:t>
            </w:r>
            <w:r w:rsidRPr="005E58CA">
              <w:rPr>
                <w:b/>
                <w:bCs/>
                <w:i/>
                <w:iCs/>
              </w:rPr>
              <w:t>Kvalifikacijos patikra</w:t>
            </w:r>
            <w:r>
              <w:t xml:space="preserve"> užduočių, pagal jų </w:t>
            </w:r>
            <w:r w:rsidRPr="00280110">
              <w:t>būsenas</w:t>
            </w:r>
            <w:r>
              <w:t xml:space="preserve"> bei bendrą savo aktyvių užduočių</w:t>
            </w:r>
            <w:r w:rsidRPr="00280110">
              <w:t xml:space="preserve"> skaičių</w:t>
            </w:r>
            <w:r>
              <w:t>.</w:t>
            </w:r>
          </w:p>
          <w:p w:rsidR="00C359AA" w:rsidP="00D019A2" w:rsidRDefault="00C359AA" w14:paraId="671407B4" w14:textId="1040BB36">
            <w:pPr>
              <w:pStyle w:val="ListParagraph"/>
              <w:numPr>
                <w:ilvl w:val="0"/>
                <w:numId w:val="25"/>
              </w:numPr>
              <w:spacing w:before="60" w:after="60"/>
              <w:ind w:right="57"/>
              <w:jc w:val="both"/>
            </w:pPr>
            <w:r>
              <w:lastRenderedPageBreak/>
              <w:t>Kiek yra j</w:t>
            </w:r>
            <w:r w:rsidRPr="00280110">
              <w:t xml:space="preserve">am </w:t>
            </w:r>
            <w:r>
              <w:t xml:space="preserve">(-ai) </w:t>
            </w:r>
            <w:r w:rsidRPr="00280110">
              <w:t xml:space="preserve">priskirtų </w:t>
            </w:r>
            <w:r w:rsidRPr="00E2070A">
              <w:rPr>
                <w:b/>
                <w:bCs/>
                <w:i/>
                <w:iCs/>
              </w:rPr>
              <w:t>Kvalifikacijos patikra</w:t>
            </w:r>
            <w:r>
              <w:t xml:space="preserve"> užduočių, kurias vėluojama atlikti.</w:t>
            </w:r>
          </w:p>
          <w:p w:rsidR="00C359AA" w:rsidP="00D019A2" w:rsidRDefault="00C359AA" w14:paraId="2E42DA43" w14:textId="77777777">
            <w:pPr>
              <w:pStyle w:val="ListParagraph"/>
              <w:numPr>
                <w:ilvl w:val="0"/>
                <w:numId w:val="25"/>
              </w:numPr>
              <w:spacing w:before="60" w:after="60"/>
              <w:ind w:right="57"/>
              <w:jc w:val="both"/>
            </w:pPr>
            <w:r w:rsidRPr="006D10DE">
              <w:rPr>
                <w:i/>
                <w:iCs/>
              </w:rPr>
              <w:t>Darbuotojų saugos ir aplinkosaugos skyriui</w:t>
            </w:r>
            <w:r>
              <w:t xml:space="preserve"> priskirtų </w:t>
            </w:r>
            <w:r w:rsidRPr="00E2070A">
              <w:rPr>
                <w:b/>
                <w:bCs/>
                <w:i/>
                <w:iCs/>
              </w:rPr>
              <w:t>Kvalifikacijos patikra</w:t>
            </w:r>
            <w:r>
              <w:t xml:space="preserve"> užduotis, jų </w:t>
            </w:r>
            <w:r w:rsidRPr="00280110">
              <w:t>būsenas</w:t>
            </w:r>
            <w:r>
              <w:t xml:space="preserve"> bei bendrą užduočių</w:t>
            </w:r>
            <w:r w:rsidRPr="00280110">
              <w:t xml:space="preserve"> skaičių</w:t>
            </w:r>
            <w:r>
              <w:t>.</w:t>
            </w:r>
          </w:p>
          <w:p w:rsidR="00C359AA" w:rsidP="00D019A2" w:rsidRDefault="00C359AA" w14:paraId="23D60C68" w14:textId="788DC7B5">
            <w:pPr>
              <w:pStyle w:val="ListParagraph"/>
              <w:numPr>
                <w:ilvl w:val="0"/>
                <w:numId w:val="25"/>
              </w:numPr>
              <w:spacing w:before="60" w:after="60"/>
              <w:ind w:right="57"/>
              <w:jc w:val="both"/>
            </w:pPr>
            <w:r>
              <w:t xml:space="preserve">Bendrą Kliento prašymų skaičių ir šio bendro skaičiaus pasidalijimą pagal </w:t>
            </w:r>
            <w:r w:rsidRPr="007302D6">
              <w:rPr>
                <w:i/>
                <w:iCs/>
              </w:rPr>
              <w:t>Atsakingus skyrius</w:t>
            </w:r>
            <w:r>
              <w:t>.</w:t>
            </w:r>
          </w:p>
          <w:p w:rsidRPr="007664D2" w:rsidR="00C359AA" w:rsidP="00D019A2" w:rsidRDefault="00C359AA" w14:paraId="1C7EB360" w14:textId="1406927A">
            <w:pPr>
              <w:pStyle w:val="ListParagraph"/>
              <w:numPr>
                <w:ilvl w:val="0"/>
                <w:numId w:val="25"/>
              </w:numPr>
              <w:spacing w:before="60" w:after="120"/>
              <w:ind w:left="760" w:right="57" w:hanging="357"/>
              <w:contextualSpacing w:val="0"/>
              <w:jc w:val="both"/>
            </w:pPr>
            <w:r>
              <w:t xml:space="preserve">Bendrą Klientams išduotų sutikimų skaičių ir šio bendro skaičiaus pasidalijimą pagal </w:t>
            </w:r>
            <w:r w:rsidRPr="008A7E6C">
              <w:rPr>
                <w:b/>
                <w:bCs/>
                <w:i/>
                <w:iCs/>
              </w:rPr>
              <w:t>Darbų klasę</w:t>
            </w:r>
            <w:r>
              <w:t>.</w:t>
            </w:r>
          </w:p>
        </w:tc>
      </w:tr>
      <w:tr w:rsidRPr="009440FF" w:rsidR="00C359AA" w:rsidTr="00B94CF5" w14:paraId="4AEEFA6D" w14:textId="77777777">
        <w:trPr>
          <w:gridAfter w:val="1"/>
          <w:wAfter w:w="6" w:type="dxa"/>
          <w:trHeight w:val="731"/>
        </w:trPr>
        <w:tc>
          <w:tcPr>
            <w:tcW w:w="4907" w:type="dxa"/>
            <w:shd w:val="clear" w:color="auto" w:fill="auto"/>
            <w:vAlign w:val="center"/>
          </w:tcPr>
          <w:p w:rsidR="00C359AA" w:rsidP="00C359AA" w:rsidRDefault="00C359AA" w14:paraId="650EB199" w14:textId="0A386092">
            <w:pPr>
              <w:jc w:val="both"/>
            </w:pPr>
            <w:r>
              <w:lastRenderedPageBreak/>
              <w:t xml:space="preserve">Aš, kaip Saugos darbe specialistas, noriu stebėti bendrus Kliento prašymų bei jiems išduotų sutikimų statistikos rodiklius, nes </w:t>
            </w:r>
            <w:r w:rsidRPr="00FC240E">
              <w:t>turiu vykdyti išduodamų dokumentų kontrolę</w:t>
            </w:r>
            <w:r>
              <w:t xml:space="preserve"> ir planuoti kontrolę objektuose.</w:t>
            </w:r>
          </w:p>
        </w:tc>
        <w:tc>
          <w:tcPr>
            <w:tcW w:w="1842" w:type="dxa"/>
            <w:shd w:val="clear" w:color="auto" w:fill="auto"/>
            <w:vAlign w:val="center"/>
          </w:tcPr>
          <w:p w:rsidR="00C359AA" w:rsidP="00C359AA" w:rsidRDefault="00C359AA" w14:paraId="7FC02307" w14:textId="1532C738">
            <w:pPr>
              <w:jc w:val="center"/>
              <w:rPr>
                <w:rFonts w:cstheme="minorHAnsi"/>
                <w:b/>
                <w:bCs/>
              </w:rPr>
            </w:pPr>
            <w:r w:rsidRPr="00D94A6C">
              <w:rPr>
                <w:rFonts w:cstheme="minorHAnsi"/>
                <w:b/>
                <w:bCs/>
              </w:rPr>
              <w:t>Periodiškai stebimi rodikliai</w:t>
            </w:r>
          </w:p>
        </w:tc>
        <w:tc>
          <w:tcPr>
            <w:tcW w:w="7480" w:type="dxa"/>
            <w:shd w:val="clear" w:color="auto" w:fill="auto"/>
            <w:vAlign w:val="center"/>
          </w:tcPr>
          <w:p w:rsidRPr="00D47BBF" w:rsidR="00C359AA" w:rsidP="00C359AA" w:rsidRDefault="00C359AA" w14:paraId="46C32A6B" w14:textId="7D2DD489">
            <w:pPr>
              <w:spacing w:before="60" w:after="120"/>
              <w:ind w:right="57"/>
              <w:jc w:val="both"/>
            </w:pPr>
            <w:r>
              <w:t>Saugos darbe specialistas</w:t>
            </w:r>
            <w:r w:rsidRPr="00D47BBF">
              <w:t xml:space="preserve"> </w:t>
            </w:r>
            <w:r>
              <w:t>stebi</w:t>
            </w:r>
            <w:r w:rsidRPr="00D47BBF">
              <w:t>:</w:t>
            </w:r>
          </w:p>
          <w:p w:rsidR="00C359AA" w:rsidP="00D019A2" w:rsidRDefault="00C359AA" w14:paraId="6BEA9BDF" w14:textId="1B419B76">
            <w:pPr>
              <w:pStyle w:val="ListParagraph"/>
              <w:numPr>
                <w:ilvl w:val="0"/>
                <w:numId w:val="25"/>
              </w:numPr>
              <w:spacing w:before="60" w:after="60"/>
              <w:ind w:left="760" w:right="57" w:hanging="357"/>
              <w:contextualSpacing w:val="0"/>
              <w:jc w:val="both"/>
            </w:pPr>
            <w:r>
              <w:t xml:space="preserve">Bendrą Klientams išduotų sutikimų darbams skaičių, tiek tik galiojančių sutikimų skaičių, tiek ir išduotų sutikimų skaičių pagal </w:t>
            </w:r>
            <w:r w:rsidRPr="007302D6">
              <w:rPr>
                <w:i/>
                <w:iCs/>
              </w:rPr>
              <w:t>Atsakingus skyrius</w:t>
            </w:r>
            <w:r>
              <w:t>.</w:t>
            </w:r>
          </w:p>
          <w:p w:rsidR="00C359AA" w:rsidP="00D019A2" w:rsidRDefault="00C359AA" w14:paraId="3027FD63" w14:textId="6A6C7A35">
            <w:pPr>
              <w:pStyle w:val="ListParagraph"/>
              <w:numPr>
                <w:ilvl w:val="0"/>
                <w:numId w:val="25"/>
              </w:numPr>
              <w:spacing w:before="60" w:after="60"/>
              <w:ind w:left="760" w:right="57" w:hanging="357"/>
              <w:contextualSpacing w:val="0"/>
              <w:jc w:val="both"/>
            </w:pPr>
            <w:r>
              <w:t xml:space="preserve">Bendrą Klientams išduotų sutikimų skaičių ir šio bendro skaičiaus pasidalijimą pagal </w:t>
            </w:r>
            <w:r w:rsidRPr="008A7E6C">
              <w:rPr>
                <w:b/>
                <w:bCs/>
                <w:i/>
                <w:iCs/>
              </w:rPr>
              <w:t>Darbų vietą</w:t>
            </w:r>
            <w:r>
              <w:t>.</w:t>
            </w:r>
          </w:p>
          <w:p w:rsidR="00C359AA" w:rsidP="00D019A2" w:rsidRDefault="00C359AA" w14:paraId="121DADFE" w14:textId="66DA7D58">
            <w:pPr>
              <w:pStyle w:val="ListParagraph"/>
              <w:numPr>
                <w:ilvl w:val="0"/>
                <w:numId w:val="25"/>
              </w:numPr>
              <w:spacing w:before="60" w:after="60"/>
              <w:ind w:left="760" w:right="57" w:hanging="357"/>
              <w:contextualSpacing w:val="0"/>
              <w:jc w:val="both"/>
            </w:pPr>
            <w:r>
              <w:t>Bendrą darbuotojų saugos patikros sąrašą ir patikros rezultatus prie kiekvieno iš darbuotojų, kartu nurodant to darbuotojo patikrą atlikusio Saugos darbe specialistą.</w:t>
            </w:r>
          </w:p>
          <w:p w:rsidR="00C359AA" w:rsidP="00D019A2" w:rsidRDefault="00C359AA" w14:paraId="0148B979" w14:textId="1200CF5D">
            <w:pPr>
              <w:pStyle w:val="ListParagraph"/>
              <w:numPr>
                <w:ilvl w:val="0"/>
                <w:numId w:val="25"/>
              </w:numPr>
              <w:spacing w:before="60" w:after="60"/>
              <w:ind w:left="760" w:right="57" w:hanging="357"/>
              <w:contextualSpacing w:val="0"/>
              <w:jc w:val="both"/>
            </w:pPr>
            <w:r>
              <w:t>Bendrą atmestų prašymų skaičių bei kiek iš jų buvo atmesta dėl: netinkamos kvalifikacijos vykdyti darbus, ar Klientui laiku nepateikus atsakymo užklausą, ar dėl to, kad sutikimo darbams nereikia, kai nepatenka į objekto apsaugos zoną ir pan.</w:t>
            </w:r>
          </w:p>
          <w:p w:rsidRPr="00D47BBF" w:rsidR="00C359AA" w:rsidP="00D019A2" w:rsidRDefault="00C359AA" w14:paraId="090CCBB1" w14:textId="41AD23EF">
            <w:pPr>
              <w:pStyle w:val="ListParagraph"/>
              <w:numPr>
                <w:ilvl w:val="0"/>
                <w:numId w:val="25"/>
              </w:numPr>
              <w:spacing w:before="60" w:after="60"/>
              <w:ind w:left="760" w:right="57" w:hanging="357"/>
              <w:contextualSpacing w:val="0"/>
              <w:jc w:val="both"/>
            </w:pPr>
            <w:r>
              <w:t xml:space="preserve">Bendrą vėluojančių atlikti užduočių skaičių bei jų pasidalijimą pagal: </w:t>
            </w:r>
            <w:r w:rsidRPr="009571EB">
              <w:rPr>
                <w:i/>
                <w:iCs/>
              </w:rPr>
              <w:t>Atsakingą skyrių</w:t>
            </w:r>
            <w:r>
              <w:t>, pagal konkrečią užduotį (pavadinimas užduoties), pagal užduotį vykdantį specialistą.</w:t>
            </w:r>
          </w:p>
        </w:tc>
      </w:tr>
      <w:tr w:rsidRPr="009440FF" w:rsidR="00C359AA" w:rsidTr="00B94CF5" w14:paraId="1A7E2DAC" w14:textId="77777777">
        <w:trPr>
          <w:gridAfter w:val="1"/>
          <w:wAfter w:w="6" w:type="dxa"/>
          <w:trHeight w:val="731"/>
        </w:trPr>
        <w:tc>
          <w:tcPr>
            <w:tcW w:w="4907" w:type="dxa"/>
            <w:shd w:val="clear" w:color="auto" w:fill="auto"/>
            <w:vAlign w:val="center"/>
          </w:tcPr>
          <w:p w:rsidR="00C359AA" w:rsidP="00C359AA" w:rsidRDefault="00C359AA" w14:paraId="42A362D5" w14:textId="039C145E">
            <w:pPr>
              <w:jc w:val="both"/>
            </w:pPr>
            <w:r>
              <w:t>Aš, kaip Sutikimą rengiantis specialistas, noriu matyti savo ir mano skyriaus bendrą Kliento prašymų vykdymo statistiką tam, kad galėčiau operatyviai atlikti užduotis ir planuotis darbus</w:t>
            </w:r>
            <w:r w:rsidR="00BD54EE">
              <w:t>.</w:t>
            </w:r>
          </w:p>
        </w:tc>
        <w:tc>
          <w:tcPr>
            <w:tcW w:w="1842" w:type="dxa"/>
            <w:shd w:val="clear" w:color="auto" w:fill="auto"/>
            <w:vAlign w:val="center"/>
          </w:tcPr>
          <w:p w:rsidR="00C359AA" w:rsidP="00C359AA" w:rsidRDefault="00C359AA" w14:paraId="11135C99" w14:textId="6D2702E5">
            <w:pPr>
              <w:jc w:val="center"/>
              <w:rPr>
                <w:rFonts w:cstheme="minorHAnsi"/>
                <w:b/>
                <w:bCs/>
              </w:rPr>
            </w:pPr>
            <w:r w:rsidRPr="008D6595">
              <w:rPr>
                <w:rFonts w:cstheme="minorHAnsi"/>
                <w:b/>
                <w:bCs/>
              </w:rPr>
              <w:t>Nuolat stebimi rodikliai</w:t>
            </w:r>
          </w:p>
        </w:tc>
        <w:tc>
          <w:tcPr>
            <w:tcW w:w="7480" w:type="dxa"/>
            <w:shd w:val="clear" w:color="auto" w:fill="auto"/>
            <w:vAlign w:val="center"/>
          </w:tcPr>
          <w:p w:rsidRPr="00D47BBF" w:rsidR="00C359AA" w:rsidP="00C359AA" w:rsidRDefault="00C359AA" w14:paraId="0CA6F5F8" w14:textId="41A766D6">
            <w:pPr>
              <w:spacing w:before="60" w:after="120"/>
              <w:ind w:right="57"/>
              <w:jc w:val="both"/>
            </w:pPr>
            <w:r>
              <w:t>Sutikimą rengiantis specialistas</w:t>
            </w:r>
            <w:r w:rsidRPr="00D47BBF">
              <w:t xml:space="preserve"> </w:t>
            </w:r>
            <w:r>
              <w:t>gali stebėti</w:t>
            </w:r>
            <w:r w:rsidRPr="00D47BBF">
              <w:t>:</w:t>
            </w:r>
          </w:p>
          <w:p w:rsidR="00C359AA" w:rsidP="00D019A2" w:rsidRDefault="00C359AA" w14:paraId="7C36D86C" w14:textId="62A47BA7">
            <w:pPr>
              <w:pStyle w:val="ListParagraph"/>
              <w:numPr>
                <w:ilvl w:val="0"/>
                <w:numId w:val="25"/>
              </w:numPr>
              <w:spacing w:before="60" w:after="60"/>
              <w:ind w:right="57"/>
              <w:contextualSpacing w:val="0"/>
              <w:jc w:val="both"/>
            </w:pPr>
            <w:r>
              <w:t>Kiek yra j</w:t>
            </w:r>
            <w:r w:rsidRPr="00280110">
              <w:t xml:space="preserve">am </w:t>
            </w:r>
            <w:r>
              <w:t xml:space="preserve">(-ai) </w:t>
            </w:r>
            <w:r w:rsidRPr="00280110">
              <w:t>priskirt</w:t>
            </w:r>
            <w:r>
              <w:t>ų aktyvių</w:t>
            </w:r>
            <w:r w:rsidRPr="00280110">
              <w:t xml:space="preserve"> </w:t>
            </w:r>
            <w:r>
              <w:t>sutikimo išdavimo procese numatytų užduočių, pagal jų būsenas bei bendrą savo aktyvių užduočių</w:t>
            </w:r>
            <w:r w:rsidRPr="00280110">
              <w:t xml:space="preserve"> skaičių</w:t>
            </w:r>
            <w:r>
              <w:t xml:space="preserve">. </w:t>
            </w:r>
          </w:p>
          <w:p w:rsidR="00C359AA" w:rsidP="00D019A2" w:rsidRDefault="00C359AA" w14:paraId="5F19A350" w14:textId="46223EC1">
            <w:pPr>
              <w:pStyle w:val="ListParagraph"/>
              <w:numPr>
                <w:ilvl w:val="0"/>
                <w:numId w:val="25"/>
              </w:numPr>
              <w:spacing w:before="60" w:after="60"/>
              <w:ind w:right="57"/>
              <w:contextualSpacing w:val="0"/>
              <w:jc w:val="both"/>
            </w:pPr>
            <w:r>
              <w:t>J</w:t>
            </w:r>
            <w:r w:rsidRPr="00280110">
              <w:t xml:space="preserve">am </w:t>
            </w:r>
            <w:r>
              <w:t xml:space="preserve">(-ai) </w:t>
            </w:r>
            <w:r w:rsidRPr="00280110">
              <w:t>priskirt</w:t>
            </w:r>
            <w:r>
              <w:t>as</w:t>
            </w:r>
            <w:r w:rsidRPr="00280110">
              <w:t xml:space="preserve"> </w:t>
            </w:r>
            <w:r>
              <w:t>užduotis, kurias jis (-i) vėluojama atlikti.</w:t>
            </w:r>
          </w:p>
          <w:p w:rsidR="00C359AA" w:rsidP="00D019A2" w:rsidRDefault="00C359AA" w14:paraId="2DE877A2" w14:textId="1F0ECB16">
            <w:pPr>
              <w:pStyle w:val="ListParagraph"/>
              <w:numPr>
                <w:ilvl w:val="0"/>
                <w:numId w:val="25"/>
              </w:numPr>
              <w:spacing w:before="60" w:after="60"/>
              <w:ind w:left="760" w:right="57" w:hanging="357"/>
              <w:contextualSpacing w:val="0"/>
              <w:jc w:val="both"/>
            </w:pPr>
            <w:r>
              <w:lastRenderedPageBreak/>
              <w:t>Kiek j</w:t>
            </w:r>
            <w:r w:rsidRPr="00280110">
              <w:t xml:space="preserve">am </w:t>
            </w:r>
            <w:r>
              <w:t xml:space="preserve">(-ai) </w:t>
            </w:r>
            <w:r w:rsidRPr="00280110">
              <w:t>priskirt</w:t>
            </w:r>
            <w:r>
              <w:t>uose rengti sutikimą prašymuose yra vėluojančių suderinti ar patvirtinti užduočių, bei su kuriais prašymais yra susiję šie derinimo ar tvirtinimo procesai.</w:t>
            </w:r>
          </w:p>
          <w:p w:rsidR="00C359AA" w:rsidP="00D019A2" w:rsidRDefault="00C359AA" w14:paraId="51CE9A98" w14:textId="4192EE81">
            <w:pPr>
              <w:pStyle w:val="ListParagraph"/>
              <w:numPr>
                <w:ilvl w:val="0"/>
                <w:numId w:val="25"/>
              </w:numPr>
              <w:spacing w:before="60" w:after="60"/>
              <w:ind w:right="57"/>
              <w:contextualSpacing w:val="0"/>
              <w:jc w:val="both"/>
            </w:pPr>
            <w:r>
              <w:t>Bendrą jo (-</w:t>
            </w:r>
            <w:proofErr w:type="spellStart"/>
            <w:r>
              <w:t>os</w:t>
            </w:r>
            <w:proofErr w:type="spellEnd"/>
            <w:r>
              <w:t xml:space="preserve">) skyriui priskirtų nagrinėti Kliento prašymų skaičių ir šio bendro skaičiaus pasidalijimą pagal </w:t>
            </w:r>
            <w:r w:rsidRPr="00DD1A61">
              <w:t>prašymo būseną</w:t>
            </w:r>
            <w:r>
              <w:t xml:space="preserve"> ir (ar) priskirtą </w:t>
            </w:r>
            <w:r w:rsidRPr="003C5DBA">
              <w:rPr>
                <w:i/>
                <w:iCs/>
              </w:rPr>
              <w:t>Prašymo vykdytoją</w:t>
            </w:r>
            <w:r>
              <w:t>.</w:t>
            </w:r>
          </w:p>
          <w:p w:rsidRPr="00D47BBF" w:rsidR="00C359AA" w:rsidP="00D019A2" w:rsidRDefault="00C359AA" w14:paraId="2ED41D8B" w14:textId="77DF5680">
            <w:pPr>
              <w:pStyle w:val="ListParagraph"/>
              <w:numPr>
                <w:ilvl w:val="0"/>
                <w:numId w:val="25"/>
              </w:numPr>
              <w:spacing w:before="60" w:after="120"/>
              <w:ind w:left="760" w:right="57" w:hanging="357"/>
              <w:contextualSpacing w:val="0"/>
              <w:jc w:val="both"/>
            </w:pPr>
            <w:r>
              <w:t xml:space="preserve">Klientams išduotų sutikimų skaičių pagal </w:t>
            </w:r>
            <w:r w:rsidRPr="00DD1A61">
              <w:rPr>
                <w:b/>
                <w:bCs/>
                <w:i/>
                <w:iCs/>
              </w:rPr>
              <w:t>Darbų klasę</w:t>
            </w:r>
            <w:r>
              <w:t>.</w:t>
            </w:r>
          </w:p>
        </w:tc>
      </w:tr>
      <w:tr w:rsidRPr="009440FF" w:rsidR="00C359AA" w:rsidTr="00B94CF5" w14:paraId="41E07B87" w14:textId="77777777">
        <w:trPr>
          <w:gridAfter w:val="1"/>
          <w:wAfter w:w="6" w:type="dxa"/>
          <w:trHeight w:val="731"/>
        </w:trPr>
        <w:tc>
          <w:tcPr>
            <w:tcW w:w="4907" w:type="dxa"/>
            <w:shd w:val="clear" w:color="auto" w:fill="auto"/>
            <w:vAlign w:val="center"/>
          </w:tcPr>
          <w:p w:rsidR="00C359AA" w:rsidP="00C359AA" w:rsidRDefault="00C359AA" w14:paraId="16136582" w14:textId="67D920C2">
            <w:pPr>
              <w:jc w:val="both"/>
            </w:pPr>
            <w:r>
              <w:lastRenderedPageBreak/>
              <w:t xml:space="preserve">Aš, kaip Sutikimą rengiantis specialistas, noriu matyti bendrus savo skyriaus Kliento prašymų bei jiems išduotų sutikimų statistikos rodiklius, nes </w:t>
            </w:r>
            <w:r w:rsidRPr="00FC240E">
              <w:t>turiu vykdyti išduodamų dokumentų kontrolę</w:t>
            </w:r>
            <w:r>
              <w:t xml:space="preserve"> ir planuoti kontrolę objektuose.</w:t>
            </w:r>
          </w:p>
        </w:tc>
        <w:tc>
          <w:tcPr>
            <w:tcW w:w="1842" w:type="dxa"/>
            <w:shd w:val="clear" w:color="auto" w:fill="auto"/>
            <w:vAlign w:val="center"/>
          </w:tcPr>
          <w:p w:rsidR="00C359AA" w:rsidP="00C359AA" w:rsidRDefault="00C359AA" w14:paraId="0129F6C9" w14:textId="4BC6AB9E">
            <w:pPr>
              <w:jc w:val="center"/>
              <w:rPr>
                <w:rFonts w:cstheme="minorHAnsi"/>
                <w:b/>
                <w:bCs/>
              </w:rPr>
            </w:pPr>
            <w:r w:rsidRPr="00D94A6C">
              <w:rPr>
                <w:rFonts w:cstheme="minorHAnsi"/>
                <w:b/>
                <w:bCs/>
              </w:rPr>
              <w:t>Periodiškai stebimi rodikliai</w:t>
            </w:r>
          </w:p>
        </w:tc>
        <w:tc>
          <w:tcPr>
            <w:tcW w:w="7480" w:type="dxa"/>
            <w:shd w:val="clear" w:color="auto" w:fill="auto"/>
            <w:vAlign w:val="center"/>
          </w:tcPr>
          <w:p w:rsidRPr="00D47BBF" w:rsidR="00C359AA" w:rsidP="00C359AA" w:rsidRDefault="00C359AA" w14:paraId="1FB2BA19" w14:textId="3B19A7D1">
            <w:pPr>
              <w:spacing w:before="60" w:after="120"/>
              <w:ind w:right="57"/>
              <w:jc w:val="both"/>
            </w:pPr>
            <w:r>
              <w:t>Sutikimą rengiantis specialistas</w:t>
            </w:r>
            <w:r w:rsidRPr="00D47BBF">
              <w:t xml:space="preserve"> </w:t>
            </w:r>
            <w:r>
              <w:t>gali stebėti</w:t>
            </w:r>
            <w:r w:rsidRPr="00D47BBF">
              <w:t>:</w:t>
            </w:r>
          </w:p>
          <w:p w:rsidR="00C359AA" w:rsidP="00D019A2" w:rsidRDefault="00C359AA" w14:paraId="0218DD41" w14:textId="5BDC853F">
            <w:pPr>
              <w:pStyle w:val="ListParagraph"/>
              <w:numPr>
                <w:ilvl w:val="0"/>
                <w:numId w:val="25"/>
              </w:numPr>
              <w:spacing w:before="60" w:after="60"/>
              <w:ind w:right="57"/>
              <w:contextualSpacing w:val="0"/>
              <w:jc w:val="both"/>
            </w:pPr>
            <w:r>
              <w:t>Savo išnagrinėtų prašymų skaičių bei išduotų sutikimų skaičių.</w:t>
            </w:r>
          </w:p>
          <w:p w:rsidR="00C359AA" w:rsidP="00D019A2" w:rsidRDefault="00C359AA" w14:paraId="269A0190" w14:textId="404F133C">
            <w:pPr>
              <w:pStyle w:val="ListParagraph"/>
              <w:numPr>
                <w:ilvl w:val="0"/>
                <w:numId w:val="25"/>
              </w:numPr>
              <w:spacing w:before="60" w:after="60"/>
              <w:ind w:left="760" w:right="57" w:hanging="357"/>
              <w:contextualSpacing w:val="0"/>
              <w:jc w:val="both"/>
            </w:pPr>
            <w:r>
              <w:t>Tiek savo skyriaus bendrą Klientams išduotų sutikimų darbams skaičių, tiek ir tik galiojančių sutikimų skaičių.</w:t>
            </w:r>
          </w:p>
          <w:p w:rsidR="00C359AA" w:rsidP="00D019A2" w:rsidRDefault="00C359AA" w14:paraId="5CAF825B" w14:textId="5267CFCC">
            <w:pPr>
              <w:pStyle w:val="ListParagraph"/>
              <w:numPr>
                <w:ilvl w:val="0"/>
                <w:numId w:val="25"/>
              </w:numPr>
              <w:spacing w:before="60" w:after="60"/>
              <w:ind w:left="760" w:right="57" w:hanging="357"/>
              <w:contextualSpacing w:val="0"/>
              <w:jc w:val="both"/>
            </w:pPr>
            <w:r>
              <w:t>Tiek bendrą savo skyriaus atmestų prašymų skaičių, tiek ir šių bendro prašymų skaičiaus pasidalijimą pagal atmetimo priežastį.</w:t>
            </w:r>
          </w:p>
          <w:p w:rsidRPr="00D47BBF" w:rsidR="00C359AA" w:rsidP="00D019A2" w:rsidRDefault="00C359AA" w14:paraId="41ED263B" w14:textId="55904FE4">
            <w:pPr>
              <w:pStyle w:val="ListParagraph"/>
              <w:numPr>
                <w:ilvl w:val="0"/>
                <w:numId w:val="25"/>
              </w:numPr>
              <w:spacing w:before="60" w:after="120"/>
              <w:ind w:left="760" w:right="57" w:hanging="357"/>
              <w:contextualSpacing w:val="0"/>
              <w:jc w:val="both"/>
            </w:pPr>
            <w:r>
              <w:t>Bendrą savo skyriaus vėluojančių atlikti užduočių skaičių bei šio bendro skaičiaus pasidalijimą pagal konkrečią užduotį (pavadinimas užduoties).</w:t>
            </w:r>
          </w:p>
        </w:tc>
      </w:tr>
      <w:tr w:rsidRPr="009440FF" w:rsidR="00C359AA" w:rsidTr="00B94CF5" w14:paraId="770FE820" w14:textId="77777777">
        <w:trPr>
          <w:gridAfter w:val="1"/>
          <w:wAfter w:w="6" w:type="dxa"/>
          <w:trHeight w:val="731"/>
        </w:trPr>
        <w:tc>
          <w:tcPr>
            <w:tcW w:w="4907" w:type="dxa"/>
            <w:shd w:val="clear" w:color="auto" w:fill="auto"/>
            <w:vAlign w:val="center"/>
          </w:tcPr>
          <w:p w:rsidR="00C359AA" w:rsidP="00C359AA" w:rsidRDefault="00C359AA" w14:paraId="42B3A715" w14:textId="111B6C76">
            <w:pPr>
              <w:jc w:val="both"/>
            </w:pPr>
            <w:r>
              <w:t xml:space="preserve">Aš, kaip </w:t>
            </w:r>
            <w:r w:rsidRPr="006F570B">
              <w:t>S</w:t>
            </w:r>
            <w:r>
              <w:t>istemos savininkas arba Sistemos ekspertas, noriu stebėti Kliento prašymų ir sutikimų bei su jų valdymu susijusių užduočių duomenis, nes turiu žinoti kas vyksta bei galėti atlikti analizę apie pagrindinius sutikimo išdavimo rodiklius.</w:t>
            </w:r>
          </w:p>
        </w:tc>
        <w:tc>
          <w:tcPr>
            <w:tcW w:w="1842" w:type="dxa"/>
            <w:shd w:val="clear" w:color="auto" w:fill="auto"/>
            <w:vAlign w:val="center"/>
          </w:tcPr>
          <w:p w:rsidR="00C359AA" w:rsidP="00C359AA" w:rsidRDefault="00C359AA" w14:paraId="011DB09E" w14:textId="380DDAA1">
            <w:pPr>
              <w:jc w:val="center"/>
              <w:rPr>
                <w:rFonts w:cstheme="minorHAnsi"/>
                <w:b/>
                <w:bCs/>
              </w:rPr>
            </w:pPr>
            <w:r w:rsidRPr="007608FA">
              <w:rPr>
                <w:rFonts w:cstheme="minorHAnsi"/>
                <w:b/>
                <w:bCs/>
              </w:rPr>
              <w:t>Nuolat stebimi rodikliai</w:t>
            </w:r>
          </w:p>
        </w:tc>
        <w:tc>
          <w:tcPr>
            <w:tcW w:w="7480" w:type="dxa"/>
            <w:shd w:val="clear" w:color="auto" w:fill="auto"/>
            <w:vAlign w:val="center"/>
          </w:tcPr>
          <w:p w:rsidRPr="00D47BBF" w:rsidR="00C359AA" w:rsidP="00C359AA" w:rsidRDefault="00C359AA" w14:paraId="687417E1" w14:textId="3BCFD153">
            <w:pPr>
              <w:spacing w:before="60" w:after="120"/>
              <w:ind w:right="57"/>
              <w:jc w:val="both"/>
            </w:pPr>
            <w:r w:rsidRPr="00D47BBF">
              <w:t>S</w:t>
            </w:r>
            <w:r>
              <w:t>istemos savininkas bei Sistemos ekspertas</w:t>
            </w:r>
            <w:r w:rsidRPr="00D47BBF">
              <w:t xml:space="preserve"> </w:t>
            </w:r>
            <w:r>
              <w:t>stebi šiuos rodiklius</w:t>
            </w:r>
            <w:r w:rsidRPr="00D47BBF">
              <w:t>:</w:t>
            </w:r>
          </w:p>
          <w:p w:rsidRPr="00D47BBF" w:rsidR="00C359AA" w:rsidP="00D019A2" w:rsidRDefault="00C359AA" w14:paraId="3C9C6161" w14:textId="5FF63021">
            <w:pPr>
              <w:pStyle w:val="ListParagraph"/>
              <w:numPr>
                <w:ilvl w:val="0"/>
                <w:numId w:val="25"/>
              </w:numPr>
              <w:spacing w:before="60" w:after="60"/>
              <w:ind w:right="57"/>
              <w:jc w:val="both"/>
            </w:pPr>
            <w:r>
              <w:t xml:space="preserve">Bendrą </w:t>
            </w:r>
            <w:r w:rsidRPr="00D47BBF">
              <w:t>pateikt</w:t>
            </w:r>
            <w:r>
              <w:t>ų</w:t>
            </w:r>
            <w:r w:rsidRPr="00D47BBF">
              <w:t xml:space="preserve"> prašymų</w:t>
            </w:r>
            <w:r>
              <w:t xml:space="preserve"> skaičių bei šio skaičiaus pasidalijimą pagal prašymo būseną.</w:t>
            </w:r>
          </w:p>
          <w:p w:rsidR="00C359AA" w:rsidP="00D019A2" w:rsidRDefault="00C359AA" w14:paraId="7F73223B" w14:textId="6304CC33">
            <w:pPr>
              <w:pStyle w:val="ListParagraph"/>
              <w:numPr>
                <w:ilvl w:val="0"/>
                <w:numId w:val="25"/>
              </w:numPr>
              <w:spacing w:before="60" w:after="60"/>
              <w:ind w:right="57"/>
              <w:contextualSpacing w:val="0"/>
              <w:jc w:val="both"/>
            </w:pPr>
            <w:r w:rsidRPr="00D47BBF">
              <w:t xml:space="preserve">Pateiktų prašymų </w:t>
            </w:r>
            <w:r>
              <w:t xml:space="preserve">skaičiaus </w:t>
            </w:r>
            <w:r w:rsidRPr="00D47BBF">
              <w:t>pasiskirstym</w:t>
            </w:r>
            <w:r>
              <w:t>ą</w:t>
            </w:r>
            <w:r w:rsidRPr="00D47BBF">
              <w:t xml:space="preserve"> pagal </w:t>
            </w:r>
            <w:r w:rsidRPr="001C6DCF">
              <w:rPr>
                <w:i/>
                <w:iCs/>
              </w:rPr>
              <w:t>Atsakingą skyrių</w:t>
            </w:r>
            <w:r>
              <w:t>.</w:t>
            </w:r>
          </w:p>
          <w:p w:rsidR="00C359AA" w:rsidP="00D019A2" w:rsidRDefault="00C359AA" w14:paraId="786A94D6" w14:textId="48E2AA70">
            <w:pPr>
              <w:pStyle w:val="ListParagraph"/>
              <w:numPr>
                <w:ilvl w:val="0"/>
                <w:numId w:val="25"/>
              </w:numPr>
              <w:spacing w:before="60" w:after="60"/>
              <w:ind w:right="57"/>
              <w:contextualSpacing w:val="0"/>
              <w:jc w:val="both"/>
            </w:pPr>
            <w:r>
              <w:t xml:space="preserve">Bendrą išduotų sutikimų skaičių bei šio skaičiaus pasidalijimą </w:t>
            </w:r>
            <w:r w:rsidRPr="003312A8">
              <w:t>pagal</w:t>
            </w:r>
            <w:r w:rsidRPr="00D47BBF">
              <w:t xml:space="preserve"> </w:t>
            </w:r>
            <w:r w:rsidRPr="00B547B3">
              <w:rPr>
                <w:b/>
                <w:bCs/>
                <w:i/>
                <w:iCs/>
              </w:rPr>
              <w:t>Darbų klasę</w:t>
            </w:r>
            <w:r>
              <w:t>.</w:t>
            </w:r>
          </w:p>
          <w:p w:rsidRPr="00D47BBF" w:rsidR="00C359AA" w:rsidP="00D019A2" w:rsidRDefault="00C359AA" w14:paraId="6B0D44A9" w14:textId="24637FA6">
            <w:pPr>
              <w:pStyle w:val="ListParagraph"/>
              <w:numPr>
                <w:ilvl w:val="0"/>
                <w:numId w:val="25"/>
              </w:numPr>
              <w:spacing w:before="60" w:after="120"/>
              <w:ind w:left="760" w:right="57" w:hanging="357"/>
              <w:contextualSpacing w:val="0"/>
              <w:jc w:val="both"/>
            </w:pPr>
            <w:r>
              <w:t>Bendrą sutikimo išdavimo proceso užduočių skaičių.</w:t>
            </w:r>
          </w:p>
        </w:tc>
      </w:tr>
      <w:tr w:rsidRPr="009440FF" w:rsidR="00C359AA" w:rsidTr="00CC63C2" w14:paraId="0D522C10" w14:textId="77777777">
        <w:trPr>
          <w:gridAfter w:val="1"/>
          <w:wAfter w:w="6" w:type="dxa"/>
          <w:trHeight w:val="731"/>
        </w:trPr>
        <w:tc>
          <w:tcPr>
            <w:tcW w:w="4907" w:type="dxa"/>
            <w:shd w:val="clear" w:color="auto" w:fill="auto"/>
            <w:vAlign w:val="center"/>
          </w:tcPr>
          <w:p w:rsidR="00C359AA" w:rsidP="00C359AA" w:rsidRDefault="00C359AA" w14:paraId="6C7892A1" w14:textId="107875B1">
            <w:pPr>
              <w:jc w:val="both"/>
            </w:pPr>
            <w:r>
              <w:t xml:space="preserve">Aš, kaip </w:t>
            </w:r>
            <w:r w:rsidRPr="006F570B">
              <w:t>S</w:t>
            </w:r>
            <w:r>
              <w:t>istemos savininkas arba Sistemos ekspertas, noriu stebėti kaip sekasi vykdyti sutikimo išdavimo bei valdymo užduotis, atlikti analizę bei, jei reikia, pagal gautus rezultatus – įgyvendinti sutikimo išdavimo bei jų valdymo procesų pokyčius tiek sistemos, tiek veiklos proceso lygmeniu.</w:t>
            </w:r>
          </w:p>
        </w:tc>
        <w:tc>
          <w:tcPr>
            <w:tcW w:w="1842" w:type="dxa"/>
            <w:shd w:val="clear" w:color="auto" w:fill="auto"/>
            <w:vAlign w:val="center"/>
          </w:tcPr>
          <w:p w:rsidR="00C359AA" w:rsidP="00C359AA" w:rsidRDefault="008F6B9D" w14:paraId="689E0FA4" w14:textId="5E9E4007">
            <w:pPr>
              <w:jc w:val="center"/>
              <w:rPr>
                <w:rFonts w:cstheme="minorHAnsi"/>
                <w:b/>
                <w:bCs/>
              </w:rPr>
            </w:pPr>
            <w:r w:rsidRPr="00D94A6C">
              <w:rPr>
                <w:rFonts w:cstheme="minorHAnsi"/>
                <w:b/>
                <w:bCs/>
              </w:rPr>
              <w:t>Periodiškai stebimi rodikliai</w:t>
            </w:r>
          </w:p>
        </w:tc>
        <w:tc>
          <w:tcPr>
            <w:tcW w:w="7480" w:type="dxa"/>
            <w:shd w:val="clear" w:color="auto" w:fill="auto"/>
          </w:tcPr>
          <w:p w:rsidRPr="00D47BBF" w:rsidR="00C359AA" w:rsidP="00C359AA" w:rsidRDefault="00C359AA" w14:paraId="228083EB" w14:textId="77777777">
            <w:pPr>
              <w:spacing w:before="60" w:after="120"/>
              <w:ind w:right="57"/>
              <w:jc w:val="both"/>
            </w:pPr>
            <w:r w:rsidRPr="00D47BBF">
              <w:t>S</w:t>
            </w:r>
            <w:r>
              <w:t>istemos savininkas bei Sistemos ekspertas</w:t>
            </w:r>
            <w:r w:rsidRPr="00D47BBF">
              <w:t xml:space="preserve"> </w:t>
            </w:r>
            <w:r>
              <w:t>stebi šiuos rodiklius</w:t>
            </w:r>
            <w:r w:rsidRPr="00D47BBF">
              <w:t>:</w:t>
            </w:r>
          </w:p>
          <w:p w:rsidR="00E72D41" w:rsidP="00D019A2" w:rsidRDefault="00E72D41" w14:paraId="7B90D1A8" w14:textId="44A058A0">
            <w:pPr>
              <w:pStyle w:val="ListParagraph"/>
              <w:numPr>
                <w:ilvl w:val="0"/>
                <w:numId w:val="25"/>
              </w:numPr>
              <w:spacing w:before="60" w:after="60"/>
              <w:ind w:right="57"/>
              <w:jc w:val="both"/>
            </w:pPr>
            <w:r>
              <w:t>Kiek iš viso yra registruotų Klientų paskyrų</w:t>
            </w:r>
            <w:r w:rsidR="00052945">
              <w:t>.</w:t>
            </w:r>
          </w:p>
          <w:p w:rsidR="00052945" w:rsidP="00D019A2" w:rsidRDefault="00052945" w14:paraId="4F1D15CA" w14:textId="7A9223B0">
            <w:pPr>
              <w:pStyle w:val="ListParagraph"/>
              <w:numPr>
                <w:ilvl w:val="0"/>
                <w:numId w:val="25"/>
              </w:numPr>
              <w:spacing w:before="60" w:after="60"/>
              <w:ind w:right="57"/>
              <w:jc w:val="both"/>
            </w:pPr>
            <w:r>
              <w:t xml:space="preserve">Kliento portalo lankymo </w:t>
            </w:r>
            <w:r w:rsidR="00666DBA">
              <w:t xml:space="preserve">skaičius, vidutinis </w:t>
            </w:r>
            <w:r w:rsidR="0082466A">
              <w:t>apsilankymo Kliento portale laikas.</w:t>
            </w:r>
          </w:p>
          <w:p w:rsidR="00C359AA" w:rsidP="00D019A2" w:rsidRDefault="00C359AA" w14:paraId="375198C7" w14:textId="448348E8">
            <w:pPr>
              <w:pStyle w:val="ListParagraph"/>
              <w:numPr>
                <w:ilvl w:val="0"/>
                <w:numId w:val="25"/>
              </w:numPr>
              <w:spacing w:before="60" w:after="60"/>
              <w:ind w:right="57"/>
              <w:jc w:val="both"/>
            </w:pPr>
            <w:r w:rsidRPr="00D47BBF">
              <w:lastRenderedPageBreak/>
              <w:t xml:space="preserve">Kiek </w:t>
            </w:r>
            <w:r>
              <w:t xml:space="preserve">iš </w:t>
            </w:r>
            <w:r w:rsidRPr="00D47BBF">
              <w:t>viso pateikta prašymų</w:t>
            </w:r>
            <w:r>
              <w:t xml:space="preserve"> pagal konkrečią sutartį ir jų hierarchiją (kur Gen. rangovo prašymas, o kur Subrangos).</w:t>
            </w:r>
          </w:p>
          <w:p w:rsidRPr="00D47BBF" w:rsidR="00C359AA" w:rsidP="00D019A2" w:rsidRDefault="00C359AA" w14:paraId="11C5853A" w14:textId="740CF6E2">
            <w:pPr>
              <w:pStyle w:val="ListParagraph"/>
              <w:numPr>
                <w:ilvl w:val="0"/>
                <w:numId w:val="25"/>
              </w:numPr>
              <w:spacing w:before="60" w:after="60"/>
              <w:ind w:right="57"/>
              <w:jc w:val="both"/>
            </w:pPr>
            <w:r w:rsidRPr="00D47BBF">
              <w:t xml:space="preserve">Kiek </w:t>
            </w:r>
            <w:r>
              <w:t xml:space="preserve">iš </w:t>
            </w:r>
            <w:r w:rsidRPr="00D47BBF">
              <w:t>pateikta prašymų</w:t>
            </w:r>
            <w:r>
              <w:t xml:space="preserve"> pagal skirtingą </w:t>
            </w:r>
            <w:r w:rsidRPr="00365B05">
              <w:rPr>
                <w:b/>
                <w:bCs/>
                <w:i/>
                <w:iCs/>
              </w:rPr>
              <w:t>Darbų atlikimo pagrindą</w:t>
            </w:r>
            <w:r>
              <w:t>.</w:t>
            </w:r>
          </w:p>
          <w:p w:rsidR="00C359AA" w:rsidP="00D019A2" w:rsidRDefault="00C359AA" w14:paraId="505ECBEE" w14:textId="356ED05C">
            <w:pPr>
              <w:pStyle w:val="ListParagraph"/>
              <w:numPr>
                <w:ilvl w:val="0"/>
                <w:numId w:val="25"/>
              </w:numPr>
              <w:spacing w:before="60" w:after="60"/>
              <w:ind w:right="57"/>
              <w:contextualSpacing w:val="0"/>
              <w:jc w:val="both"/>
            </w:pPr>
            <w:r>
              <w:t>Bendrą išduotų sutikimų darbams</w:t>
            </w:r>
            <w:r w:rsidRPr="00D47BBF">
              <w:t xml:space="preserve"> </w:t>
            </w:r>
            <w:r>
              <w:t xml:space="preserve">skaičių ir bendro skaičiaus </w:t>
            </w:r>
            <w:r w:rsidRPr="00D47BBF">
              <w:t>pasiskirstym</w:t>
            </w:r>
            <w:r>
              <w:t>ą</w:t>
            </w:r>
            <w:r w:rsidRPr="00D47BBF">
              <w:t xml:space="preserve"> pagal </w:t>
            </w:r>
            <w:r w:rsidRPr="00115CC1">
              <w:rPr>
                <w:i/>
                <w:iCs/>
              </w:rPr>
              <w:t>Atsakingą skyrių</w:t>
            </w:r>
            <w:r>
              <w:t xml:space="preserve"> </w:t>
            </w:r>
            <w:r w:rsidRPr="00D47BBF">
              <w:t xml:space="preserve">ar </w:t>
            </w:r>
            <w:r>
              <w:t>išdavimo datą.</w:t>
            </w:r>
          </w:p>
          <w:p w:rsidR="00C359AA" w:rsidP="00D019A2" w:rsidRDefault="00C359AA" w14:paraId="0755194E" w14:textId="1E061102">
            <w:pPr>
              <w:pStyle w:val="ListParagraph"/>
              <w:numPr>
                <w:ilvl w:val="0"/>
                <w:numId w:val="25"/>
              </w:numPr>
              <w:spacing w:before="60" w:after="60"/>
              <w:ind w:right="57"/>
              <w:contextualSpacing w:val="0"/>
              <w:jc w:val="both"/>
            </w:pPr>
            <w:r>
              <w:t>Bendrą dar galiojančių išduotų sutikimų darbams</w:t>
            </w:r>
            <w:r w:rsidRPr="00D47BBF">
              <w:t xml:space="preserve"> </w:t>
            </w:r>
            <w:r>
              <w:t xml:space="preserve">skaičių ir šio bendro skaičiaus pasidalijimą </w:t>
            </w:r>
            <w:r w:rsidRPr="00D47BBF">
              <w:t xml:space="preserve">pagal </w:t>
            </w:r>
            <w:r w:rsidRPr="00115CC1">
              <w:rPr>
                <w:i/>
                <w:iCs/>
              </w:rPr>
              <w:t>Atsakingą skyrių</w:t>
            </w:r>
            <w:r>
              <w:rPr>
                <w:i/>
                <w:iCs/>
              </w:rPr>
              <w:t>.</w:t>
            </w:r>
          </w:p>
          <w:p w:rsidR="00C359AA" w:rsidP="00D019A2" w:rsidRDefault="00C359AA" w14:paraId="728FDE45" w14:textId="04BEB4A1">
            <w:pPr>
              <w:pStyle w:val="ListParagraph"/>
              <w:numPr>
                <w:ilvl w:val="0"/>
                <w:numId w:val="25"/>
              </w:numPr>
              <w:spacing w:before="60" w:after="60"/>
              <w:ind w:right="57"/>
              <w:jc w:val="both"/>
            </w:pPr>
            <w:r w:rsidRPr="00D47BBF">
              <w:t xml:space="preserve">Kiek </w:t>
            </w:r>
            <w:r>
              <w:t xml:space="preserve">iš </w:t>
            </w:r>
            <w:r w:rsidRPr="00D47BBF">
              <w:t xml:space="preserve">viso </w:t>
            </w:r>
            <w:r>
              <w:t>išduota sutikimų darbams pagal konkrečią sutartį ir jų hierarchiją (kur Gen. rangovo prašymas, o kur Subrangos).</w:t>
            </w:r>
          </w:p>
          <w:p w:rsidR="00C359AA" w:rsidP="00D019A2" w:rsidRDefault="00C359AA" w14:paraId="04CD1EA2" w14:textId="16EDA4AA">
            <w:pPr>
              <w:pStyle w:val="ListParagraph"/>
              <w:numPr>
                <w:ilvl w:val="0"/>
                <w:numId w:val="25"/>
              </w:numPr>
              <w:spacing w:before="60" w:after="60"/>
              <w:ind w:right="57"/>
              <w:contextualSpacing w:val="0"/>
              <w:jc w:val="both"/>
            </w:pPr>
            <w:r>
              <w:t>Bendrą</w:t>
            </w:r>
            <w:r w:rsidRPr="006040A8">
              <w:t xml:space="preserve"> </w:t>
            </w:r>
            <w:r>
              <w:t>d</w:t>
            </w:r>
            <w:r w:rsidRPr="006040A8">
              <w:t>arbuotojų sąrašą</w:t>
            </w:r>
            <w:r>
              <w:t>, kuriems buvo atliekama</w:t>
            </w:r>
            <w:r w:rsidRPr="006040A8">
              <w:t xml:space="preserve"> kvalifikacij</w:t>
            </w:r>
            <w:r>
              <w:t>os patikra ir prie kiekvieno iš šių darbuotojų atliktos patikros rezultatą.</w:t>
            </w:r>
            <w:r w:rsidRPr="006040A8">
              <w:t xml:space="preserve"> </w:t>
            </w:r>
          </w:p>
          <w:p w:rsidR="00C359AA" w:rsidP="00D019A2" w:rsidRDefault="00C359AA" w14:paraId="4AF8E877" w14:textId="599A7DE3">
            <w:pPr>
              <w:pStyle w:val="ListParagraph"/>
              <w:numPr>
                <w:ilvl w:val="0"/>
                <w:numId w:val="25"/>
              </w:numPr>
              <w:spacing w:before="60" w:after="60"/>
              <w:ind w:left="760" w:right="57" w:hanging="357"/>
              <w:contextualSpacing w:val="0"/>
              <w:jc w:val="both"/>
            </w:pPr>
            <w:r>
              <w:t>Bendrą atmestų prašymų skaičių bei kiek iš jų buvo atmesta dėl: netinkamos kvalifikacijos vykdyti darbus, ar Klientui laiku nepateikus atsakymo užklausą, ar dėl to, kad sutikimo darbams nereikia, kai nepatenka į objekto apsaugos zoną ir pan.</w:t>
            </w:r>
          </w:p>
          <w:p w:rsidR="00C359AA" w:rsidP="00D019A2" w:rsidRDefault="00C359AA" w14:paraId="7D9B74E5" w14:textId="4B852025">
            <w:pPr>
              <w:pStyle w:val="ListParagraph"/>
              <w:numPr>
                <w:ilvl w:val="0"/>
                <w:numId w:val="25"/>
              </w:numPr>
              <w:spacing w:before="60" w:after="60"/>
              <w:ind w:right="57"/>
              <w:contextualSpacing w:val="0"/>
              <w:jc w:val="both"/>
            </w:pPr>
            <w:r>
              <w:t>Bendrą vėluojančių atlikti užduočių skaičių bei šio skaičiaus pasidalijimą pagal konkrečias vėluojamas atlikti užduotis.</w:t>
            </w:r>
          </w:p>
          <w:p w:rsidR="00C359AA" w:rsidP="00D019A2" w:rsidRDefault="00C359AA" w14:paraId="4E3508D8" w14:textId="1B4543A1">
            <w:pPr>
              <w:pStyle w:val="ListParagraph"/>
              <w:numPr>
                <w:ilvl w:val="0"/>
                <w:numId w:val="25"/>
              </w:numPr>
              <w:spacing w:before="60" w:after="60"/>
              <w:ind w:right="57" w:hanging="357"/>
              <w:contextualSpacing w:val="0"/>
              <w:jc w:val="both"/>
            </w:pPr>
            <w:r w:rsidRPr="0B1E0E4F">
              <w:t>Vidutinė sutikimo išdavimo procesų etapų trukmė</w:t>
            </w:r>
            <w:r>
              <w:t>:</w:t>
            </w:r>
          </w:p>
          <w:p w:rsidR="00C359AA" w:rsidP="00D019A2" w:rsidRDefault="00C359AA" w14:paraId="620E0686" w14:textId="4C5DB4BB">
            <w:pPr>
              <w:pStyle w:val="ListParagraph"/>
              <w:numPr>
                <w:ilvl w:val="1"/>
                <w:numId w:val="25"/>
              </w:numPr>
              <w:spacing w:before="60" w:after="60"/>
              <w:ind w:right="57" w:hanging="357"/>
              <w:contextualSpacing w:val="0"/>
              <w:jc w:val="both"/>
            </w:pPr>
            <w:r w:rsidRPr="0B1E0E4F">
              <w:t>vidutinė prašymo vykdytojo priskyrimo trukmė</w:t>
            </w:r>
            <w:r>
              <w:t>;</w:t>
            </w:r>
          </w:p>
          <w:p w:rsidR="00C359AA" w:rsidP="00D019A2" w:rsidRDefault="00C359AA" w14:paraId="69E27911" w14:textId="220E7938">
            <w:pPr>
              <w:pStyle w:val="ListParagraph"/>
              <w:numPr>
                <w:ilvl w:val="1"/>
                <w:numId w:val="25"/>
              </w:numPr>
              <w:spacing w:before="60" w:after="60"/>
              <w:ind w:right="57" w:hanging="357"/>
              <w:contextualSpacing w:val="0"/>
              <w:jc w:val="both"/>
            </w:pPr>
            <w:r>
              <w:t>v</w:t>
            </w:r>
            <w:r w:rsidRPr="0B1E0E4F">
              <w:t xml:space="preserve">idutinis </w:t>
            </w:r>
            <w:r>
              <w:t xml:space="preserve">prašymo </w:t>
            </w:r>
            <w:r w:rsidRPr="0B1E0E4F">
              <w:t>nagrinėjimo laikas</w:t>
            </w:r>
            <w:r>
              <w:t>;</w:t>
            </w:r>
          </w:p>
          <w:p w:rsidR="00C359AA" w:rsidP="00D019A2" w:rsidRDefault="00C359AA" w14:paraId="6550E9E4" w14:textId="270391BD">
            <w:pPr>
              <w:pStyle w:val="ListParagraph"/>
              <w:numPr>
                <w:ilvl w:val="1"/>
                <w:numId w:val="25"/>
              </w:numPr>
              <w:spacing w:before="60" w:after="60"/>
              <w:ind w:right="57" w:hanging="357"/>
              <w:contextualSpacing w:val="0"/>
              <w:jc w:val="both"/>
            </w:pPr>
            <w:r w:rsidRPr="0B1E0E4F">
              <w:t xml:space="preserve">Kliento atsakymų į užklausas </w:t>
            </w:r>
            <w:r>
              <w:t xml:space="preserve">pateikimo </w:t>
            </w:r>
            <w:r w:rsidRPr="0B1E0E4F">
              <w:t>vidutinė trukmė</w:t>
            </w:r>
            <w:r>
              <w:t>;</w:t>
            </w:r>
          </w:p>
          <w:p w:rsidR="00C359AA" w:rsidP="00D019A2" w:rsidRDefault="00C359AA" w14:paraId="529BA135" w14:textId="4EFAD993">
            <w:pPr>
              <w:pStyle w:val="ListParagraph"/>
              <w:numPr>
                <w:ilvl w:val="1"/>
                <w:numId w:val="25"/>
              </w:numPr>
              <w:spacing w:before="60" w:after="60"/>
              <w:ind w:right="57" w:hanging="357"/>
              <w:contextualSpacing w:val="0"/>
              <w:jc w:val="both"/>
            </w:pPr>
            <w:r>
              <w:t>v</w:t>
            </w:r>
            <w:r w:rsidRPr="0B1E0E4F">
              <w:t xml:space="preserve">idutinė </w:t>
            </w:r>
            <w:r>
              <w:t xml:space="preserve">sutikimo </w:t>
            </w:r>
            <w:r w:rsidRPr="0B1E0E4F">
              <w:t>derinimo</w:t>
            </w:r>
            <w:r>
              <w:t xml:space="preserve"> trukmė;</w:t>
            </w:r>
          </w:p>
          <w:p w:rsidR="00C359AA" w:rsidP="00D019A2" w:rsidRDefault="00C359AA" w14:paraId="23EFDF35" w14:textId="46DF85A7">
            <w:pPr>
              <w:pStyle w:val="ListParagraph"/>
              <w:numPr>
                <w:ilvl w:val="1"/>
                <w:numId w:val="25"/>
              </w:numPr>
              <w:spacing w:before="60" w:after="60"/>
              <w:ind w:right="57" w:hanging="357"/>
              <w:contextualSpacing w:val="0"/>
              <w:jc w:val="both"/>
            </w:pPr>
            <w:r>
              <w:t>vidutinė sutikimo tvirtin</w:t>
            </w:r>
            <w:r w:rsidRPr="0B1E0E4F">
              <w:t>imo trukmė</w:t>
            </w:r>
            <w:r>
              <w:t>;</w:t>
            </w:r>
          </w:p>
          <w:p w:rsidR="00C359AA" w:rsidP="00D019A2" w:rsidRDefault="00C359AA" w14:paraId="1DB5D79B" w14:textId="77777777">
            <w:pPr>
              <w:pStyle w:val="ListParagraph"/>
              <w:numPr>
                <w:ilvl w:val="1"/>
                <w:numId w:val="25"/>
              </w:numPr>
              <w:spacing w:before="60" w:after="60"/>
              <w:ind w:right="57" w:hanging="357"/>
              <w:contextualSpacing w:val="0"/>
              <w:jc w:val="both"/>
            </w:pPr>
            <w:r>
              <w:t>vidutinis Kliento pateiktų prašymų skaičius per mėnesį;</w:t>
            </w:r>
          </w:p>
          <w:p w:rsidR="00C359AA" w:rsidP="00D019A2" w:rsidRDefault="00C359AA" w14:paraId="3B492AE3" w14:textId="33B3CD9C">
            <w:pPr>
              <w:pStyle w:val="ListParagraph"/>
              <w:numPr>
                <w:ilvl w:val="1"/>
                <w:numId w:val="25"/>
              </w:numPr>
              <w:spacing w:before="60" w:after="60"/>
              <w:ind w:right="57" w:hanging="357"/>
              <w:contextualSpacing w:val="0"/>
              <w:jc w:val="both"/>
            </w:pPr>
            <w:r>
              <w:t>vidutinis išduodamų sutikimų skaičius per mėnesį</w:t>
            </w:r>
            <w:r w:rsidRPr="0B1E0E4F">
              <w:t>.</w:t>
            </w:r>
          </w:p>
          <w:p w:rsidRPr="00D47BBF" w:rsidR="00C359AA" w:rsidP="00D019A2" w:rsidRDefault="00C359AA" w14:paraId="12CAE8D0" w14:textId="60AF5620">
            <w:pPr>
              <w:pStyle w:val="ListParagraph"/>
              <w:numPr>
                <w:ilvl w:val="0"/>
                <w:numId w:val="25"/>
              </w:numPr>
              <w:spacing w:before="60" w:after="60"/>
              <w:ind w:right="57" w:hanging="357"/>
              <w:contextualSpacing w:val="0"/>
              <w:jc w:val="both"/>
            </w:pPr>
            <w:r w:rsidRPr="0B1E0E4F">
              <w:t>Vidutinė pilno sutikimo išdavimo proceso, skaičiuojama nuo prašymo pateikimo iki sutikimo kortelės suformavimo momento, trukmė.</w:t>
            </w:r>
          </w:p>
        </w:tc>
      </w:tr>
      <w:tr w:rsidRPr="009440FF" w:rsidR="00C359AA" w:rsidTr="00B94CF5" w14:paraId="54642799" w14:textId="77777777">
        <w:trPr>
          <w:gridAfter w:val="1"/>
          <w:wAfter w:w="6" w:type="dxa"/>
          <w:trHeight w:val="731"/>
        </w:trPr>
        <w:tc>
          <w:tcPr>
            <w:tcW w:w="4907" w:type="dxa"/>
            <w:shd w:val="clear" w:color="auto" w:fill="auto"/>
            <w:vAlign w:val="center"/>
          </w:tcPr>
          <w:p w:rsidR="00C359AA" w:rsidP="00C359AA" w:rsidRDefault="00C359AA" w14:paraId="5302D4F1" w14:textId="7AC1EB33">
            <w:pPr>
              <w:jc w:val="both"/>
            </w:pPr>
            <w:r>
              <w:lastRenderedPageBreak/>
              <w:t xml:space="preserve">Aš, kaip Saugos darbe specialistas, Sistemos savininkas, Sistemos ekspertas ir (ar) </w:t>
            </w:r>
            <w:r w:rsidRPr="006F570B">
              <w:t>Sutikimą rengiantis specialistas</w:t>
            </w:r>
            <w:r>
              <w:t xml:space="preserve"> noriu turėti galimybę eksportuoti </w:t>
            </w:r>
            <w:r w:rsidRPr="00BA34F4">
              <w:t xml:space="preserve">Klientų registruotų prašymų </w:t>
            </w:r>
            <w:r>
              <w:t>registro duomenis, kad galėčiau panaudoti juos atliekant tikslines darbo užduočių analizes ar kitus tyrimus (kai tai būtina).</w:t>
            </w:r>
          </w:p>
        </w:tc>
        <w:tc>
          <w:tcPr>
            <w:tcW w:w="1842" w:type="dxa"/>
            <w:shd w:val="clear" w:color="auto" w:fill="auto"/>
            <w:vAlign w:val="center"/>
          </w:tcPr>
          <w:p w:rsidR="00C359AA" w:rsidP="00C359AA" w:rsidRDefault="00C359AA" w14:paraId="2EB00428" w14:textId="76B6EE48">
            <w:pPr>
              <w:jc w:val="center"/>
              <w:rPr>
                <w:rFonts w:cstheme="minorHAnsi"/>
                <w:b/>
                <w:bCs/>
              </w:rPr>
            </w:pPr>
            <w:r>
              <w:rPr>
                <w:rFonts w:cstheme="minorHAnsi"/>
                <w:b/>
                <w:bCs/>
              </w:rPr>
              <w:t>Duomenų eksportas</w:t>
            </w:r>
          </w:p>
        </w:tc>
        <w:tc>
          <w:tcPr>
            <w:tcW w:w="7480" w:type="dxa"/>
            <w:shd w:val="clear" w:color="auto" w:fill="auto"/>
          </w:tcPr>
          <w:p w:rsidRPr="007664D2" w:rsidR="00C359AA" w:rsidP="00C359AA" w:rsidRDefault="00C359AA" w14:paraId="319C4DDF" w14:textId="645F4E98">
            <w:pPr>
              <w:spacing w:before="60" w:after="120"/>
              <w:ind w:right="57"/>
              <w:jc w:val="both"/>
            </w:pPr>
            <w:r w:rsidRPr="0B1E0E4F">
              <w:t xml:space="preserve">Sutikimą rengiantis specialistas, </w:t>
            </w:r>
            <w:r>
              <w:t>Saugos darbe specialistas</w:t>
            </w:r>
            <w:r w:rsidRPr="0B1E0E4F">
              <w:t xml:space="preserve"> esant poreikiui, gali eksportuoti dalį prašymų registro duomenų (netraukiami registro pastabų laukai, prisegti dokumentai) į CSV, XLSX ar kitus failų formatus, kuriuos galima apdoroti Microsoft Power BI aplikacija.</w:t>
            </w:r>
          </w:p>
        </w:tc>
      </w:tr>
      <w:tr w:rsidRPr="009440FF" w:rsidR="00C359AA" w:rsidTr="00A9346C" w14:paraId="74812839" w14:textId="77777777">
        <w:trPr>
          <w:gridAfter w:val="1"/>
          <w:wAfter w:w="6" w:type="dxa"/>
          <w:trHeight w:val="731"/>
        </w:trPr>
        <w:tc>
          <w:tcPr>
            <w:tcW w:w="4907" w:type="dxa"/>
            <w:shd w:val="clear" w:color="auto" w:fill="auto"/>
            <w:vAlign w:val="center"/>
          </w:tcPr>
          <w:p w:rsidR="00C359AA" w:rsidP="00C359AA" w:rsidRDefault="00C359AA" w14:paraId="6FDD61CC" w14:textId="1AF394F1">
            <w:pPr>
              <w:spacing w:after="60"/>
              <w:jc w:val="both"/>
            </w:pPr>
            <w:r>
              <w:t xml:space="preserve">Aš, kaip Prevencijos skyriaus specialistas, noriu turėti galimybę matyti ar turiu aktyvių užduočių, susijusių su </w:t>
            </w:r>
            <w:r w:rsidRPr="005F0478">
              <w:t>Kliento</w:t>
            </w:r>
            <w:r>
              <w:rPr>
                <w:b/>
                <w:bCs/>
                <w:i/>
                <w:iCs/>
              </w:rPr>
              <w:t xml:space="preserve"> Darbuotojų</w:t>
            </w:r>
            <w:r w:rsidRPr="005639E3">
              <w:rPr>
                <w:b/>
                <w:bCs/>
                <w:i/>
                <w:iCs/>
              </w:rPr>
              <w:t xml:space="preserve"> sąrašo</w:t>
            </w:r>
            <w:r>
              <w:t xml:space="preserve"> (pokyčio) tvirtinimu ar susipažinti su pokyčiu užduotimi, kad galėčiau operatyviai peržiūrėti ir įvertinti Kliento darbuotojų galimybę dirbti </w:t>
            </w:r>
            <w:r w:rsidRPr="00111010">
              <w:t>veikiančiame gamtinių dujų perdavimo sistemos objekte ir (ar) veikiančio gamtinių dujų perdavimo sistemos objekto apsaugos zonoje</w:t>
            </w:r>
            <w:r>
              <w:t xml:space="preserve">. </w:t>
            </w:r>
          </w:p>
        </w:tc>
        <w:tc>
          <w:tcPr>
            <w:tcW w:w="1842" w:type="dxa"/>
            <w:shd w:val="clear" w:color="auto" w:fill="auto"/>
            <w:vAlign w:val="center"/>
          </w:tcPr>
          <w:p w:rsidR="00C359AA" w:rsidP="00C359AA" w:rsidRDefault="00C359AA" w14:paraId="1AFDD4EF" w14:textId="5208FA28">
            <w:pPr>
              <w:jc w:val="center"/>
              <w:rPr>
                <w:rFonts w:cstheme="minorHAnsi"/>
                <w:b/>
                <w:bCs/>
              </w:rPr>
            </w:pPr>
            <w:r>
              <w:rPr>
                <w:rFonts w:cstheme="minorHAnsi"/>
                <w:b/>
                <w:bCs/>
              </w:rPr>
              <w:t>Nuolat</w:t>
            </w:r>
            <w:r w:rsidRPr="00FC7347">
              <w:rPr>
                <w:rFonts w:cstheme="minorHAnsi"/>
                <w:b/>
                <w:bCs/>
              </w:rPr>
              <w:t xml:space="preserve"> stebimi rodikliai</w:t>
            </w:r>
          </w:p>
        </w:tc>
        <w:tc>
          <w:tcPr>
            <w:tcW w:w="7480" w:type="dxa"/>
            <w:shd w:val="clear" w:color="auto" w:fill="auto"/>
          </w:tcPr>
          <w:p w:rsidR="00C359AA" w:rsidP="00C359AA" w:rsidRDefault="00C359AA" w14:paraId="6557B3B4" w14:textId="77777777">
            <w:pPr>
              <w:spacing w:after="120"/>
              <w:ind w:right="57"/>
              <w:jc w:val="both"/>
            </w:pPr>
            <w:r>
              <w:t>Prevencijos skyriaus specialistas ar jį pavaduojantis asmuo mato jam priskirtų:</w:t>
            </w:r>
          </w:p>
          <w:p w:rsidR="00C359AA" w:rsidP="00D019A2" w:rsidRDefault="00C359AA" w14:paraId="5C6382CC" w14:textId="77777777">
            <w:pPr>
              <w:pStyle w:val="ListParagraph"/>
              <w:numPr>
                <w:ilvl w:val="0"/>
                <w:numId w:val="73"/>
              </w:numPr>
              <w:spacing w:after="120"/>
              <w:ind w:right="57"/>
              <w:jc w:val="both"/>
            </w:pPr>
            <w:r>
              <w:t xml:space="preserve">Pirmą kartą teikiamą vertinti saugos patikrai </w:t>
            </w:r>
            <w:r w:rsidRPr="005F0478">
              <w:rPr>
                <w:b/>
                <w:bCs/>
                <w:i/>
                <w:iCs/>
              </w:rPr>
              <w:t>Darbuotojų sąrašą</w:t>
            </w:r>
            <w:r>
              <w:t xml:space="preserve">. </w:t>
            </w:r>
          </w:p>
          <w:p w:rsidR="00C359AA" w:rsidP="00D019A2" w:rsidRDefault="00C359AA" w14:paraId="4FCA179B" w14:textId="77777777">
            <w:pPr>
              <w:pStyle w:val="ListParagraph"/>
              <w:numPr>
                <w:ilvl w:val="0"/>
                <w:numId w:val="73"/>
              </w:numPr>
              <w:spacing w:after="120"/>
              <w:ind w:right="57"/>
              <w:jc w:val="both"/>
            </w:pPr>
            <w:r>
              <w:t>Darbuotojų sąrašo pokyčio saugos patikrai pateiktų naujai įtrauktų Kliento darbuotojų sąrašą (gali būti tiek vienas naujas darbuotojas, tiek ir daugiau naujų darbuotojų įtraukta).</w:t>
            </w:r>
          </w:p>
          <w:p w:rsidR="00C359AA" w:rsidP="00D019A2" w:rsidRDefault="00C359AA" w14:paraId="16DE9830" w14:textId="2DD262F1">
            <w:pPr>
              <w:pStyle w:val="ListParagraph"/>
              <w:numPr>
                <w:ilvl w:val="0"/>
                <w:numId w:val="73"/>
              </w:numPr>
              <w:spacing w:after="120"/>
              <w:ind w:right="57"/>
              <w:jc w:val="both"/>
            </w:pPr>
            <w:r>
              <w:t>Susipažinti skirta užduotis, kai Klientas iš savo</w:t>
            </w:r>
            <w:r w:rsidRPr="00E2070A">
              <w:rPr>
                <w:b/>
                <w:bCs/>
                <w:i/>
                <w:iCs/>
              </w:rPr>
              <w:t xml:space="preserve"> Darbuotojų sąraš</w:t>
            </w:r>
            <w:r>
              <w:rPr>
                <w:b/>
                <w:bCs/>
                <w:i/>
                <w:iCs/>
              </w:rPr>
              <w:t xml:space="preserve">o </w:t>
            </w:r>
            <w:r>
              <w:t>pašalina vieną ar daugiau darbuotojų, kurie iš anksčiau buvo patikrinti Prevencijos skyriaus specialistų ir buvo įvertinti, kaip galintys dirbti</w:t>
            </w:r>
            <w:r w:rsidRPr="00111010">
              <w:t xml:space="preserve"> veikiančiame gamtinių dujų perdavimo sistemos objekte ir (ar) veikiančio gamtinių dujų perdavimo sistemos objekto apsaugos zonoje</w:t>
            </w:r>
            <w:r>
              <w:t xml:space="preserve">. </w:t>
            </w:r>
          </w:p>
        </w:tc>
      </w:tr>
      <w:tr w:rsidRPr="009440FF" w:rsidR="00C359AA" w:rsidTr="00A9346C" w14:paraId="1C5A6CA7" w14:textId="77777777">
        <w:trPr>
          <w:gridAfter w:val="1"/>
          <w:wAfter w:w="6" w:type="dxa"/>
          <w:trHeight w:val="731"/>
        </w:trPr>
        <w:tc>
          <w:tcPr>
            <w:tcW w:w="4907" w:type="dxa"/>
            <w:shd w:val="clear" w:color="auto" w:fill="auto"/>
            <w:vAlign w:val="center"/>
          </w:tcPr>
          <w:p w:rsidR="00C359AA" w:rsidP="00C359AA" w:rsidRDefault="00C359AA" w14:paraId="25579050" w14:textId="7C8CB66A">
            <w:pPr>
              <w:spacing w:after="60"/>
              <w:jc w:val="both"/>
            </w:pPr>
            <w:r>
              <w:t>Aš, kaip Prevencijos skyriaus specialistas bei Prevencijos skyriaus vadovas, noriu turėti galimybę matyti kiek iš viso buvo atlikta darbuotojų saugos patikrų bei patikros rezultatą tam, kad galėčiau stebėti ir įvertinti galimų patikrų kiekį ateityje ir turėti atliktų patikrų statistiką.</w:t>
            </w:r>
          </w:p>
        </w:tc>
        <w:tc>
          <w:tcPr>
            <w:tcW w:w="1842" w:type="dxa"/>
            <w:shd w:val="clear" w:color="auto" w:fill="auto"/>
            <w:vAlign w:val="center"/>
          </w:tcPr>
          <w:p w:rsidR="00C359AA" w:rsidP="00C359AA" w:rsidRDefault="00C359AA" w14:paraId="2B480928" w14:textId="3E1471AD">
            <w:pPr>
              <w:jc w:val="center"/>
              <w:rPr>
                <w:rFonts w:cstheme="minorHAnsi"/>
                <w:b/>
                <w:bCs/>
              </w:rPr>
            </w:pPr>
            <w:r w:rsidRPr="00F7037F">
              <w:rPr>
                <w:rFonts w:cstheme="minorHAnsi"/>
                <w:b/>
                <w:bCs/>
              </w:rPr>
              <w:t>Periodiškai stebimi rodikliai</w:t>
            </w:r>
          </w:p>
        </w:tc>
        <w:tc>
          <w:tcPr>
            <w:tcW w:w="7480" w:type="dxa"/>
            <w:shd w:val="clear" w:color="auto" w:fill="auto"/>
          </w:tcPr>
          <w:p w:rsidR="00C359AA" w:rsidP="00C359AA" w:rsidRDefault="00C359AA" w14:paraId="059410F0" w14:textId="01434296">
            <w:pPr>
              <w:spacing w:after="120"/>
              <w:ind w:right="57"/>
              <w:jc w:val="both"/>
            </w:pPr>
            <w:r>
              <w:t xml:space="preserve">Prevencijos skyriaus specialistas bei Prevencijos skyriaus vadovas mato bendrą visų Klientų darbuotojų, teiktų patikrai sąrašą bei atliktos patikros rezultatą prie kiekvieno iš šių darbuotojų atskirai ir datą, kada buvo priimtas sprendimas dėl darbuotojo atitikimo saugos reikalavimams. </w:t>
            </w:r>
          </w:p>
        </w:tc>
      </w:tr>
      <w:tr w:rsidRPr="009440FF" w:rsidR="00C359AA" w:rsidTr="00A9346C" w14:paraId="3DD5DCE3" w14:textId="77777777">
        <w:trPr>
          <w:gridAfter w:val="1"/>
          <w:wAfter w:w="6" w:type="dxa"/>
          <w:trHeight w:val="731"/>
        </w:trPr>
        <w:tc>
          <w:tcPr>
            <w:tcW w:w="4907" w:type="dxa"/>
            <w:shd w:val="clear" w:color="auto" w:fill="auto"/>
            <w:vAlign w:val="center"/>
          </w:tcPr>
          <w:p w:rsidR="00C359AA" w:rsidP="00C359AA" w:rsidRDefault="00C359AA" w14:paraId="1599349C" w14:textId="52E42443">
            <w:pPr>
              <w:spacing w:after="60"/>
              <w:jc w:val="both"/>
            </w:pPr>
            <w:r>
              <w:t>Aš, kaip Prevencijos skyriaus specialistas bei Prevencijos skyriaus vadovas, noriu turėti galimybę matyti kiek iš viso yra išduotų sutikimų darbams tam, kad galėčiau stebėti ir įvertinti rangovų ir Trečiųjų šalių galimų patikrų kiekį ateityje.</w:t>
            </w:r>
          </w:p>
        </w:tc>
        <w:tc>
          <w:tcPr>
            <w:tcW w:w="1842" w:type="dxa"/>
            <w:shd w:val="clear" w:color="auto" w:fill="auto"/>
            <w:vAlign w:val="center"/>
          </w:tcPr>
          <w:p w:rsidR="00C359AA" w:rsidP="00C359AA" w:rsidRDefault="00C359AA" w14:paraId="3184045D" w14:textId="1A6518A8">
            <w:pPr>
              <w:jc w:val="center"/>
              <w:rPr>
                <w:rFonts w:cstheme="minorHAnsi"/>
                <w:b/>
                <w:bCs/>
              </w:rPr>
            </w:pPr>
            <w:r w:rsidRPr="00F7037F">
              <w:rPr>
                <w:rFonts w:cstheme="minorHAnsi"/>
                <w:b/>
                <w:bCs/>
              </w:rPr>
              <w:t>Periodiškai stebimi rodikliai</w:t>
            </w:r>
          </w:p>
        </w:tc>
        <w:tc>
          <w:tcPr>
            <w:tcW w:w="7480" w:type="dxa"/>
            <w:shd w:val="clear" w:color="auto" w:fill="auto"/>
          </w:tcPr>
          <w:p w:rsidR="00C359AA" w:rsidP="00C359AA" w:rsidRDefault="00C359AA" w14:paraId="30A82666" w14:textId="27576BD1">
            <w:pPr>
              <w:spacing w:after="120"/>
              <w:ind w:right="57"/>
              <w:jc w:val="both"/>
            </w:pPr>
            <w:r>
              <w:t xml:space="preserve">Prevencijos skyriaus specialistas bei Prevencijos skyriaus vadovas mato bendrą visų Klientams išduotų sutikimų skaičių, jų būsenas, galiojimo terminą, </w:t>
            </w:r>
            <w:r w:rsidRPr="0011776B">
              <w:rPr>
                <w:b/>
                <w:bCs/>
                <w:i/>
                <w:iCs/>
              </w:rPr>
              <w:t>Darbų vietą</w:t>
            </w:r>
            <w:r>
              <w:t xml:space="preserve"> (objektas ar apsaugos zona) bei pasiskirstymą pagal </w:t>
            </w:r>
            <w:r w:rsidRPr="00B92FE5">
              <w:rPr>
                <w:i/>
                <w:iCs/>
              </w:rPr>
              <w:t>Atsakingą skyrių</w:t>
            </w:r>
            <w:r>
              <w:t xml:space="preserve">. </w:t>
            </w:r>
          </w:p>
        </w:tc>
      </w:tr>
      <w:tr w:rsidRPr="009440FF" w:rsidR="00C359AA" w:rsidTr="00120B60" w14:paraId="516A2FC9" w14:textId="77777777">
        <w:trPr>
          <w:gridAfter w:val="1"/>
          <w:wAfter w:w="6" w:type="dxa"/>
          <w:trHeight w:val="536"/>
        </w:trPr>
        <w:tc>
          <w:tcPr>
            <w:tcW w:w="4907" w:type="dxa"/>
            <w:shd w:val="clear" w:color="auto" w:fill="auto"/>
            <w:vAlign w:val="center"/>
          </w:tcPr>
          <w:p w:rsidRPr="006F570B" w:rsidR="00C359AA" w:rsidP="00C359AA" w:rsidRDefault="00C359AA" w14:paraId="13A8E97C" w14:textId="4FEA0E1E">
            <w:pPr>
              <w:spacing w:after="60"/>
              <w:jc w:val="both"/>
            </w:pPr>
            <w:r>
              <w:t xml:space="preserve">Aš, kaip Atsakingas už sutarties vykdymą arba jį pavaduojantis asmuo, noriu turėti galimybę matyti ar turiu aktyvių užduočių, susijusių su </w:t>
            </w:r>
            <w:r w:rsidRPr="005639E3">
              <w:rPr>
                <w:b/>
                <w:bCs/>
                <w:i/>
                <w:iCs/>
              </w:rPr>
              <w:t xml:space="preserve">Subrangovinių </w:t>
            </w:r>
            <w:r w:rsidRPr="005639E3">
              <w:rPr>
                <w:b/>
                <w:bCs/>
                <w:i/>
                <w:iCs/>
              </w:rPr>
              <w:lastRenderedPageBreak/>
              <w:t>įmonių sąrašo</w:t>
            </w:r>
            <w:r>
              <w:t xml:space="preserve"> pokyčio tvirtinimu, kad galėčiau operatyviai peržiūrėti ir patvirtinti arba atmesti Gen. rangovo pateiktus </w:t>
            </w:r>
            <w:r w:rsidRPr="00A9346C">
              <w:rPr>
                <w:b/>
                <w:bCs/>
                <w:i/>
                <w:iCs/>
              </w:rPr>
              <w:t>Subrangovinių įmonių sąrašo</w:t>
            </w:r>
            <w:r>
              <w:t xml:space="preserve"> pokyčius. </w:t>
            </w:r>
          </w:p>
        </w:tc>
        <w:tc>
          <w:tcPr>
            <w:tcW w:w="1842" w:type="dxa"/>
            <w:shd w:val="clear" w:color="auto" w:fill="auto"/>
            <w:vAlign w:val="center"/>
          </w:tcPr>
          <w:p w:rsidR="00C359AA" w:rsidP="00C359AA" w:rsidRDefault="00C359AA" w14:paraId="5211EA4D" w14:textId="67C57D2C">
            <w:pPr>
              <w:jc w:val="center"/>
              <w:rPr>
                <w:rFonts w:cstheme="minorHAnsi"/>
                <w:b/>
                <w:bCs/>
              </w:rPr>
            </w:pPr>
            <w:r>
              <w:rPr>
                <w:rFonts w:cstheme="minorHAnsi"/>
                <w:b/>
                <w:bCs/>
              </w:rPr>
              <w:lastRenderedPageBreak/>
              <w:t>Nuolat</w:t>
            </w:r>
            <w:r w:rsidRPr="00FC7347">
              <w:rPr>
                <w:rFonts w:cstheme="minorHAnsi"/>
                <w:b/>
                <w:bCs/>
              </w:rPr>
              <w:t xml:space="preserve"> stebimi rodikliai</w:t>
            </w:r>
          </w:p>
        </w:tc>
        <w:tc>
          <w:tcPr>
            <w:tcW w:w="7480" w:type="dxa"/>
            <w:shd w:val="clear" w:color="auto" w:fill="auto"/>
          </w:tcPr>
          <w:p w:rsidR="00C359AA" w:rsidP="00C359AA" w:rsidRDefault="00C359AA" w14:paraId="145664EA" w14:textId="55707D49">
            <w:pPr>
              <w:spacing w:after="120"/>
              <w:ind w:right="57"/>
              <w:jc w:val="both"/>
            </w:pPr>
            <w:r>
              <w:t xml:space="preserve">Atsakingas už sutarties vykdymą ar jį pavaduojantis asmuo mato jam priskirtų derinti </w:t>
            </w:r>
            <w:r w:rsidRPr="00E50936">
              <w:rPr>
                <w:b/>
                <w:bCs/>
                <w:i/>
                <w:iCs/>
              </w:rPr>
              <w:t>Subrangovinių įmonių sąrašo</w:t>
            </w:r>
            <w:r>
              <w:t xml:space="preserve"> pokyčio tvirtinimo užduotis ir jų būsenas. </w:t>
            </w:r>
          </w:p>
        </w:tc>
      </w:tr>
      <w:tr w:rsidRPr="009440FF" w:rsidR="00C359AA" w:rsidTr="00A9346C" w14:paraId="7DA03726" w14:textId="77777777">
        <w:trPr>
          <w:gridAfter w:val="1"/>
          <w:wAfter w:w="6" w:type="dxa"/>
          <w:trHeight w:val="731"/>
        </w:trPr>
        <w:tc>
          <w:tcPr>
            <w:tcW w:w="4907" w:type="dxa"/>
            <w:shd w:val="clear" w:color="auto" w:fill="auto"/>
            <w:vAlign w:val="center"/>
          </w:tcPr>
          <w:p w:rsidR="00C359AA" w:rsidP="00C359AA" w:rsidRDefault="00C359AA" w14:paraId="6A6D3E14" w14:textId="64392ABE">
            <w:pPr>
              <w:spacing w:after="60"/>
              <w:jc w:val="both"/>
            </w:pPr>
            <w:r>
              <w:t>Aš, kaip Atsakingas už sutarties vykdymą arba jį pavaduojantis asmuo, noriu turėti galimybę matyti kiek pateikta prašymų, pagal mano turimas galiojančias sutartis bei kaip jie pasiskirstę tarp Atsakingų skyrių tam, kad žinočiau į ką turiu kreiptis, jei dėl kažkokių priežasčių užtruktų sutikimo išdavimo procesas.</w:t>
            </w:r>
          </w:p>
        </w:tc>
        <w:tc>
          <w:tcPr>
            <w:tcW w:w="1842" w:type="dxa"/>
            <w:shd w:val="clear" w:color="auto" w:fill="auto"/>
            <w:vAlign w:val="center"/>
          </w:tcPr>
          <w:p w:rsidRPr="00FC7347" w:rsidR="00C359AA" w:rsidP="00C359AA" w:rsidRDefault="00C359AA" w14:paraId="7BF384CA" w14:textId="05C4A5C1">
            <w:pPr>
              <w:jc w:val="center"/>
              <w:rPr>
                <w:rFonts w:cstheme="minorHAnsi"/>
                <w:b/>
                <w:bCs/>
              </w:rPr>
            </w:pPr>
            <w:r w:rsidRPr="00FC7347">
              <w:rPr>
                <w:rFonts w:cstheme="minorHAnsi"/>
                <w:b/>
                <w:bCs/>
              </w:rPr>
              <w:t>Periodiškai stebimi rodikliai</w:t>
            </w:r>
          </w:p>
        </w:tc>
        <w:tc>
          <w:tcPr>
            <w:tcW w:w="7480" w:type="dxa"/>
            <w:shd w:val="clear" w:color="auto" w:fill="auto"/>
          </w:tcPr>
          <w:p w:rsidR="00C359AA" w:rsidP="00C359AA" w:rsidRDefault="00C359AA" w14:paraId="1E450BB1" w14:textId="1151D7A3">
            <w:pPr>
              <w:spacing w:after="120"/>
              <w:ind w:right="57"/>
              <w:jc w:val="both"/>
            </w:pPr>
            <w:r>
              <w:t>Atsakingas už sutarties vykdymą ar jį pavaduojantis asmuo mato kiek iš viso yra pateiktų Kliento prašymų, pagal jam priskirtų vykdyti sutarčių skaičių.</w:t>
            </w:r>
          </w:p>
          <w:p w:rsidR="00C359AA" w:rsidP="00C359AA" w:rsidRDefault="00C359AA" w14:paraId="13E7A67A" w14:textId="6604FFE8">
            <w:pPr>
              <w:spacing w:after="120"/>
              <w:ind w:right="57"/>
              <w:jc w:val="both"/>
            </w:pPr>
            <w:r>
              <w:t>Taip pat, pažymėjus norimą sutartį, gali matyti detalesnę informaciją:</w:t>
            </w:r>
          </w:p>
          <w:p w:rsidR="00C359AA" w:rsidP="00D019A2" w:rsidRDefault="00C359AA" w14:paraId="71CE6391" w14:textId="698EE667">
            <w:pPr>
              <w:pStyle w:val="ListParagraph"/>
              <w:numPr>
                <w:ilvl w:val="0"/>
                <w:numId w:val="72"/>
              </w:numPr>
              <w:spacing w:after="120"/>
              <w:ind w:right="57"/>
              <w:jc w:val="both"/>
            </w:pPr>
            <w:r>
              <w:t>Kiek prašymų yra registruota ir kokios jų būsenos, papildomai juos suskirstant pagal hierarchiją: Gen. rangovo prašymas ir tada Subrangos prašymai.</w:t>
            </w:r>
          </w:p>
          <w:p w:rsidR="00C359AA" w:rsidP="00D019A2" w:rsidRDefault="00C359AA" w14:paraId="21693990" w14:textId="77777777">
            <w:pPr>
              <w:pStyle w:val="ListParagraph"/>
              <w:numPr>
                <w:ilvl w:val="0"/>
                <w:numId w:val="72"/>
              </w:numPr>
              <w:spacing w:after="120"/>
              <w:ind w:right="57"/>
              <w:jc w:val="both"/>
            </w:pPr>
            <w:r>
              <w:t xml:space="preserve">Gali peržiūrėti ir kuriam </w:t>
            </w:r>
            <w:r w:rsidRPr="00293241">
              <w:rPr>
                <w:i/>
                <w:iCs/>
              </w:rPr>
              <w:t>Atsakingam skyriui</w:t>
            </w:r>
            <w:r>
              <w:t xml:space="preserve"> yra priskirtas išduoti sutikimas darbams kiekvieno iš pateiktų prašymų ir kas yra šio sutikimo rengėjas.</w:t>
            </w:r>
          </w:p>
          <w:p w:rsidR="00C359AA" w:rsidP="00D019A2" w:rsidRDefault="00C359AA" w14:paraId="483A3F6E" w14:textId="56E0645C">
            <w:pPr>
              <w:pStyle w:val="ListParagraph"/>
              <w:numPr>
                <w:ilvl w:val="0"/>
                <w:numId w:val="72"/>
              </w:numPr>
              <w:spacing w:after="120"/>
              <w:ind w:right="57"/>
              <w:jc w:val="both"/>
            </w:pPr>
            <w:r>
              <w:t>Jei prašymo pagrindu išduotas sutikimas darbams, gali patyti iš šio sutikimo būseną bei galiojimo terminą.</w:t>
            </w:r>
          </w:p>
        </w:tc>
      </w:tr>
      <w:tr w:rsidRPr="009440FF" w:rsidR="00C359AA" w:rsidTr="00A9346C" w14:paraId="3FFE48A7" w14:textId="77777777">
        <w:trPr>
          <w:gridAfter w:val="1"/>
          <w:wAfter w:w="6" w:type="dxa"/>
          <w:trHeight w:val="731"/>
        </w:trPr>
        <w:tc>
          <w:tcPr>
            <w:tcW w:w="4907" w:type="dxa"/>
            <w:shd w:val="clear" w:color="auto" w:fill="auto"/>
            <w:vAlign w:val="center"/>
          </w:tcPr>
          <w:p w:rsidR="00C359AA" w:rsidP="00C359AA" w:rsidRDefault="00C359AA" w14:paraId="28193C9A" w14:textId="1A5BC0EC">
            <w:pPr>
              <w:spacing w:after="60"/>
              <w:jc w:val="both"/>
            </w:pPr>
            <w:r>
              <w:t xml:space="preserve">Aš kaip Sistemos savininkas, noriu , jog visi susitikimo išdavimo bei sutikimų valdymo procesų dalyviai galėtų operatyviau peržiūrėti norimus stebėti rodiklius ir galėtų imtis reikiamų veiksmų ar priimti tinkamus sprendimus.  </w:t>
            </w:r>
          </w:p>
        </w:tc>
        <w:tc>
          <w:tcPr>
            <w:tcW w:w="1842" w:type="dxa"/>
            <w:shd w:val="clear" w:color="auto" w:fill="auto"/>
            <w:vAlign w:val="center"/>
          </w:tcPr>
          <w:p w:rsidRPr="00FC7347" w:rsidR="00C359AA" w:rsidP="00C359AA" w:rsidRDefault="00C359AA" w14:paraId="6B36B044" w14:textId="3B7A7140">
            <w:pPr>
              <w:jc w:val="center"/>
              <w:rPr>
                <w:rFonts w:cstheme="minorHAnsi"/>
                <w:b/>
                <w:bCs/>
              </w:rPr>
            </w:pPr>
            <w:r>
              <w:rPr>
                <w:rFonts w:cstheme="minorHAnsi"/>
                <w:b/>
                <w:bCs/>
              </w:rPr>
              <w:t>Rodiklių atvaizdavimas</w:t>
            </w:r>
          </w:p>
        </w:tc>
        <w:tc>
          <w:tcPr>
            <w:tcW w:w="7480" w:type="dxa"/>
            <w:shd w:val="clear" w:color="auto" w:fill="auto"/>
          </w:tcPr>
          <w:p w:rsidR="00C359AA" w:rsidP="00C359AA" w:rsidRDefault="00C359AA" w14:paraId="2C15161E" w14:textId="63578701">
            <w:pPr>
              <w:spacing w:after="120"/>
              <w:ind w:right="57"/>
              <w:jc w:val="both"/>
            </w:pPr>
            <w:r w:rsidRPr="0B606D00">
              <w:t xml:space="preserve">Aukščiau </w:t>
            </w:r>
            <w:r>
              <w:t xml:space="preserve">esančiose </w:t>
            </w:r>
            <w:r w:rsidRPr="00606857">
              <w:rPr>
                <w:lang w:val="en-US"/>
              </w:rPr>
              <w:t>User stories</w:t>
            </w:r>
            <w:r>
              <w:t xml:space="preserve"> ir jų sėkmės sąlygose </w:t>
            </w:r>
            <w:r w:rsidRPr="0B606D00">
              <w:t xml:space="preserve">pateiktų </w:t>
            </w:r>
            <w:r>
              <w:t>stebimų</w:t>
            </w:r>
            <w:r w:rsidRPr="0B606D00">
              <w:t xml:space="preserve"> rodiklių rezultatai turi būti pateikiami grafikais, diagramomis ar kitu sutartu duomenų atvaizdavimo būdu (-</w:t>
            </w:r>
            <w:proofErr w:type="spellStart"/>
            <w:r w:rsidRPr="0B606D00">
              <w:t>ais</w:t>
            </w:r>
            <w:proofErr w:type="spellEnd"/>
            <w:r w:rsidRPr="0B606D00">
              <w:t>).</w:t>
            </w:r>
          </w:p>
        </w:tc>
      </w:tr>
      <w:tr w:rsidRPr="009440FF" w:rsidR="00C359AA" w:rsidTr="00450630" w14:paraId="0A68A709" w14:textId="77777777">
        <w:trPr>
          <w:trHeight w:val="904"/>
        </w:trPr>
        <w:tc>
          <w:tcPr>
            <w:tcW w:w="14235" w:type="dxa"/>
            <w:gridSpan w:val="4"/>
            <w:shd w:val="clear" w:color="auto" w:fill="C45911" w:themeFill="accent2" w:themeFillShade="BF"/>
            <w:vAlign w:val="center"/>
          </w:tcPr>
          <w:p w:rsidRPr="00D47BBF" w:rsidR="00C359AA" w:rsidP="00C359AA" w:rsidRDefault="00C359AA" w14:paraId="247A7F0C" w14:textId="12C2DE6B">
            <w:pPr>
              <w:jc w:val="center"/>
              <w:rPr>
                <w:rFonts w:cstheme="minorHAnsi"/>
                <w:b/>
                <w:bCs/>
              </w:rPr>
            </w:pPr>
            <w:r w:rsidRPr="00D47BBF">
              <w:rPr>
                <w:rFonts w:cstheme="minorHAnsi"/>
                <w:b/>
                <w:bCs/>
                <w:color w:val="FFFFFF" w:themeColor="background1"/>
              </w:rPr>
              <w:t>IŠDUOTŲ SUTIKIMŲ VALDYMAS</w:t>
            </w:r>
          </w:p>
        </w:tc>
      </w:tr>
      <w:tr w:rsidRPr="009440FF" w:rsidR="00C359AA" w:rsidTr="00DC3A64" w14:paraId="68D73CC6" w14:textId="77777777">
        <w:trPr>
          <w:gridAfter w:val="1"/>
          <w:wAfter w:w="6" w:type="dxa"/>
          <w:trHeight w:val="731"/>
        </w:trPr>
        <w:tc>
          <w:tcPr>
            <w:tcW w:w="4907" w:type="dxa"/>
            <w:shd w:val="clear" w:color="auto" w:fill="auto"/>
            <w:vAlign w:val="center"/>
          </w:tcPr>
          <w:p w:rsidR="00C359AA" w:rsidP="00C359AA" w:rsidRDefault="00C359AA" w14:paraId="7F6BC036" w14:textId="1287FAC3">
            <w:pPr>
              <w:jc w:val="both"/>
            </w:pPr>
            <w:r w:rsidRPr="152C62B2">
              <w:t xml:space="preserve">Aš, kaip </w:t>
            </w:r>
            <w:r>
              <w:t>Saugos darbe specialistas</w:t>
            </w:r>
            <w:r w:rsidRPr="152C62B2">
              <w:t>, noriu turėti bendrą išduotų sutikimų registrą, kad galėčiau matyti visų sutikimų sąrašą.</w:t>
            </w:r>
          </w:p>
        </w:tc>
        <w:tc>
          <w:tcPr>
            <w:tcW w:w="1842" w:type="dxa"/>
            <w:shd w:val="clear" w:color="auto" w:fill="auto"/>
            <w:vAlign w:val="center"/>
          </w:tcPr>
          <w:p w:rsidRPr="00CC1BAC" w:rsidR="00C359AA" w:rsidP="00C359AA" w:rsidRDefault="00C359AA" w14:paraId="63B9DD4A" w14:textId="57CEDBD0">
            <w:pPr>
              <w:jc w:val="center"/>
              <w:rPr>
                <w:rFonts w:cstheme="minorHAnsi"/>
                <w:b/>
                <w:bCs/>
              </w:rPr>
            </w:pPr>
            <w:r w:rsidRPr="00CC1BAC">
              <w:rPr>
                <w:rFonts w:cstheme="minorHAnsi"/>
                <w:b/>
                <w:bCs/>
              </w:rPr>
              <w:t>Sutikimų registras</w:t>
            </w:r>
          </w:p>
        </w:tc>
        <w:tc>
          <w:tcPr>
            <w:tcW w:w="7480" w:type="dxa"/>
            <w:shd w:val="clear" w:color="auto" w:fill="auto"/>
          </w:tcPr>
          <w:p w:rsidR="00C359AA" w:rsidP="00C359AA" w:rsidRDefault="00C359AA" w14:paraId="687A2738" w14:textId="662709D5">
            <w:pPr>
              <w:spacing w:before="60" w:after="120"/>
              <w:ind w:right="57"/>
              <w:jc w:val="both"/>
              <w:rPr>
                <w:rFonts w:cstheme="minorHAnsi"/>
              </w:rPr>
            </w:pPr>
            <w:r>
              <w:rPr>
                <w:rFonts w:cstheme="minorHAnsi"/>
              </w:rPr>
              <w:t>Vidiniai sistemos naudotojai dirba vieningame Klientams išduotų Sutikimų registre, kuriame turi būti registruojami ir sutartą laikotarpį saugomi visi išorės rangovams bei paslaugų teikėjams išduoti sutikimai vykdyti darbus. Sutikimų registre turi būti automatiškai išsaugomi Kliento prašyme pateikti duomenys, kai tik pasibaigia tvirtinimo procesas, bei galimybė atlikti tam tikrų duomenų papildymą ar kitas duomenų korekcijas.</w:t>
            </w:r>
          </w:p>
          <w:p w:rsidR="00C359AA" w:rsidP="00C359AA" w:rsidRDefault="00C359AA" w14:paraId="209E4F38" w14:textId="77777777">
            <w:pPr>
              <w:spacing w:before="60" w:after="120"/>
              <w:ind w:right="57"/>
              <w:jc w:val="both"/>
              <w:rPr>
                <w:rFonts w:cstheme="minorHAnsi"/>
              </w:rPr>
            </w:pPr>
            <w:r>
              <w:rPr>
                <w:rFonts w:cstheme="minorHAnsi"/>
              </w:rPr>
              <w:lastRenderedPageBreak/>
              <w:t xml:space="preserve">Sutikimų registras turi būti sudarytas tiek iš automatiškai užpildomų laukų, tiek ir iš ranka pildomų laukų bei būtų numatyti modifikavimo apribojimai. Sutikimų registro struktūra ir duomenų keitimo ribojimai yra aprašyti žemiau esančiose </w:t>
            </w:r>
            <w:r>
              <w:rPr>
                <w:rFonts w:cstheme="minorHAnsi"/>
                <w:i/>
                <w:iCs/>
                <w:lang w:val="en-US"/>
              </w:rPr>
              <w:t>User stories</w:t>
            </w:r>
            <w:r>
              <w:rPr>
                <w:rFonts w:cstheme="minorHAnsi"/>
              </w:rPr>
              <w:t>.</w:t>
            </w:r>
          </w:p>
          <w:p w:rsidR="00C359AA" w:rsidP="00C359AA" w:rsidRDefault="00C359AA" w14:paraId="6C6B3B85" w14:textId="33ECBB8A">
            <w:pPr>
              <w:spacing w:before="60" w:after="120"/>
              <w:ind w:right="57"/>
              <w:jc w:val="both"/>
              <w:rPr>
                <w:rFonts w:cstheme="minorHAnsi"/>
              </w:rPr>
            </w:pPr>
            <w:r>
              <w:rPr>
                <w:rFonts w:cstheme="minorHAnsi"/>
              </w:rPr>
              <w:t>Pagal nutylėjimą visiems vidiniams naudotojams Sutikimų registro darbo aplinka yra atvaizduojama lietuvių kalba. Tačiau prisijungę naudotojai gali keisti darbo aplinkos atvaizdavimo kalbą iš lietuvių į anglų ir atvirkščiai. Kalbos keitimas turi būti atliekamas vieno mygtuko paspaudimu ir negali daryti įtakos naudotojų kalbos pasirinkimams. Atliktas kalbos keitimas turi būti išsaugomas ir kitąkart prisijungus prie darbo aplinkos, tam pačiam naudotojui darbo aplinka turi būti atvaizduojama pagal paskutinį kalbos pasirinkimo nustatymą.</w:t>
            </w:r>
          </w:p>
        </w:tc>
      </w:tr>
      <w:tr w:rsidRPr="009440FF" w:rsidR="00C359AA" w:rsidTr="00DC3A64" w14:paraId="7E4A30E8" w14:textId="77777777">
        <w:trPr>
          <w:gridAfter w:val="1"/>
          <w:wAfter w:w="6" w:type="dxa"/>
          <w:trHeight w:val="731"/>
        </w:trPr>
        <w:tc>
          <w:tcPr>
            <w:tcW w:w="4907" w:type="dxa"/>
            <w:shd w:val="clear" w:color="auto" w:fill="auto"/>
            <w:vAlign w:val="center"/>
          </w:tcPr>
          <w:p w:rsidR="00C359AA" w:rsidP="00C359AA" w:rsidRDefault="00C359AA" w14:paraId="17DDB970" w14:textId="348F5942">
            <w:pPr>
              <w:jc w:val="both"/>
            </w:pPr>
            <w:r w:rsidRPr="152C62B2">
              <w:lastRenderedPageBreak/>
              <w:t xml:space="preserve">Aš, kaip </w:t>
            </w:r>
            <w:r>
              <w:t>Saugos darbe specialistas</w:t>
            </w:r>
            <w:r w:rsidRPr="152C62B2">
              <w:t>, noriu galėti atlikti greitąją informacijos paiešką naudojant paieškos lauką (angl. „</w:t>
            </w:r>
            <w:r w:rsidRPr="152C62B2">
              <w:rPr>
                <w:lang w:val="en-US"/>
              </w:rPr>
              <w:t>Search bar”</w:t>
            </w:r>
            <w:r w:rsidRPr="152C62B2">
              <w:t>), kad operatyviai rasčiau reikiamą informaciją.</w:t>
            </w:r>
          </w:p>
        </w:tc>
        <w:tc>
          <w:tcPr>
            <w:tcW w:w="1842" w:type="dxa"/>
            <w:shd w:val="clear" w:color="auto" w:fill="auto"/>
            <w:vAlign w:val="center"/>
          </w:tcPr>
          <w:p w:rsidR="00C359AA" w:rsidP="00C359AA" w:rsidRDefault="00C359AA" w14:paraId="301FCB2A" w14:textId="4C465BAE">
            <w:pPr>
              <w:jc w:val="center"/>
              <w:rPr>
                <w:rFonts w:cstheme="minorHAnsi"/>
                <w:b/>
                <w:bCs/>
              </w:rPr>
            </w:pPr>
            <w:r w:rsidRPr="00CC1BAC">
              <w:rPr>
                <w:rFonts w:cstheme="minorHAnsi"/>
                <w:b/>
                <w:bCs/>
              </w:rPr>
              <w:t>Sutikimų registras</w:t>
            </w:r>
          </w:p>
        </w:tc>
        <w:tc>
          <w:tcPr>
            <w:tcW w:w="7480" w:type="dxa"/>
            <w:shd w:val="clear" w:color="auto" w:fill="auto"/>
          </w:tcPr>
          <w:p w:rsidRPr="00657D10" w:rsidR="00C359AA" w:rsidP="00C359AA" w:rsidRDefault="00C359AA" w14:paraId="4EC1DD0E" w14:textId="524A4019">
            <w:pPr>
              <w:spacing w:before="60" w:after="120"/>
              <w:ind w:right="57"/>
              <w:jc w:val="both"/>
              <w:rPr>
                <w:rFonts w:cstheme="minorHAnsi"/>
              </w:rPr>
            </w:pPr>
            <w:r>
              <w:rPr>
                <w:rFonts w:cstheme="minorHAnsi"/>
              </w:rPr>
              <w:t>Paieškos laukas yra matymo zonoje, jame yra galimybė ieškoti informaciją pagal raktinius žodžius, o pateikiami galimi paieškos užklausos atsakymai turėtų įtraukti ir tuos komentarus bei prisegtus failus, jei juose ar jų pavadinimuose yra paminėti paieškos užklausoje esantys raktiniai žodžiai.</w:t>
            </w:r>
          </w:p>
        </w:tc>
      </w:tr>
      <w:tr w:rsidRPr="009440FF" w:rsidR="00C359AA" w:rsidTr="00DC3A64" w14:paraId="72F6323F" w14:textId="77777777">
        <w:trPr>
          <w:gridAfter w:val="1"/>
          <w:wAfter w:w="6" w:type="dxa"/>
          <w:trHeight w:val="731"/>
        </w:trPr>
        <w:tc>
          <w:tcPr>
            <w:tcW w:w="4907" w:type="dxa"/>
            <w:shd w:val="clear" w:color="auto" w:fill="auto"/>
            <w:vAlign w:val="center"/>
          </w:tcPr>
          <w:p w:rsidR="00C359AA" w:rsidP="00C359AA" w:rsidRDefault="00C359AA" w14:paraId="639785B4" w14:textId="387963CD">
            <w:pPr>
              <w:jc w:val="both"/>
            </w:pPr>
            <w:r>
              <w:t>Aš, kaip S</w:t>
            </w:r>
            <w:r w:rsidRPr="0B606D00">
              <w:t xml:space="preserve">augos </w:t>
            </w:r>
            <w:r>
              <w:t>darbe</w:t>
            </w:r>
            <w:r w:rsidRPr="152C62B2" w:rsidDel="001B58E1">
              <w:t xml:space="preserve"> </w:t>
            </w:r>
            <w:r>
              <w:t>specialistas, noriu turėti galimybę pasirinkti Sutikimų registre (sąrašinėje formoje) kokius duomenis (stulpelius) noriu matyti ir turėti galimybę prisitaikyti registro atvaizdavimą (angl. „</w:t>
            </w:r>
            <w:proofErr w:type="spellStart"/>
            <w:r w:rsidRPr="152C62B2">
              <w:t>View</w:t>
            </w:r>
            <w:proofErr w:type="spellEnd"/>
            <w:r>
              <w:t>“) pagal savo poreikį, nes tai leistų man sutaupyti laiko vykdant priskirtas užduotis.</w:t>
            </w:r>
          </w:p>
        </w:tc>
        <w:tc>
          <w:tcPr>
            <w:tcW w:w="1842" w:type="dxa"/>
            <w:shd w:val="clear" w:color="auto" w:fill="auto"/>
            <w:vAlign w:val="center"/>
          </w:tcPr>
          <w:p w:rsidR="00C359AA" w:rsidP="00C359AA" w:rsidRDefault="00C359AA" w14:paraId="46F12B0C" w14:textId="4237FCA6">
            <w:pPr>
              <w:jc w:val="center"/>
              <w:rPr>
                <w:rFonts w:cstheme="minorHAnsi"/>
                <w:b/>
                <w:bCs/>
              </w:rPr>
            </w:pPr>
            <w:r w:rsidRPr="00CC1BAC">
              <w:rPr>
                <w:rFonts w:cstheme="minorHAnsi"/>
                <w:b/>
                <w:bCs/>
              </w:rPr>
              <w:t>Sutikimų registras</w:t>
            </w:r>
          </w:p>
        </w:tc>
        <w:tc>
          <w:tcPr>
            <w:tcW w:w="7480" w:type="dxa"/>
            <w:shd w:val="clear" w:color="auto" w:fill="auto"/>
          </w:tcPr>
          <w:p w:rsidR="00C359AA" w:rsidP="00C359AA" w:rsidRDefault="00C359AA" w14:paraId="2D0D5157" w14:textId="32FE954C">
            <w:pPr>
              <w:spacing w:before="60" w:after="120"/>
              <w:ind w:right="57"/>
              <w:jc w:val="both"/>
            </w:pPr>
            <w:r w:rsidRPr="5641CB1E">
              <w:t>Pagal poreikį, galima modifikuoti Sutikimų registro stulpelių išdėstymo eilės tvarką bei paslėpti pasirinktus laukus. Bet kurio iš Sutikimą rengiančio specialisto ir (ar)</w:t>
            </w:r>
            <w:r>
              <w:t xml:space="preserve"> S</w:t>
            </w:r>
            <w:r w:rsidRPr="0B606D00">
              <w:t xml:space="preserve">augos </w:t>
            </w:r>
            <w:r>
              <w:t>darbe</w:t>
            </w:r>
            <w:r w:rsidRPr="5641CB1E">
              <w:t xml:space="preserve"> specialisto, ar kito vidinio Sutikimų registro naudotojo atlikti atvaizdavimo pokyčiai negali daryti įtakos kitų proceso dalyvių Sutikimų registro (sąrašinės formos) atvaizdavimui, t.</w:t>
            </w:r>
            <w:r>
              <w:t xml:space="preserve"> </w:t>
            </w:r>
            <w:r w:rsidRPr="5641CB1E">
              <w:t>y. kitiems vaizdas išlieka nepakitęs.</w:t>
            </w:r>
          </w:p>
        </w:tc>
      </w:tr>
      <w:tr w:rsidRPr="009440FF" w:rsidR="00C359AA" w:rsidTr="00B94CF5" w14:paraId="3A29D5C0" w14:textId="77777777">
        <w:trPr>
          <w:gridAfter w:val="1"/>
          <w:wAfter w:w="6" w:type="dxa"/>
          <w:trHeight w:val="731"/>
        </w:trPr>
        <w:tc>
          <w:tcPr>
            <w:tcW w:w="4907" w:type="dxa"/>
            <w:shd w:val="clear" w:color="auto" w:fill="auto"/>
            <w:vAlign w:val="center"/>
          </w:tcPr>
          <w:p w:rsidR="00C359AA" w:rsidP="00C359AA" w:rsidRDefault="00C359AA" w14:paraId="3C68E1EA" w14:textId="78D1631B">
            <w:pPr>
              <w:jc w:val="both"/>
            </w:pPr>
            <w:r>
              <w:t>Aš, kaip Sutikimą rengiantis specialistas, noriu, kad Klientui išduoto sutikimo darbams vykdyti duomenys automatiškai persikeltų į Sutikimų registrą.</w:t>
            </w:r>
          </w:p>
        </w:tc>
        <w:tc>
          <w:tcPr>
            <w:tcW w:w="1842" w:type="dxa"/>
            <w:shd w:val="clear" w:color="auto" w:fill="auto"/>
            <w:vAlign w:val="center"/>
          </w:tcPr>
          <w:p w:rsidR="00C359AA" w:rsidP="00C359AA" w:rsidRDefault="00C359AA" w14:paraId="1EAFA0A8" w14:textId="46EEE290">
            <w:pPr>
              <w:jc w:val="center"/>
              <w:rPr>
                <w:rFonts w:cstheme="minorHAnsi"/>
                <w:b/>
                <w:bCs/>
              </w:rPr>
            </w:pPr>
            <w:r>
              <w:rPr>
                <w:rFonts w:cstheme="minorHAnsi"/>
                <w:b/>
                <w:bCs/>
              </w:rPr>
              <w:t>Sutikimų registras</w:t>
            </w:r>
          </w:p>
        </w:tc>
        <w:tc>
          <w:tcPr>
            <w:tcW w:w="7480" w:type="dxa"/>
            <w:shd w:val="clear" w:color="auto" w:fill="auto"/>
          </w:tcPr>
          <w:p w:rsidR="00C359AA" w:rsidP="00C359AA" w:rsidRDefault="00C359AA" w14:paraId="435BC5D9" w14:textId="40869426">
            <w:pPr>
              <w:spacing w:before="60" w:after="120"/>
              <w:ind w:right="57"/>
              <w:jc w:val="both"/>
              <w:rPr>
                <w:rFonts w:cstheme="minorHAnsi"/>
              </w:rPr>
            </w:pPr>
            <w:r>
              <w:rPr>
                <w:rFonts w:cstheme="minorHAnsi"/>
              </w:rPr>
              <w:t>Sutikimų registro struktūra:</w:t>
            </w:r>
          </w:p>
          <w:p w:rsidR="00C359AA" w:rsidP="00D019A2" w:rsidRDefault="00C359AA" w14:paraId="32C1F91D" w14:textId="3532C842">
            <w:pPr>
              <w:pStyle w:val="ListParagraph"/>
              <w:numPr>
                <w:ilvl w:val="0"/>
                <w:numId w:val="36"/>
              </w:numPr>
              <w:spacing w:before="60" w:after="60"/>
              <w:ind w:left="714" w:right="57" w:hanging="357"/>
              <w:contextualSpacing w:val="0"/>
              <w:jc w:val="both"/>
              <w:rPr>
                <w:rFonts w:cstheme="minorHAnsi"/>
                <w:bCs/>
              </w:rPr>
            </w:pPr>
            <w:r>
              <w:rPr>
                <w:rFonts w:cstheme="minorHAnsi"/>
                <w:bCs/>
              </w:rPr>
              <w:t xml:space="preserve">Sutikimo ID – automatiškai perkeliamas iš Prašymų registro. </w:t>
            </w:r>
          </w:p>
          <w:p w:rsidR="00C359AA" w:rsidP="00D019A2" w:rsidRDefault="00C359AA" w14:paraId="6269CCA9" w14:textId="6825594C">
            <w:pPr>
              <w:pStyle w:val="ListParagraph"/>
              <w:numPr>
                <w:ilvl w:val="0"/>
                <w:numId w:val="36"/>
              </w:numPr>
              <w:spacing w:before="60" w:after="60"/>
              <w:ind w:left="714" w:right="57" w:hanging="357"/>
              <w:contextualSpacing w:val="0"/>
              <w:jc w:val="both"/>
              <w:rPr>
                <w:rFonts w:cstheme="minorHAnsi"/>
                <w:bCs/>
              </w:rPr>
            </w:pPr>
            <w:r>
              <w:rPr>
                <w:rFonts w:cstheme="minorHAnsi"/>
                <w:bCs/>
              </w:rPr>
              <w:t>Sutikimo išdavimo data – automatiškai perkeliamas iš Prašymų registro.</w:t>
            </w:r>
          </w:p>
          <w:p w:rsidR="00C359AA" w:rsidP="00D019A2" w:rsidRDefault="00C359AA" w14:paraId="567E9ADC" w14:textId="4FED1ECE">
            <w:pPr>
              <w:pStyle w:val="ListParagraph"/>
              <w:numPr>
                <w:ilvl w:val="0"/>
                <w:numId w:val="36"/>
              </w:numPr>
              <w:spacing w:before="60" w:after="60"/>
              <w:ind w:left="714" w:right="57" w:hanging="357"/>
              <w:contextualSpacing w:val="0"/>
              <w:jc w:val="both"/>
              <w:rPr>
                <w:rFonts w:cstheme="minorHAnsi"/>
                <w:bCs/>
              </w:rPr>
            </w:pPr>
            <w:r>
              <w:rPr>
                <w:rFonts w:cstheme="minorHAnsi"/>
                <w:bCs/>
              </w:rPr>
              <w:t>Atsakingas skyrius (pilnas pavadinimas, nurodant departamentą) – automatiškai perkeliamas iš Prašymų registro.</w:t>
            </w:r>
          </w:p>
          <w:p w:rsidRPr="004744EC" w:rsidR="00C359AA" w:rsidP="00D019A2" w:rsidRDefault="00C359AA" w14:paraId="7ECD4915" w14:textId="01B2B632">
            <w:pPr>
              <w:pStyle w:val="ListParagraph"/>
              <w:numPr>
                <w:ilvl w:val="0"/>
                <w:numId w:val="36"/>
              </w:numPr>
              <w:spacing w:before="60" w:after="60"/>
              <w:ind w:left="714" w:right="57" w:hanging="357"/>
              <w:contextualSpacing w:val="0"/>
              <w:jc w:val="both"/>
              <w:rPr>
                <w:rFonts w:cstheme="minorHAnsi"/>
                <w:bCs/>
              </w:rPr>
            </w:pPr>
            <w:r w:rsidRPr="2AB9B5A3">
              <w:t>Darbų atlikimo pagrindas</w:t>
            </w:r>
            <w:r>
              <w:t>.</w:t>
            </w:r>
            <w:r w:rsidRPr="2AB9B5A3">
              <w:t xml:space="preserve"> </w:t>
            </w:r>
          </w:p>
          <w:p w:rsidR="00C359AA" w:rsidP="00D019A2" w:rsidRDefault="00C359AA" w14:paraId="5207D525" w14:textId="71918037">
            <w:pPr>
              <w:pStyle w:val="ListParagraph"/>
              <w:numPr>
                <w:ilvl w:val="0"/>
                <w:numId w:val="36"/>
              </w:numPr>
              <w:spacing w:before="60" w:after="60"/>
              <w:ind w:left="714" w:right="57" w:hanging="357"/>
              <w:jc w:val="both"/>
            </w:pPr>
            <w:r>
              <w:lastRenderedPageBreak/>
              <w:t>S</w:t>
            </w:r>
            <w:r w:rsidRPr="2AB9B5A3">
              <w:t>utarties Nr.</w:t>
            </w:r>
            <w:r>
              <w:t xml:space="preserve"> – jei yra nurodytas, tai</w:t>
            </w:r>
            <w:r w:rsidRPr="152C62B2">
              <w:t xml:space="preserve"> automatiškai perkeliamas iš Prašymų registro.</w:t>
            </w:r>
            <w:r w:rsidRPr="00281497">
              <w:t xml:space="preserve"> Čia turi būti ne tik atvaizduojamas </w:t>
            </w:r>
            <w:r>
              <w:t>sutarties Nr.</w:t>
            </w:r>
            <w:r w:rsidRPr="00281497">
              <w:t>, bet ir padaryta galimybė tiesiai nukeliauti į š</w:t>
            </w:r>
            <w:r>
              <w:t>ios</w:t>
            </w:r>
            <w:r w:rsidRPr="00281497">
              <w:t xml:space="preserve"> </w:t>
            </w:r>
            <w:r>
              <w:t>sutarties kortelę</w:t>
            </w:r>
            <w:r w:rsidRPr="00281497">
              <w:t>.</w:t>
            </w:r>
          </w:p>
          <w:p w:rsidRPr="00CF0CCD" w:rsidR="00C359AA" w:rsidP="00D019A2" w:rsidRDefault="00C359AA" w14:paraId="00061B14" w14:textId="60B19C02">
            <w:pPr>
              <w:pStyle w:val="ListParagraph"/>
              <w:numPr>
                <w:ilvl w:val="0"/>
                <w:numId w:val="36"/>
              </w:numPr>
              <w:spacing w:before="60" w:after="60"/>
              <w:ind w:left="714" w:right="57" w:hanging="357"/>
              <w:contextualSpacing w:val="0"/>
              <w:jc w:val="both"/>
              <w:rPr>
                <w:rFonts w:cstheme="minorHAnsi"/>
                <w:bCs/>
              </w:rPr>
            </w:pPr>
            <w:r>
              <w:rPr>
                <w:rFonts w:cstheme="minorHAnsi"/>
                <w:bCs/>
              </w:rPr>
              <w:t>Atsakingas už sutarties vykdymą asmuo (paimama iš DVS ir turi būti naujinama automatiškai), tol, kol galioja sutartis.</w:t>
            </w:r>
          </w:p>
          <w:p w:rsidRPr="00D47BBF" w:rsidR="00C359AA" w:rsidP="00D019A2" w:rsidRDefault="00C359AA" w14:paraId="13986061" w14:textId="69ECFAEF">
            <w:pPr>
              <w:pStyle w:val="ListParagraph"/>
              <w:numPr>
                <w:ilvl w:val="0"/>
                <w:numId w:val="36"/>
              </w:numPr>
              <w:spacing w:before="60" w:after="60"/>
              <w:ind w:left="714" w:right="57" w:hanging="357"/>
              <w:contextualSpacing w:val="0"/>
              <w:jc w:val="both"/>
              <w:rPr>
                <w:rFonts w:cstheme="minorHAnsi"/>
                <w:bCs/>
              </w:rPr>
            </w:pPr>
            <w:r>
              <w:t xml:space="preserve">Darbų klasė </w:t>
            </w:r>
            <w:r>
              <w:rPr>
                <w:rFonts w:cstheme="minorHAnsi"/>
                <w:bCs/>
              </w:rPr>
              <w:t>– automatiškai perkeliama iš Prašymų registro.</w:t>
            </w:r>
          </w:p>
          <w:p w:rsidRPr="00D47BBF" w:rsidR="00C359AA" w:rsidP="00D019A2" w:rsidRDefault="00C359AA" w14:paraId="0C3F6E36" w14:textId="20BA60D0">
            <w:pPr>
              <w:pStyle w:val="ListParagraph"/>
              <w:numPr>
                <w:ilvl w:val="0"/>
                <w:numId w:val="36"/>
              </w:numPr>
              <w:spacing w:before="60" w:after="60"/>
              <w:ind w:left="714" w:right="57" w:hanging="357"/>
              <w:contextualSpacing w:val="0"/>
              <w:jc w:val="both"/>
              <w:rPr>
                <w:rFonts w:cstheme="minorHAnsi"/>
                <w:bCs/>
              </w:rPr>
            </w:pPr>
            <w:r>
              <w:t xml:space="preserve">Darbų kategorija </w:t>
            </w:r>
            <w:r>
              <w:rPr>
                <w:rFonts w:cstheme="minorHAnsi"/>
                <w:bCs/>
              </w:rPr>
              <w:t>– automatiškai perkeliama iš Prašymų registro. Darbų kategorija gali būti nenurodyta (tuščias laukas), jei taip buvo numatyta Darbų matricoje.</w:t>
            </w:r>
          </w:p>
          <w:p w:rsidRPr="00D47BBF" w:rsidR="00C359AA" w:rsidP="00D019A2" w:rsidRDefault="00C359AA" w14:paraId="08E567FD" w14:textId="437D4400">
            <w:pPr>
              <w:pStyle w:val="ListParagraph"/>
              <w:numPr>
                <w:ilvl w:val="0"/>
                <w:numId w:val="36"/>
              </w:numPr>
              <w:spacing w:before="60" w:after="60"/>
              <w:ind w:left="714" w:right="57" w:hanging="357"/>
              <w:contextualSpacing w:val="0"/>
              <w:jc w:val="both"/>
              <w:rPr>
                <w:rFonts w:cstheme="minorHAnsi"/>
                <w:bCs/>
              </w:rPr>
            </w:pPr>
            <w:r>
              <w:t xml:space="preserve">Darbai </w:t>
            </w:r>
            <w:r>
              <w:rPr>
                <w:rFonts w:cstheme="minorHAnsi"/>
                <w:bCs/>
              </w:rPr>
              <w:t>– automatiškai perkeliama iš Prašymų registro, pasirinkti pagal Darbų klasę bei Darbų kategoriją.</w:t>
            </w:r>
          </w:p>
          <w:p w:rsidRPr="001F39DB" w:rsidR="00C359AA" w:rsidP="00D019A2" w:rsidRDefault="00C359AA" w14:paraId="1188C383" w14:textId="5703767D">
            <w:pPr>
              <w:pStyle w:val="ListParagraph"/>
              <w:numPr>
                <w:ilvl w:val="0"/>
                <w:numId w:val="36"/>
              </w:numPr>
              <w:spacing w:before="60" w:after="60"/>
              <w:ind w:left="714" w:right="57" w:hanging="357"/>
              <w:contextualSpacing w:val="0"/>
              <w:jc w:val="both"/>
              <w:rPr>
                <w:rFonts w:cstheme="minorHAnsi"/>
                <w:bCs/>
              </w:rPr>
            </w:pPr>
            <w:r w:rsidRPr="00D47BBF">
              <w:t>Trumpas darbų aprašymas</w:t>
            </w:r>
            <w:r>
              <w:t xml:space="preserve"> </w:t>
            </w:r>
            <w:r>
              <w:rPr>
                <w:rFonts w:cstheme="minorHAnsi"/>
                <w:bCs/>
              </w:rPr>
              <w:t>– automatiškai perkeliamas iš Prašymų registro.</w:t>
            </w:r>
          </w:p>
          <w:p w:rsidR="00C359AA" w:rsidP="00D019A2" w:rsidRDefault="00C359AA" w14:paraId="46C12E9D" w14:textId="7F231232">
            <w:pPr>
              <w:pStyle w:val="ListParagraph"/>
              <w:numPr>
                <w:ilvl w:val="0"/>
                <w:numId w:val="36"/>
              </w:numPr>
              <w:spacing w:before="60" w:after="60"/>
              <w:ind w:left="714" w:right="57" w:hanging="357"/>
              <w:contextualSpacing w:val="0"/>
              <w:jc w:val="both"/>
              <w:rPr>
                <w:rFonts w:cstheme="minorHAnsi"/>
                <w:bCs/>
              </w:rPr>
            </w:pPr>
            <w:r w:rsidRPr="2AB9B5A3">
              <w:t>Darbų atlikimo vieta</w:t>
            </w:r>
            <w:r>
              <w:t xml:space="preserve"> </w:t>
            </w:r>
            <w:r>
              <w:rPr>
                <w:rFonts w:cstheme="minorHAnsi"/>
                <w:bCs/>
              </w:rPr>
              <w:t>– automatiškai perkeliamas iš Prašymų registro.</w:t>
            </w:r>
          </w:p>
          <w:p w:rsidRPr="00D47BBF" w:rsidR="00C359AA" w:rsidP="00D019A2" w:rsidRDefault="00C359AA" w14:paraId="7C261572" w14:textId="725B3903">
            <w:pPr>
              <w:pStyle w:val="ListParagraph"/>
              <w:numPr>
                <w:ilvl w:val="0"/>
                <w:numId w:val="36"/>
              </w:numPr>
              <w:spacing w:before="60" w:after="60"/>
              <w:ind w:left="714" w:right="57" w:hanging="357"/>
              <w:contextualSpacing w:val="0"/>
              <w:jc w:val="both"/>
              <w:rPr>
                <w:rFonts w:cstheme="minorHAnsi"/>
              </w:rPr>
            </w:pPr>
            <w:r w:rsidRPr="00D47BBF">
              <w:t>Darbų vieta</w:t>
            </w:r>
            <w:r>
              <w:t xml:space="preserve"> </w:t>
            </w:r>
            <w:r>
              <w:rPr>
                <w:rFonts w:cstheme="minorHAnsi"/>
                <w:bCs/>
              </w:rPr>
              <w:t>– automatiškai perkeliama iš Prašymų registro.</w:t>
            </w:r>
          </w:p>
          <w:p w:rsidRPr="00CA1239" w:rsidR="00C359AA" w:rsidP="00D019A2" w:rsidRDefault="00C359AA" w14:paraId="5C11C381" w14:textId="30A71556">
            <w:pPr>
              <w:pStyle w:val="ListParagraph"/>
              <w:numPr>
                <w:ilvl w:val="0"/>
                <w:numId w:val="36"/>
              </w:numPr>
              <w:spacing w:before="60" w:after="60"/>
              <w:ind w:left="714" w:right="57" w:hanging="357"/>
              <w:contextualSpacing w:val="0"/>
              <w:jc w:val="both"/>
              <w:rPr>
                <w:rFonts w:cstheme="minorHAnsi"/>
                <w:bCs/>
              </w:rPr>
            </w:pPr>
            <w:r w:rsidRPr="2AB9B5A3">
              <w:t>Darbų pradžia</w:t>
            </w:r>
            <w:r>
              <w:t xml:space="preserve"> </w:t>
            </w:r>
            <w:r>
              <w:rPr>
                <w:rFonts w:cstheme="minorHAnsi"/>
                <w:bCs/>
              </w:rPr>
              <w:t>– automatiškai perkeliama iš Prašymų registro.</w:t>
            </w:r>
          </w:p>
          <w:p w:rsidRPr="00E63C40" w:rsidR="00C359AA" w:rsidP="00D019A2" w:rsidRDefault="00C359AA" w14:paraId="308606E7" w14:textId="34DE2D8C">
            <w:pPr>
              <w:pStyle w:val="ListParagraph"/>
              <w:numPr>
                <w:ilvl w:val="0"/>
                <w:numId w:val="36"/>
              </w:numPr>
              <w:spacing w:before="60" w:after="60"/>
              <w:ind w:left="714" w:right="57" w:hanging="357"/>
              <w:contextualSpacing w:val="0"/>
              <w:jc w:val="both"/>
              <w:rPr>
                <w:rFonts w:cstheme="minorHAnsi"/>
                <w:bCs/>
              </w:rPr>
            </w:pPr>
            <w:r>
              <w:rPr>
                <w:rFonts w:cstheme="minorHAnsi"/>
                <w:bCs/>
              </w:rPr>
              <w:t>Sutikimas galioja nuo – automatiškai perkeliamas iš Prašymų registro.</w:t>
            </w:r>
          </w:p>
          <w:p w:rsidR="00C359AA" w:rsidP="00D019A2" w:rsidRDefault="00C359AA" w14:paraId="20C399FF" w14:textId="1B810A5A">
            <w:pPr>
              <w:pStyle w:val="ListParagraph"/>
              <w:numPr>
                <w:ilvl w:val="0"/>
                <w:numId w:val="36"/>
              </w:numPr>
              <w:spacing w:before="60" w:after="60"/>
              <w:ind w:left="714" w:right="57" w:hanging="357"/>
              <w:contextualSpacing w:val="0"/>
              <w:jc w:val="both"/>
              <w:rPr>
                <w:rFonts w:cstheme="minorHAnsi"/>
                <w:bCs/>
              </w:rPr>
            </w:pPr>
            <w:r>
              <w:t xml:space="preserve">Sutikimas galioja iki </w:t>
            </w:r>
            <w:r>
              <w:rPr>
                <w:rFonts w:cstheme="minorHAnsi"/>
                <w:bCs/>
              </w:rPr>
              <w:t>– automatiškai perkeliamas iš Prašymų registro, atnaujinamas pagal DVS esančią datą (jei keičiasi).</w:t>
            </w:r>
          </w:p>
          <w:p w:rsidR="00C359AA" w:rsidP="00D019A2" w:rsidRDefault="00C359AA" w14:paraId="0AF78975" w14:textId="77777777">
            <w:pPr>
              <w:pStyle w:val="ListParagraph"/>
              <w:numPr>
                <w:ilvl w:val="0"/>
                <w:numId w:val="36"/>
              </w:numPr>
              <w:spacing w:before="60" w:after="60"/>
              <w:ind w:left="714" w:right="57" w:hanging="357"/>
              <w:contextualSpacing w:val="0"/>
              <w:jc w:val="both"/>
              <w:rPr>
                <w:rFonts w:cstheme="minorHAnsi"/>
                <w:bCs/>
              </w:rPr>
            </w:pPr>
            <w:r w:rsidRPr="2AB9B5A3">
              <w:t>Prašymą pateikusi įmonė ir jos kontaktai.</w:t>
            </w:r>
          </w:p>
          <w:p w:rsidRPr="007021E4" w:rsidR="00C359AA" w:rsidP="00D019A2" w:rsidRDefault="00C359AA" w14:paraId="5560FB5C" w14:textId="77777777">
            <w:pPr>
              <w:pStyle w:val="ListParagraph"/>
              <w:numPr>
                <w:ilvl w:val="0"/>
                <w:numId w:val="36"/>
              </w:numPr>
              <w:spacing w:before="60" w:after="60"/>
              <w:ind w:left="714" w:right="57" w:hanging="357"/>
              <w:contextualSpacing w:val="0"/>
              <w:jc w:val="both"/>
              <w:rPr>
                <w:rFonts w:cstheme="minorHAnsi"/>
                <w:bCs/>
              </w:rPr>
            </w:pPr>
            <w:r w:rsidRPr="007021E4">
              <w:t>Prašymą pateikęs asmuo ir jo kontaktai.</w:t>
            </w:r>
          </w:p>
          <w:p w:rsidRPr="007021E4" w:rsidR="00C359AA" w:rsidP="00D019A2" w:rsidRDefault="00C359AA" w14:paraId="5B543777" w14:textId="192D7167">
            <w:pPr>
              <w:pStyle w:val="ListParagraph"/>
              <w:numPr>
                <w:ilvl w:val="0"/>
                <w:numId w:val="36"/>
              </w:numPr>
              <w:spacing w:before="60" w:after="60"/>
              <w:ind w:left="714" w:right="57" w:hanging="357"/>
              <w:contextualSpacing w:val="0"/>
              <w:jc w:val="both"/>
            </w:pPr>
            <w:r w:rsidRPr="007021E4">
              <w:t>Atsakingas už darbų vykdymą asmuo ir jo kontaktai.</w:t>
            </w:r>
          </w:p>
          <w:p w:rsidR="00C359AA" w:rsidP="00D019A2" w:rsidRDefault="00C359AA" w14:paraId="2AE9DA08" w14:textId="71636E3D">
            <w:pPr>
              <w:pStyle w:val="ListParagraph"/>
              <w:numPr>
                <w:ilvl w:val="0"/>
                <w:numId w:val="36"/>
              </w:numPr>
              <w:spacing w:before="60" w:after="60"/>
              <w:ind w:left="714" w:right="57" w:hanging="357"/>
              <w:contextualSpacing w:val="0"/>
              <w:jc w:val="both"/>
              <w:rPr>
                <w:rFonts w:cstheme="minorHAnsi"/>
                <w:bCs/>
              </w:rPr>
            </w:pPr>
            <w:r>
              <w:rPr>
                <w:rFonts w:cstheme="minorHAnsi"/>
                <w:bCs/>
              </w:rPr>
              <w:t>Darbuotojų sąrašas (jei toks yra).</w:t>
            </w:r>
          </w:p>
          <w:p w:rsidR="00C359AA" w:rsidP="00D019A2" w:rsidRDefault="00C359AA" w14:paraId="655BD94B" w14:textId="2C1EF955">
            <w:pPr>
              <w:pStyle w:val="ListParagraph"/>
              <w:numPr>
                <w:ilvl w:val="0"/>
                <w:numId w:val="36"/>
              </w:numPr>
              <w:spacing w:before="60" w:after="60"/>
              <w:ind w:left="714" w:right="57" w:hanging="357"/>
              <w:contextualSpacing w:val="0"/>
              <w:jc w:val="both"/>
              <w:rPr>
                <w:rFonts w:cstheme="minorHAnsi"/>
                <w:bCs/>
              </w:rPr>
            </w:pPr>
            <w:r w:rsidRPr="00F3237E">
              <w:rPr>
                <w:rFonts w:cstheme="minorHAnsi"/>
                <w:bCs/>
              </w:rPr>
              <w:t>Reikaling</w:t>
            </w:r>
            <w:r>
              <w:rPr>
                <w:rFonts w:cstheme="minorHAnsi"/>
                <w:bCs/>
              </w:rPr>
              <w:t>as</w:t>
            </w:r>
            <w:r w:rsidRPr="00F3237E">
              <w:rPr>
                <w:rFonts w:cstheme="minorHAnsi"/>
                <w:bCs/>
              </w:rPr>
              <w:t xml:space="preserve"> AB „</w:t>
            </w:r>
            <w:r w:rsidRPr="001C6C89">
              <w:rPr>
                <w:rFonts w:cstheme="minorHAnsi"/>
                <w:bCs/>
                <w:i/>
                <w:iCs/>
              </w:rPr>
              <w:t>Amber Grid</w:t>
            </w:r>
            <w:r w:rsidRPr="00F3237E">
              <w:rPr>
                <w:rFonts w:cstheme="minorHAnsi"/>
                <w:bCs/>
              </w:rPr>
              <w:t>“ atstov</w:t>
            </w:r>
            <w:r>
              <w:rPr>
                <w:rFonts w:cstheme="minorHAnsi"/>
                <w:bCs/>
              </w:rPr>
              <w:t>as</w:t>
            </w:r>
            <w:r w:rsidRPr="00F3237E">
              <w:rPr>
                <w:rFonts w:cstheme="minorHAnsi"/>
                <w:bCs/>
              </w:rPr>
              <w:t>.</w:t>
            </w:r>
          </w:p>
          <w:p w:rsidRPr="00F3237E" w:rsidR="0035510B" w:rsidP="00D019A2" w:rsidRDefault="0035510B" w14:paraId="5681FF8C" w14:textId="32D56733">
            <w:pPr>
              <w:pStyle w:val="ListParagraph"/>
              <w:numPr>
                <w:ilvl w:val="0"/>
                <w:numId w:val="36"/>
              </w:numPr>
              <w:spacing w:before="60" w:after="60"/>
              <w:ind w:left="714" w:right="57" w:hanging="357"/>
              <w:contextualSpacing w:val="0"/>
              <w:jc w:val="both"/>
              <w:rPr>
                <w:rFonts w:cstheme="minorHAnsi"/>
                <w:bCs/>
              </w:rPr>
            </w:pPr>
            <w:r w:rsidRPr="00BD7C72">
              <w:rPr>
                <w:b/>
                <w:bCs/>
              </w:rPr>
              <w:t>Reikalingas leidimas darbams</w:t>
            </w:r>
            <w:r>
              <w:rPr>
                <w:b/>
                <w:bCs/>
              </w:rPr>
              <w:t xml:space="preserve"> </w:t>
            </w:r>
            <w:r>
              <w:rPr>
                <w:rFonts w:cstheme="minorHAnsi"/>
                <w:bCs/>
              </w:rPr>
              <w:t>– automatiškai perkeliamas iš Prašymų registro. Galima naujinti duomenis, jei yra poreikis</w:t>
            </w:r>
            <w:r w:rsidR="006756D8">
              <w:rPr>
                <w:rFonts w:cstheme="minorHAnsi"/>
                <w:bCs/>
              </w:rPr>
              <w:t>, nes nuo to priklausys ar reikia siųsti užklausą dėl darbų planavimo leidimų dalyje</w:t>
            </w:r>
            <w:r>
              <w:rPr>
                <w:rFonts w:cstheme="minorHAnsi"/>
                <w:bCs/>
              </w:rPr>
              <w:t>.</w:t>
            </w:r>
          </w:p>
          <w:p w:rsidRPr="00F3237E" w:rsidR="00C359AA" w:rsidP="00D019A2" w:rsidRDefault="00C359AA" w14:paraId="0DE7517B" w14:textId="6C66896B">
            <w:pPr>
              <w:pStyle w:val="ListParagraph"/>
              <w:numPr>
                <w:ilvl w:val="0"/>
                <w:numId w:val="36"/>
              </w:numPr>
              <w:spacing w:before="60" w:after="60"/>
              <w:ind w:left="714" w:right="57" w:hanging="357"/>
              <w:contextualSpacing w:val="0"/>
              <w:jc w:val="both"/>
              <w:rPr>
                <w:rFonts w:cstheme="minorHAnsi"/>
                <w:bCs/>
              </w:rPr>
            </w:pPr>
            <w:r>
              <w:rPr>
                <w:rFonts w:cstheme="minorHAnsi"/>
                <w:bCs/>
              </w:rPr>
              <w:lastRenderedPageBreak/>
              <w:t>Derintojai – automatiškai perkeliama iš Prašymų registro. Galima naujinti duomenis, jei yra poreikis. Bus naudojamas leidimų vykdyti darbus automatiniam derintojų sąrašui formuoti.</w:t>
            </w:r>
          </w:p>
          <w:p w:rsidRPr="00F3237E" w:rsidR="00C359AA" w:rsidP="00D019A2" w:rsidRDefault="00C359AA" w14:paraId="4A6AC52C" w14:textId="65808934">
            <w:pPr>
              <w:pStyle w:val="ListParagraph"/>
              <w:numPr>
                <w:ilvl w:val="0"/>
                <w:numId w:val="36"/>
              </w:numPr>
              <w:spacing w:before="60" w:after="60"/>
              <w:ind w:left="714" w:right="57" w:hanging="357"/>
              <w:contextualSpacing w:val="0"/>
              <w:jc w:val="both"/>
              <w:rPr>
                <w:rFonts w:cstheme="minorHAnsi"/>
                <w:bCs/>
              </w:rPr>
            </w:pPr>
            <w:r w:rsidRPr="00F3237E">
              <w:t>Tvirtintojo vardas, pavardė bei einamos pareigos.</w:t>
            </w:r>
          </w:p>
          <w:p w:rsidRPr="000F7E5C" w:rsidR="00C359AA" w:rsidP="00D019A2" w:rsidRDefault="00C359AA" w14:paraId="56BC3CB6" w14:textId="610745E9">
            <w:pPr>
              <w:pStyle w:val="ListParagraph"/>
              <w:numPr>
                <w:ilvl w:val="0"/>
                <w:numId w:val="36"/>
              </w:numPr>
              <w:spacing w:before="60" w:after="60"/>
              <w:ind w:left="714" w:right="57" w:hanging="357"/>
              <w:contextualSpacing w:val="0"/>
              <w:jc w:val="both"/>
              <w:rPr>
                <w:rFonts w:cstheme="minorHAnsi"/>
                <w:bCs/>
              </w:rPr>
            </w:pPr>
            <w:r w:rsidRPr="000F7E5C">
              <w:t>Sutikimo būsena</w:t>
            </w:r>
            <w:r>
              <w:t>.</w:t>
            </w:r>
            <w:r w:rsidRPr="000F7E5C">
              <w:t xml:space="preserve"> </w:t>
            </w:r>
          </w:p>
          <w:p w:rsidR="00C359AA" w:rsidP="00D019A2" w:rsidRDefault="00C359AA" w14:paraId="06F4D964" w14:textId="3C02E2BC">
            <w:pPr>
              <w:pStyle w:val="ListParagraph"/>
              <w:numPr>
                <w:ilvl w:val="0"/>
                <w:numId w:val="36"/>
              </w:numPr>
              <w:spacing w:before="60" w:after="60"/>
              <w:ind w:left="714" w:right="57" w:hanging="357"/>
              <w:contextualSpacing w:val="0"/>
              <w:jc w:val="both"/>
              <w:rPr>
                <w:rFonts w:cstheme="minorHAnsi"/>
                <w:bCs/>
              </w:rPr>
            </w:pPr>
            <w:r>
              <w:rPr>
                <w:rFonts w:cstheme="minorHAnsi"/>
                <w:bCs/>
              </w:rPr>
              <w:t>Susijęs prašymo ID – automatiškai nurodomas Prašymo ID, kurio pagrindu išduotas sutikimas vykdyti darbus. Čia turi būti ne tik atvaizduojamas Prašymo ID, bet ir padaryta galimybė tiesiai nukeliauti į šį prašymą.</w:t>
            </w:r>
          </w:p>
          <w:p w:rsidR="00C359AA" w:rsidP="00D019A2" w:rsidRDefault="00C359AA" w14:paraId="053E2E7B" w14:textId="1E0D9317">
            <w:pPr>
              <w:pStyle w:val="ListParagraph"/>
              <w:numPr>
                <w:ilvl w:val="0"/>
                <w:numId w:val="36"/>
              </w:numPr>
              <w:spacing w:before="60" w:after="60"/>
              <w:ind w:left="714" w:right="57" w:hanging="357"/>
              <w:jc w:val="both"/>
            </w:pPr>
            <w:r w:rsidRPr="0B606D00">
              <w:t xml:space="preserve">Išduotas sutikimas – patalpinamas ir saugomas Klientui išsiųstas sutikimo </w:t>
            </w:r>
            <w:proofErr w:type="spellStart"/>
            <w:r w:rsidRPr="0B606D00">
              <w:t>pdf</w:t>
            </w:r>
            <w:proofErr w:type="spellEnd"/>
            <w:r w:rsidRPr="0B606D00">
              <w:t xml:space="preserve"> failas.</w:t>
            </w:r>
          </w:p>
          <w:p w:rsidRPr="00354E0E" w:rsidR="00C359AA" w:rsidP="00D019A2" w:rsidRDefault="00C359AA" w14:paraId="4E0995AD" w14:textId="1F46191B">
            <w:pPr>
              <w:pStyle w:val="ListParagraph"/>
              <w:numPr>
                <w:ilvl w:val="0"/>
                <w:numId w:val="36"/>
              </w:numPr>
              <w:spacing w:before="60" w:after="60"/>
              <w:ind w:left="714" w:right="57" w:hanging="357"/>
              <w:contextualSpacing w:val="0"/>
              <w:jc w:val="both"/>
              <w:rPr>
                <w:rFonts w:cstheme="minorHAnsi"/>
              </w:rPr>
            </w:pPr>
            <w:r>
              <w:rPr>
                <w:rFonts w:cstheme="minorHAnsi"/>
                <w:bCs/>
              </w:rPr>
              <w:t>Priedai.</w:t>
            </w:r>
          </w:p>
          <w:p w:rsidRPr="00354E0E" w:rsidR="00C359AA" w:rsidP="00D019A2" w:rsidRDefault="00C359AA" w14:paraId="52B30DEB" w14:textId="7BA23BCD">
            <w:pPr>
              <w:pStyle w:val="ListParagraph"/>
              <w:numPr>
                <w:ilvl w:val="0"/>
                <w:numId w:val="36"/>
              </w:numPr>
              <w:spacing w:before="60" w:after="120"/>
              <w:ind w:left="714" w:right="57" w:hanging="357"/>
              <w:contextualSpacing w:val="0"/>
              <w:jc w:val="both"/>
              <w:rPr>
                <w:rFonts w:cstheme="minorHAnsi"/>
                <w:bCs/>
              </w:rPr>
            </w:pPr>
            <w:r>
              <w:t xml:space="preserve">Pastabos Klientui – naudojamas fiksuoti ir perduoti papildomą informaciją Klientui, kai vyksta sutikimo būsenų galiojimo pakeitimas ar kitais atvejais, aprašytais žemiau esančiose </w:t>
            </w:r>
            <w:r w:rsidRPr="0052780C">
              <w:rPr>
                <w:lang w:val="en-US"/>
              </w:rPr>
              <w:t>User stories</w:t>
            </w:r>
            <w:r>
              <w:t>.</w:t>
            </w:r>
          </w:p>
        </w:tc>
      </w:tr>
      <w:tr w:rsidRPr="009440FF" w:rsidR="00C359AA" w:rsidTr="00B94CF5" w14:paraId="77CBC2A7" w14:textId="77777777">
        <w:trPr>
          <w:gridAfter w:val="1"/>
          <w:wAfter w:w="6" w:type="dxa"/>
          <w:trHeight w:val="731"/>
        </w:trPr>
        <w:tc>
          <w:tcPr>
            <w:tcW w:w="4907" w:type="dxa"/>
            <w:shd w:val="clear" w:color="auto" w:fill="auto"/>
            <w:vAlign w:val="center"/>
          </w:tcPr>
          <w:p w:rsidRPr="00E33262" w:rsidR="00C359AA" w:rsidP="00C359AA" w:rsidRDefault="00C359AA" w14:paraId="312FC897" w14:textId="2C0F8661">
            <w:pPr>
              <w:jc w:val="both"/>
            </w:pPr>
            <w:r>
              <w:lastRenderedPageBreak/>
              <w:t>Aš, kaip Sutikimą rengiantis specialistas, noriu Klientui išduodamoje sutikimo formoje turėti apibrėžtą sutikimo darbams vykdyti galiojimo pabaigos datą, kad Klientas darbus galėtų vykdyti ne ilgiau nei numatyta sutartyje arba kitose vidinėse procedūrose.</w:t>
            </w:r>
          </w:p>
        </w:tc>
        <w:tc>
          <w:tcPr>
            <w:tcW w:w="1842" w:type="dxa"/>
            <w:shd w:val="clear" w:color="auto" w:fill="auto"/>
            <w:vAlign w:val="center"/>
          </w:tcPr>
          <w:p w:rsidR="00C359AA" w:rsidP="00C359AA" w:rsidRDefault="00C359AA" w14:paraId="112F10DD" w14:textId="0037527C">
            <w:pPr>
              <w:jc w:val="center"/>
              <w:rPr>
                <w:rFonts w:cstheme="minorHAnsi"/>
                <w:b/>
                <w:bCs/>
              </w:rPr>
            </w:pPr>
            <w:r>
              <w:rPr>
                <w:rFonts w:cstheme="minorHAnsi"/>
                <w:b/>
                <w:bCs/>
              </w:rPr>
              <w:t>Sutikimų registras</w:t>
            </w:r>
          </w:p>
        </w:tc>
        <w:tc>
          <w:tcPr>
            <w:tcW w:w="7480" w:type="dxa"/>
            <w:shd w:val="clear" w:color="auto" w:fill="auto"/>
          </w:tcPr>
          <w:p w:rsidR="00C359AA" w:rsidP="00C359AA" w:rsidRDefault="00C359AA" w14:paraId="2F122D54" w14:textId="77777777">
            <w:pPr>
              <w:spacing w:before="60" w:after="120"/>
              <w:ind w:right="57"/>
              <w:jc w:val="both"/>
              <w:rPr>
                <w:rFonts w:cstheme="minorHAnsi"/>
              </w:rPr>
            </w:pPr>
            <w:r>
              <w:rPr>
                <w:rFonts w:cstheme="minorHAnsi"/>
              </w:rPr>
              <w:t>Sutikimų registras turi „</w:t>
            </w:r>
            <w:r w:rsidRPr="005159CA">
              <w:rPr>
                <w:rFonts w:cstheme="minorHAnsi"/>
                <w:b/>
                <w:bCs/>
                <w:i/>
                <w:iCs/>
              </w:rPr>
              <w:t xml:space="preserve">Sutikimas </w:t>
            </w:r>
            <w:r>
              <w:rPr>
                <w:rFonts w:cstheme="minorHAnsi"/>
                <w:b/>
                <w:bCs/>
                <w:i/>
                <w:iCs/>
              </w:rPr>
              <w:t>galioja iki</w:t>
            </w:r>
            <w:r>
              <w:rPr>
                <w:rFonts w:cstheme="minorHAnsi"/>
              </w:rPr>
              <w:t>“ pildymo lauką, kuriame automatiškai užpildoma sutikimo galiojimo pabaigos data, kuri atitinka Kliento prašyme nurodytą darbų pabaigos datą. Šio pildymo lauko negalima koreguoti, išskyrus atvejus, kai:</w:t>
            </w:r>
          </w:p>
          <w:p w:rsidRPr="00D47BBF" w:rsidR="00C359AA" w:rsidP="00D019A2" w:rsidRDefault="00C359AA" w14:paraId="2770991F" w14:textId="6E68000F">
            <w:pPr>
              <w:pStyle w:val="ListParagraph"/>
              <w:numPr>
                <w:ilvl w:val="0"/>
                <w:numId w:val="18"/>
              </w:numPr>
              <w:spacing w:before="60" w:after="60"/>
              <w:ind w:left="714" w:right="57" w:hanging="357"/>
              <w:contextualSpacing w:val="0"/>
              <w:jc w:val="both"/>
            </w:pPr>
            <w:r>
              <w:rPr>
                <w:rFonts w:cstheme="minorHAnsi"/>
              </w:rPr>
              <w:t>S</w:t>
            </w:r>
            <w:r w:rsidRPr="00D47BBF">
              <w:rPr>
                <w:rFonts w:cstheme="minorHAnsi"/>
              </w:rPr>
              <w:t>utikimas buvo išduotas darbams, kurių atlikimo pagrindas yra</w:t>
            </w:r>
            <w:r>
              <w:t xml:space="preserve"> </w:t>
            </w:r>
            <w:r w:rsidRPr="00D47BBF">
              <w:rPr>
                <w:b/>
                <w:bCs/>
                <w:i/>
                <w:iCs/>
              </w:rPr>
              <w:t>Rangos ir (ar) paslaugų sutartis su „Amber Grid“</w:t>
            </w:r>
            <w:r w:rsidRPr="00D47BBF">
              <w:rPr>
                <w:rFonts w:cstheme="minorHAnsi"/>
              </w:rPr>
              <w:t xml:space="preserve">, </w:t>
            </w:r>
            <w:r w:rsidRPr="152C62B2">
              <w:t>nurodant sutarties su „</w:t>
            </w:r>
            <w:r w:rsidRPr="152C62B2">
              <w:rPr>
                <w:i/>
              </w:rPr>
              <w:t>Amber Grid</w:t>
            </w:r>
            <w:r w:rsidRPr="152C62B2">
              <w:t>“ numerį</w:t>
            </w:r>
            <w:r w:rsidRPr="00D47BBF">
              <w:rPr>
                <w:rFonts w:cstheme="minorHAnsi"/>
              </w:rPr>
              <w:t xml:space="preserve">. Jei </w:t>
            </w:r>
            <w:r>
              <w:rPr>
                <w:rFonts w:cstheme="minorHAnsi"/>
              </w:rPr>
              <w:t>DVS</w:t>
            </w:r>
            <w:r w:rsidRPr="00D47BBF">
              <w:rPr>
                <w:rFonts w:cstheme="minorHAnsi"/>
              </w:rPr>
              <w:t xml:space="preserve"> yra pratęsiamas arba sutrumpinamas </w:t>
            </w:r>
            <w:r w:rsidRPr="00916897">
              <w:rPr>
                <w:rFonts w:cstheme="minorHAnsi"/>
              </w:rPr>
              <w:t xml:space="preserve">šios </w:t>
            </w:r>
            <w:r w:rsidRPr="00D47BBF">
              <w:rPr>
                <w:rFonts w:cstheme="minorHAnsi"/>
              </w:rPr>
              <w:t xml:space="preserve">sutarties galiojimas – tai automatiškai </w:t>
            </w:r>
            <w:r w:rsidRPr="00E513FC">
              <w:rPr>
                <w:rFonts w:cstheme="minorHAnsi"/>
              </w:rPr>
              <w:t xml:space="preserve">turi </w:t>
            </w:r>
            <w:r>
              <w:rPr>
                <w:rFonts w:cstheme="minorHAnsi"/>
              </w:rPr>
              <w:t xml:space="preserve">būti </w:t>
            </w:r>
            <w:r w:rsidRPr="00D47BBF">
              <w:rPr>
                <w:rFonts w:cstheme="minorHAnsi"/>
              </w:rPr>
              <w:t>atnaujin</w:t>
            </w:r>
            <w:r>
              <w:rPr>
                <w:rFonts w:cstheme="minorHAnsi"/>
              </w:rPr>
              <w:t>amas</w:t>
            </w:r>
            <w:r w:rsidRPr="00D47BBF">
              <w:rPr>
                <w:rFonts w:cstheme="minorHAnsi"/>
              </w:rPr>
              <w:t xml:space="preserve"> sutikimo galiojimo pabaigos termin</w:t>
            </w:r>
            <w:r>
              <w:rPr>
                <w:rFonts w:cstheme="minorHAnsi"/>
              </w:rPr>
              <w:t>as ir Sutikimų registre</w:t>
            </w:r>
            <w:r w:rsidRPr="00D47BBF">
              <w:rPr>
                <w:rFonts w:cstheme="minorHAnsi"/>
              </w:rPr>
              <w:t>.</w:t>
            </w:r>
            <w:r>
              <w:rPr>
                <w:rFonts w:cstheme="minorHAnsi"/>
              </w:rPr>
              <w:t xml:space="preserve"> Jei sutrumpinamas sutikimo galiojimo terminas, papildomai Sutikimų registro „</w:t>
            </w:r>
            <w:r>
              <w:rPr>
                <w:b/>
                <w:bCs/>
                <w:i/>
                <w:iCs/>
              </w:rPr>
              <w:t>Pastabos Klientui</w:t>
            </w:r>
            <w:r>
              <w:t xml:space="preserve">“ pildymo lauke automatiškai turi būti </w:t>
            </w:r>
            <w:r>
              <w:rPr>
                <w:rFonts w:cstheme="minorHAnsi"/>
              </w:rPr>
              <w:t>nurodoma „Pasibaigė sutarties galiojimo terminas“ kaip tokio pokyčio priežastis.</w:t>
            </w:r>
          </w:p>
          <w:p w:rsidRPr="00FD27AE" w:rsidR="00C359AA" w:rsidP="00D019A2" w:rsidRDefault="00C359AA" w14:paraId="55A6B71D" w14:textId="7C55F7C7">
            <w:pPr>
              <w:pStyle w:val="ListParagraph"/>
              <w:numPr>
                <w:ilvl w:val="0"/>
                <w:numId w:val="18"/>
              </w:numPr>
              <w:spacing w:before="60" w:after="120"/>
              <w:ind w:left="714" w:right="57" w:hanging="357"/>
              <w:jc w:val="both"/>
            </w:pPr>
            <w:r>
              <w:t xml:space="preserve">Jei pašalinus Subrangovą iš </w:t>
            </w:r>
            <w:r w:rsidRPr="00A30B4A">
              <w:t xml:space="preserve">konkrečios Sutarties </w:t>
            </w:r>
            <w:r w:rsidRPr="00A30B4A">
              <w:rPr>
                <w:b/>
                <w:bCs/>
                <w:i/>
                <w:iCs/>
              </w:rPr>
              <w:t>Subrangovinių įmonių sąrašo</w:t>
            </w:r>
            <w:r w:rsidRPr="00A30B4A">
              <w:t xml:space="preserve"> </w:t>
            </w:r>
            <w:r>
              <w:t xml:space="preserve">ir šiam Subrangovui yra </w:t>
            </w:r>
            <w:r w:rsidRPr="00FD27AE">
              <w:t xml:space="preserve">išduotas </w:t>
            </w:r>
            <w:r>
              <w:t xml:space="preserve">galiojantis sutikimas </w:t>
            </w:r>
            <w:r w:rsidRPr="00FD27AE">
              <w:t xml:space="preserve">darbams, </w:t>
            </w:r>
            <w:r w:rsidRPr="006557B0">
              <w:t xml:space="preserve"> tada jo galiojimo terminas turi būti pakeistas į pašalinimo iš </w:t>
            </w:r>
            <w:r w:rsidRPr="006557B0">
              <w:rPr>
                <w:b/>
                <w:bCs/>
                <w:i/>
                <w:iCs/>
              </w:rPr>
              <w:t>Subrangovinių įmonių sąrašo</w:t>
            </w:r>
            <w:r w:rsidRPr="006557B0">
              <w:t xml:space="preserve"> datą</w:t>
            </w:r>
            <w:r>
              <w:t xml:space="preserve">, </w:t>
            </w:r>
            <w:r w:rsidRPr="00560EBE">
              <w:t xml:space="preserve">o </w:t>
            </w:r>
            <w:r>
              <w:t xml:space="preserve">Sutikimo </w:t>
            </w:r>
            <w:r w:rsidRPr="00560EBE">
              <w:t xml:space="preserve">būsena turi pasikeisti į </w:t>
            </w:r>
            <w:r w:rsidRPr="00560EBE">
              <w:lastRenderedPageBreak/>
              <w:t>„</w:t>
            </w:r>
            <w:r w:rsidRPr="00560EBE">
              <w:rPr>
                <w:b/>
                <w:bCs/>
                <w:i/>
                <w:iCs/>
              </w:rPr>
              <w:t>Pasibaigęs galiojimas</w:t>
            </w:r>
            <w:r w:rsidRPr="00560EBE">
              <w:t xml:space="preserve">“, </w:t>
            </w:r>
            <w:r>
              <w:rPr>
                <w:rFonts w:cstheme="minorHAnsi"/>
              </w:rPr>
              <w:t>papildomai Sutikimų registro „</w:t>
            </w:r>
            <w:r>
              <w:rPr>
                <w:b/>
                <w:bCs/>
                <w:i/>
                <w:iCs/>
              </w:rPr>
              <w:t>Pastabos Klientui</w:t>
            </w:r>
            <w:r>
              <w:t xml:space="preserve">“ pildymo lauke automatiškai turi būti </w:t>
            </w:r>
            <w:r>
              <w:rPr>
                <w:rFonts w:cstheme="minorHAnsi"/>
              </w:rPr>
              <w:t xml:space="preserve">nurodoma </w:t>
            </w:r>
            <w:r w:rsidRPr="00560EBE">
              <w:t>tokio pokyčio priežast</w:t>
            </w:r>
            <w:r>
              <w:t>is</w:t>
            </w:r>
            <w:r w:rsidRPr="00560EBE">
              <w:t>: „Sutikimo galiojimo terminas sutrumpintas Gen. rangovo prašymu“</w:t>
            </w:r>
            <w:r>
              <w:t>.</w:t>
            </w:r>
          </w:p>
        </w:tc>
      </w:tr>
      <w:tr w:rsidRPr="009440FF" w:rsidR="00C359AA" w:rsidTr="00CC1054" w14:paraId="246BE6EB" w14:textId="77777777">
        <w:trPr>
          <w:gridAfter w:val="1"/>
          <w:wAfter w:w="6" w:type="dxa"/>
          <w:trHeight w:val="554"/>
        </w:trPr>
        <w:tc>
          <w:tcPr>
            <w:tcW w:w="4907" w:type="dxa"/>
            <w:shd w:val="clear" w:color="auto" w:fill="auto"/>
            <w:vAlign w:val="center"/>
          </w:tcPr>
          <w:p w:rsidR="00C359AA" w:rsidP="00C359AA" w:rsidRDefault="00C359AA" w14:paraId="08958DEF" w14:textId="582AE185">
            <w:pPr>
              <w:jc w:val="both"/>
            </w:pPr>
            <w:r>
              <w:lastRenderedPageBreak/>
              <w:t xml:space="preserve">Aš, kaip Saugos darbe specialistas, noriu, jog Klientams išduoti sutikimai turėtų savo atskiras būsenas tam, kad būtų galima juos tinkamai valdyti. </w:t>
            </w:r>
          </w:p>
        </w:tc>
        <w:tc>
          <w:tcPr>
            <w:tcW w:w="1842" w:type="dxa"/>
            <w:shd w:val="clear" w:color="auto" w:fill="auto"/>
            <w:vAlign w:val="center"/>
          </w:tcPr>
          <w:p w:rsidR="00C359AA" w:rsidP="00C359AA" w:rsidRDefault="00C359AA" w14:paraId="6C72B834" w14:textId="4E01A1AD">
            <w:pPr>
              <w:jc w:val="center"/>
              <w:rPr>
                <w:rFonts w:cstheme="minorHAnsi"/>
                <w:b/>
                <w:bCs/>
              </w:rPr>
            </w:pPr>
            <w:r>
              <w:rPr>
                <w:rFonts w:cstheme="minorHAnsi"/>
                <w:b/>
                <w:bCs/>
              </w:rPr>
              <w:t>Sutikimo būsenos</w:t>
            </w:r>
          </w:p>
        </w:tc>
        <w:tc>
          <w:tcPr>
            <w:tcW w:w="7480" w:type="dxa"/>
            <w:shd w:val="clear" w:color="auto" w:fill="auto"/>
          </w:tcPr>
          <w:p w:rsidR="00C359AA" w:rsidP="00C359AA" w:rsidRDefault="00C359AA" w14:paraId="37CD0B7D" w14:textId="77777777">
            <w:pPr>
              <w:spacing w:before="60" w:after="120"/>
              <w:ind w:right="57"/>
              <w:jc w:val="both"/>
              <w:rPr>
                <w:rFonts w:cstheme="minorHAnsi"/>
              </w:rPr>
            </w:pPr>
            <w:r>
              <w:rPr>
                <w:rFonts w:cstheme="minorHAnsi"/>
              </w:rPr>
              <w:t>Sutikimams valdyti yra naudojamos šios būsenos:</w:t>
            </w:r>
          </w:p>
          <w:p w:rsidRPr="005D0FE9" w:rsidR="00C359AA" w:rsidP="00D019A2" w:rsidRDefault="00C359AA" w14:paraId="38A96838" w14:textId="4EB38F52">
            <w:pPr>
              <w:pStyle w:val="ListParagraph"/>
              <w:numPr>
                <w:ilvl w:val="0"/>
                <w:numId w:val="50"/>
              </w:numPr>
              <w:spacing w:before="60" w:after="60"/>
              <w:ind w:left="760" w:right="57" w:hanging="357"/>
              <w:contextualSpacing w:val="0"/>
              <w:jc w:val="both"/>
              <w:rPr>
                <w:rFonts w:cstheme="minorHAnsi"/>
              </w:rPr>
            </w:pPr>
            <w:r>
              <w:rPr>
                <w:rFonts w:cstheme="minorHAnsi"/>
              </w:rPr>
              <w:t>„</w:t>
            </w:r>
            <w:r w:rsidRPr="005D0FE9">
              <w:rPr>
                <w:rFonts w:cstheme="minorHAnsi"/>
                <w:b/>
                <w:bCs/>
                <w:i/>
                <w:iCs/>
              </w:rPr>
              <w:t>Išduotas, bet dar neįsigaliojo</w:t>
            </w:r>
            <w:r>
              <w:rPr>
                <w:rFonts w:cstheme="minorHAnsi"/>
              </w:rPr>
              <w:t>“</w:t>
            </w:r>
          </w:p>
          <w:p w:rsidR="00C359AA" w:rsidP="00D019A2" w:rsidRDefault="00C359AA" w14:paraId="3428CA85" w14:textId="0613978B">
            <w:pPr>
              <w:pStyle w:val="ListParagraph"/>
              <w:numPr>
                <w:ilvl w:val="0"/>
                <w:numId w:val="50"/>
              </w:numPr>
              <w:spacing w:before="60" w:after="60"/>
              <w:ind w:left="760" w:right="57" w:hanging="357"/>
              <w:contextualSpacing w:val="0"/>
              <w:jc w:val="both"/>
              <w:rPr>
                <w:rFonts w:cstheme="minorHAnsi"/>
              </w:rPr>
            </w:pPr>
            <w:r>
              <w:rPr>
                <w:rFonts w:cstheme="minorHAnsi"/>
                <w:b/>
                <w:bCs/>
                <w:i/>
                <w:iCs/>
              </w:rPr>
              <w:t>„</w:t>
            </w:r>
            <w:r w:rsidRPr="00D47BBF">
              <w:rPr>
                <w:rFonts w:cstheme="minorHAnsi"/>
                <w:b/>
                <w:bCs/>
                <w:i/>
                <w:iCs/>
              </w:rPr>
              <w:t>Galioja</w:t>
            </w:r>
            <w:r>
              <w:rPr>
                <w:rFonts w:cstheme="minorHAnsi"/>
                <w:b/>
                <w:bCs/>
                <w:i/>
                <w:iCs/>
              </w:rPr>
              <w:t>ntis“</w:t>
            </w:r>
          </w:p>
          <w:p w:rsidR="00C359AA" w:rsidP="00D019A2" w:rsidRDefault="00C359AA" w14:paraId="7D5FD596" w14:textId="1A16E2E8">
            <w:pPr>
              <w:pStyle w:val="ListParagraph"/>
              <w:numPr>
                <w:ilvl w:val="0"/>
                <w:numId w:val="50"/>
              </w:numPr>
              <w:spacing w:before="60" w:after="120"/>
              <w:ind w:left="760" w:right="57" w:hanging="357"/>
              <w:contextualSpacing w:val="0"/>
              <w:jc w:val="both"/>
              <w:rPr>
                <w:rFonts w:cstheme="minorHAnsi"/>
              </w:rPr>
            </w:pPr>
            <w:r>
              <w:rPr>
                <w:rFonts w:cstheme="minorHAnsi"/>
              </w:rPr>
              <w:t>„</w:t>
            </w:r>
            <w:r w:rsidRPr="0042467B">
              <w:rPr>
                <w:rFonts w:cstheme="minorHAnsi"/>
                <w:b/>
                <w:bCs/>
                <w:i/>
                <w:iCs/>
              </w:rPr>
              <w:t>Pasibaigęs galiojimas</w:t>
            </w:r>
            <w:r>
              <w:rPr>
                <w:rFonts w:cstheme="minorHAnsi"/>
              </w:rPr>
              <w:t>“</w:t>
            </w:r>
          </w:p>
          <w:p w:rsidR="00C359AA" w:rsidP="00C359AA" w:rsidRDefault="00C359AA" w14:paraId="4C4FF2BA" w14:textId="29E73CB5">
            <w:pPr>
              <w:spacing w:after="120"/>
              <w:jc w:val="both"/>
            </w:pPr>
            <w:r w:rsidRPr="0033070C">
              <w:t>„</w:t>
            </w:r>
            <w:r w:rsidRPr="005D0FE9">
              <w:rPr>
                <w:i/>
                <w:iCs/>
              </w:rPr>
              <w:t>Galiojantis</w:t>
            </w:r>
            <w:r w:rsidRPr="0033070C">
              <w:t xml:space="preserve">“ </w:t>
            </w:r>
            <w:r>
              <w:t xml:space="preserve">arba </w:t>
            </w:r>
            <w:r w:rsidRPr="001E1CC1">
              <w:t>„</w:t>
            </w:r>
            <w:r w:rsidRPr="005D0FE9">
              <w:rPr>
                <w:i/>
                <w:iCs/>
              </w:rPr>
              <w:t>Išduotas, bet dar neįsigaliojo</w:t>
            </w:r>
            <w:r w:rsidRPr="001E1CC1">
              <w:t>“</w:t>
            </w:r>
            <w:r>
              <w:t xml:space="preserve"> </w:t>
            </w:r>
            <w:r w:rsidRPr="0033070C">
              <w:t>sutikimo būsena automatiškai pritaikoma Klientui išdavus sutikimą darbams vykdyti</w:t>
            </w:r>
            <w:r>
              <w:t>, priklausomai nuo to, kokia data yra nurodyta „</w:t>
            </w:r>
            <w:r w:rsidRPr="00012BFE">
              <w:rPr>
                <w:b/>
                <w:i/>
              </w:rPr>
              <w:t>Sutikimas galioja nuo</w:t>
            </w:r>
            <w:r>
              <w:t>“ Prašymų registro pildymo lauke</w:t>
            </w:r>
            <w:r w:rsidRPr="0033070C">
              <w:t xml:space="preserve">. </w:t>
            </w:r>
          </w:p>
          <w:p w:rsidR="00C359AA" w:rsidP="00C359AA" w:rsidRDefault="00C359AA" w14:paraId="6C19CB94" w14:textId="561D0C74">
            <w:pPr>
              <w:jc w:val="both"/>
            </w:pPr>
            <w:r>
              <w:t>Sutikimo būsenos keičiasi arba gali būti keičiamos:</w:t>
            </w:r>
          </w:p>
          <w:p w:rsidR="00C359AA" w:rsidP="00D019A2" w:rsidRDefault="00C359AA" w14:paraId="4C32F560" w14:textId="0D5E529C">
            <w:pPr>
              <w:pStyle w:val="ListParagraph"/>
              <w:numPr>
                <w:ilvl w:val="0"/>
                <w:numId w:val="50"/>
              </w:numPr>
              <w:spacing w:before="60" w:after="60"/>
              <w:ind w:left="760" w:right="57" w:hanging="357"/>
              <w:contextualSpacing w:val="0"/>
              <w:jc w:val="both"/>
            </w:pPr>
            <w:r>
              <w:t xml:space="preserve">Jei išduodant sutikimą darbams dėl vėlesnės įsigaliojimo datos buvo pritaikyta </w:t>
            </w:r>
            <w:r w:rsidRPr="001E1CC1">
              <w:t>„</w:t>
            </w:r>
            <w:r w:rsidRPr="00F7179B">
              <w:rPr>
                <w:b/>
                <w:bCs/>
                <w:i/>
                <w:iCs/>
              </w:rPr>
              <w:t>Išduotas, bet dar neįsigaliojo</w:t>
            </w:r>
            <w:r w:rsidRPr="001E1CC1">
              <w:t>“</w:t>
            </w:r>
            <w:r>
              <w:t xml:space="preserve"> </w:t>
            </w:r>
            <w:r w:rsidRPr="0033070C">
              <w:t xml:space="preserve">sutikimo būsena </w:t>
            </w:r>
            <w:r>
              <w:t>– ji automatiškai turi pasikeisti į „</w:t>
            </w:r>
            <w:r w:rsidRPr="00AE79A0">
              <w:rPr>
                <w:b/>
                <w:bCs/>
                <w:i/>
                <w:iCs/>
              </w:rPr>
              <w:t>Galiojantis</w:t>
            </w:r>
            <w:r>
              <w:t>“ nuo tos datos, kuri yra nurodyta Sutikimų registro „</w:t>
            </w:r>
            <w:r w:rsidRPr="00CE0367">
              <w:rPr>
                <w:b/>
                <w:bCs/>
                <w:i/>
                <w:iCs/>
              </w:rPr>
              <w:t>Sutikimas galioja nuo</w:t>
            </w:r>
            <w:r>
              <w:t>“ stulpelyje.</w:t>
            </w:r>
          </w:p>
          <w:p w:rsidR="00C359AA" w:rsidP="00D019A2" w:rsidRDefault="00C359AA" w14:paraId="35432861" w14:textId="20BD4D35">
            <w:pPr>
              <w:pStyle w:val="ListParagraph"/>
              <w:numPr>
                <w:ilvl w:val="0"/>
                <w:numId w:val="50"/>
              </w:numPr>
              <w:spacing w:before="60" w:after="60"/>
              <w:ind w:left="760" w:right="57" w:hanging="357"/>
              <w:contextualSpacing w:val="0"/>
              <w:jc w:val="both"/>
            </w:pPr>
            <w:r>
              <w:t xml:space="preserve">Kai </w:t>
            </w:r>
            <w:r w:rsidRPr="152C62B2">
              <w:t>Sutikimų registro „</w:t>
            </w:r>
            <w:r w:rsidRPr="152C62B2">
              <w:rPr>
                <w:b/>
                <w:i/>
              </w:rPr>
              <w:t>Sutikimas galioja iki</w:t>
            </w:r>
            <w:r w:rsidRPr="152C62B2">
              <w:t>“ pildymo lauke nurodyta data yra praeityje, tokiu atveju sutikimo būsena automatiškai turi būti pakeičiama į „</w:t>
            </w:r>
            <w:r w:rsidRPr="152C62B2">
              <w:rPr>
                <w:b/>
                <w:i/>
              </w:rPr>
              <w:t>Pasibaigęs galiojimas</w:t>
            </w:r>
            <w:r w:rsidRPr="152C62B2">
              <w:t>“.</w:t>
            </w:r>
          </w:p>
          <w:p w:rsidRPr="00560EBE" w:rsidR="00C359AA" w:rsidP="00D019A2" w:rsidRDefault="00C359AA" w14:paraId="32A15932" w14:textId="75D5CCAA">
            <w:pPr>
              <w:pStyle w:val="ListParagraph"/>
              <w:numPr>
                <w:ilvl w:val="0"/>
                <w:numId w:val="50"/>
              </w:numPr>
              <w:spacing w:before="60" w:after="60"/>
              <w:ind w:left="760" w:right="57" w:hanging="357"/>
              <w:contextualSpacing w:val="0"/>
              <w:jc w:val="both"/>
              <w:rPr>
                <w:rFonts w:cstheme="minorHAnsi"/>
              </w:rPr>
            </w:pPr>
            <w:r w:rsidRPr="005D0FE9">
              <w:rPr>
                <w:rFonts w:cstheme="minorHAnsi"/>
              </w:rPr>
              <w:t>Jei</w:t>
            </w:r>
            <w:r>
              <w:rPr>
                <w:rFonts w:cstheme="minorHAnsi"/>
                <w:i/>
                <w:iCs/>
              </w:rPr>
              <w:t xml:space="preserve"> </w:t>
            </w:r>
            <w:r w:rsidRPr="001E1AC4">
              <w:rPr>
                <w:rFonts w:cstheme="minorHAnsi"/>
              </w:rPr>
              <w:t>DVS</w:t>
            </w:r>
            <w:r w:rsidRPr="0B606D00">
              <w:t xml:space="preserve"> nutraukiama </w:t>
            </w:r>
            <w:r>
              <w:t xml:space="preserve">ar anksčiau įvykdoma </w:t>
            </w:r>
            <w:r w:rsidRPr="0B606D00">
              <w:t>sutartis. Tokiu atveju, Sutikimų registre turi automatiškai pasikeisti šios nutrauktos sutarties pagrindu išduoto (-ų) galiojančio (-</w:t>
            </w:r>
            <w:proofErr w:type="spellStart"/>
            <w:r w:rsidRPr="0B606D00">
              <w:t>ių</w:t>
            </w:r>
            <w:proofErr w:type="spellEnd"/>
            <w:r w:rsidRPr="0B606D00">
              <w:t>) sutikimo (-ų) būsena (-</w:t>
            </w:r>
            <w:proofErr w:type="spellStart"/>
            <w:r w:rsidRPr="0B606D00">
              <w:t>os</w:t>
            </w:r>
            <w:proofErr w:type="spellEnd"/>
            <w:r w:rsidRPr="0B606D00">
              <w:t>) į „</w:t>
            </w:r>
            <w:r w:rsidRPr="0042467B">
              <w:rPr>
                <w:rFonts w:cstheme="minorHAnsi"/>
                <w:b/>
                <w:bCs/>
                <w:i/>
                <w:iCs/>
              </w:rPr>
              <w:t>Pasibaigęs galiojimas</w:t>
            </w:r>
            <w:r w:rsidRPr="0B606D00">
              <w:t xml:space="preserve">“ bei atlikti žemiau </w:t>
            </w:r>
            <w:r w:rsidRPr="001E1AC4">
              <w:rPr>
                <w:lang w:val="en-US"/>
              </w:rPr>
              <w:t xml:space="preserve">User stories </w:t>
            </w:r>
            <w:r w:rsidRPr="0B606D00">
              <w:t>nurodyti veiksmai, apimantys išduotų leidimų, registruotų prašymų būsenų pokyčius bei informacinių pranešimų apie šiuos pokyčius siuntimas numatytiems naudotojams).</w:t>
            </w:r>
          </w:p>
          <w:p w:rsidRPr="00560EBE" w:rsidR="00C359AA" w:rsidP="00D019A2" w:rsidRDefault="00C359AA" w14:paraId="67AD5AEC" w14:textId="1DA7A429">
            <w:pPr>
              <w:pStyle w:val="ListParagraph"/>
              <w:numPr>
                <w:ilvl w:val="0"/>
                <w:numId w:val="65"/>
              </w:numPr>
              <w:spacing w:before="60" w:after="60"/>
              <w:ind w:right="57"/>
              <w:jc w:val="both"/>
            </w:pPr>
            <w:r>
              <w:t xml:space="preserve">Jei iš </w:t>
            </w:r>
            <w:r w:rsidRPr="005D0FE9">
              <w:rPr>
                <w:b/>
                <w:bCs/>
                <w:i/>
                <w:iCs/>
              </w:rPr>
              <w:t>Subrangovinių įmonių sąrašo</w:t>
            </w:r>
            <w:r>
              <w:t xml:space="preserve"> pašalinimas Subrangovas ir šiam Subrangovui yra išduotas aktyvus sutikimas darbams – tada ši</w:t>
            </w:r>
            <w:r w:rsidRPr="00560EBE">
              <w:t xml:space="preserve">o </w:t>
            </w:r>
            <w:r>
              <w:t xml:space="preserve">sutikimo </w:t>
            </w:r>
            <w:r w:rsidRPr="00560EBE">
              <w:t xml:space="preserve">galiojimo terminas turi būti pakeistas į pašalinimo iš </w:t>
            </w:r>
            <w:r w:rsidRPr="00560EBE">
              <w:rPr>
                <w:b/>
                <w:bCs/>
                <w:i/>
                <w:iCs/>
              </w:rPr>
              <w:t xml:space="preserve">Subrangovinių </w:t>
            </w:r>
            <w:r w:rsidRPr="00560EBE">
              <w:rPr>
                <w:b/>
                <w:bCs/>
                <w:i/>
                <w:iCs/>
              </w:rPr>
              <w:lastRenderedPageBreak/>
              <w:t>įmonių sąrašo</w:t>
            </w:r>
            <w:r w:rsidRPr="00560EBE">
              <w:t xml:space="preserve"> datą, o būsena turi pasikeisti į „</w:t>
            </w:r>
            <w:r w:rsidRPr="00560EBE">
              <w:rPr>
                <w:b/>
                <w:bCs/>
                <w:i/>
                <w:iCs/>
              </w:rPr>
              <w:t>Pasibaigęs galiojimas</w:t>
            </w:r>
            <w:r w:rsidRPr="00560EBE">
              <w:t>“, papildomai nurodant tokio pokyčio priežastį: „Sutikimo galiojimo terminas sutrumpintas Gen. rangovo prašymu.“</w:t>
            </w:r>
          </w:p>
          <w:p w:rsidRPr="0093786E" w:rsidR="00C359AA" w:rsidP="00D019A2" w:rsidRDefault="00C359AA" w14:paraId="43F2C244" w14:textId="28B0F4DF">
            <w:pPr>
              <w:pStyle w:val="ListParagraph"/>
              <w:numPr>
                <w:ilvl w:val="0"/>
                <w:numId w:val="50"/>
              </w:numPr>
              <w:spacing w:before="60" w:after="120"/>
              <w:ind w:left="760" w:right="57" w:hanging="357"/>
              <w:contextualSpacing w:val="0"/>
              <w:jc w:val="both"/>
              <w:rPr>
                <w:rFonts w:cstheme="minorHAnsi"/>
              </w:rPr>
            </w:pPr>
            <w:r>
              <w:t>Kai Klientas numatyta tvarka (užpildant leidimų prašymo formą ar kitu sutartu būdu) informuoja, kad pabaigė Sutikime nurodytus darbus anksčiau, nei „</w:t>
            </w:r>
            <w:r w:rsidRPr="00560EBE">
              <w:rPr>
                <w:rFonts w:cstheme="minorHAnsi"/>
                <w:b/>
                <w:bCs/>
                <w:i/>
                <w:iCs/>
              </w:rPr>
              <w:t>Sutikimas galioja iki</w:t>
            </w:r>
            <w:r>
              <w:t>“ Sutikimų registre nurodyta data ir:</w:t>
            </w:r>
          </w:p>
          <w:p w:rsidRPr="000404A9" w:rsidR="00C359AA" w:rsidP="00D019A2" w:rsidRDefault="00C359AA" w14:paraId="4EC9BCFB" w14:textId="00C08A28">
            <w:pPr>
              <w:pStyle w:val="ListParagraph"/>
              <w:numPr>
                <w:ilvl w:val="1"/>
                <w:numId w:val="50"/>
              </w:numPr>
              <w:spacing w:before="60" w:after="60"/>
              <w:ind w:left="1480" w:right="57" w:hanging="357"/>
              <w:contextualSpacing w:val="0"/>
              <w:jc w:val="both"/>
              <w:rPr>
                <w:rFonts w:cstheme="minorHAnsi"/>
              </w:rPr>
            </w:pPr>
            <w:r w:rsidRPr="0095145C">
              <w:rPr>
                <w:rFonts w:cstheme="minorHAnsi"/>
              </w:rPr>
              <w:t xml:space="preserve">Sutikimas buvo išduotas darbams, kurių atlikimo pagrindas yra </w:t>
            </w:r>
            <w:r w:rsidRPr="00286C99">
              <w:rPr>
                <w:rFonts w:cstheme="minorHAnsi"/>
                <w:b/>
                <w:i/>
              </w:rPr>
              <w:t>Rangos ir (ar) paslaugų sutartis su „Amber Grid“</w:t>
            </w:r>
            <w:r w:rsidRPr="0095145C">
              <w:rPr>
                <w:rFonts w:cstheme="minorHAnsi"/>
              </w:rPr>
              <w:t>, nurodant sutarties su „</w:t>
            </w:r>
            <w:r w:rsidRPr="001C6C89">
              <w:rPr>
                <w:rFonts w:cstheme="minorHAnsi"/>
                <w:i/>
                <w:iCs/>
              </w:rPr>
              <w:t>Amber Grid</w:t>
            </w:r>
            <w:r w:rsidRPr="0095145C">
              <w:rPr>
                <w:rFonts w:cstheme="minorHAnsi"/>
              </w:rPr>
              <w:t>“ numerį.</w:t>
            </w:r>
            <w:r>
              <w:rPr>
                <w:rFonts w:cstheme="minorHAnsi"/>
              </w:rPr>
              <w:t xml:space="preserve"> Tokiu atveju turi būti inicijuojamas tvirtinimo procesas: </w:t>
            </w:r>
            <w:r w:rsidRPr="00286C99">
              <w:rPr>
                <w:rFonts w:cstheme="minorHAnsi"/>
                <w:b/>
                <w:i/>
              </w:rPr>
              <w:t>Atsakingas už sutarties vykdymą</w:t>
            </w:r>
            <w:r>
              <w:rPr>
                <w:rFonts w:cstheme="minorHAnsi"/>
              </w:rPr>
              <w:t xml:space="preserve"> arba jį pavaduojantis </w:t>
            </w:r>
            <w:r w:rsidRPr="00286C99">
              <w:rPr>
                <w:rFonts w:cstheme="minorHAnsi"/>
                <w:b/>
                <w:i/>
              </w:rPr>
              <w:t>asmuo</w:t>
            </w:r>
            <w:r>
              <w:rPr>
                <w:rFonts w:cstheme="minorHAnsi"/>
              </w:rPr>
              <w:t xml:space="preserve"> turi patvirtinti, kad darbai baigti. Tik po patvirtinimo Sutikimo būsena gali būti pakeista į </w:t>
            </w:r>
            <w:r w:rsidRPr="00560EBE">
              <w:t>„</w:t>
            </w:r>
            <w:r w:rsidRPr="00560EBE">
              <w:rPr>
                <w:b/>
                <w:bCs/>
                <w:i/>
                <w:iCs/>
              </w:rPr>
              <w:t>Pasibaigęs galiojimas</w:t>
            </w:r>
            <w:r w:rsidRPr="00560EBE">
              <w:t>“</w:t>
            </w:r>
            <w:r>
              <w:t xml:space="preserve">, </w:t>
            </w:r>
            <w:r w:rsidRPr="004652B9">
              <w:rPr>
                <w:rFonts w:cstheme="minorHAnsi"/>
              </w:rPr>
              <w:t xml:space="preserve">nekeičiant </w:t>
            </w:r>
            <w:r>
              <w:rPr>
                <w:rFonts w:cstheme="minorHAnsi"/>
              </w:rPr>
              <w:t xml:space="preserve">pačios Sutikimo </w:t>
            </w:r>
            <w:r w:rsidRPr="004652B9">
              <w:rPr>
                <w:rFonts w:cstheme="minorHAnsi"/>
              </w:rPr>
              <w:t>galiojimo datos</w:t>
            </w:r>
            <w:r>
              <w:rPr>
                <w:rFonts w:cstheme="minorHAnsi"/>
              </w:rPr>
              <w:t xml:space="preserve">, tačiau </w:t>
            </w:r>
            <w:r w:rsidRPr="00277332">
              <w:rPr>
                <w:rFonts w:cstheme="minorHAnsi"/>
              </w:rPr>
              <w:t>Sutikimų registro „</w:t>
            </w:r>
            <w:r w:rsidRPr="00286C99">
              <w:rPr>
                <w:rFonts w:cstheme="minorHAnsi"/>
                <w:b/>
                <w:i/>
              </w:rPr>
              <w:t>Pastabos Klientui</w:t>
            </w:r>
            <w:r w:rsidRPr="00277332">
              <w:rPr>
                <w:rFonts w:cstheme="minorHAnsi"/>
              </w:rPr>
              <w:t>“ pildymo lauke automatiškai turi būti nurodoma tokio pokyčio priežastis: „</w:t>
            </w:r>
            <w:r>
              <w:rPr>
                <w:rFonts w:cstheme="minorHAnsi"/>
              </w:rPr>
              <w:t>Gautas patvirtinimas apie darbų pabaigą</w:t>
            </w:r>
            <w:r w:rsidRPr="00277332">
              <w:rPr>
                <w:rFonts w:cstheme="minorHAnsi"/>
              </w:rPr>
              <w:t>“</w:t>
            </w:r>
            <w:r w:rsidRPr="004652B9">
              <w:rPr>
                <w:rFonts w:cstheme="minorHAnsi"/>
              </w:rPr>
              <w:t>.</w:t>
            </w:r>
          </w:p>
          <w:p w:rsidR="00C359AA" w:rsidP="00D019A2" w:rsidRDefault="00C359AA" w14:paraId="21C0AC55" w14:textId="45715893">
            <w:pPr>
              <w:pStyle w:val="ListParagraph"/>
              <w:numPr>
                <w:ilvl w:val="1"/>
                <w:numId w:val="50"/>
              </w:numPr>
              <w:spacing w:before="60" w:after="60"/>
              <w:ind w:left="1480" w:right="57" w:hanging="357"/>
              <w:contextualSpacing w:val="0"/>
              <w:jc w:val="both"/>
              <w:rPr>
                <w:rFonts w:cstheme="minorHAnsi"/>
              </w:rPr>
            </w:pPr>
            <w:r w:rsidRPr="0095145C">
              <w:rPr>
                <w:rFonts w:cstheme="minorHAnsi"/>
              </w:rPr>
              <w:t xml:space="preserve">Sutikimas buvo išduotas darbams, kurių atlikimo pagrindas yra </w:t>
            </w:r>
            <w:r w:rsidRPr="00286C99">
              <w:rPr>
                <w:rFonts w:cstheme="minorHAnsi"/>
                <w:b/>
                <w:i/>
              </w:rPr>
              <w:t>Subrangos sutartis darbams „Amber Grid“ objektuose vykdyti</w:t>
            </w:r>
            <w:r w:rsidRPr="0095145C">
              <w:rPr>
                <w:rFonts w:cstheme="minorHAnsi"/>
              </w:rPr>
              <w:t>, kuris susietas su sutarties su „</w:t>
            </w:r>
            <w:r w:rsidRPr="001C6C89">
              <w:rPr>
                <w:rFonts w:cstheme="minorHAnsi"/>
                <w:i/>
                <w:iCs/>
              </w:rPr>
              <w:t>Amber Grid</w:t>
            </w:r>
            <w:r w:rsidRPr="0095145C">
              <w:rPr>
                <w:rFonts w:cstheme="minorHAnsi"/>
              </w:rPr>
              <w:t>“ numeriu</w:t>
            </w:r>
            <w:r>
              <w:rPr>
                <w:rFonts w:cstheme="minorHAnsi"/>
              </w:rPr>
              <w:t xml:space="preserve">. Tokiu atveju turi būti inicijuojamas tvirtinimo procesas: Gen. rangovas turi patvirtinti, kad darbai baigti. Tik po patvirtinimo gali būti pakeista būsena į </w:t>
            </w:r>
            <w:r w:rsidRPr="00560EBE">
              <w:t>„</w:t>
            </w:r>
            <w:r w:rsidRPr="00560EBE">
              <w:rPr>
                <w:b/>
                <w:bCs/>
                <w:i/>
                <w:iCs/>
              </w:rPr>
              <w:t>Pasibaigęs galiojimas</w:t>
            </w:r>
            <w:r w:rsidRPr="00560EBE">
              <w:t>“</w:t>
            </w:r>
            <w:r>
              <w:t xml:space="preserve">, </w:t>
            </w:r>
            <w:r w:rsidRPr="00DA23A5">
              <w:rPr>
                <w:rFonts w:cstheme="minorHAnsi"/>
              </w:rPr>
              <w:t xml:space="preserve">nekeičiant </w:t>
            </w:r>
            <w:r>
              <w:rPr>
                <w:rFonts w:cstheme="minorHAnsi"/>
              </w:rPr>
              <w:t xml:space="preserve">pačios Sutikimo </w:t>
            </w:r>
            <w:r w:rsidRPr="00DA23A5">
              <w:rPr>
                <w:rFonts w:cstheme="minorHAnsi"/>
              </w:rPr>
              <w:t>galiojimo datos</w:t>
            </w:r>
            <w:r>
              <w:rPr>
                <w:rFonts w:cstheme="minorHAnsi"/>
              </w:rPr>
              <w:t xml:space="preserve">, tačiau </w:t>
            </w:r>
            <w:r w:rsidRPr="00277332">
              <w:rPr>
                <w:rFonts w:cstheme="minorHAnsi"/>
              </w:rPr>
              <w:t>Sutikimų registro „</w:t>
            </w:r>
            <w:r w:rsidRPr="003B1085">
              <w:rPr>
                <w:rFonts w:cstheme="minorHAnsi"/>
                <w:b/>
                <w:bCs/>
                <w:i/>
                <w:iCs/>
              </w:rPr>
              <w:t>Pastabos Klientui</w:t>
            </w:r>
            <w:r w:rsidRPr="00277332">
              <w:rPr>
                <w:rFonts w:cstheme="minorHAnsi"/>
              </w:rPr>
              <w:t>“ pildymo lauke automatiškai turi būti nurodoma tokio pokyčio priežastis: „</w:t>
            </w:r>
            <w:r>
              <w:rPr>
                <w:rFonts w:cstheme="minorHAnsi"/>
              </w:rPr>
              <w:t>Gautas Gen. rangovo patvirtinimas apie darbų pabaigą</w:t>
            </w:r>
            <w:r w:rsidRPr="00277332">
              <w:rPr>
                <w:rFonts w:cstheme="minorHAnsi"/>
              </w:rPr>
              <w:t>“</w:t>
            </w:r>
            <w:r w:rsidRPr="00DA23A5">
              <w:rPr>
                <w:rFonts w:cstheme="minorHAnsi"/>
              </w:rPr>
              <w:t>.</w:t>
            </w:r>
          </w:p>
          <w:p w:rsidR="00C359AA" w:rsidP="00D019A2" w:rsidRDefault="00C359AA" w14:paraId="7127D2C0" w14:textId="125DF234">
            <w:pPr>
              <w:pStyle w:val="ListParagraph"/>
              <w:numPr>
                <w:ilvl w:val="1"/>
                <w:numId w:val="50"/>
              </w:numPr>
              <w:spacing w:before="60" w:after="120"/>
              <w:ind w:left="1480" w:right="57" w:hanging="357"/>
              <w:contextualSpacing w:val="0"/>
              <w:jc w:val="both"/>
            </w:pPr>
            <w:r>
              <w:rPr>
                <w:rFonts w:cstheme="minorHAnsi"/>
              </w:rPr>
              <w:t>Sutikimas</w:t>
            </w:r>
            <w:r w:rsidRPr="0095145C">
              <w:rPr>
                <w:rFonts w:cstheme="minorHAnsi"/>
              </w:rPr>
              <w:t xml:space="preserve"> buvo išduotas darbams, kurių atlikimo pagrinda</w:t>
            </w:r>
            <w:r>
              <w:rPr>
                <w:rFonts w:cstheme="minorHAnsi"/>
              </w:rPr>
              <w:t xml:space="preserve">s yra </w:t>
            </w:r>
            <w:r w:rsidRPr="006930B1">
              <w:rPr>
                <w:rFonts w:cstheme="minorHAnsi"/>
                <w:b/>
                <w:bCs/>
                <w:i/>
                <w:iCs/>
              </w:rPr>
              <w:t xml:space="preserve">Be sutarties su </w:t>
            </w:r>
            <w:r>
              <w:rPr>
                <w:rFonts w:cstheme="minorHAnsi"/>
              </w:rPr>
              <w:t>„</w:t>
            </w:r>
            <w:r w:rsidRPr="006930B1">
              <w:rPr>
                <w:rFonts w:cstheme="minorHAnsi"/>
                <w:b/>
                <w:bCs/>
                <w:i/>
                <w:iCs/>
              </w:rPr>
              <w:t>Amber Grid</w:t>
            </w:r>
            <w:r>
              <w:rPr>
                <w:rFonts w:cstheme="minorHAnsi"/>
              </w:rPr>
              <w:t xml:space="preserve">“ – tada automatiškai turi būti pakeista būsena į </w:t>
            </w:r>
            <w:r w:rsidRPr="00BF4E92">
              <w:t>„</w:t>
            </w:r>
            <w:r w:rsidRPr="00560EBE">
              <w:rPr>
                <w:b/>
                <w:bCs/>
                <w:i/>
                <w:iCs/>
              </w:rPr>
              <w:t>Pasibaigęs galiojimas</w:t>
            </w:r>
            <w:r w:rsidRPr="00560EBE">
              <w:t>“</w:t>
            </w:r>
            <w:r>
              <w:t xml:space="preserve">, </w:t>
            </w:r>
            <w:r w:rsidRPr="004652B9">
              <w:rPr>
                <w:rFonts w:cstheme="minorHAnsi"/>
              </w:rPr>
              <w:t xml:space="preserve">nekeičiant </w:t>
            </w:r>
            <w:r>
              <w:rPr>
                <w:rFonts w:cstheme="minorHAnsi"/>
              </w:rPr>
              <w:t xml:space="preserve">pačios Sutikimo </w:t>
            </w:r>
            <w:r w:rsidRPr="004652B9">
              <w:rPr>
                <w:rFonts w:cstheme="minorHAnsi"/>
              </w:rPr>
              <w:t>galiojimo datos</w:t>
            </w:r>
            <w:r>
              <w:rPr>
                <w:rFonts w:cstheme="minorHAnsi"/>
              </w:rPr>
              <w:t xml:space="preserve"> bei </w:t>
            </w:r>
            <w:r w:rsidRPr="00277332">
              <w:rPr>
                <w:rFonts w:cstheme="minorHAnsi"/>
              </w:rPr>
              <w:t xml:space="preserve">Sutikimų registro „Pastabos Klientui“ pildymo lauke automatiškai turi būti nurodoma tokio </w:t>
            </w:r>
            <w:r w:rsidRPr="00277332">
              <w:rPr>
                <w:rFonts w:cstheme="minorHAnsi"/>
              </w:rPr>
              <w:lastRenderedPageBreak/>
              <w:t>pokyčio priežastis: „</w:t>
            </w:r>
            <w:r>
              <w:rPr>
                <w:rFonts w:cstheme="minorHAnsi"/>
              </w:rPr>
              <w:t>Gautas Kliento patvirtinimas apie darbų pabaigą</w:t>
            </w:r>
            <w:r w:rsidRPr="00277332">
              <w:rPr>
                <w:rFonts w:cstheme="minorHAnsi"/>
              </w:rPr>
              <w:t>“</w:t>
            </w:r>
            <w:r w:rsidRPr="004652B9">
              <w:rPr>
                <w:rFonts w:cstheme="minorHAnsi"/>
              </w:rPr>
              <w:t>.</w:t>
            </w:r>
          </w:p>
          <w:p w:rsidRPr="00D47BBF" w:rsidR="00C359AA" w:rsidP="00C359AA" w:rsidRDefault="00C359AA" w14:paraId="08118D71" w14:textId="411B3E0D">
            <w:pPr>
              <w:spacing w:before="60" w:after="60"/>
              <w:ind w:right="57"/>
              <w:jc w:val="both"/>
            </w:pPr>
            <w:r w:rsidRPr="00BF4E92">
              <w:rPr>
                <w:rFonts w:cstheme="minorHAnsi"/>
                <w:b/>
                <w:bCs/>
              </w:rPr>
              <w:t>Išimtiniais atvejais</w:t>
            </w:r>
            <w:r w:rsidRPr="005D0FE9">
              <w:rPr>
                <w:rFonts w:cstheme="minorHAnsi"/>
                <w:i/>
                <w:iCs/>
              </w:rPr>
              <w:t>, Sistemos savininkas</w:t>
            </w:r>
            <w:r>
              <w:rPr>
                <w:rFonts w:cstheme="minorHAnsi"/>
                <w:i/>
                <w:iCs/>
              </w:rPr>
              <w:t>,</w:t>
            </w:r>
            <w:r w:rsidRPr="005D0FE9">
              <w:rPr>
                <w:rFonts w:cstheme="minorHAnsi"/>
                <w:i/>
                <w:iCs/>
              </w:rPr>
              <w:t xml:space="preserve"> </w:t>
            </w:r>
            <w:r w:rsidRPr="005A66E3">
              <w:rPr>
                <w:rFonts w:cstheme="minorHAnsi"/>
                <w:i/>
                <w:iCs/>
              </w:rPr>
              <w:t xml:space="preserve">Sistemos ekspertas </w:t>
            </w:r>
            <w:r w:rsidRPr="005D0FE9">
              <w:rPr>
                <w:rFonts w:cstheme="minorHAnsi"/>
                <w:i/>
                <w:iCs/>
              </w:rPr>
              <w:t xml:space="preserve">bei </w:t>
            </w:r>
            <w:r>
              <w:rPr>
                <w:rFonts w:cstheme="minorHAnsi"/>
                <w:i/>
                <w:iCs/>
              </w:rPr>
              <w:t xml:space="preserve">IT </w:t>
            </w:r>
            <w:proofErr w:type="spellStart"/>
            <w:r>
              <w:rPr>
                <w:rFonts w:cstheme="minorHAnsi"/>
                <w:i/>
                <w:iCs/>
              </w:rPr>
              <w:t>admin</w:t>
            </w:r>
            <w:proofErr w:type="spellEnd"/>
            <w:r>
              <w:rPr>
                <w:rFonts w:cstheme="minorHAnsi"/>
                <w:i/>
                <w:iCs/>
              </w:rPr>
              <w:t xml:space="preserve"> </w:t>
            </w:r>
            <w:r w:rsidRPr="005D0FE9">
              <w:rPr>
                <w:rFonts w:cstheme="minorHAnsi"/>
                <w:i/>
                <w:iCs/>
              </w:rPr>
              <w:t>turi galimybę rankiniu būdu</w:t>
            </w:r>
            <w:r>
              <w:t xml:space="preserve"> pakeisti sutikimo būseną į „</w:t>
            </w:r>
            <w:r w:rsidRPr="005D0FE9">
              <w:rPr>
                <w:rFonts w:cstheme="minorHAnsi"/>
                <w:b/>
                <w:bCs/>
                <w:i/>
                <w:iCs/>
              </w:rPr>
              <w:t>Pasibaigęs galiojimas</w:t>
            </w:r>
            <w:r>
              <w:t>“. Norint išsaugoti sutikimo būsenos pokytį, privaloma pateikti „</w:t>
            </w:r>
            <w:r w:rsidRPr="005D0FE9">
              <w:rPr>
                <w:b/>
                <w:bCs/>
                <w:i/>
                <w:iCs/>
              </w:rPr>
              <w:t>Pastabos Klientui</w:t>
            </w:r>
            <w:r>
              <w:t>“ pildymo lauke tokio būsenos pokyčio priežastį (įrašius priežastį privaloma paspausti mygtuką „</w:t>
            </w:r>
            <w:r w:rsidRPr="005D0FE9">
              <w:rPr>
                <w:i/>
                <w:iCs/>
              </w:rPr>
              <w:t>Pateikti pastabas</w:t>
            </w:r>
            <w:r>
              <w:t>“).</w:t>
            </w:r>
          </w:p>
        </w:tc>
      </w:tr>
      <w:tr w:rsidRPr="009440FF" w:rsidR="00C359AA" w:rsidTr="00B5097A" w14:paraId="2349D18F" w14:textId="77777777">
        <w:trPr>
          <w:gridAfter w:val="1"/>
          <w:wAfter w:w="6" w:type="dxa"/>
          <w:trHeight w:val="554"/>
        </w:trPr>
        <w:tc>
          <w:tcPr>
            <w:tcW w:w="4907" w:type="dxa"/>
            <w:shd w:val="clear" w:color="auto" w:fill="auto"/>
            <w:vAlign w:val="center"/>
          </w:tcPr>
          <w:p w:rsidR="00C359AA" w:rsidP="00C359AA" w:rsidRDefault="00C359AA" w14:paraId="687A7DF2" w14:textId="617CE7A3">
            <w:pPr>
              <w:jc w:val="both"/>
            </w:pPr>
            <w:r>
              <w:lastRenderedPageBreak/>
              <w:t xml:space="preserve">Aš, kaip IS savininkas arba IS ekspertas </w:t>
            </w:r>
            <w:r w:rsidRPr="00105BF5">
              <w:t xml:space="preserve">bei IT </w:t>
            </w:r>
            <w:proofErr w:type="spellStart"/>
            <w:r w:rsidRPr="00105BF5">
              <w:t>admin</w:t>
            </w:r>
            <w:proofErr w:type="spellEnd"/>
            <w:r w:rsidRPr="00105BF5">
              <w:t xml:space="preserve"> </w:t>
            </w:r>
            <w:r>
              <w:t xml:space="preserve">noriu turėti galimybę sutrumpinti išduoto sutikimo galiojimo terminą, tais atvejais, kai Klientas pažeidžia esmines sutarties sąlygas, dėl kurių buvo nutraukta sutartis arba kai Klientas vykdo darbus, nenurodytus prašymo formoje, kurio pagrindu buvo išduotas sutikimas vykdyti darbus arba kitais atvejais, sutartais pagal sutikimų valdymo procesą. </w:t>
            </w:r>
          </w:p>
        </w:tc>
        <w:tc>
          <w:tcPr>
            <w:tcW w:w="1842" w:type="dxa"/>
            <w:shd w:val="clear" w:color="auto" w:fill="auto"/>
            <w:vAlign w:val="center"/>
          </w:tcPr>
          <w:p w:rsidR="00C359AA" w:rsidP="00C359AA" w:rsidRDefault="00C359AA" w14:paraId="3E3E919E" w14:textId="4AB21F9E">
            <w:pPr>
              <w:jc w:val="center"/>
              <w:rPr>
                <w:rFonts w:cstheme="minorHAnsi"/>
                <w:b/>
                <w:bCs/>
              </w:rPr>
            </w:pPr>
            <w:r>
              <w:rPr>
                <w:rFonts w:cstheme="minorHAnsi"/>
                <w:b/>
                <w:bCs/>
              </w:rPr>
              <w:t>Sutikimo būsenos</w:t>
            </w:r>
          </w:p>
        </w:tc>
        <w:tc>
          <w:tcPr>
            <w:tcW w:w="7480" w:type="dxa"/>
            <w:shd w:val="clear" w:color="auto" w:fill="auto"/>
            <w:vAlign w:val="center"/>
          </w:tcPr>
          <w:p w:rsidRPr="00D27FD2" w:rsidR="00C359AA" w:rsidP="00C359AA" w:rsidRDefault="00C359AA" w14:paraId="2E1375F3" w14:textId="77777777">
            <w:pPr>
              <w:spacing w:before="60" w:after="120"/>
              <w:jc w:val="both"/>
              <w:rPr>
                <w:rFonts w:cstheme="minorHAnsi"/>
              </w:rPr>
            </w:pPr>
            <w:r>
              <w:rPr>
                <w:rFonts w:cstheme="minorHAnsi"/>
              </w:rPr>
              <w:t>Sutikimų registre yra galimybė panaikinti Klientui išduotą sutikimą vykdyti darbus. Nori</w:t>
            </w:r>
            <w:r w:rsidRPr="00D27FD2">
              <w:rPr>
                <w:rFonts w:cstheme="minorHAnsi"/>
              </w:rPr>
              <w:t>nt tai atlikti mechaniniu būdu:</w:t>
            </w:r>
          </w:p>
          <w:p w:rsidRPr="00D27FD2" w:rsidR="00C359AA" w:rsidP="00D019A2" w:rsidRDefault="00C359AA" w14:paraId="3BA0BF1F" w14:textId="77777777">
            <w:pPr>
              <w:pStyle w:val="ListParagraph"/>
              <w:numPr>
                <w:ilvl w:val="0"/>
                <w:numId w:val="50"/>
              </w:numPr>
              <w:spacing w:before="60" w:after="60"/>
              <w:ind w:left="760" w:right="57" w:hanging="357"/>
              <w:contextualSpacing w:val="0"/>
              <w:jc w:val="both"/>
              <w:rPr>
                <w:rFonts w:cstheme="minorHAnsi"/>
              </w:rPr>
            </w:pPr>
            <w:r w:rsidRPr="00D27FD2">
              <w:t>IS savininkas arba IS ekspertas pakeičia sutikimo būseną į „</w:t>
            </w:r>
            <w:r w:rsidRPr="00DA23A5">
              <w:rPr>
                <w:rFonts w:cstheme="minorHAnsi"/>
                <w:b/>
                <w:bCs/>
                <w:i/>
                <w:iCs/>
              </w:rPr>
              <w:t>Pasibaigęs galiojimas</w:t>
            </w:r>
            <w:r w:rsidRPr="00D27FD2">
              <w:t xml:space="preserve">“. </w:t>
            </w:r>
          </w:p>
          <w:p w:rsidR="00C359AA" w:rsidP="00D019A2" w:rsidRDefault="00C359AA" w14:paraId="318BB475" w14:textId="77777777">
            <w:pPr>
              <w:pStyle w:val="ListParagraph"/>
              <w:numPr>
                <w:ilvl w:val="0"/>
                <w:numId w:val="50"/>
              </w:numPr>
              <w:spacing w:before="60" w:after="120"/>
              <w:ind w:right="57"/>
              <w:contextualSpacing w:val="0"/>
              <w:jc w:val="both"/>
            </w:pPr>
            <w:r>
              <w:t>Pakeitus sutikimo būseną, yra privaloma pateikti „</w:t>
            </w:r>
            <w:r w:rsidRPr="00F03675">
              <w:rPr>
                <w:b/>
                <w:bCs/>
                <w:i/>
                <w:iCs/>
              </w:rPr>
              <w:t>Pastabos Klientui</w:t>
            </w:r>
            <w:r>
              <w:t>“ pildymo lauke panaikinimo priežastį (įrašius priežastį būtina paspausti mygtuką „</w:t>
            </w:r>
            <w:r w:rsidRPr="00F03675">
              <w:rPr>
                <w:i/>
                <w:iCs/>
              </w:rPr>
              <w:t>Pateikti pastabas</w:t>
            </w:r>
            <w:r>
              <w:t>“).</w:t>
            </w:r>
          </w:p>
          <w:p w:rsidRPr="00350A1D" w:rsidR="00C359AA" w:rsidP="00C359AA" w:rsidRDefault="00C359AA" w14:paraId="01653909" w14:textId="7FEC6A29">
            <w:pPr>
              <w:spacing w:before="60" w:after="120"/>
              <w:ind w:right="57"/>
              <w:jc w:val="both"/>
            </w:pPr>
            <w:r>
              <w:t>išsaugojus būsenos pakeitimą, turi automatiškai siunčiami pranešimai Klientui bei vidiniams AB „</w:t>
            </w:r>
            <w:r w:rsidRPr="00FA6409">
              <w:rPr>
                <w:i/>
                <w:iCs/>
              </w:rPr>
              <w:t>Amber Grid</w:t>
            </w:r>
            <w:r>
              <w:t xml:space="preserve">“ naudotojams, pagal žemiau pateiktus </w:t>
            </w:r>
            <w:r w:rsidRPr="00E44B3D">
              <w:rPr>
                <w:i/>
                <w:iCs/>
                <w:lang w:val="en-US"/>
              </w:rPr>
              <w:t>User stories</w:t>
            </w:r>
            <w:r>
              <w:t>.</w:t>
            </w:r>
          </w:p>
        </w:tc>
      </w:tr>
      <w:tr w:rsidRPr="009440FF" w:rsidR="00C359AA" w:rsidTr="007E482D" w14:paraId="2076E515" w14:textId="77777777">
        <w:trPr>
          <w:gridAfter w:val="1"/>
          <w:wAfter w:w="6" w:type="dxa"/>
          <w:trHeight w:val="554"/>
        </w:trPr>
        <w:tc>
          <w:tcPr>
            <w:tcW w:w="4907" w:type="dxa"/>
            <w:shd w:val="clear" w:color="auto" w:fill="auto"/>
            <w:vAlign w:val="center"/>
          </w:tcPr>
          <w:p w:rsidR="00C359AA" w:rsidP="00C359AA" w:rsidRDefault="00C359AA" w14:paraId="0561B3AC" w14:textId="0C913E30">
            <w:pPr>
              <w:jc w:val="both"/>
            </w:pPr>
            <w:r>
              <w:t xml:space="preserve">Aš, kaip IS savininkas arba IS ekspertas, noriu, jog pakeitus (pasikeitus) Sutikimo būsenai į </w:t>
            </w:r>
            <w:r w:rsidRPr="00D27FD2">
              <w:t>„</w:t>
            </w:r>
            <w:r w:rsidRPr="00DA23A5">
              <w:rPr>
                <w:rFonts w:cstheme="minorHAnsi"/>
                <w:b/>
                <w:bCs/>
                <w:i/>
                <w:iCs/>
              </w:rPr>
              <w:t>Pasibaigęs galiojimas</w:t>
            </w:r>
            <w:r w:rsidRPr="00D27FD2">
              <w:t>“</w:t>
            </w:r>
            <w:r>
              <w:t>, nebūtų galima vykdyti darbų šio sutikimo pagrindu, kad užtikrinti tinkamą patekimą į įmonės objektus ir jų apsaugos zonas.</w:t>
            </w:r>
          </w:p>
        </w:tc>
        <w:tc>
          <w:tcPr>
            <w:tcW w:w="1842" w:type="dxa"/>
            <w:shd w:val="clear" w:color="auto" w:fill="auto"/>
            <w:vAlign w:val="center"/>
          </w:tcPr>
          <w:p w:rsidR="00C359AA" w:rsidP="00C359AA" w:rsidRDefault="00C359AA" w14:paraId="10367546" w14:textId="3FB9CC2E">
            <w:pPr>
              <w:jc w:val="center"/>
              <w:rPr>
                <w:rFonts w:cstheme="minorHAnsi"/>
                <w:b/>
                <w:bCs/>
              </w:rPr>
            </w:pPr>
            <w:r>
              <w:rPr>
                <w:rFonts w:cstheme="minorHAnsi"/>
                <w:b/>
                <w:bCs/>
              </w:rPr>
              <w:t>Sutikimo būsenos</w:t>
            </w:r>
          </w:p>
        </w:tc>
        <w:tc>
          <w:tcPr>
            <w:tcW w:w="7480" w:type="dxa"/>
            <w:shd w:val="clear" w:color="auto" w:fill="auto"/>
          </w:tcPr>
          <w:p w:rsidR="00C359AA" w:rsidP="00C359AA" w:rsidRDefault="00C359AA" w14:paraId="545F7ED2" w14:textId="37803F3C">
            <w:pPr>
              <w:spacing w:before="60" w:after="60"/>
              <w:ind w:right="57"/>
              <w:jc w:val="both"/>
            </w:pPr>
            <w:r>
              <w:rPr>
                <w:rFonts w:cstheme="minorHAnsi"/>
              </w:rPr>
              <w:t xml:space="preserve">Kai Sutikimo būsena pasikeičia į </w:t>
            </w:r>
            <w:r w:rsidRPr="00D27FD2">
              <w:t>„</w:t>
            </w:r>
            <w:r w:rsidRPr="00DA23A5">
              <w:rPr>
                <w:rFonts w:cstheme="minorHAnsi"/>
                <w:b/>
                <w:bCs/>
                <w:i/>
                <w:iCs/>
              </w:rPr>
              <w:t>Pasibaigęs galiojimas</w:t>
            </w:r>
            <w:r w:rsidRPr="00D27FD2">
              <w:t>“</w:t>
            </w:r>
            <w:r>
              <w:t>, tada:</w:t>
            </w:r>
          </w:p>
          <w:p w:rsidRPr="006F10E2" w:rsidR="00C359AA" w:rsidP="00D019A2" w:rsidRDefault="00C359AA" w14:paraId="6D766422" w14:textId="48D72725">
            <w:pPr>
              <w:pStyle w:val="ListParagraph"/>
              <w:numPr>
                <w:ilvl w:val="0"/>
                <w:numId w:val="56"/>
              </w:numPr>
              <w:ind w:left="714" w:hanging="357"/>
              <w:contextualSpacing w:val="0"/>
              <w:jc w:val="both"/>
            </w:pPr>
            <w:r w:rsidRPr="006F10E2">
              <w:t xml:space="preserve">Visais atvejais, Klientas neturi galimybės teikti prašymų leidimui vykdyti darbus gauti šio pasibaigusio galiojimo </w:t>
            </w:r>
            <w:r>
              <w:t>S</w:t>
            </w:r>
            <w:r w:rsidRPr="006F10E2">
              <w:t>utikimo pagrindu (nepateikiamas kaip vienas iš galimų pasirinkimų išskleidžiamajame sąraše).</w:t>
            </w:r>
          </w:p>
          <w:p w:rsidR="00C359AA" w:rsidP="00D019A2" w:rsidRDefault="00C359AA" w14:paraId="313C6A8C" w14:textId="6481BA1B">
            <w:pPr>
              <w:pStyle w:val="ListParagraph"/>
              <w:numPr>
                <w:ilvl w:val="0"/>
                <w:numId w:val="56"/>
              </w:numPr>
              <w:spacing w:before="60" w:after="60"/>
              <w:ind w:left="714" w:right="57" w:hanging="357"/>
              <w:contextualSpacing w:val="0"/>
              <w:jc w:val="both"/>
            </w:pPr>
            <w:r>
              <w:t>Atšaukiami visi aktyvūs leidimai, išduoti pagal šį pasibaigusio galiojimo Sutikimą. Klientams ir leidimą išdavusiems specialistams bei kitiems, su leidimu susijusiems vidiniams AG darbuotojams išsiunčiamas informacinis pranešimas apie šį pasikeitimą.</w:t>
            </w:r>
          </w:p>
          <w:p w:rsidRPr="004D2621" w:rsidR="00C359AA" w:rsidP="00D019A2" w:rsidRDefault="00C359AA" w14:paraId="143DC338" w14:textId="24859583">
            <w:pPr>
              <w:pStyle w:val="ListParagraph"/>
              <w:numPr>
                <w:ilvl w:val="0"/>
                <w:numId w:val="56"/>
              </w:numPr>
              <w:spacing w:before="60" w:after="120"/>
              <w:ind w:left="714" w:right="57" w:hanging="357"/>
              <w:contextualSpacing w:val="0"/>
              <w:jc w:val="both"/>
            </w:pPr>
            <w:r>
              <w:t>Aktyvūs Klientų prašymai leidimams gauti, kurie buvo pateikti iki Sutikimo būsenos pokyčio turi būti automatiškai uždaromi su būsena „</w:t>
            </w:r>
            <w:r w:rsidRPr="00286C99">
              <w:rPr>
                <w:b/>
                <w:i/>
              </w:rPr>
              <w:t>Atmestas</w:t>
            </w:r>
            <w:r>
              <w:t xml:space="preserve">“, nurodant Sutikimo galiojimo termino pasibaigimą, kaip atmetimo priežastį ir pateikiant atitinkamus el. laiškus visiems numatytiems </w:t>
            </w:r>
            <w:r>
              <w:lastRenderedPageBreak/>
              <w:t>prašymo dalyviams (Klientams ir vidiniams</w:t>
            </w:r>
            <w:r w:rsidR="001C6C89">
              <w:t xml:space="preserve"> AB</w:t>
            </w:r>
            <w:r>
              <w:t xml:space="preserve"> </w:t>
            </w:r>
            <w:r w:rsidR="008C3179">
              <w:t>„</w:t>
            </w:r>
            <w:r w:rsidRPr="008C3179">
              <w:rPr>
                <w:i/>
                <w:iCs/>
              </w:rPr>
              <w:t>Amber Grid</w:t>
            </w:r>
            <w:r w:rsidR="008C3179">
              <w:rPr>
                <w:i/>
                <w:iCs/>
              </w:rPr>
              <w:t>“</w:t>
            </w:r>
            <w:r>
              <w:t xml:space="preserve"> naudotojams).</w:t>
            </w:r>
          </w:p>
        </w:tc>
      </w:tr>
      <w:tr w:rsidRPr="009440FF" w:rsidR="00C359AA" w:rsidTr="007E482D" w14:paraId="49822ED8" w14:textId="77777777">
        <w:trPr>
          <w:gridAfter w:val="1"/>
          <w:wAfter w:w="6" w:type="dxa"/>
          <w:trHeight w:val="554"/>
        </w:trPr>
        <w:tc>
          <w:tcPr>
            <w:tcW w:w="4907" w:type="dxa"/>
            <w:shd w:val="clear" w:color="auto" w:fill="auto"/>
            <w:vAlign w:val="center"/>
          </w:tcPr>
          <w:p w:rsidR="00C359AA" w:rsidP="00C359AA" w:rsidRDefault="00C359AA" w14:paraId="7E53F01B" w14:textId="1B94A8FB">
            <w:pPr>
              <w:jc w:val="both"/>
            </w:pPr>
            <w:r>
              <w:lastRenderedPageBreak/>
              <w:t>Aš, kaip Saugos darbe specialistas, noriu, jog sutarties galiojimo terminui pasibaigus, nebūtų galima vykdyti darbų ar teikti prašymų šios sutarties pagrindu, kad užtikrinti tinkamą patekimą į įmonės objektus ir jų apsaugos zonas.</w:t>
            </w:r>
          </w:p>
        </w:tc>
        <w:tc>
          <w:tcPr>
            <w:tcW w:w="1842" w:type="dxa"/>
            <w:shd w:val="clear" w:color="auto" w:fill="auto"/>
            <w:vAlign w:val="center"/>
          </w:tcPr>
          <w:p w:rsidR="00C359AA" w:rsidP="00C359AA" w:rsidRDefault="00C359AA" w14:paraId="752F3CD5" w14:textId="4CFBB327">
            <w:pPr>
              <w:jc w:val="center"/>
              <w:rPr>
                <w:rFonts w:cstheme="minorHAnsi"/>
                <w:b/>
                <w:bCs/>
              </w:rPr>
            </w:pPr>
            <w:r>
              <w:rPr>
                <w:rFonts w:cstheme="minorHAnsi"/>
                <w:b/>
                <w:bCs/>
              </w:rPr>
              <w:t>Sutikimo būsenos</w:t>
            </w:r>
          </w:p>
        </w:tc>
        <w:tc>
          <w:tcPr>
            <w:tcW w:w="7480" w:type="dxa"/>
            <w:shd w:val="clear" w:color="auto" w:fill="auto"/>
          </w:tcPr>
          <w:p w:rsidR="00C359AA" w:rsidP="00C359AA" w:rsidRDefault="00C359AA" w14:paraId="782A36A4" w14:textId="075EFC34">
            <w:pPr>
              <w:spacing w:before="60" w:after="60"/>
              <w:ind w:right="57"/>
              <w:jc w:val="both"/>
            </w:pPr>
            <w:r w:rsidRPr="00350A1D">
              <w:rPr>
                <w:rFonts w:cstheme="minorHAnsi"/>
              </w:rPr>
              <w:t xml:space="preserve">Kai </w:t>
            </w:r>
            <w:r>
              <w:t>DVS</w:t>
            </w:r>
            <w:r w:rsidRPr="5641CB1E">
              <w:t xml:space="preserve"> maksimalus sutarties galiojimo terminas paankstinamas, t.</w:t>
            </w:r>
            <w:r>
              <w:t xml:space="preserve"> </w:t>
            </w:r>
            <w:r w:rsidRPr="5641CB1E">
              <w:t>y. galiojimo data yra praeityje</w:t>
            </w:r>
            <w:r>
              <w:t xml:space="preserve"> nei buvo nurodyta anksčiau, </w:t>
            </w:r>
            <w:r w:rsidRPr="5641CB1E">
              <w:t>tada</w:t>
            </w:r>
            <w:r>
              <w:t>:</w:t>
            </w:r>
          </w:p>
          <w:p w:rsidR="00C359AA" w:rsidP="00D019A2" w:rsidRDefault="00C359AA" w14:paraId="143E5376" w14:textId="77777777">
            <w:pPr>
              <w:pStyle w:val="ListParagraph"/>
              <w:numPr>
                <w:ilvl w:val="0"/>
                <w:numId w:val="56"/>
              </w:numPr>
              <w:spacing w:before="60" w:after="60"/>
              <w:ind w:left="714" w:right="57" w:hanging="357"/>
              <w:contextualSpacing w:val="0"/>
              <w:jc w:val="both"/>
              <w:rPr>
                <w:rFonts w:cstheme="minorHAnsi"/>
              </w:rPr>
            </w:pPr>
            <w:r>
              <w:rPr>
                <w:rFonts w:cstheme="minorHAnsi"/>
              </w:rPr>
              <w:t xml:space="preserve">Automatiškai turi būti atnaujintos visų, šios sutarties pagrindu išduotų aktyvių sutikimų būsenos į </w:t>
            </w:r>
            <w:r w:rsidRPr="00350A1D">
              <w:rPr>
                <w:rFonts w:cstheme="minorHAnsi"/>
              </w:rPr>
              <w:t>„</w:t>
            </w:r>
            <w:r w:rsidRPr="00350A1D">
              <w:rPr>
                <w:rFonts w:cstheme="minorHAnsi"/>
                <w:b/>
                <w:bCs/>
                <w:i/>
                <w:iCs/>
              </w:rPr>
              <w:t>Pasibaigęs galiojimas</w:t>
            </w:r>
            <w:r w:rsidRPr="00350A1D">
              <w:rPr>
                <w:rFonts w:cstheme="minorHAnsi"/>
              </w:rPr>
              <w:t>“</w:t>
            </w:r>
            <w:r>
              <w:rPr>
                <w:rFonts w:cstheme="minorHAnsi"/>
              </w:rPr>
              <w:t xml:space="preserve"> ir „</w:t>
            </w:r>
            <w:r>
              <w:rPr>
                <w:b/>
                <w:bCs/>
                <w:i/>
                <w:iCs/>
              </w:rPr>
              <w:t>Pastabos Klientui</w:t>
            </w:r>
            <w:r>
              <w:t xml:space="preserve">“ pildymo lauke </w:t>
            </w:r>
            <w:r>
              <w:rPr>
                <w:rFonts w:cstheme="minorHAnsi"/>
              </w:rPr>
              <w:t>nurodoma „Pasibaigė sutarties galiojimo terminas“ kaip tokio pokyčio priežastis. Išsaugojus pakeitimus, Klientams</w:t>
            </w:r>
            <w:r w:rsidRPr="00D44127">
              <w:rPr>
                <w:rFonts w:cstheme="minorHAnsi"/>
              </w:rPr>
              <w:t xml:space="preserve"> </w:t>
            </w:r>
            <w:r>
              <w:rPr>
                <w:rFonts w:cstheme="minorHAnsi"/>
              </w:rPr>
              <w:t xml:space="preserve">bei Sutikimą išdavusio skyriaus vadovui ir vadovaujantiems inžinieriams </w:t>
            </w:r>
            <w:r w:rsidRPr="00D44127">
              <w:rPr>
                <w:rFonts w:cstheme="minorHAnsi"/>
              </w:rPr>
              <w:t xml:space="preserve">išsiunčiamas informacinis pranešimas apie šį pasikeitimą. </w:t>
            </w:r>
          </w:p>
          <w:p w:rsidR="00C359AA" w:rsidP="00D019A2" w:rsidRDefault="00C359AA" w14:paraId="0328172D" w14:textId="0FB3D5C6">
            <w:pPr>
              <w:pStyle w:val="ListParagraph"/>
              <w:numPr>
                <w:ilvl w:val="0"/>
                <w:numId w:val="56"/>
              </w:numPr>
              <w:spacing w:before="60" w:after="60"/>
              <w:ind w:left="714" w:right="57" w:hanging="357"/>
              <w:contextualSpacing w:val="0"/>
              <w:jc w:val="both"/>
              <w:rPr>
                <w:rFonts w:cstheme="minorHAnsi"/>
              </w:rPr>
            </w:pPr>
            <w:r w:rsidRPr="001B61C4">
              <w:rPr>
                <w:rFonts w:cstheme="minorHAnsi"/>
              </w:rPr>
              <w:t>Klient</w:t>
            </w:r>
            <w:r>
              <w:rPr>
                <w:rFonts w:cstheme="minorHAnsi"/>
              </w:rPr>
              <w:t>as</w:t>
            </w:r>
            <w:r w:rsidRPr="001B61C4">
              <w:rPr>
                <w:rFonts w:cstheme="minorHAnsi"/>
              </w:rPr>
              <w:t xml:space="preserve"> neturi galimybės teikti prašymų</w:t>
            </w:r>
            <w:r>
              <w:rPr>
                <w:rFonts w:cstheme="minorHAnsi"/>
              </w:rPr>
              <w:t xml:space="preserve"> leidimui vykdyti darbus gauti šio pasibaigusio galiojimo sutikimo pagrindu (nepateikiamas kaip vienas iš galimų pasirinkimų išskleidžiamajame sąraše)</w:t>
            </w:r>
            <w:r w:rsidRPr="001B61C4">
              <w:rPr>
                <w:rFonts w:cstheme="minorHAnsi"/>
              </w:rPr>
              <w:t>.</w:t>
            </w:r>
          </w:p>
          <w:p w:rsidR="00C359AA" w:rsidP="00D019A2" w:rsidRDefault="00C359AA" w14:paraId="76394F33" w14:textId="20825937">
            <w:pPr>
              <w:pStyle w:val="ListParagraph"/>
              <w:numPr>
                <w:ilvl w:val="0"/>
                <w:numId w:val="56"/>
              </w:numPr>
              <w:spacing w:before="60" w:after="60"/>
              <w:ind w:right="57"/>
              <w:jc w:val="both"/>
              <w:rPr>
                <w:rFonts w:cstheme="minorHAnsi"/>
              </w:rPr>
            </w:pPr>
            <w:r>
              <w:rPr>
                <w:rFonts w:cstheme="minorHAnsi"/>
              </w:rPr>
              <w:t xml:space="preserve">Atšaukiami visi aktyvūs leidimai, išduoti pagal šią sutartį. Klientams, </w:t>
            </w:r>
            <w:r w:rsidRPr="008C3179">
              <w:rPr>
                <w:rFonts w:cstheme="minorHAnsi"/>
                <w:i/>
                <w:iCs/>
              </w:rPr>
              <w:t>Darbuotojų saugos ir aplinkosaugos skyriui</w:t>
            </w:r>
            <w:r>
              <w:rPr>
                <w:rFonts w:cstheme="minorHAnsi"/>
              </w:rPr>
              <w:t xml:space="preserve"> bei leidimą išdavusiems specialistams </w:t>
            </w:r>
            <w:r w:rsidRPr="00D44127">
              <w:rPr>
                <w:rFonts w:cstheme="minorHAnsi"/>
              </w:rPr>
              <w:t>išsiunčiamas informacinis pranešimas apie šį pasikeitimą.</w:t>
            </w:r>
          </w:p>
          <w:p w:rsidR="00C359AA" w:rsidP="00D019A2" w:rsidRDefault="00C359AA" w14:paraId="0004070C" w14:textId="7F13B311">
            <w:pPr>
              <w:pStyle w:val="ListParagraph"/>
              <w:numPr>
                <w:ilvl w:val="0"/>
                <w:numId w:val="56"/>
              </w:numPr>
              <w:spacing w:before="60" w:after="60"/>
              <w:ind w:right="57"/>
              <w:jc w:val="both"/>
              <w:rPr>
                <w:rFonts w:cstheme="minorHAnsi"/>
              </w:rPr>
            </w:pPr>
            <w:r>
              <w:rPr>
                <w:rFonts w:cstheme="minorHAnsi"/>
              </w:rPr>
              <w:t>Ak</w:t>
            </w:r>
            <w:r w:rsidRPr="004D0C51">
              <w:rPr>
                <w:rFonts w:cstheme="minorHAnsi"/>
              </w:rPr>
              <w:t xml:space="preserve">tyvūs </w:t>
            </w:r>
            <w:r>
              <w:rPr>
                <w:rFonts w:cstheme="minorHAnsi"/>
              </w:rPr>
              <w:t>Subrangovų</w:t>
            </w:r>
            <w:r w:rsidRPr="004D0C51">
              <w:rPr>
                <w:rFonts w:cstheme="minorHAnsi"/>
              </w:rPr>
              <w:t xml:space="preserve"> prašymai</w:t>
            </w:r>
            <w:r>
              <w:rPr>
                <w:rFonts w:cstheme="minorHAnsi"/>
              </w:rPr>
              <w:t xml:space="preserve"> sutikimams gauti</w:t>
            </w:r>
            <w:r w:rsidRPr="004D0C51">
              <w:rPr>
                <w:rFonts w:cstheme="minorHAnsi"/>
              </w:rPr>
              <w:t>, kurie buvo pateikti</w:t>
            </w:r>
            <w:r>
              <w:rPr>
                <w:rFonts w:cstheme="minorHAnsi"/>
              </w:rPr>
              <w:t xml:space="preserve"> iki DVS sutarties termino galiojimo sutrumpinimo turi būti </w:t>
            </w:r>
            <w:r w:rsidRPr="004D0C51">
              <w:rPr>
                <w:rFonts w:cstheme="minorHAnsi"/>
              </w:rPr>
              <w:t>automatiškai uždaromi su būsena „</w:t>
            </w:r>
            <w:r w:rsidRPr="00EB12CD">
              <w:rPr>
                <w:rFonts w:cstheme="minorHAnsi"/>
                <w:b/>
                <w:bCs/>
                <w:i/>
                <w:iCs/>
              </w:rPr>
              <w:t>Atmestas</w:t>
            </w:r>
            <w:r w:rsidRPr="004D0C51">
              <w:rPr>
                <w:rFonts w:cstheme="minorHAnsi"/>
              </w:rPr>
              <w:t xml:space="preserve">“, nurodant sutarties </w:t>
            </w:r>
            <w:r>
              <w:rPr>
                <w:rFonts w:cstheme="minorHAnsi"/>
              </w:rPr>
              <w:t>galiojimo termino pasibaigimą</w:t>
            </w:r>
            <w:r w:rsidRPr="004D0C51">
              <w:rPr>
                <w:rFonts w:cstheme="minorHAnsi"/>
              </w:rPr>
              <w:t>, kaip atmetimo priežastį ir pateikiant atitinkamus el. laiškus visiems numatytiems prašymo dalyviams</w:t>
            </w:r>
            <w:r>
              <w:rPr>
                <w:rFonts w:cstheme="minorHAnsi"/>
              </w:rPr>
              <w:t xml:space="preserve"> (Klientams ir </w:t>
            </w:r>
            <w:r w:rsidR="008C3179">
              <w:t>AB „</w:t>
            </w:r>
            <w:r w:rsidRPr="008C3179" w:rsidR="008C3179">
              <w:rPr>
                <w:i/>
                <w:iCs/>
              </w:rPr>
              <w:t>Amber Grid</w:t>
            </w:r>
            <w:r w:rsidR="008C3179">
              <w:rPr>
                <w:i/>
                <w:iCs/>
              </w:rPr>
              <w:t>“</w:t>
            </w:r>
            <w:r w:rsidR="008C3179">
              <w:t xml:space="preserve"> </w:t>
            </w:r>
            <w:r>
              <w:rPr>
                <w:rFonts w:cstheme="minorHAnsi"/>
              </w:rPr>
              <w:t>naudotojams)</w:t>
            </w:r>
            <w:r w:rsidRPr="004D0C51">
              <w:rPr>
                <w:rFonts w:cstheme="minorHAnsi"/>
              </w:rPr>
              <w:t>.</w:t>
            </w:r>
          </w:p>
          <w:p w:rsidRPr="0091676B" w:rsidR="00C359AA" w:rsidP="00D019A2" w:rsidRDefault="00C359AA" w14:paraId="303DAF7E" w14:textId="5BC97A1A">
            <w:pPr>
              <w:pStyle w:val="ListParagraph"/>
              <w:numPr>
                <w:ilvl w:val="0"/>
                <w:numId w:val="56"/>
              </w:numPr>
              <w:spacing w:before="60" w:after="60"/>
              <w:ind w:right="57"/>
              <w:jc w:val="both"/>
              <w:rPr>
                <w:rFonts w:cstheme="minorHAnsi"/>
              </w:rPr>
            </w:pPr>
            <w:r>
              <w:rPr>
                <w:rFonts w:cstheme="minorHAnsi"/>
              </w:rPr>
              <w:t>K</w:t>
            </w:r>
            <w:r w:rsidRPr="001B61C4">
              <w:rPr>
                <w:rFonts w:cstheme="minorHAnsi"/>
              </w:rPr>
              <w:t>lient</w:t>
            </w:r>
            <w:r>
              <w:rPr>
                <w:rFonts w:cstheme="minorHAnsi"/>
              </w:rPr>
              <w:t>as</w:t>
            </w:r>
            <w:r w:rsidRPr="001B61C4">
              <w:rPr>
                <w:rFonts w:cstheme="minorHAnsi"/>
              </w:rPr>
              <w:t xml:space="preserve"> neturi galimybės teikti prašymų</w:t>
            </w:r>
            <w:r>
              <w:rPr>
                <w:rFonts w:cstheme="minorHAnsi"/>
              </w:rPr>
              <w:t xml:space="preserve"> sutikimui vykdyti darbus gauti (nepateikiamas kaip vienas iš galimų pasirinkimų išskleidžiamajame sąraše) šios pasibaigusios galioti sutarties pagrindu</w:t>
            </w:r>
            <w:r w:rsidRPr="001B61C4">
              <w:rPr>
                <w:rFonts w:cstheme="minorHAnsi"/>
              </w:rPr>
              <w:t>.</w:t>
            </w:r>
          </w:p>
        </w:tc>
      </w:tr>
      <w:tr w:rsidRPr="009440FF" w:rsidR="00C359AA" w:rsidTr="00290B16" w14:paraId="0E5593B9" w14:textId="77777777">
        <w:trPr>
          <w:gridAfter w:val="1"/>
          <w:wAfter w:w="6" w:type="dxa"/>
          <w:trHeight w:val="731"/>
        </w:trPr>
        <w:tc>
          <w:tcPr>
            <w:tcW w:w="4907" w:type="dxa"/>
            <w:shd w:val="clear" w:color="auto" w:fill="auto"/>
            <w:vAlign w:val="center"/>
          </w:tcPr>
          <w:p w:rsidR="00C359AA" w:rsidP="00C359AA" w:rsidRDefault="00C359AA" w14:paraId="0A06D6A5" w14:textId="5C9E1EED">
            <w:pPr>
              <w:spacing w:after="120"/>
              <w:jc w:val="both"/>
            </w:pPr>
            <w:r>
              <w:t xml:space="preserve">Aš, kaip </w:t>
            </w:r>
            <w:r w:rsidRPr="00565BC1">
              <w:t xml:space="preserve">Sutikimą </w:t>
            </w:r>
            <w:r>
              <w:t xml:space="preserve">išdavusio skyriaus vadovas, noriu, jog </w:t>
            </w:r>
            <w:r w:rsidR="00B873EA">
              <w:t xml:space="preserve">pasibaigus galioti Klientui </w:t>
            </w:r>
            <w:r>
              <w:t>išduot</w:t>
            </w:r>
            <w:r w:rsidR="00B873EA">
              <w:t>am</w:t>
            </w:r>
            <w:r>
              <w:t xml:space="preserve"> sutikim</w:t>
            </w:r>
            <w:r w:rsidR="00B873EA">
              <w:t>ui</w:t>
            </w:r>
            <w:r>
              <w:t xml:space="preserve"> darbams vykdyti būtų informuoti numatyti proceso dalyviai, kad užtikrinti operatyvią komunikaciją.</w:t>
            </w:r>
          </w:p>
        </w:tc>
        <w:tc>
          <w:tcPr>
            <w:tcW w:w="1842" w:type="dxa"/>
            <w:shd w:val="clear" w:color="auto" w:fill="auto"/>
            <w:vAlign w:val="center"/>
          </w:tcPr>
          <w:p w:rsidR="00C359AA" w:rsidP="00C359AA" w:rsidRDefault="00C359AA" w14:paraId="4365372E" w14:textId="39B836E0">
            <w:pPr>
              <w:jc w:val="center"/>
              <w:rPr>
                <w:rFonts w:cstheme="minorHAnsi"/>
                <w:b/>
                <w:bCs/>
              </w:rPr>
            </w:pPr>
            <w:r>
              <w:rPr>
                <w:rFonts w:cstheme="minorHAnsi"/>
                <w:b/>
                <w:bCs/>
              </w:rPr>
              <w:t>Automatiniai pranešimai</w:t>
            </w:r>
          </w:p>
        </w:tc>
        <w:tc>
          <w:tcPr>
            <w:tcW w:w="7480" w:type="dxa"/>
            <w:shd w:val="clear" w:color="auto" w:fill="auto"/>
          </w:tcPr>
          <w:p w:rsidR="00C359AA" w:rsidP="00C359AA" w:rsidRDefault="00C359AA" w14:paraId="383C0732" w14:textId="2615B0FC">
            <w:pPr>
              <w:spacing w:before="60" w:after="120"/>
              <w:ind w:right="57"/>
              <w:jc w:val="both"/>
            </w:pPr>
            <w:r w:rsidRPr="00E11701">
              <w:rPr>
                <w:rFonts w:cstheme="minorHAnsi"/>
              </w:rPr>
              <w:t xml:space="preserve">Kai Sutikimų registre </w:t>
            </w:r>
            <w:r w:rsidRPr="00852FCA">
              <w:rPr>
                <w:rFonts w:cstheme="minorHAnsi"/>
              </w:rPr>
              <w:t>galiojančio</w:t>
            </w:r>
            <w:r w:rsidRPr="00852FCA">
              <w:rPr>
                <w:rFonts w:cstheme="minorHAnsi"/>
                <w:i/>
                <w:iCs/>
              </w:rPr>
              <w:t xml:space="preserve"> </w:t>
            </w:r>
            <w:r w:rsidRPr="0042467B">
              <w:t>sutikimo būsen</w:t>
            </w:r>
            <w:r>
              <w:t>a</w:t>
            </w:r>
            <w:r w:rsidRPr="0042467B">
              <w:t xml:space="preserve"> pakeičia</w:t>
            </w:r>
            <w:r>
              <w:t>ma</w:t>
            </w:r>
            <w:r w:rsidRPr="0042467B">
              <w:t xml:space="preserve"> į „</w:t>
            </w:r>
            <w:r>
              <w:rPr>
                <w:rFonts w:cstheme="minorHAnsi"/>
                <w:b/>
                <w:bCs/>
                <w:i/>
                <w:iCs/>
              </w:rPr>
              <w:t>Pasibaigęs galiojimas</w:t>
            </w:r>
            <w:r w:rsidRPr="0042467B">
              <w:t xml:space="preserve">“ ir </w:t>
            </w:r>
            <w:r>
              <w:t>„</w:t>
            </w:r>
            <w:r w:rsidRPr="00E11701">
              <w:rPr>
                <w:b/>
                <w:bCs/>
                <w:i/>
                <w:iCs/>
              </w:rPr>
              <w:t>Pastabos Klientui</w:t>
            </w:r>
            <w:r>
              <w:t>“ pildymo lauke</w:t>
            </w:r>
            <w:r w:rsidRPr="0042467B">
              <w:t xml:space="preserve"> pateikia</w:t>
            </w:r>
            <w:r>
              <w:t>ma</w:t>
            </w:r>
            <w:r w:rsidRPr="0042467B">
              <w:t xml:space="preserve"> </w:t>
            </w:r>
            <w:r>
              <w:t>būsenos pakeitimo</w:t>
            </w:r>
            <w:r w:rsidRPr="0042467B">
              <w:t xml:space="preserve"> priežast</w:t>
            </w:r>
            <w:r>
              <w:t xml:space="preserve">is, tada automatiškai suformuojami el. laiškai ir išsiunčiami tiek vidiniams </w:t>
            </w:r>
            <w:r w:rsidR="008C3179">
              <w:t xml:space="preserve"> AB „</w:t>
            </w:r>
            <w:r w:rsidRPr="008C3179" w:rsidR="008C3179">
              <w:rPr>
                <w:i/>
                <w:iCs/>
              </w:rPr>
              <w:t>Amber Grid</w:t>
            </w:r>
            <w:r w:rsidR="008C3179">
              <w:rPr>
                <w:i/>
                <w:iCs/>
              </w:rPr>
              <w:t>“</w:t>
            </w:r>
            <w:r w:rsidR="008C3179">
              <w:t xml:space="preserve"> </w:t>
            </w:r>
            <w:r w:rsidRPr="00D47BBF">
              <w:rPr>
                <w:rFonts w:cstheme="minorHAnsi"/>
              </w:rPr>
              <w:t>naudotojams</w:t>
            </w:r>
            <w:r>
              <w:t>, tiek ir Klientui:</w:t>
            </w:r>
          </w:p>
          <w:p w:rsidRPr="00D47BBF" w:rsidR="00C359AA" w:rsidP="00D019A2" w:rsidRDefault="00C359AA" w14:paraId="0465E71A" w14:textId="6CB4041D">
            <w:pPr>
              <w:pStyle w:val="ListParagraph"/>
              <w:numPr>
                <w:ilvl w:val="0"/>
                <w:numId w:val="50"/>
              </w:numPr>
              <w:spacing w:before="60" w:after="120"/>
              <w:ind w:right="57"/>
              <w:jc w:val="both"/>
            </w:pPr>
            <w:r w:rsidRPr="00286C99">
              <w:rPr>
                <w:b/>
                <w:i/>
              </w:rPr>
              <w:lastRenderedPageBreak/>
              <w:t>Atsakingo</w:t>
            </w:r>
            <w:r w:rsidRPr="00286C99">
              <w:rPr>
                <w:b/>
              </w:rPr>
              <w:t xml:space="preserve"> </w:t>
            </w:r>
            <w:r w:rsidRPr="00286C99">
              <w:rPr>
                <w:b/>
                <w:i/>
              </w:rPr>
              <w:t>skyriaus</w:t>
            </w:r>
            <w:r w:rsidRPr="0B606D00">
              <w:t xml:space="preserve"> vadovui ir vadovaujančiajam (-tiems) inžinieriui (-</w:t>
            </w:r>
            <w:proofErr w:type="spellStart"/>
            <w:r w:rsidRPr="0B606D00">
              <w:t>iams</w:t>
            </w:r>
            <w:proofErr w:type="spellEnd"/>
            <w:r w:rsidRPr="0B606D00">
              <w:t xml:space="preserve">) į darbo el. paštą, bei </w:t>
            </w:r>
            <w:r w:rsidRPr="003875D6">
              <w:rPr>
                <w:i/>
                <w:iCs/>
              </w:rPr>
              <w:t>Darbuotojų saugos ir aplinkosaugos skyriui</w:t>
            </w:r>
            <w:r w:rsidRPr="0B606D00">
              <w:t xml:space="preserve"> į bendrą skyriaus el. pašto dėžutę.</w:t>
            </w:r>
          </w:p>
          <w:p w:rsidR="00C359AA" w:rsidP="00D019A2" w:rsidRDefault="00C359AA" w14:paraId="4BA8F59F" w14:textId="0C80F1BE">
            <w:pPr>
              <w:pStyle w:val="ListParagraph"/>
              <w:numPr>
                <w:ilvl w:val="0"/>
                <w:numId w:val="50"/>
              </w:numPr>
              <w:spacing w:before="60" w:after="120"/>
              <w:ind w:right="57"/>
              <w:contextualSpacing w:val="0"/>
              <w:jc w:val="both"/>
              <w:rPr>
                <w:rFonts w:cstheme="minorHAnsi"/>
              </w:rPr>
            </w:pPr>
            <w:r w:rsidRPr="00D47BBF">
              <w:rPr>
                <w:rFonts w:cstheme="minorHAnsi"/>
              </w:rPr>
              <w:t>Pačiam Klientui, kurio sutikim</w:t>
            </w:r>
            <w:r>
              <w:rPr>
                <w:rFonts w:cstheme="minorHAnsi"/>
              </w:rPr>
              <w:t>o galiojimas pasibaigė.</w:t>
            </w:r>
            <w:r w:rsidRPr="00D47BBF">
              <w:rPr>
                <w:rFonts w:cstheme="minorHAnsi"/>
              </w:rPr>
              <w:t xml:space="preserve"> </w:t>
            </w:r>
          </w:p>
          <w:p w:rsidRPr="00F63EFC" w:rsidR="00C359AA" w:rsidP="00D019A2" w:rsidRDefault="00C359AA" w14:paraId="307B6478" w14:textId="09F89E93">
            <w:pPr>
              <w:pStyle w:val="ListParagraph"/>
              <w:numPr>
                <w:ilvl w:val="0"/>
                <w:numId w:val="50"/>
              </w:numPr>
              <w:spacing w:before="60" w:after="120"/>
              <w:ind w:right="57"/>
              <w:jc w:val="both"/>
            </w:pPr>
            <w:r w:rsidRPr="00F63EFC">
              <w:t xml:space="preserve">Jei sutikimo išdavimo pagrindas yra </w:t>
            </w:r>
            <w:r w:rsidRPr="00F63EFC">
              <w:rPr>
                <w:b/>
                <w:i/>
              </w:rPr>
              <w:t>Rangos ir (ar) paslaugų sutartis su „Amber Grid“</w:t>
            </w:r>
            <w:r w:rsidRPr="00F63EFC">
              <w:t xml:space="preserve"> – tada el. pranešimas siunčiamas ir </w:t>
            </w:r>
            <w:r w:rsidRPr="0094350C">
              <w:rPr>
                <w:i/>
                <w:iCs/>
              </w:rPr>
              <w:t>Atsakingam už sutarties vykdymą asmeniui</w:t>
            </w:r>
            <w:r w:rsidRPr="00F63EFC">
              <w:t xml:space="preserve">. </w:t>
            </w:r>
          </w:p>
          <w:p w:rsidRPr="00E95C29" w:rsidR="00C359AA" w:rsidP="00D019A2" w:rsidRDefault="00C359AA" w14:paraId="1D02C53E" w14:textId="3043795B">
            <w:pPr>
              <w:pStyle w:val="ListParagraph"/>
              <w:numPr>
                <w:ilvl w:val="0"/>
                <w:numId w:val="50"/>
              </w:numPr>
              <w:spacing w:before="60" w:after="120"/>
              <w:ind w:right="57"/>
              <w:contextualSpacing w:val="0"/>
              <w:jc w:val="both"/>
              <w:rPr>
                <w:rFonts w:cstheme="minorHAnsi"/>
              </w:rPr>
            </w:pPr>
            <w:r w:rsidRPr="00E95C29">
              <w:rPr>
                <w:rFonts w:cstheme="minorHAnsi"/>
              </w:rPr>
              <w:t xml:space="preserve">Jei sutikimo išdavimo pagrindas yra </w:t>
            </w:r>
            <w:r w:rsidRPr="00E95C29">
              <w:rPr>
                <w:rFonts w:cstheme="minorHAnsi"/>
                <w:b/>
                <w:bCs/>
                <w:i/>
                <w:iCs/>
              </w:rPr>
              <w:t>Subrangos sutartis darbams „Amber Grid“ objektuose vykdyti</w:t>
            </w:r>
            <w:r w:rsidRPr="00E95C29">
              <w:rPr>
                <w:rFonts w:cstheme="minorHAnsi"/>
              </w:rPr>
              <w:t xml:space="preserve"> – tai </w:t>
            </w:r>
            <w:r w:rsidRPr="00F63EFC">
              <w:rPr>
                <w:rFonts w:cstheme="minorHAnsi"/>
              </w:rPr>
              <w:t xml:space="preserve">kartu su </w:t>
            </w:r>
            <w:r w:rsidRPr="0094350C">
              <w:rPr>
                <w:rFonts w:cstheme="minorHAnsi"/>
                <w:i/>
                <w:iCs/>
              </w:rPr>
              <w:t>Atsakingu už sutarties vykdymą asmeniu</w:t>
            </w:r>
            <w:r>
              <w:rPr>
                <w:rFonts w:cstheme="minorHAnsi"/>
              </w:rPr>
              <w:t xml:space="preserve"> yra</w:t>
            </w:r>
            <w:r w:rsidRPr="00E95C29">
              <w:rPr>
                <w:rFonts w:cstheme="minorHAnsi"/>
              </w:rPr>
              <w:t xml:space="preserve"> informuojamas ir Gen. rangovas.</w:t>
            </w:r>
          </w:p>
        </w:tc>
      </w:tr>
      <w:tr w:rsidRPr="009440FF" w:rsidR="00C359AA" w:rsidTr="00B94CF5" w14:paraId="0F518E1D" w14:textId="77777777">
        <w:trPr>
          <w:gridAfter w:val="1"/>
          <w:wAfter w:w="6" w:type="dxa"/>
          <w:trHeight w:val="64"/>
        </w:trPr>
        <w:tc>
          <w:tcPr>
            <w:tcW w:w="4907" w:type="dxa"/>
            <w:shd w:val="clear" w:color="auto" w:fill="auto"/>
            <w:vAlign w:val="center"/>
          </w:tcPr>
          <w:p w:rsidRPr="00430608" w:rsidR="00C359AA" w:rsidP="00C359AA" w:rsidRDefault="00C359AA" w14:paraId="3F6B3CD4" w14:textId="414506FA">
            <w:pPr>
              <w:spacing w:after="120"/>
              <w:jc w:val="both"/>
            </w:pPr>
            <w:r w:rsidRPr="00430608">
              <w:lastRenderedPageBreak/>
              <w:t>Aš, kaip Gen. Rangovas, noriu gauti pranešimą apie mano Subrangov</w:t>
            </w:r>
            <w:r>
              <w:t>o pasibaigusį galioti</w:t>
            </w:r>
            <w:r w:rsidRPr="00430608">
              <w:t xml:space="preserve"> sutikimą darbams, kad žinočiau, jog </w:t>
            </w:r>
            <w:r>
              <w:t xml:space="preserve">jis </w:t>
            </w:r>
            <w:r w:rsidRPr="00430608">
              <w:t>negali vykdyti darbų</w:t>
            </w:r>
            <w:r>
              <w:t xml:space="preserve"> arba jau įvykdė darbus</w:t>
            </w:r>
            <w:r w:rsidRPr="00430608">
              <w:t>.</w:t>
            </w:r>
          </w:p>
        </w:tc>
        <w:tc>
          <w:tcPr>
            <w:tcW w:w="1842" w:type="dxa"/>
            <w:shd w:val="clear" w:color="auto" w:fill="auto"/>
            <w:vAlign w:val="center"/>
          </w:tcPr>
          <w:p w:rsidRPr="00592446" w:rsidR="00C359AA" w:rsidP="00C359AA" w:rsidRDefault="00C359AA" w14:paraId="1009561A" w14:textId="39779A15">
            <w:pPr>
              <w:jc w:val="center"/>
              <w:rPr>
                <w:rFonts w:cstheme="minorHAnsi"/>
                <w:b/>
                <w:bCs/>
              </w:rPr>
            </w:pPr>
            <w:r w:rsidRPr="00592446">
              <w:rPr>
                <w:rFonts w:cstheme="minorHAnsi"/>
                <w:b/>
                <w:bCs/>
              </w:rPr>
              <w:t>Automatiniai pranešimai</w:t>
            </w:r>
          </w:p>
        </w:tc>
        <w:tc>
          <w:tcPr>
            <w:tcW w:w="7480" w:type="dxa"/>
            <w:shd w:val="clear" w:color="auto" w:fill="auto"/>
          </w:tcPr>
          <w:p w:rsidRPr="00592446" w:rsidR="00C359AA" w:rsidP="00C359AA" w:rsidRDefault="00C359AA" w14:paraId="06EED08F" w14:textId="0DC3EF9E">
            <w:pPr>
              <w:spacing w:before="60" w:after="120"/>
              <w:ind w:right="57"/>
              <w:jc w:val="both"/>
            </w:pPr>
            <w:r w:rsidRPr="54182812">
              <w:t>Kai Sutikimų registre galiojančio</w:t>
            </w:r>
            <w:r w:rsidRPr="54182812">
              <w:rPr>
                <w:i/>
              </w:rPr>
              <w:t xml:space="preserve"> </w:t>
            </w:r>
            <w:r w:rsidRPr="00592446">
              <w:t xml:space="preserve">sutikimo, kuris išduotas </w:t>
            </w:r>
            <w:r w:rsidRPr="54182812">
              <w:rPr>
                <w:b/>
                <w:i/>
              </w:rPr>
              <w:t>Subrangos sutartis darbams „Amber Grid“ objektuose vykdyti</w:t>
            </w:r>
            <w:r w:rsidRPr="00592446">
              <w:t xml:space="preserve"> pagrindu, būsena pakeičiama į </w:t>
            </w:r>
            <w:r>
              <w:t>„</w:t>
            </w:r>
            <w:r w:rsidRPr="001D6CEA">
              <w:rPr>
                <w:b/>
                <w:bCs/>
                <w:i/>
                <w:iCs/>
              </w:rPr>
              <w:t>Pasibaigęs galiojimas</w:t>
            </w:r>
            <w:r>
              <w:t>“</w:t>
            </w:r>
            <w:r w:rsidRPr="00592446">
              <w:t>, tada automatiškai išsiunčiamas el. laiškas sutarties Gen. Rangovui, kuriame pateikiama:</w:t>
            </w:r>
          </w:p>
          <w:p w:rsidRPr="00592446" w:rsidR="00C359AA" w:rsidP="00D019A2" w:rsidRDefault="00C359AA" w14:paraId="10062E9C" w14:textId="78ABC886">
            <w:pPr>
              <w:pStyle w:val="ListParagraph"/>
              <w:numPr>
                <w:ilvl w:val="0"/>
                <w:numId w:val="51"/>
              </w:numPr>
              <w:spacing w:before="60" w:after="60"/>
              <w:ind w:left="714" w:right="57" w:hanging="357"/>
              <w:jc w:val="both"/>
            </w:pPr>
            <w:r w:rsidRPr="54182812">
              <w:t xml:space="preserve">Gen. rangovo </w:t>
            </w:r>
            <w:r>
              <w:t>sutarties su AB „</w:t>
            </w:r>
            <w:r w:rsidRPr="00C1547C">
              <w:rPr>
                <w:i/>
                <w:iCs/>
              </w:rPr>
              <w:t>Amber Grid</w:t>
            </w:r>
            <w:r w:rsidRPr="002B1017">
              <w:t>“</w:t>
            </w:r>
            <w:r>
              <w:t xml:space="preserve"> numeris</w:t>
            </w:r>
            <w:r w:rsidRPr="002B1017">
              <w:t xml:space="preserve">, </w:t>
            </w:r>
            <w:r w:rsidRPr="001D6CEA">
              <w:t>kurios</w:t>
            </w:r>
            <w:r w:rsidRPr="001D6CEA">
              <w:rPr>
                <w:b/>
                <w:bCs/>
                <w:i/>
                <w:iCs/>
              </w:rPr>
              <w:t xml:space="preserve"> Subrangovinių įmonių sąraše</w:t>
            </w:r>
            <w:r w:rsidRPr="54182812">
              <w:t xml:space="preserve"> yra </w:t>
            </w:r>
            <w:r w:rsidRPr="001D6CEA">
              <w:rPr>
                <w:b/>
                <w:bCs/>
              </w:rPr>
              <w:t>Subrangov</w:t>
            </w:r>
            <w:r>
              <w:rPr>
                <w:b/>
                <w:bCs/>
              </w:rPr>
              <w:t xml:space="preserve">as, </w:t>
            </w:r>
            <w:r w:rsidRPr="001D6CEA">
              <w:t>kurio</w:t>
            </w:r>
            <w:r w:rsidRPr="54182812">
              <w:t xml:space="preserve"> sutikim</w:t>
            </w:r>
            <w:r>
              <w:t xml:space="preserve">o darbams vykdyti galiojimas pasibaigė. </w:t>
            </w:r>
          </w:p>
          <w:p w:rsidRPr="00592446" w:rsidR="00C359AA" w:rsidP="00D019A2" w:rsidRDefault="00C359AA" w14:paraId="5138E90E" w14:textId="1EC3B64D">
            <w:pPr>
              <w:pStyle w:val="ListParagraph"/>
              <w:numPr>
                <w:ilvl w:val="0"/>
                <w:numId w:val="51"/>
              </w:numPr>
              <w:spacing w:before="60" w:after="120"/>
              <w:ind w:right="57"/>
              <w:contextualSpacing w:val="0"/>
              <w:jc w:val="both"/>
              <w:rPr>
                <w:rFonts w:cstheme="minorHAnsi"/>
              </w:rPr>
            </w:pPr>
            <w:r w:rsidRPr="00592446">
              <w:t xml:space="preserve">Interaktyvi nuoroda į Gen. rangovo </w:t>
            </w:r>
            <w:r>
              <w:t>S</w:t>
            </w:r>
            <w:r w:rsidRPr="00592446">
              <w:t>utikimo ID.</w:t>
            </w:r>
          </w:p>
        </w:tc>
      </w:tr>
      <w:tr w:rsidRPr="009440FF" w:rsidR="00C359AA" w:rsidTr="00B94CF5" w14:paraId="0AD5B63A" w14:textId="77777777">
        <w:trPr>
          <w:gridAfter w:val="1"/>
          <w:wAfter w:w="6" w:type="dxa"/>
          <w:trHeight w:val="731"/>
        </w:trPr>
        <w:tc>
          <w:tcPr>
            <w:tcW w:w="4907" w:type="dxa"/>
            <w:shd w:val="clear" w:color="auto" w:fill="auto"/>
            <w:vAlign w:val="center"/>
          </w:tcPr>
          <w:p w:rsidR="00C359AA" w:rsidP="00C359AA" w:rsidRDefault="00C359AA" w14:paraId="6193A35D" w14:textId="6C8F3FF8">
            <w:pPr>
              <w:spacing w:after="120"/>
              <w:jc w:val="both"/>
            </w:pPr>
            <w:r>
              <w:t>Aš, kaip Klientas, noriu gauti pranešimą apie mano pasibaigusio galiojimo sutikimus vykdyti darbus, kad žinočiau, jog negalima vykdyti darbų.</w:t>
            </w:r>
          </w:p>
        </w:tc>
        <w:tc>
          <w:tcPr>
            <w:tcW w:w="1842" w:type="dxa"/>
            <w:shd w:val="clear" w:color="auto" w:fill="auto"/>
            <w:vAlign w:val="center"/>
          </w:tcPr>
          <w:p w:rsidR="00C359AA" w:rsidP="00C359AA" w:rsidRDefault="00C359AA" w14:paraId="77EF141A" w14:textId="3EF28882">
            <w:pPr>
              <w:jc w:val="center"/>
              <w:rPr>
                <w:rFonts w:cstheme="minorHAnsi"/>
                <w:b/>
                <w:bCs/>
              </w:rPr>
            </w:pPr>
            <w:r>
              <w:rPr>
                <w:rFonts w:cstheme="minorHAnsi"/>
                <w:b/>
                <w:bCs/>
              </w:rPr>
              <w:t>Automatiniai pranešimai</w:t>
            </w:r>
          </w:p>
        </w:tc>
        <w:tc>
          <w:tcPr>
            <w:tcW w:w="7480" w:type="dxa"/>
            <w:shd w:val="clear" w:color="auto" w:fill="auto"/>
          </w:tcPr>
          <w:p w:rsidR="00C359AA" w:rsidP="00C359AA" w:rsidRDefault="00C359AA" w14:paraId="167EC95F" w14:textId="025A2449">
            <w:pPr>
              <w:spacing w:before="60" w:after="120"/>
              <w:ind w:right="57"/>
              <w:jc w:val="both"/>
            </w:pPr>
            <w:r w:rsidRPr="0042467B">
              <w:rPr>
                <w:rFonts w:cstheme="minorHAnsi"/>
              </w:rPr>
              <w:t>Kai Sutikimų registre galiojančio</w:t>
            </w:r>
            <w:r w:rsidRPr="0042467B">
              <w:rPr>
                <w:rFonts w:cstheme="minorHAnsi"/>
                <w:i/>
                <w:iCs/>
              </w:rPr>
              <w:t xml:space="preserve"> </w:t>
            </w:r>
            <w:r w:rsidRPr="0042467B">
              <w:t>sutikimo</w:t>
            </w:r>
            <w:r>
              <w:t xml:space="preserve">, kuris išduotas </w:t>
            </w:r>
            <w:r w:rsidRPr="00100115">
              <w:rPr>
                <w:rFonts w:cstheme="minorHAnsi"/>
                <w:b/>
                <w:bCs/>
                <w:i/>
                <w:iCs/>
              </w:rPr>
              <w:t>Rangos ir (ar) paslaugų sutartis su „Amber Grid“</w:t>
            </w:r>
            <w:r w:rsidRPr="0042467B">
              <w:t xml:space="preserve"> </w:t>
            </w:r>
            <w:r>
              <w:t xml:space="preserve">pagrindu </w:t>
            </w:r>
            <w:r w:rsidRPr="0042467B">
              <w:t>būsen</w:t>
            </w:r>
            <w:r>
              <w:t>a</w:t>
            </w:r>
            <w:r w:rsidRPr="0042467B">
              <w:t xml:space="preserve"> pa</w:t>
            </w:r>
            <w:r>
              <w:t>si</w:t>
            </w:r>
            <w:r w:rsidRPr="0042467B">
              <w:t>keičia į „</w:t>
            </w:r>
            <w:r>
              <w:rPr>
                <w:rFonts w:cstheme="minorHAnsi"/>
                <w:b/>
                <w:bCs/>
                <w:i/>
                <w:iCs/>
              </w:rPr>
              <w:t>Pasibaigęs galiojimas</w:t>
            </w:r>
            <w:r w:rsidRPr="0042467B">
              <w:t xml:space="preserve">“ ir </w:t>
            </w:r>
            <w:r>
              <w:t>„</w:t>
            </w:r>
            <w:r w:rsidRPr="0042467B">
              <w:rPr>
                <w:b/>
                <w:bCs/>
                <w:i/>
                <w:iCs/>
              </w:rPr>
              <w:t>Pastabos Klientui</w:t>
            </w:r>
            <w:r>
              <w:t>“ pildymo lauke</w:t>
            </w:r>
            <w:r w:rsidRPr="0042467B">
              <w:t xml:space="preserve"> pateikia</w:t>
            </w:r>
            <w:r>
              <w:t>ma</w:t>
            </w:r>
            <w:r w:rsidRPr="0042467B">
              <w:t xml:space="preserve"> </w:t>
            </w:r>
            <w:r>
              <w:t>pasibaigusio galiojimo</w:t>
            </w:r>
            <w:r w:rsidRPr="0042467B">
              <w:t xml:space="preserve"> priežast</w:t>
            </w:r>
            <w:r>
              <w:t>is, tada automatiškai išsiunčiamas el. laiškas sutarties Gen. rangovui, kuriame pateikiama:</w:t>
            </w:r>
          </w:p>
          <w:p w:rsidR="00C359AA" w:rsidP="00D019A2" w:rsidRDefault="00C359AA" w14:paraId="19000421" w14:textId="06F34F47">
            <w:pPr>
              <w:pStyle w:val="ListParagraph"/>
              <w:numPr>
                <w:ilvl w:val="0"/>
                <w:numId w:val="51"/>
              </w:numPr>
              <w:spacing w:before="60" w:after="60"/>
              <w:ind w:left="714" w:right="57" w:hanging="357"/>
              <w:contextualSpacing w:val="0"/>
              <w:jc w:val="both"/>
              <w:rPr>
                <w:rFonts w:cstheme="minorHAnsi"/>
              </w:rPr>
            </w:pPr>
            <w:r>
              <w:rPr>
                <w:rFonts w:cstheme="minorHAnsi"/>
              </w:rPr>
              <w:t>Sutikimo ID, kurio galiojimas pasibaigė;</w:t>
            </w:r>
          </w:p>
          <w:p w:rsidR="00C359AA" w:rsidP="00D019A2" w:rsidRDefault="00C359AA" w14:paraId="30AB1C76" w14:textId="3B070D79">
            <w:pPr>
              <w:pStyle w:val="ListParagraph"/>
              <w:numPr>
                <w:ilvl w:val="0"/>
                <w:numId w:val="51"/>
              </w:numPr>
              <w:spacing w:before="60" w:after="60"/>
              <w:ind w:left="714" w:right="57" w:hanging="357"/>
              <w:contextualSpacing w:val="0"/>
              <w:jc w:val="both"/>
              <w:rPr>
                <w:rFonts w:cstheme="minorHAnsi"/>
              </w:rPr>
            </w:pPr>
            <w:r>
              <w:rPr>
                <w:rFonts w:cstheme="minorHAnsi"/>
              </w:rPr>
              <w:t>Standartinis pranešimo tekstas dėl Sutikimo galiojimo termino pabaigos;</w:t>
            </w:r>
          </w:p>
          <w:p w:rsidR="00C359AA" w:rsidP="00D019A2" w:rsidRDefault="00C359AA" w14:paraId="76473568" w14:textId="238DD0F9">
            <w:pPr>
              <w:pStyle w:val="ListParagraph"/>
              <w:numPr>
                <w:ilvl w:val="0"/>
                <w:numId w:val="51"/>
              </w:numPr>
              <w:spacing w:before="60" w:after="120"/>
              <w:ind w:left="714" w:right="57" w:hanging="357"/>
              <w:jc w:val="both"/>
            </w:pPr>
            <w:r w:rsidRPr="152C62B2">
              <w:t xml:space="preserve">Nurodoma </w:t>
            </w:r>
            <w:r>
              <w:t xml:space="preserve">pasikeitusios Sutikimo būsenos </w:t>
            </w:r>
            <w:r w:rsidRPr="152C62B2">
              <w:t xml:space="preserve">priežastis (paimama iš </w:t>
            </w:r>
            <w:r>
              <w:t>„</w:t>
            </w:r>
            <w:r w:rsidRPr="0042467B">
              <w:rPr>
                <w:b/>
                <w:bCs/>
                <w:i/>
                <w:iCs/>
              </w:rPr>
              <w:t>Pastabos Klientui</w:t>
            </w:r>
            <w:r>
              <w:t>“ pildymo lauko);</w:t>
            </w:r>
          </w:p>
          <w:p w:rsidRPr="00D47BBF" w:rsidR="00C359AA" w:rsidP="00D019A2" w:rsidRDefault="00C359AA" w14:paraId="29E32A2C" w14:textId="7BF7D93B">
            <w:pPr>
              <w:pStyle w:val="ListParagraph"/>
              <w:numPr>
                <w:ilvl w:val="0"/>
                <w:numId w:val="51"/>
              </w:numPr>
              <w:spacing w:before="60" w:after="120"/>
              <w:ind w:left="714" w:right="57" w:hanging="357"/>
              <w:jc w:val="both"/>
            </w:pPr>
            <w:r>
              <w:t>Pateikiama interaktyvi nuoroda į pasibaigusio galiojimo Sutikimo ID.</w:t>
            </w:r>
          </w:p>
        </w:tc>
      </w:tr>
      <w:tr w:rsidRPr="009440FF" w:rsidR="00C359AA" w:rsidTr="004339D6" w14:paraId="20CD3F79" w14:textId="77777777">
        <w:trPr>
          <w:gridAfter w:val="1"/>
          <w:wAfter w:w="6" w:type="dxa"/>
          <w:trHeight w:val="731"/>
        </w:trPr>
        <w:tc>
          <w:tcPr>
            <w:tcW w:w="4907" w:type="dxa"/>
            <w:shd w:val="clear" w:color="auto" w:fill="auto"/>
            <w:vAlign w:val="center"/>
          </w:tcPr>
          <w:p w:rsidR="00C359AA" w:rsidP="00C359AA" w:rsidRDefault="00C359AA" w14:paraId="0EC6563A" w14:textId="014785A4">
            <w:pPr>
              <w:jc w:val="both"/>
            </w:pPr>
            <w:r>
              <w:lastRenderedPageBreak/>
              <w:t xml:space="preserve">Aš, kaip išduoto sutikimo </w:t>
            </w:r>
            <w:r w:rsidRPr="009A7227">
              <w:t>skyriaus vadovas arba vadovaujantysis inžinierius</w:t>
            </w:r>
            <w:r>
              <w:t>, noriu</w:t>
            </w:r>
            <w:r w:rsidRPr="009A7227">
              <w:t xml:space="preserve"> </w:t>
            </w:r>
            <w:r>
              <w:t xml:space="preserve">gauti pranešimą apie anksčiau nei planuota pasibaigusį galioti Kliento sutikimą darbams tam, kad žinočiau, kad yra numatytų darbų perkėlimo tikimybė </w:t>
            </w:r>
            <w:ins w:author="Emilija Gerdavaitė" w:date="2025-04-12T18:50:00Z" w16du:dateUtc="2025-04-12T15:50:00Z" w:id="5">
              <w:r>
                <w:t>a</w:t>
              </w:r>
            </w:ins>
            <w:r>
              <w:t>r galimas vėlavimas.</w:t>
            </w:r>
          </w:p>
        </w:tc>
        <w:tc>
          <w:tcPr>
            <w:tcW w:w="1842" w:type="dxa"/>
            <w:shd w:val="clear" w:color="auto" w:fill="auto"/>
            <w:vAlign w:val="center"/>
          </w:tcPr>
          <w:p w:rsidR="00C359AA" w:rsidP="00C359AA" w:rsidRDefault="00C359AA" w14:paraId="69E6A790" w14:textId="183E9AF1">
            <w:pPr>
              <w:jc w:val="center"/>
              <w:rPr>
                <w:rFonts w:cstheme="minorHAnsi"/>
                <w:b/>
                <w:bCs/>
              </w:rPr>
            </w:pPr>
            <w:r>
              <w:rPr>
                <w:rFonts w:cstheme="minorHAnsi"/>
                <w:b/>
                <w:bCs/>
              </w:rPr>
              <w:t>Automatiniai pranešimai</w:t>
            </w:r>
          </w:p>
        </w:tc>
        <w:tc>
          <w:tcPr>
            <w:tcW w:w="7480" w:type="dxa"/>
            <w:shd w:val="clear" w:color="auto" w:fill="auto"/>
          </w:tcPr>
          <w:p w:rsidR="00C359AA" w:rsidP="00C359AA" w:rsidRDefault="00C359AA" w14:paraId="1AF36690" w14:textId="6C6B308C">
            <w:pPr>
              <w:spacing w:before="60" w:after="120"/>
              <w:ind w:right="57"/>
              <w:jc w:val="both"/>
            </w:pPr>
            <w:r w:rsidRPr="0B606D00">
              <w:t>Kai Sutikimų registre galiojančio</w:t>
            </w:r>
            <w:r w:rsidRPr="0B606D00">
              <w:rPr>
                <w:i/>
                <w:iCs/>
              </w:rPr>
              <w:t xml:space="preserve"> </w:t>
            </w:r>
            <w:r w:rsidRPr="0B606D00">
              <w:t>sutikimo būsena pakeičiama į „</w:t>
            </w:r>
            <w:r>
              <w:rPr>
                <w:b/>
                <w:bCs/>
                <w:i/>
                <w:iCs/>
              </w:rPr>
              <w:t>Pasibaigęs galiojimas</w:t>
            </w:r>
            <w:r w:rsidRPr="0B606D00">
              <w:t>“</w:t>
            </w:r>
            <w:r>
              <w:t xml:space="preserve"> dėl:</w:t>
            </w:r>
          </w:p>
          <w:p w:rsidR="00C359AA" w:rsidP="00D019A2" w:rsidRDefault="00C359AA" w14:paraId="0EE6C983" w14:textId="3A0DC346">
            <w:pPr>
              <w:pStyle w:val="ListParagraph"/>
              <w:numPr>
                <w:ilvl w:val="0"/>
                <w:numId w:val="66"/>
              </w:numPr>
              <w:spacing w:before="60" w:after="120"/>
              <w:ind w:right="57"/>
              <w:jc w:val="both"/>
            </w:pPr>
            <w:r>
              <w:t xml:space="preserve">Sutrumpėjusios </w:t>
            </w:r>
            <w:proofErr w:type="spellStart"/>
            <w:r>
              <w:t>DVS‘e</w:t>
            </w:r>
            <w:proofErr w:type="spellEnd"/>
            <w:r>
              <w:t xml:space="preserve"> sutarties vykdymo datos.</w:t>
            </w:r>
          </w:p>
          <w:p w:rsidR="00C359AA" w:rsidP="00D019A2" w:rsidRDefault="00C359AA" w14:paraId="396078CA" w14:textId="6AAFAE4B">
            <w:pPr>
              <w:pStyle w:val="ListParagraph"/>
              <w:numPr>
                <w:ilvl w:val="0"/>
                <w:numId w:val="66"/>
              </w:numPr>
              <w:spacing w:before="60" w:after="120"/>
              <w:ind w:right="57"/>
              <w:jc w:val="both"/>
            </w:pPr>
            <w:r>
              <w:t>Kitu sutartu būdu sistemoje patvirtinus, kad Klientas jau pabaigė darbus;</w:t>
            </w:r>
          </w:p>
          <w:p w:rsidR="00C359AA" w:rsidP="00D019A2" w:rsidRDefault="00C359AA" w14:paraId="2F9E5A71" w14:textId="77777777">
            <w:pPr>
              <w:pStyle w:val="ListParagraph"/>
              <w:numPr>
                <w:ilvl w:val="0"/>
                <w:numId w:val="66"/>
              </w:numPr>
              <w:spacing w:before="60" w:after="120"/>
              <w:ind w:right="57"/>
              <w:jc w:val="both"/>
            </w:pPr>
            <w:r>
              <w:t xml:space="preserve">Arba pašalinus Subrangovą iš </w:t>
            </w:r>
            <w:r w:rsidRPr="00783C01">
              <w:rPr>
                <w:b/>
                <w:bCs/>
                <w:i/>
                <w:iCs/>
              </w:rPr>
              <w:t>Subrangovinių įmonių sąrašo</w:t>
            </w:r>
            <w:r w:rsidRPr="00E6609A">
              <w:t xml:space="preserve">, </w:t>
            </w:r>
            <w:r>
              <w:t xml:space="preserve">kuris turėjo galiojantį sutikimą darbams. </w:t>
            </w:r>
          </w:p>
          <w:p w:rsidR="00C359AA" w:rsidP="00C359AA" w:rsidRDefault="00C359AA" w14:paraId="73E295CD" w14:textId="353E7D1E">
            <w:pPr>
              <w:spacing w:before="60" w:after="120"/>
              <w:ind w:left="45" w:right="57"/>
              <w:jc w:val="both"/>
            </w:pPr>
            <w:r>
              <w:t xml:space="preserve">Esant bet kuriai iš šių </w:t>
            </w:r>
            <w:r>
              <w:rPr>
                <w:lang w:val="en-US"/>
              </w:rPr>
              <w:t>3</w:t>
            </w:r>
            <w:r>
              <w:t>-jų sąlygų, turi būti a</w:t>
            </w:r>
            <w:r w:rsidRPr="0B606D00">
              <w:t>utomatiškai išsiunčiamas el. laiškas šį sutikimą išdavusio skyriaus vadovui bei vadovaujančiam (-tiems) inžinieriui (-</w:t>
            </w:r>
            <w:proofErr w:type="spellStart"/>
            <w:r w:rsidRPr="0B606D00">
              <w:t>iams</w:t>
            </w:r>
            <w:proofErr w:type="spellEnd"/>
            <w:r w:rsidRPr="0B606D00">
              <w:t>), laiške pateikiant:</w:t>
            </w:r>
          </w:p>
          <w:p w:rsidR="00C359AA" w:rsidP="00D019A2" w:rsidRDefault="00C359AA" w14:paraId="3753D26A" w14:textId="1B5E0376">
            <w:pPr>
              <w:pStyle w:val="ListParagraph"/>
              <w:numPr>
                <w:ilvl w:val="0"/>
                <w:numId w:val="51"/>
              </w:numPr>
              <w:spacing w:before="60" w:after="60"/>
              <w:ind w:right="57"/>
              <w:contextualSpacing w:val="0"/>
              <w:jc w:val="both"/>
              <w:rPr>
                <w:rFonts w:cstheme="minorHAnsi"/>
              </w:rPr>
            </w:pPr>
            <w:r>
              <w:rPr>
                <w:rFonts w:cstheme="minorHAnsi"/>
              </w:rPr>
              <w:t>Sutikimo ID, kurio galiojimas panaikintas ir interaktyvi nuoroda į šį sutikimą.</w:t>
            </w:r>
          </w:p>
          <w:p w:rsidR="00C359AA" w:rsidP="00D019A2" w:rsidRDefault="00C359AA" w14:paraId="390F5726" w14:textId="32F1EE2D">
            <w:pPr>
              <w:pStyle w:val="ListParagraph"/>
              <w:numPr>
                <w:ilvl w:val="0"/>
                <w:numId w:val="51"/>
              </w:numPr>
              <w:spacing w:before="60" w:after="60"/>
              <w:ind w:right="57"/>
              <w:contextualSpacing w:val="0"/>
              <w:jc w:val="both"/>
              <w:rPr>
                <w:rFonts w:cstheme="minorHAnsi"/>
              </w:rPr>
            </w:pPr>
            <w:r>
              <w:rPr>
                <w:rFonts w:cstheme="minorHAnsi"/>
              </w:rPr>
              <w:t>Sutarties numerį, su kuriuo susijęs pasibaigusio galioti sutikimas darbams vykdyti. Jei pasibaigė galioti daugiau nei vienas sutikimas darbams, pagal tą pačią sutartį – tada turi būti siunčiamas vienas bendras el. laiškas, o ne atskiri laiškai, atskirai nurodantys visų pasibaigusio galiojimo Subrangovų bei Gen. rangovo sutikimus.</w:t>
            </w:r>
          </w:p>
          <w:p w:rsidRPr="009E5146" w:rsidR="00C359AA" w:rsidP="00D019A2" w:rsidRDefault="00C359AA" w14:paraId="50B73DDE" w14:textId="3A39B675">
            <w:pPr>
              <w:pStyle w:val="ListParagraph"/>
              <w:numPr>
                <w:ilvl w:val="0"/>
                <w:numId w:val="51"/>
              </w:numPr>
              <w:spacing w:before="60" w:after="60"/>
              <w:ind w:right="57"/>
              <w:contextualSpacing w:val="0"/>
              <w:jc w:val="both"/>
            </w:pPr>
            <w:r w:rsidRPr="002C1592">
              <w:rPr>
                <w:rFonts w:cstheme="minorHAnsi"/>
              </w:rPr>
              <w:t xml:space="preserve">Standartinis pranešimo tekstas dėl </w:t>
            </w:r>
            <w:r>
              <w:rPr>
                <w:rFonts w:cstheme="minorHAnsi"/>
              </w:rPr>
              <w:t xml:space="preserve">pasibaigusio galioti </w:t>
            </w:r>
            <w:r w:rsidRPr="002C1592">
              <w:rPr>
                <w:rFonts w:cstheme="minorHAnsi"/>
              </w:rPr>
              <w:t xml:space="preserve">sutikimo bei </w:t>
            </w:r>
            <w:r>
              <w:rPr>
                <w:rFonts w:cstheme="minorHAnsi"/>
              </w:rPr>
              <w:t>šio galiojimo pabaigos</w:t>
            </w:r>
            <w:r w:rsidRPr="002C1592">
              <w:rPr>
                <w:rFonts w:cstheme="minorHAnsi"/>
              </w:rPr>
              <w:t xml:space="preserve"> priežast</w:t>
            </w:r>
            <w:r>
              <w:rPr>
                <w:rFonts w:cstheme="minorHAnsi"/>
              </w:rPr>
              <w:t>į</w:t>
            </w:r>
            <w:r w:rsidRPr="002C1592">
              <w:rPr>
                <w:rFonts w:cstheme="minorHAnsi"/>
              </w:rPr>
              <w:t xml:space="preserve"> (paimama iš </w:t>
            </w:r>
            <w:r>
              <w:t>„</w:t>
            </w:r>
            <w:r w:rsidRPr="002C1592">
              <w:rPr>
                <w:b/>
                <w:bCs/>
                <w:i/>
                <w:iCs/>
              </w:rPr>
              <w:t>Pastabos Klientui</w:t>
            </w:r>
            <w:r>
              <w:t>“ pildymo lauko).</w:t>
            </w:r>
          </w:p>
        </w:tc>
      </w:tr>
      <w:tr w:rsidRPr="009440FF" w:rsidR="00C359AA" w:rsidTr="00240DB7" w14:paraId="209AB202" w14:textId="77777777">
        <w:trPr>
          <w:gridAfter w:val="1"/>
          <w:wAfter w:w="6" w:type="dxa"/>
          <w:trHeight w:val="731"/>
        </w:trPr>
        <w:tc>
          <w:tcPr>
            <w:tcW w:w="4907" w:type="dxa"/>
            <w:shd w:val="clear" w:color="auto" w:fill="auto"/>
            <w:vAlign w:val="center"/>
          </w:tcPr>
          <w:p w:rsidR="00C359AA" w:rsidP="00C359AA" w:rsidRDefault="00C359AA" w14:paraId="7D08C5EB" w14:textId="0102975B">
            <w:pPr>
              <w:jc w:val="both"/>
            </w:pPr>
            <w:r>
              <w:t>Aš, kaip Saugos darbe specialistas, noriu</w:t>
            </w:r>
            <w:r w:rsidRPr="009A7227">
              <w:t xml:space="preserve"> </w:t>
            </w:r>
            <w:r>
              <w:t>gauti pranešimą apie anksčiau nei planuota pasibaigusį galioti Kliento tam, tam, kad žinočiau, jog gali atsirasti poreikis papildomai Kliento patekimo į objektus ar apsaugos zonas kontrolei užtikrinti.</w:t>
            </w:r>
          </w:p>
        </w:tc>
        <w:tc>
          <w:tcPr>
            <w:tcW w:w="1842" w:type="dxa"/>
            <w:shd w:val="clear" w:color="auto" w:fill="auto"/>
            <w:vAlign w:val="center"/>
          </w:tcPr>
          <w:p w:rsidR="00C359AA" w:rsidP="00C359AA" w:rsidRDefault="00C359AA" w14:paraId="549DB4B7" w14:textId="60A0411C">
            <w:pPr>
              <w:jc w:val="center"/>
              <w:rPr>
                <w:rFonts w:cstheme="minorHAnsi"/>
                <w:b/>
                <w:bCs/>
              </w:rPr>
            </w:pPr>
            <w:r>
              <w:rPr>
                <w:rFonts w:cstheme="minorHAnsi"/>
                <w:b/>
                <w:bCs/>
              </w:rPr>
              <w:t>Automatiniai pranešimai</w:t>
            </w:r>
          </w:p>
        </w:tc>
        <w:tc>
          <w:tcPr>
            <w:tcW w:w="7480" w:type="dxa"/>
            <w:shd w:val="clear" w:color="auto" w:fill="auto"/>
          </w:tcPr>
          <w:p w:rsidR="00C359AA" w:rsidP="00C359AA" w:rsidRDefault="00C359AA" w14:paraId="37FD1CB5" w14:textId="77777777">
            <w:pPr>
              <w:spacing w:before="60" w:after="120"/>
              <w:ind w:right="57"/>
              <w:jc w:val="both"/>
            </w:pPr>
            <w:r w:rsidRPr="0B606D00">
              <w:t>Kai Sutikimų registre galiojančio</w:t>
            </w:r>
            <w:r w:rsidRPr="0B606D00">
              <w:rPr>
                <w:i/>
                <w:iCs/>
              </w:rPr>
              <w:t xml:space="preserve"> </w:t>
            </w:r>
            <w:r w:rsidRPr="0B606D00">
              <w:t>sutikimo būsena pakeičiama į „</w:t>
            </w:r>
            <w:r>
              <w:rPr>
                <w:b/>
                <w:bCs/>
                <w:i/>
                <w:iCs/>
              </w:rPr>
              <w:t>Pasibaigęs galiojimas</w:t>
            </w:r>
            <w:r w:rsidRPr="0B606D00">
              <w:t>“</w:t>
            </w:r>
            <w:r>
              <w:t xml:space="preserve"> dėl:</w:t>
            </w:r>
          </w:p>
          <w:p w:rsidR="00C359AA" w:rsidP="00D019A2" w:rsidRDefault="00C359AA" w14:paraId="04431556" w14:textId="77777777">
            <w:pPr>
              <w:pStyle w:val="ListParagraph"/>
              <w:numPr>
                <w:ilvl w:val="0"/>
                <w:numId w:val="70"/>
              </w:numPr>
              <w:spacing w:before="60" w:after="120"/>
              <w:ind w:right="57"/>
              <w:jc w:val="both"/>
            </w:pPr>
            <w:r>
              <w:t xml:space="preserve">Sutrumpėjusios </w:t>
            </w:r>
            <w:proofErr w:type="spellStart"/>
            <w:r>
              <w:t>DVS‘e</w:t>
            </w:r>
            <w:proofErr w:type="spellEnd"/>
            <w:r>
              <w:t xml:space="preserve"> sutarties vykdymo datos.</w:t>
            </w:r>
          </w:p>
          <w:p w:rsidR="00C359AA" w:rsidP="00D019A2" w:rsidRDefault="00C359AA" w14:paraId="1C9645F5" w14:textId="77777777">
            <w:pPr>
              <w:pStyle w:val="ListParagraph"/>
              <w:numPr>
                <w:ilvl w:val="0"/>
                <w:numId w:val="70"/>
              </w:numPr>
              <w:spacing w:before="60" w:after="120"/>
              <w:ind w:right="57"/>
              <w:jc w:val="both"/>
            </w:pPr>
            <w:r>
              <w:t>Kitu sutartu būdu sistemoje patvirtinus, kad Klientas jau pabaigė darbus;</w:t>
            </w:r>
          </w:p>
          <w:p w:rsidR="00C359AA" w:rsidP="00D019A2" w:rsidRDefault="00C359AA" w14:paraId="4C0686F1" w14:textId="77777777">
            <w:pPr>
              <w:pStyle w:val="ListParagraph"/>
              <w:numPr>
                <w:ilvl w:val="0"/>
                <w:numId w:val="70"/>
              </w:numPr>
              <w:spacing w:before="60" w:after="120"/>
              <w:ind w:right="57"/>
              <w:jc w:val="both"/>
            </w:pPr>
            <w:r>
              <w:t xml:space="preserve">Arba pašalinus Subrangovą iš </w:t>
            </w:r>
            <w:r w:rsidRPr="00783C01">
              <w:rPr>
                <w:b/>
                <w:bCs/>
                <w:i/>
                <w:iCs/>
              </w:rPr>
              <w:t>Subrangovinių įmonių sąrašo</w:t>
            </w:r>
            <w:r w:rsidRPr="00E6609A">
              <w:t xml:space="preserve">, </w:t>
            </w:r>
            <w:r>
              <w:t xml:space="preserve">kuris turėjo galiojantį sutikimą darbams. </w:t>
            </w:r>
          </w:p>
          <w:p w:rsidR="00C359AA" w:rsidP="00C359AA" w:rsidRDefault="00C359AA" w14:paraId="3173BB92" w14:textId="50D6863F">
            <w:pPr>
              <w:spacing w:before="60" w:after="120"/>
              <w:ind w:left="45" w:right="57"/>
              <w:jc w:val="both"/>
            </w:pPr>
            <w:r>
              <w:t xml:space="preserve">Esant bet kuriai iš šių </w:t>
            </w:r>
            <w:r>
              <w:rPr>
                <w:lang w:val="en-US"/>
              </w:rPr>
              <w:t>3</w:t>
            </w:r>
            <w:r>
              <w:t>-jų sąlygų, turi būti a</w:t>
            </w:r>
            <w:r w:rsidRPr="0B606D00">
              <w:t xml:space="preserve">utomatiškai išsiunčiamas el. laiškas </w:t>
            </w:r>
            <w:r>
              <w:rPr>
                <w:rFonts w:cstheme="minorHAnsi"/>
              </w:rPr>
              <w:t xml:space="preserve">į bendrą </w:t>
            </w:r>
            <w:r>
              <w:t>Darbuotojų saugos skyriaus el. pašto dėžutę</w:t>
            </w:r>
            <w:r w:rsidRPr="0B606D00">
              <w:t>, laiške pateikiant:</w:t>
            </w:r>
          </w:p>
          <w:p w:rsidR="00C359AA" w:rsidP="00D019A2" w:rsidRDefault="00C359AA" w14:paraId="3FEF98B8" w14:textId="77777777">
            <w:pPr>
              <w:pStyle w:val="ListParagraph"/>
              <w:numPr>
                <w:ilvl w:val="0"/>
                <w:numId w:val="51"/>
              </w:numPr>
              <w:spacing w:before="60" w:after="60"/>
              <w:ind w:right="57"/>
              <w:contextualSpacing w:val="0"/>
              <w:jc w:val="both"/>
              <w:rPr>
                <w:rFonts w:cstheme="minorHAnsi"/>
              </w:rPr>
            </w:pPr>
            <w:r>
              <w:rPr>
                <w:rFonts w:cstheme="minorHAnsi"/>
              </w:rPr>
              <w:lastRenderedPageBreak/>
              <w:t>Sutikimo ID, kurio galiojimas panaikintas ir interaktyvi nuoroda į šį sutikimą.</w:t>
            </w:r>
          </w:p>
          <w:p w:rsidR="00C359AA" w:rsidP="00D019A2" w:rsidRDefault="00C359AA" w14:paraId="65C2AC06" w14:textId="77777777">
            <w:pPr>
              <w:pStyle w:val="ListParagraph"/>
              <w:numPr>
                <w:ilvl w:val="0"/>
                <w:numId w:val="51"/>
              </w:numPr>
              <w:spacing w:before="60" w:after="60"/>
              <w:ind w:right="57"/>
              <w:contextualSpacing w:val="0"/>
              <w:jc w:val="both"/>
              <w:rPr>
                <w:rFonts w:cstheme="minorHAnsi"/>
              </w:rPr>
            </w:pPr>
            <w:r>
              <w:rPr>
                <w:rFonts w:cstheme="minorHAnsi"/>
              </w:rPr>
              <w:t>Sutarties numerį, su kuriuo susijęs pasibaigusio galioti sutikimas darbams vykdyti. Jei pasibaigė galioti daugiau nei vienas sutikimas darbams, pagal tą pačią sutartį – tada turi būti siunčiamas vienas bendras el. laiškas, o ne atskiri laiškai, atskirai nurodantys visų pasibaigusio galiojimo Subrangovų bei Gen. rangovo sutikimus.</w:t>
            </w:r>
          </w:p>
          <w:p w:rsidRPr="00D47BBF" w:rsidR="00C359AA" w:rsidP="00C359AA" w:rsidRDefault="00C359AA" w14:paraId="412AC37F" w14:textId="713A53C5">
            <w:pPr>
              <w:spacing w:before="60" w:after="120"/>
              <w:ind w:right="57"/>
              <w:jc w:val="both"/>
              <w:rPr>
                <w:rFonts w:cstheme="minorHAnsi"/>
                <w:lang w:val="en-US"/>
              </w:rPr>
            </w:pPr>
            <w:r w:rsidRPr="002C1592">
              <w:rPr>
                <w:rFonts w:cstheme="minorHAnsi"/>
              </w:rPr>
              <w:t xml:space="preserve">Standartinis pranešimo tekstas dėl </w:t>
            </w:r>
            <w:r>
              <w:rPr>
                <w:rFonts w:cstheme="minorHAnsi"/>
              </w:rPr>
              <w:t xml:space="preserve">pasibaigusio galioti </w:t>
            </w:r>
            <w:r w:rsidRPr="002C1592">
              <w:rPr>
                <w:rFonts w:cstheme="minorHAnsi"/>
              </w:rPr>
              <w:t xml:space="preserve">sutikimo bei </w:t>
            </w:r>
            <w:r>
              <w:rPr>
                <w:rFonts w:cstheme="minorHAnsi"/>
              </w:rPr>
              <w:t>šio galiojimo pabaigos</w:t>
            </w:r>
            <w:r w:rsidRPr="002C1592">
              <w:rPr>
                <w:rFonts w:cstheme="minorHAnsi"/>
              </w:rPr>
              <w:t xml:space="preserve"> priežast</w:t>
            </w:r>
            <w:r>
              <w:rPr>
                <w:rFonts w:cstheme="minorHAnsi"/>
              </w:rPr>
              <w:t>į</w:t>
            </w:r>
            <w:r w:rsidRPr="002C1592">
              <w:rPr>
                <w:rFonts w:cstheme="minorHAnsi"/>
              </w:rPr>
              <w:t xml:space="preserve"> (paimama iš </w:t>
            </w:r>
            <w:r>
              <w:t>„</w:t>
            </w:r>
            <w:r w:rsidRPr="002C1592">
              <w:rPr>
                <w:b/>
                <w:bCs/>
                <w:i/>
                <w:iCs/>
              </w:rPr>
              <w:t>Pastabos Klientui</w:t>
            </w:r>
            <w:r>
              <w:t>“ pildymo lauko).</w:t>
            </w:r>
          </w:p>
        </w:tc>
      </w:tr>
      <w:tr w:rsidRPr="009440FF" w:rsidR="00C359AA" w:rsidTr="007E2C07" w14:paraId="6AFFE035" w14:textId="77777777">
        <w:trPr>
          <w:gridAfter w:val="1"/>
          <w:wAfter w:w="6" w:type="dxa"/>
          <w:trHeight w:val="731"/>
        </w:trPr>
        <w:tc>
          <w:tcPr>
            <w:tcW w:w="4907" w:type="dxa"/>
            <w:shd w:val="clear" w:color="auto" w:fill="auto"/>
          </w:tcPr>
          <w:p w:rsidR="00C359AA" w:rsidP="00C359AA" w:rsidRDefault="00C359AA" w14:paraId="6CFB6272" w14:textId="0FC90B22">
            <w:pPr>
              <w:jc w:val="both"/>
            </w:pPr>
            <w:r w:rsidRPr="152C62B2">
              <w:lastRenderedPageBreak/>
              <w:t xml:space="preserve">Aš, kaip </w:t>
            </w:r>
            <w:r>
              <w:t>Saugos darbe specialistas</w:t>
            </w:r>
            <w:r w:rsidRPr="152C62B2">
              <w:t>, noriu turėti aktualią informaciją apie Atsakingus už darbus asmenis, tam, kad galima būtų į juos kreiptis iškilus klausimų dėl sutikime vykdomų darbų kokybės ar pan.</w:t>
            </w:r>
          </w:p>
        </w:tc>
        <w:tc>
          <w:tcPr>
            <w:tcW w:w="1842" w:type="dxa"/>
            <w:shd w:val="clear" w:color="auto" w:fill="auto"/>
            <w:vAlign w:val="center"/>
          </w:tcPr>
          <w:p w:rsidR="00C359AA" w:rsidP="00C359AA" w:rsidRDefault="00C359AA" w14:paraId="02FC9C10" w14:textId="5D44A1DC">
            <w:pPr>
              <w:jc w:val="center"/>
              <w:rPr>
                <w:rFonts w:cstheme="minorHAnsi"/>
                <w:b/>
                <w:bCs/>
              </w:rPr>
            </w:pPr>
            <w:r>
              <w:rPr>
                <w:rFonts w:cstheme="minorHAnsi"/>
                <w:b/>
                <w:bCs/>
              </w:rPr>
              <w:t>Darbuotojų sąrašo keitimas</w:t>
            </w:r>
          </w:p>
        </w:tc>
        <w:tc>
          <w:tcPr>
            <w:tcW w:w="7480" w:type="dxa"/>
            <w:shd w:val="clear" w:color="auto" w:fill="auto"/>
          </w:tcPr>
          <w:p w:rsidR="00C359AA" w:rsidP="00C359AA" w:rsidRDefault="00C359AA" w14:paraId="60D427F8" w14:textId="3F9EAA5C">
            <w:pPr>
              <w:spacing w:before="60" w:after="120"/>
              <w:ind w:right="57"/>
              <w:jc w:val="both"/>
            </w:pPr>
            <w:r w:rsidRPr="5641CB1E">
              <w:t>Kai Klientas, prisijungęs prie paskyros, nori ištrinti Atsakingą už darbų vykdymą asmenį iš išduoto galiojančio sutikimo kortelės, jis privalo nurodyti naują Atsakingą už darbų vykdymą asmenį, t.</w:t>
            </w:r>
            <w:r>
              <w:t xml:space="preserve"> </w:t>
            </w:r>
            <w:r w:rsidRPr="5641CB1E">
              <w:t xml:space="preserve">y. neleidžiama palikti šio lauko tuščio. </w:t>
            </w:r>
            <w:r>
              <w:t xml:space="preserve">Galima rinktis tik iš Kliento paskyroje esančio </w:t>
            </w:r>
            <w:r w:rsidRPr="00BE4772">
              <w:rPr>
                <w:b/>
                <w:i/>
              </w:rPr>
              <w:t>Darbuotojų sąrašo</w:t>
            </w:r>
            <w:r>
              <w:t xml:space="preserve">, ir tik iš tų asmenų, kurie yra patvirtinti kaip galintys dirbti AG Prevencijos skyriaus specialisto. </w:t>
            </w:r>
            <w:r w:rsidRPr="5641CB1E">
              <w:t xml:space="preserve">Nurodžius naują </w:t>
            </w:r>
            <w:r w:rsidRPr="00BE4772">
              <w:rPr>
                <w:b/>
                <w:i/>
              </w:rPr>
              <w:t>Atsakingą už darbus asmenį</w:t>
            </w:r>
            <w:r w:rsidRPr="5641CB1E">
              <w:t>, Klientas turi patvirtinti, kad nori išsaugoti pakeitimą.</w:t>
            </w:r>
          </w:p>
          <w:p w:rsidR="00C359AA" w:rsidP="00C359AA" w:rsidRDefault="00C359AA" w14:paraId="0F4802E4" w14:textId="53BA532A">
            <w:pPr>
              <w:spacing w:before="60" w:after="120"/>
              <w:ind w:right="57"/>
              <w:jc w:val="both"/>
              <w:rPr>
                <w:rFonts w:cstheme="minorHAnsi"/>
              </w:rPr>
            </w:pPr>
            <w:r>
              <w:rPr>
                <w:rFonts w:cstheme="minorHAnsi"/>
              </w:rPr>
              <w:t xml:space="preserve">Klientai, neturintys paskyros, norint atnaujinti </w:t>
            </w:r>
            <w:r w:rsidRPr="00286C99">
              <w:rPr>
                <w:rFonts w:cstheme="minorHAnsi"/>
                <w:b/>
                <w:i/>
              </w:rPr>
              <w:t xml:space="preserve">Atsakingo už darbus </w:t>
            </w:r>
            <w:r w:rsidRPr="00286C99">
              <w:rPr>
                <w:rFonts w:cstheme="minorHAnsi"/>
                <w:b/>
                <w:bCs/>
                <w:i/>
                <w:iCs/>
              </w:rPr>
              <w:t>asmens</w:t>
            </w:r>
            <w:r>
              <w:rPr>
                <w:rFonts w:cstheme="minorHAnsi"/>
              </w:rPr>
              <w:t xml:space="preserve"> duomenis turi registruoti naują prašymą sutikimui gauti.</w:t>
            </w:r>
          </w:p>
          <w:p w:rsidRPr="00DF13D8" w:rsidR="00C359AA" w:rsidP="00C359AA" w:rsidRDefault="00C359AA" w14:paraId="2FFBD3FA" w14:textId="4C2C017E">
            <w:pPr>
              <w:rPr>
                <w:rFonts w:cstheme="minorHAnsi"/>
              </w:rPr>
            </w:pPr>
          </w:p>
        </w:tc>
      </w:tr>
      <w:tr w:rsidRPr="009440FF" w:rsidR="00C359AA" w:rsidTr="00F20F4F" w14:paraId="767DB003" w14:textId="77777777">
        <w:trPr>
          <w:gridAfter w:val="1"/>
          <w:wAfter w:w="6" w:type="dxa"/>
          <w:trHeight w:val="731"/>
        </w:trPr>
        <w:tc>
          <w:tcPr>
            <w:tcW w:w="4907" w:type="dxa"/>
            <w:shd w:val="clear" w:color="auto" w:fill="auto"/>
          </w:tcPr>
          <w:p w:rsidRPr="009F0CA7" w:rsidR="00C359AA" w:rsidP="00C359AA" w:rsidRDefault="00C359AA" w14:paraId="71DF50C2" w14:textId="240EF364">
            <w:pPr>
              <w:jc w:val="both"/>
            </w:pPr>
            <w:r w:rsidRPr="152C62B2">
              <w:t>Aš, kaip Sutikimą rengiantis specialistas</w:t>
            </w:r>
            <w:r w:rsidR="007E04E9">
              <w:t xml:space="preserve"> </w:t>
            </w:r>
            <w:r w:rsidRPr="152C62B2">
              <w:t>/</w:t>
            </w:r>
            <w:r w:rsidR="007E04E9">
              <w:t xml:space="preserve"> </w:t>
            </w:r>
            <w:r>
              <w:t>Saugos darbe specialistas</w:t>
            </w:r>
            <w:r w:rsidRPr="152C62B2">
              <w:t xml:space="preserve"> noriu turėti galimybę saugoti Klientams išduotus sutikimus, kad prireikus, galėčiau šią informaciją operatyviai surasti.</w:t>
            </w:r>
          </w:p>
        </w:tc>
        <w:tc>
          <w:tcPr>
            <w:tcW w:w="1842" w:type="dxa"/>
            <w:shd w:val="clear" w:color="auto" w:fill="auto"/>
            <w:vAlign w:val="center"/>
          </w:tcPr>
          <w:p w:rsidRPr="009F0CA7" w:rsidR="00C359AA" w:rsidP="00C359AA" w:rsidRDefault="00C359AA" w14:paraId="1F2A18A4" w14:textId="4B7B614B">
            <w:pPr>
              <w:jc w:val="center"/>
              <w:rPr>
                <w:rFonts w:cstheme="minorHAnsi"/>
                <w:b/>
                <w:bCs/>
              </w:rPr>
            </w:pPr>
            <w:r w:rsidRPr="00D47BBF">
              <w:rPr>
                <w:rFonts w:cstheme="minorHAnsi"/>
                <w:b/>
              </w:rPr>
              <w:t>Išduotų sutikimų archyvavimas</w:t>
            </w:r>
          </w:p>
        </w:tc>
        <w:tc>
          <w:tcPr>
            <w:tcW w:w="7480" w:type="dxa"/>
            <w:shd w:val="clear" w:color="auto" w:fill="auto"/>
          </w:tcPr>
          <w:p w:rsidRPr="00D47BBF" w:rsidR="00C359AA" w:rsidP="00C359AA" w:rsidRDefault="00D87DE8" w14:paraId="2D00104A" w14:textId="088451A6">
            <w:pPr>
              <w:spacing w:before="60" w:after="120"/>
              <w:ind w:right="57"/>
              <w:jc w:val="both"/>
              <w:rPr>
                <w:rFonts w:cstheme="minorHAnsi"/>
              </w:rPr>
            </w:pPr>
            <w:r>
              <w:rPr>
                <w:rFonts w:cstheme="minorHAnsi"/>
              </w:rPr>
              <w:t>Klientui išduodami sutikimai darbams</w:t>
            </w:r>
            <w:r w:rsidR="00FD46C5">
              <w:rPr>
                <w:rFonts w:cstheme="minorHAnsi"/>
              </w:rPr>
              <w:t xml:space="preserve"> yra s</w:t>
            </w:r>
            <w:r w:rsidRPr="00D47BBF" w:rsidR="00C359AA">
              <w:rPr>
                <w:rFonts w:cstheme="minorHAnsi"/>
              </w:rPr>
              <w:t xml:space="preserve">augomi šioje </w:t>
            </w:r>
            <w:r w:rsidR="00FD46C5">
              <w:rPr>
                <w:rFonts w:cstheme="minorHAnsi"/>
              </w:rPr>
              <w:t>sistemoje</w:t>
            </w:r>
            <w:r w:rsidRPr="00D47BBF" w:rsidR="00C359AA">
              <w:rPr>
                <w:rFonts w:cstheme="minorHAnsi"/>
              </w:rPr>
              <w:t xml:space="preserve">. </w:t>
            </w:r>
            <w:r w:rsidR="00FD46C5">
              <w:rPr>
                <w:rFonts w:cstheme="minorHAnsi"/>
              </w:rPr>
              <w:t xml:space="preserve">Turi </w:t>
            </w:r>
            <w:r w:rsidR="002E4460">
              <w:rPr>
                <w:rFonts w:cstheme="minorHAnsi"/>
              </w:rPr>
              <w:t>būti</w:t>
            </w:r>
            <w:r w:rsidR="00FD46C5">
              <w:rPr>
                <w:rFonts w:cstheme="minorHAnsi"/>
              </w:rPr>
              <w:t xml:space="preserve"> </w:t>
            </w:r>
            <w:r w:rsidR="002E4460">
              <w:rPr>
                <w:rFonts w:cstheme="minorHAnsi"/>
              </w:rPr>
              <w:t>galimybė numatyti</w:t>
            </w:r>
            <w:r w:rsidR="00FD46C5">
              <w:rPr>
                <w:rFonts w:cstheme="minorHAnsi"/>
              </w:rPr>
              <w:t xml:space="preserve"> saugomų</w:t>
            </w:r>
            <w:r w:rsidR="00A158D0">
              <w:rPr>
                <w:rFonts w:cstheme="minorHAnsi"/>
              </w:rPr>
              <w:t xml:space="preserve"> </w:t>
            </w:r>
            <w:r w:rsidR="004B35D1">
              <w:rPr>
                <w:rFonts w:cstheme="minorHAnsi"/>
              </w:rPr>
              <w:t xml:space="preserve">sutikimų </w:t>
            </w:r>
            <w:r w:rsidR="009E4A07">
              <w:rPr>
                <w:rFonts w:cstheme="minorHAnsi"/>
              </w:rPr>
              <w:t>galiojimo termin</w:t>
            </w:r>
            <w:r w:rsidR="002E4460">
              <w:rPr>
                <w:rFonts w:cstheme="minorHAnsi"/>
              </w:rPr>
              <w:t xml:space="preserve">ą bei automatinį </w:t>
            </w:r>
            <w:r w:rsidR="004916E7">
              <w:rPr>
                <w:rFonts w:cstheme="minorHAnsi"/>
              </w:rPr>
              <w:t>duomenų</w:t>
            </w:r>
            <w:r w:rsidR="00624F7C">
              <w:rPr>
                <w:rFonts w:cstheme="minorHAnsi"/>
              </w:rPr>
              <w:t xml:space="preserve"> trynimą</w:t>
            </w:r>
            <w:r w:rsidR="000F4E4C">
              <w:rPr>
                <w:rFonts w:cstheme="minorHAnsi"/>
              </w:rPr>
              <w:t>, šiam terminui suėjus.</w:t>
            </w:r>
            <w:r w:rsidR="00DC22B5">
              <w:rPr>
                <w:rFonts w:cstheme="minorHAnsi"/>
              </w:rPr>
              <w:t xml:space="preserve"> </w:t>
            </w:r>
            <w:r w:rsidR="000C3ABA">
              <w:rPr>
                <w:rFonts w:cstheme="minorHAnsi"/>
              </w:rPr>
              <w:t xml:space="preserve">Pasikeitus </w:t>
            </w:r>
            <w:r w:rsidR="00B92CDB">
              <w:rPr>
                <w:rFonts w:cstheme="minorHAnsi"/>
              </w:rPr>
              <w:t xml:space="preserve">galiojantiems teisės aktams ir </w:t>
            </w:r>
            <w:r w:rsidR="002F5352">
              <w:rPr>
                <w:rFonts w:cstheme="minorHAnsi"/>
              </w:rPr>
              <w:t xml:space="preserve">kitoms aplinkybėms, dėl kurių turi būti prailginamas ar </w:t>
            </w:r>
            <w:r w:rsidR="009A508A">
              <w:rPr>
                <w:rFonts w:cstheme="minorHAnsi"/>
              </w:rPr>
              <w:t>sutrumpinamas sutikimų saugojimo sistemoje galiojimo termina</w:t>
            </w:r>
            <w:r w:rsidR="00DE5228">
              <w:rPr>
                <w:rFonts w:cstheme="minorHAnsi"/>
              </w:rPr>
              <w:t xml:space="preserve">s, turi būti </w:t>
            </w:r>
            <w:r w:rsidR="00493034">
              <w:rPr>
                <w:rFonts w:cstheme="minorHAnsi"/>
              </w:rPr>
              <w:t>galima</w:t>
            </w:r>
            <w:r w:rsidR="00B272AC">
              <w:rPr>
                <w:rFonts w:cstheme="minorHAnsi"/>
              </w:rPr>
              <w:t xml:space="preserve"> saugojimo terminą </w:t>
            </w:r>
            <w:r w:rsidR="00E669F0">
              <w:rPr>
                <w:rFonts w:cstheme="minorHAnsi"/>
              </w:rPr>
              <w:t>keisti</w:t>
            </w:r>
            <w:r w:rsidR="009218E6">
              <w:rPr>
                <w:rFonts w:cstheme="minorHAnsi"/>
              </w:rPr>
              <w:t xml:space="preserve"> ir numatyti pokyčiai turi būti automatiškai pritaikomi </w:t>
            </w:r>
            <w:r w:rsidR="001F652E">
              <w:rPr>
                <w:rFonts w:cstheme="minorHAnsi"/>
              </w:rPr>
              <w:t>sistemoje.</w:t>
            </w:r>
            <w:r w:rsidR="009E4A07">
              <w:rPr>
                <w:rFonts w:cstheme="minorHAnsi"/>
              </w:rPr>
              <w:t xml:space="preserve"> </w:t>
            </w:r>
          </w:p>
        </w:tc>
      </w:tr>
    </w:tbl>
    <w:p w:rsidR="00041A09" w:rsidRDefault="00041A09" w14:paraId="378E12FF" w14:textId="77777777"/>
    <w:p w:rsidR="009F4407" w:rsidRDefault="009F4407" w14:paraId="44FF6DF5" w14:textId="77777777">
      <w:bookmarkStart w:name="_Objektų_sąrašas" w:id="6"/>
      <w:bookmarkEnd w:id="6"/>
    </w:p>
    <w:p w:rsidR="00041A09" w:rsidRDefault="00041A09" w14:paraId="4A0908E2" w14:textId="77777777"/>
    <w:p w:rsidR="008C3A38" w:rsidRDefault="008C3A38" w14:paraId="5AE175EB" w14:textId="77777777">
      <w:pPr>
        <w:sectPr w:rsidR="008C3A38" w:rsidSect="00A009F2">
          <w:pgSz w:w="16838" w:h="11906" w:orient="landscape"/>
          <w:pgMar w:top="1701" w:right="1701" w:bottom="567" w:left="1134" w:header="567" w:footer="567" w:gutter="0"/>
          <w:cols w:space="1296"/>
          <w:docGrid w:linePitch="360"/>
        </w:sectPr>
      </w:pPr>
    </w:p>
    <w:p w:rsidRPr="00824E4B" w:rsidR="00824E4B" w:rsidP="00D47BBF" w:rsidRDefault="00824E4B" w14:paraId="22FFE478" w14:textId="43030D5B">
      <w:pPr>
        <w:pStyle w:val="Heading2"/>
        <w:spacing w:before="0" w:after="240"/>
      </w:pPr>
      <w:bookmarkStart w:name="_Prašymų_registro_stulpeliai" w:id="7"/>
      <w:bookmarkStart w:name="_Toc198579684" w:id="8"/>
      <w:bookmarkEnd w:id="7"/>
      <w:r w:rsidRPr="00D47BBF">
        <w:rPr>
          <w:b/>
          <w:bCs/>
        </w:rPr>
        <w:lastRenderedPageBreak/>
        <w:t xml:space="preserve">Prašymų registro </w:t>
      </w:r>
      <w:r w:rsidR="00084F7C">
        <w:rPr>
          <w:b/>
          <w:bCs/>
        </w:rPr>
        <w:t>stulpeliai</w:t>
      </w:r>
      <w:bookmarkEnd w:id="8"/>
    </w:p>
    <w:tbl>
      <w:tblPr>
        <w:tblStyle w:val="TableGrid"/>
        <w:tblW w:w="0" w:type="auto"/>
        <w:tblLook w:val="04A0" w:firstRow="1" w:lastRow="0" w:firstColumn="1" w:lastColumn="0" w:noHBand="0" w:noVBand="1"/>
      </w:tblPr>
      <w:tblGrid>
        <w:gridCol w:w="3261"/>
        <w:gridCol w:w="3397"/>
        <w:gridCol w:w="2970"/>
      </w:tblGrid>
      <w:tr w:rsidR="00824E4B" w:rsidTr="0B606D00" w14:paraId="74D703ED" w14:textId="77777777">
        <w:trPr>
          <w:trHeight w:val="346"/>
        </w:trPr>
        <w:tc>
          <w:tcPr>
            <w:tcW w:w="3261" w:type="dxa"/>
            <w:shd w:val="clear" w:color="auto" w:fill="A8D08D" w:themeFill="accent6" w:themeFillTint="99"/>
          </w:tcPr>
          <w:p w:rsidR="00824E4B" w:rsidP="00343565" w:rsidRDefault="00824E4B" w14:paraId="72712654" w14:textId="77777777">
            <w:r>
              <w:t>Registro stulpelis (pildymo laukas)</w:t>
            </w:r>
          </w:p>
        </w:tc>
        <w:tc>
          <w:tcPr>
            <w:tcW w:w="3397" w:type="dxa"/>
            <w:shd w:val="clear" w:color="auto" w:fill="BDD6EE" w:themeFill="accent5" w:themeFillTint="66"/>
          </w:tcPr>
          <w:p w:rsidR="00824E4B" w:rsidP="00343565" w:rsidRDefault="00824E4B" w14:paraId="79D85967" w14:textId="77777777">
            <w:r>
              <w:t>Pildymo būdas</w:t>
            </w:r>
          </w:p>
        </w:tc>
        <w:tc>
          <w:tcPr>
            <w:tcW w:w="2970" w:type="dxa"/>
            <w:shd w:val="clear" w:color="auto" w:fill="BDD6EE" w:themeFill="accent5" w:themeFillTint="66"/>
          </w:tcPr>
          <w:p w:rsidR="00824E4B" w:rsidP="00343565" w:rsidRDefault="00824E4B" w14:paraId="7BEAAC0A" w14:textId="77777777">
            <w:r>
              <w:t>Modifikavimo galimybės</w:t>
            </w:r>
          </w:p>
        </w:tc>
      </w:tr>
      <w:tr w:rsidR="00824E4B" w:rsidTr="0B606D00" w14:paraId="365B783A" w14:textId="77777777">
        <w:tc>
          <w:tcPr>
            <w:tcW w:w="3261" w:type="dxa"/>
          </w:tcPr>
          <w:p w:rsidRPr="00B25561" w:rsidR="00824E4B" w:rsidP="00343565" w:rsidRDefault="00824E4B" w14:paraId="77BE8485" w14:textId="77777777">
            <w:pPr>
              <w:ind w:right="113"/>
              <w:rPr>
                <w:b/>
                <w:bCs/>
              </w:rPr>
            </w:pPr>
            <w:r w:rsidRPr="00B25561">
              <w:rPr>
                <w:b/>
                <w:bCs/>
              </w:rPr>
              <w:t>Prašymo ID</w:t>
            </w:r>
          </w:p>
        </w:tc>
        <w:tc>
          <w:tcPr>
            <w:tcW w:w="3397" w:type="dxa"/>
          </w:tcPr>
          <w:p w:rsidR="00824E4B" w:rsidP="00343565" w:rsidRDefault="00824E4B" w14:paraId="62EED208" w14:textId="77777777">
            <w:pPr>
              <w:jc w:val="both"/>
            </w:pPr>
            <w:r>
              <w:t xml:space="preserve">Automatiškai sugeneruojamas ir užpildomas prašymo numeris, pagal </w:t>
            </w:r>
            <w:r w:rsidRPr="00B25561">
              <w:rPr>
                <w:i/>
                <w:iCs/>
                <w:lang w:val="en-US"/>
              </w:rPr>
              <w:t>User stories</w:t>
            </w:r>
            <w:r>
              <w:t xml:space="preserve"> pateiktas sėkmės sąlygas. </w:t>
            </w:r>
          </w:p>
        </w:tc>
        <w:tc>
          <w:tcPr>
            <w:tcW w:w="2970" w:type="dxa"/>
          </w:tcPr>
          <w:p w:rsidR="00824E4B" w:rsidP="00343565" w:rsidRDefault="00824E4B" w14:paraId="7EFC7683" w14:textId="77777777">
            <w:pPr>
              <w:jc w:val="both"/>
            </w:pPr>
            <w:r>
              <w:t>Nėra galimybės koreguoti šio stulpelio duomenų.</w:t>
            </w:r>
          </w:p>
        </w:tc>
      </w:tr>
      <w:tr w:rsidR="00824E4B" w:rsidTr="0B606D00" w14:paraId="217BB84F" w14:textId="77777777">
        <w:tc>
          <w:tcPr>
            <w:tcW w:w="3261" w:type="dxa"/>
          </w:tcPr>
          <w:p w:rsidRPr="00B25561" w:rsidR="00824E4B" w:rsidP="00343565" w:rsidRDefault="00824E4B" w14:paraId="6E200DA1" w14:textId="77777777">
            <w:pPr>
              <w:ind w:right="113"/>
              <w:rPr>
                <w:color w:val="000000" w:themeColor="text1"/>
              </w:rPr>
            </w:pPr>
            <w:r w:rsidRPr="00B25561">
              <w:rPr>
                <w:rFonts w:ascii="Calibri" w:hAnsi="Calibri" w:cs="Calibri"/>
                <w:b/>
                <w:bCs/>
                <w:color w:val="000000" w:themeColor="text1"/>
              </w:rPr>
              <w:t>Prašymo pateikimo data</w:t>
            </w:r>
          </w:p>
        </w:tc>
        <w:tc>
          <w:tcPr>
            <w:tcW w:w="3397" w:type="dxa"/>
          </w:tcPr>
          <w:p w:rsidR="00824E4B" w:rsidP="00343565" w:rsidRDefault="00824E4B" w14:paraId="5EB7BB0B" w14:textId="77777777">
            <w:pPr>
              <w:jc w:val="both"/>
            </w:pPr>
            <w:r>
              <w:t>Automatiškai užpildoma.</w:t>
            </w:r>
          </w:p>
        </w:tc>
        <w:tc>
          <w:tcPr>
            <w:tcW w:w="2970" w:type="dxa"/>
          </w:tcPr>
          <w:p w:rsidR="00824E4B" w:rsidP="00343565" w:rsidRDefault="00824E4B" w14:paraId="498F8204" w14:textId="77777777">
            <w:pPr>
              <w:jc w:val="both"/>
            </w:pPr>
            <w:r>
              <w:t>Nėra galimybės koreguoti šio stulpelio duomenų.</w:t>
            </w:r>
          </w:p>
        </w:tc>
      </w:tr>
      <w:tr w:rsidR="00DA7F53" w:rsidTr="0B606D00" w14:paraId="55BDFA2A" w14:textId="77777777">
        <w:tc>
          <w:tcPr>
            <w:tcW w:w="3261" w:type="dxa"/>
          </w:tcPr>
          <w:p w:rsidRPr="00B25561" w:rsidR="00DA7F53" w:rsidP="00343565" w:rsidRDefault="001B2372" w14:paraId="47EBEA59" w14:textId="78FA9A65">
            <w:pPr>
              <w:ind w:right="113"/>
              <w:rPr>
                <w:rFonts w:ascii="Calibri" w:hAnsi="Calibri" w:cs="Calibri"/>
                <w:b/>
                <w:bCs/>
                <w:color w:val="000000" w:themeColor="text1"/>
              </w:rPr>
            </w:pPr>
            <w:r>
              <w:rPr>
                <w:rFonts w:ascii="Calibri" w:hAnsi="Calibri" w:cs="Calibri"/>
                <w:b/>
                <w:bCs/>
                <w:color w:val="000000" w:themeColor="text1"/>
              </w:rPr>
              <w:t>Fizinis arba juridinis asmuo</w:t>
            </w:r>
          </w:p>
        </w:tc>
        <w:tc>
          <w:tcPr>
            <w:tcW w:w="3397" w:type="dxa"/>
          </w:tcPr>
          <w:p w:rsidR="00DA7F53" w:rsidP="00343565" w:rsidRDefault="004A5A4F" w14:paraId="408A437B" w14:textId="1C1DD887">
            <w:pPr>
              <w:jc w:val="both"/>
            </w:pPr>
            <w:r>
              <w:t>Automatiškai perkeliama iš Kliento užpildytos prašymo formos.</w:t>
            </w:r>
          </w:p>
        </w:tc>
        <w:tc>
          <w:tcPr>
            <w:tcW w:w="2970" w:type="dxa"/>
          </w:tcPr>
          <w:p w:rsidR="00DA7F53" w:rsidP="00343565" w:rsidRDefault="004A5A4F" w14:paraId="134B95C9" w14:textId="68B477C7">
            <w:pPr>
              <w:jc w:val="both"/>
            </w:pPr>
            <w:r>
              <w:t>Nėra galimybės koreguoti šio stulpelio duomenų.</w:t>
            </w:r>
          </w:p>
        </w:tc>
      </w:tr>
      <w:tr w:rsidR="00824E4B" w:rsidTr="0B606D00" w14:paraId="5E41A12C" w14:textId="77777777">
        <w:tc>
          <w:tcPr>
            <w:tcW w:w="3261" w:type="dxa"/>
          </w:tcPr>
          <w:p w:rsidRPr="00B25561" w:rsidR="00824E4B" w:rsidP="00343565" w:rsidRDefault="00824E4B" w14:paraId="225A74E9" w14:textId="77777777">
            <w:pPr>
              <w:ind w:right="113"/>
              <w:rPr>
                <w:color w:val="000000" w:themeColor="text1"/>
              </w:rPr>
            </w:pPr>
            <w:r>
              <w:rPr>
                <w:rFonts w:ascii="Calibri" w:hAnsi="Calibri" w:cs="Calibri"/>
                <w:b/>
                <w:bCs/>
                <w:color w:val="000000" w:themeColor="text1"/>
              </w:rPr>
              <w:t>Darbų pagrindas</w:t>
            </w:r>
          </w:p>
        </w:tc>
        <w:tc>
          <w:tcPr>
            <w:tcW w:w="3397" w:type="dxa"/>
          </w:tcPr>
          <w:p w:rsidR="00950299" w:rsidP="00343565" w:rsidRDefault="00824E4B" w14:paraId="0343C9B1" w14:textId="789A568A">
            <w:pPr>
              <w:jc w:val="both"/>
            </w:pPr>
            <w:r>
              <w:t>Automatiškai perkeliama iš Kliento užpildytos prašymo formos.</w:t>
            </w:r>
          </w:p>
        </w:tc>
        <w:tc>
          <w:tcPr>
            <w:tcW w:w="2970" w:type="dxa"/>
          </w:tcPr>
          <w:p w:rsidR="00824E4B" w:rsidP="00343565" w:rsidRDefault="00824E4B" w14:paraId="5A9D43DF" w14:textId="77777777">
            <w:pPr>
              <w:jc w:val="both"/>
            </w:pPr>
            <w:r>
              <w:t>Nėra galimybės koreguoti šio stulpelio duomenų.</w:t>
            </w:r>
          </w:p>
        </w:tc>
      </w:tr>
      <w:tr w:rsidR="00152CD1" w:rsidTr="0B606D00" w14:paraId="22855619" w14:textId="77777777">
        <w:tc>
          <w:tcPr>
            <w:tcW w:w="3261" w:type="dxa"/>
          </w:tcPr>
          <w:p w:rsidRPr="00BD7C72" w:rsidR="00152CD1" w:rsidP="00343565" w:rsidRDefault="00A30E98" w14:paraId="1F76FD85" w14:textId="47B6C3DA">
            <w:pPr>
              <w:ind w:right="113"/>
              <w:rPr>
                <w:rFonts w:ascii="Calibri" w:hAnsi="Calibri" w:cs="Calibri"/>
                <w:b/>
                <w:bCs/>
                <w:color w:val="000000" w:themeColor="text1"/>
              </w:rPr>
            </w:pPr>
            <w:r w:rsidRPr="00BD7C72">
              <w:rPr>
                <w:rFonts w:cstheme="minorHAnsi"/>
                <w:b/>
                <w:bCs/>
              </w:rPr>
              <w:t>Bus vykdomi / atliekami</w:t>
            </w:r>
          </w:p>
        </w:tc>
        <w:tc>
          <w:tcPr>
            <w:tcW w:w="3397" w:type="dxa"/>
          </w:tcPr>
          <w:p w:rsidR="00152CD1" w:rsidP="00343565" w:rsidRDefault="00680290" w14:paraId="51D368E4" w14:textId="77777777">
            <w:pPr>
              <w:jc w:val="both"/>
            </w:pPr>
            <w:r>
              <w:t>Automatiškai perkeliama iš Kliento užpildytos prašymo formos.</w:t>
            </w:r>
          </w:p>
          <w:p w:rsidR="00BC27E6" w:rsidP="00343565" w:rsidRDefault="00BC27E6" w14:paraId="32E8968F" w14:textId="3D67063F">
            <w:pPr>
              <w:jc w:val="both"/>
            </w:pPr>
          </w:p>
        </w:tc>
        <w:tc>
          <w:tcPr>
            <w:tcW w:w="2970" w:type="dxa"/>
          </w:tcPr>
          <w:p w:rsidR="00152CD1" w:rsidP="00343565" w:rsidRDefault="00F56C2C" w14:paraId="1FE4AB1E" w14:textId="30178C3A">
            <w:pPr>
              <w:jc w:val="both"/>
            </w:pPr>
            <w:r>
              <w:t>Nėra galimybės koreguoti šio stulpelio duomenų.</w:t>
            </w:r>
          </w:p>
        </w:tc>
      </w:tr>
      <w:tr w:rsidR="00824E4B" w:rsidTr="0B606D00" w14:paraId="1CF92B20" w14:textId="77777777">
        <w:tc>
          <w:tcPr>
            <w:tcW w:w="3261" w:type="dxa"/>
          </w:tcPr>
          <w:p w:rsidRPr="00B25561" w:rsidR="00824E4B" w:rsidP="00343565" w:rsidRDefault="00824E4B" w14:paraId="16D0F9B1" w14:textId="77777777">
            <w:pPr>
              <w:ind w:right="113"/>
              <w:rPr>
                <w:color w:val="000000" w:themeColor="text1"/>
              </w:rPr>
            </w:pPr>
            <w:r>
              <w:rPr>
                <w:rFonts w:ascii="Calibri" w:hAnsi="Calibri" w:cs="Calibri"/>
                <w:b/>
                <w:bCs/>
                <w:color w:val="000000" w:themeColor="text1"/>
              </w:rPr>
              <w:t>Sutarties numeris</w:t>
            </w:r>
          </w:p>
        </w:tc>
        <w:tc>
          <w:tcPr>
            <w:tcW w:w="3397" w:type="dxa"/>
          </w:tcPr>
          <w:p w:rsidR="00824E4B" w:rsidP="00343565" w:rsidRDefault="00824E4B" w14:paraId="6A07B392" w14:textId="2EC8C469">
            <w:pPr>
              <w:jc w:val="both"/>
            </w:pPr>
            <w:r w:rsidRPr="00CA42AE">
              <w:t>Automatiškai perkeliama iš Kliento užpildytos prašymo formos</w:t>
            </w:r>
            <w:r w:rsidR="00F03081">
              <w:t xml:space="preserve">, </w:t>
            </w:r>
            <w:r w:rsidR="00950299">
              <w:t>visur, kur tik reikia nurodyti / pasirinkti Sutarties Nr.</w:t>
            </w:r>
            <w:r w:rsidR="00CB0FA6">
              <w:t xml:space="preserve"> </w:t>
            </w:r>
          </w:p>
        </w:tc>
        <w:tc>
          <w:tcPr>
            <w:tcW w:w="2970" w:type="dxa"/>
          </w:tcPr>
          <w:p w:rsidR="00824E4B" w:rsidP="00343565" w:rsidRDefault="00824E4B" w14:paraId="4480D1B0" w14:textId="77777777">
            <w:pPr>
              <w:jc w:val="both"/>
            </w:pPr>
            <w:r>
              <w:t>Nėra galimybės koreguoti šio stulpelio duomenų.</w:t>
            </w:r>
          </w:p>
        </w:tc>
      </w:tr>
      <w:tr w:rsidR="004A0231" w:rsidTr="001279D0" w14:paraId="420FB407" w14:textId="77777777">
        <w:tc>
          <w:tcPr>
            <w:tcW w:w="3261" w:type="dxa"/>
            <w:shd w:val="clear" w:color="auto" w:fill="auto"/>
          </w:tcPr>
          <w:p w:rsidR="004A0231" w:rsidP="004A0231" w:rsidRDefault="003D0533" w14:paraId="29C68669" w14:textId="555C1075">
            <w:pPr>
              <w:ind w:right="113"/>
              <w:rPr>
                <w:rFonts w:ascii="Calibri" w:hAnsi="Calibri" w:cs="Calibri"/>
                <w:b/>
                <w:bCs/>
                <w:color w:val="000000" w:themeColor="text1"/>
              </w:rPr>
            </w:pPr>
            <w:r>
              <w:rPr>
                <w:b/>
                <w:bCs/>
              </w:rPr>
              <w:t>S</w:t>
            </w:r>
            <w:r w:rsidR="002C5103">
              <w:rPr>
                <w:b/>
                <w:bCs/>
              </w:rPr>
              <w:t>usiję prašymai</w:t>
            </w:r>
          </w:p>
        </w:tc>
        <w:tc>
          <w:tcPr>
            <w:tcW w:w="3397" w:type="dxa"/>
          </w:tcPr>
          <w:p w:rsidRPr="004A0231" w:rsidR="004A0231" w:rsidP="004A0231" w:rsidRDefault="00247F3B" w14:paraId="401F2184" w14:textId="4A2B46AF">
            <w:pPr>
              <w:jc w:val="both"/>
            </w:pPr>
            <w:r>
              <w:t xml:space="preserve">Jei </w:t>
            </w:r>
            <w:r w:rsidR="003D0533">
              <w:t xml:space="preserve">Prašymų registre yra daugiau nei vienas </w:t>
            </w:r>
            <w:r w:rsidR="00823FD4">
              <w:t xml:space="preserve">prašymas, registruotas </w:t>
            </w:r>
            <w:r w:rsidR="001B1142">
              <w:t>pagal tą patį sutarties su AB „Amber Grid“</w:t>
            </w:r>
            <w:r w:rsidR="00823FD4">
              <w:t xml:space="preserve"> numerį, tai čia turėtų rodyti visų susijusių </w:t>
            </w:r>
            <w:r w:rsidR="00016026">
              <w:t xml:space="preserve">prašymų numerius bei yra galimybė </w:t>
            </w:r>
            <w:r w:rsidR="00943502">
              <w:t>matyti</w:t>
            </w:r>
            <w:r w:rsidR="006E564F">
              <w:t xml:space="preserve"> jų hierarchiją, t. y., kuris prašymas yra Gen. rangovo, o kurie Subrangovų.</w:t>
            </w:r>
          </w:p>
        </w:tc>
        <w:tc>
          <w:tcPr>
            <w:tcW w:w="2970" w:type="dxa"/>
          </w:tcPr>
          <w:p w:rsidRPr="004A0231" w:rsidR="004A0231" w:rsidP="004A0231" w:rsidRDefault="00943502" w14:paraId="0555A7B6" w14:textId="304FA062">
            <w:pPr>
              <w:jc w:val="both"/>
            </w:pPr>
            <w:r>
              <w:t xml:space="preserve">Automatiškai atsinaujina, pagal </w:t>
            </w:r>
            <w:r w:rsidR="00525DFE">
              <w:t>Prašymų registro duomenis.</w:t>
            </w:r>
          </w:p>
        </w:tc>
      </w:tr>
      <w:tr w:rsidR="004A0231" w:rsidTr="0B606D00" w14:paraId="2F089318" w14:textId="77777777">
        <w:tc>
          <w:tcPr>
            <w:tcW w:w="3261" w:type="dxa"/>
          </w:tcPr>
          <w:p w:rsidR="004A0231" w:rsidP="004A0231" w:rsidRDefault="004A0231" w14:paraId="0C4247D4" w14:textId="42CF51FF">
            <w:pPr>
              <w:ind w:right="113"/>
              <w:rPr>
                <w:rFonts w:ascii="Calibri" w:hAnsi="Calibri" w:cs="Calibri"/>
                <w:b/>
                <w:bCs/>
                <w:color w:val="000000" w:themeColor="text1"/>
              </w:rPr>
            </w:pPr>
            <w:r w:rsidRPr="00B25561">
              <w:rPr>
                <w:b/>
                <w:bCs/>
              </w:rPr>
              <w:t>Trumpas darbų aprašymas</w:t>
            </w:r>
          </w:p>
        </w:tc>
        <w:tc>
          <w:tcPr>
            <w:tcW w:w="3397" w:type="dxa"/>
          </w:tcPr>
          <w:p w:rsidRPr="00CA42AE" w:rsidR="004A0231" w:rsidP="004A0231" w:rsidRDefault="004A0231" w14:paraId="65CA4FA1" w14:textId="26898186">
            <w:pPr>
              <w:jc w:val="both"/>
            </w:pPr>
            <w:r w:rsidRPr="00CA42AE">
              <w:t>Automatiškai perkeliama iš Kliento užpildytos prašymo formos</w:t>
            </w:r>
          </w:p>
        </w:tc>
        <w:tc>
          <w:tcPr>
            <w:tcW w:w="2970" w:type="dxa"/>
          </w:tcPr>
          <w:p w:rsidR="004A0231" w:rsidP="004A0231" w:rsidRDefault="004A0231" w14:paraId="1D5DB57F" w14:textId="043ABC03">
            <w:pPr>
              <w:jc w:val="both"/>
            </w:pPr>
            <w:r>
              <w:t>Nėra galimybės koreguoti šio stulpelio duomenų.</w:t>
            </w:r>
          </w:p>
        </w:tc>
      </w:tr>
      <w:tr w:rsidR="004A0231" w:rsidTr="0B606D00" w14:paraId="0E6E9F00" w14:textId="77777777">
        <w:tc>
          <w:tcPr>
            <w:tcW w:w="3261" w:type="dxa"/>
          </w:tcPr>
          <w:p w:rsidRPr="00B25561" w:rsidR="004A0231" w:rsidP="004A0231" w:rsidRDefault="004A0231" w14:paraId="43D2F572" w14:textId="6F8BC57E">
            <w:pPr>
              <w:ind w:right="113"/>
              <w:rPr>
                <w:b/>
                <w:bCs/>
              </w:rPr>
            </w:pPr>
            <w:r>
              <w:rPr>
                <w:b/>
                <w:bCs/>
              </w:rPr>
              <w:t>Kliento darbuotojų saugos patikra</w:t>
            </w:r>
          </w:p>
        </w:tc>
        <w:tc>
          <w:tcPr>
            <w:tcW w:w="3397" w:type="dxa"/>
          </w:tcPr>
          <w:p w:rsidRPr="00CA42AE" w:rsidR="004A0231" w:rsidP="004A0231" w:rsidRDefault="004A0231" w14:paraId="0F1EE11F" w14:textId="316C3438">
            <w:pPr>
              <w:jc w:val="both"/>
            </w:pPr>
            <w:r w:rsidRPr="0B606D00">
              <w:t>Pildomas</w:t>
            </w:r>
            <w:r>
              <w:t xml:space="preserve"> </w:t>
            </w:r>
            <w:r w:rsidRPr="0B606D00">
              <w:t xml:space="preserve">automatiškai. Visa informacija yra pateikta aukščiau esančiose </w:t>
            </w:r>
            <w:proofErr w:type="spellStart"/>
            <w:r w:rsidRPr="0B606D00">
              <w:t>User</w:t>
            </w:r>
            <w:proofErr w:type="spellEnd"/>
            <w:r w:rsidRPr="0B606D00">
              <w:t xml:space="preserve"> </w:t>
            </w:r>
            <w:proofErr w:type="spellStart"/>
            <w:r w:rsidRPr="0B606D00">
              <w:t>stories</w:t>
            </w:r>
            <w:proofErr w:type="spellEnd"/>
            <w:r w:rsidRPr="0B606D00">
              <w:t>.</w:t>
            </w:r>
          </w:p>
        </w:tc>
        <w:tc>
          <w:tcPr>
            <w:tcW w:w="2970" w:type="dxa"/>
          </w:tcPr>
          <w:p w:rsidR="004A0231" w:rsidP="004A0231" w:rsidRDefault="004A0231" w14:paraId="2EAF1969" w14:textId="49160311">
            <w:pPr>
              <w:jc w:val="both"/>
            </w:pPr>
            <w:r>
              <w:t xml:space="preserve">Gali koreguoti tik numatyti </w:t>
            </w:r>
            <w:r w:rsidRPr="00CB49E3">
              <w:rPr>
                <w:i/>
                <w:iCs/>
              </w:rPr>
              <w:t>Amber Grid</w:t>
            </w:r>
            <w:r>
              <w:t xml:space="preserve"> darbuotojai.</w:t>
            </w:r>
          </w:p>
        </w:tc>
      </w:tr>
      <w:tr w:rsidR="004A0231" w:rsidTr="0B606D00" w14:paraId="6B27D390" w14:textId="77777777">
        <w:tc>
          <w:tcPr>
            <w:tcW w:w="3261" w:type="dxa"/>
          </w:tcPr>
          <w:p w:rsidR="004A0231" w:rsidP="004A0231" w:rsidRDefault="004A0231" w14:paraId="1DF82A77" w14:textId="1F9081E7">
            <w:pPr>
              <w:ind w:right="113"/>
              <w:rPr>
                <w:rFonts w:ascii="Calibri" w:hAnsi="Calibri" w:cs="Calibri"/>
                <w:b/>
                <w:bCs/>
                <w:color w:val="000000" w:themeColor="text1"/>
              </w:rPr>
            </w:pPr>
            <w:r w:rsidRPr="00CB49E3">
              <w:rPr>
                <w:rFonts w:cstheme="minorHAnsi"/>
                <w:b/>
                <w:bCs/>
                <w:color w:val="000000" w:themeColor="text1"/>
              </w:rPr>
              <w:t xml:space="preserve">Kliento kvalifikacijos </w:t>
            </w:r>
            <w:r>
              <w:rPr>
                <w:rFonts w:cstheme="minorHAnsi"/>
                <w:b/>
                <w:bCs/>
                <w:color w:val="000000" w:themeColor="text1"/>
              </w:rPr>
              <w:t>patikra</w:t>
            </w:r>
          </w:p>
        </w:tc>
        <w:tc>
          <w:tcPr>
            <w:tcW w:w="3397" w:type="dxa"/>
          </w:tcPr>
          <w:p w:rsidRPr="00CA42AE" w:rsidR="004A0231" w:rsidP="004A0231" w:rsidRDefault="004A0231" w14:paraId="5481E7C7" w14:textId="081FDE63">
            <w:pPr>
              <w:jc w:val="both"/>
            </w:pPr>
            <w:r w:rsidRPr="0B606D00">
              <w:t>Pildomas</w:t>
            </w:r>
            <w:r>
              <w:t xml:space="preserve"> </w:t>
            </w:r>
            <w:r w:rsidRPr="0B606D00">
              <w:t xml:space="preserve">automatiškai. Visa informacija yra pateikta aukščiau esančiose </w:t>
            </w:r>
            <w:proofErr w:type="spellStart"/>
            <w:r w:rsidRPr="0B606D00">
              <w:t>User</w:t>
            </w:r>
            <w:proofErr w:type="spellEnd"/>
            <w:r w:rsidRPr="0B606D00">
              <w:t xml:space="preserve"> </w:t>
            </w:r>
            <w:proofErr w:type="spellStart"/>
            <w:r w:rsidRPr="0B606D00">
              <w:t>stories</w:t>
            </w:r>
            <w:proofErr w:type="spellEnd"/>
            <w:r w:rsidRPr="0B606D00">
              <w:t>.</w:t>
            </w:r>
          </w:p>
        </w:tc>
        <w:tc>
          <w:tcPr>
            <w:tcW w:w="2970" w:type="dxa"/>
          </w:tcPr>
          <w:p w:rsidR="004A0231" w:rsidP="004A0231" w:rsidRDefault="004A0231" w14:paraId="16A5A140" w14:textId="77777777">
            <w:pPr>
              <w:jc w:val="both"/>
            </w:pPr>
            <w:r>
              <w:t xml:space="preserve">Gali koreguoti tik numatyti </w:t>
            </w:r>
            <w:r w:rsidRPr="00CB49E3">
              <w:rPr>
                <w:i/>
                <w:iCs/>
              </w:rPr>
              <w:t>Amber Grid</w:t>
            </w:r>
            <w:r>
              <w:t xml:space="preserve"> darbuotojai.</w:t>
            </w:r>
          </w:p>
        </w:tc>
      </w:tr>
      <w:tr w:rsidR="004A0231" w:rsidTr="0B606D00" w14:paraId="54A37E4B" w14:textId="77777777">
        <w:tc>
          <w:tcPr>
            <w:tcW w:w="3261" w:type="dxa"/>
          </w:tcPr>
          <w:p w:rsidR="004A0231" w:rsidP="004A0231" w:rsidRDefault="004A0231" w14:paraId="4928D74E" w14:textId="58DE7D9D">
            <w:pPr>
              <w:ind w:right="113"/>
              <w:rPr>
                <w:rFonts w:ascii="Calibri" w:hAnsi="Calibri" w:cs="Calibri"/>
                <w:b/>
                <w:bCs/>
                <w:color w:val="000000" w:themeColor="text1"/>
              </w:rPr>
            </w:pPr>
            <w:r>
              <w:rPr>
                <w:rFonts w:ascii="Calibri" w:hAnsi="Calibri" w:cs="Calibri"/>
                <w:b/>
                <w:bCs/>
                <w:color w:val="000000" w:themeColor="text1"/>
              </w:rPr>
              <w:t>Kvalifikacijos patikros vykdytojas</w:t>
            </w:r>
          </w:p>
        </w:tc>
        <w:tc>
          <w:tcPr>
            <w:tcW w:w="3397" w:type="dxa"/>
          </w:tcPr>
          <w:p w:rsidR="004A0231" w:rsidP="004A0231" w:rsidRDefault="004A0231" w14:paraId="3ED8B6EF" w14:textId="38D59C59">
            <w:pPr>
              <w:jc w:val="both"/>
            </w:pPr>
            <w:r w:rsidRPr="0B606D00">
              <w:t>Čia nurodomas užduoties vykdytojas. Pildoma ranka, pasirenkant vykdytoją iš išskleidžiamojo sąrašo.</w:t>
            </w:r>
          </w:p>
        </w:tc>
        <w:tc>
          <w:tcPr>
            <w:tcW w:w="2970" w:type="dxa"/>
          </w:tcPr>
          <w:p w:rsidR="004A0231" w:rsidP="004A0231" w:rsidRDefault="004A0231" w14:paraId="1AEEC25F" w14:textId="132D1D54">
            <w:pPr>
              <w:jc w:val="both"/>
            </w:pPr>
            <w:r w:rsidRPr="00404E79">
              <w:t xml:space="preserve">Gali koreguoti tik numatyti </w:t>
            </w:r>
            <w:r w:rsidRPr="00404E79">
              <w:rPr>
                <w:i/>
                <w:iCs/>
              </w:rPr>
              <w:t>Amber Grid</w:t>
            </w:r>
            <w:r w:rsidRPr="00404E79">
              <w:t xml:space="preserve"> darbuotojai.</w:t>
            </w:r>
          </w:p>
        </w:tc>
      </w:tr>
      <w:tr w:rsidR="004A0231" w:rsidTr="0B606D00" w14:paraId="78B1FFB8" w14:textId="77777777">
        <w:tc>
          <w:tcPr>
            <w:tcW w:w="3261" w:type="dxa"/>
          </w:tcPr>
          <w:p w:rsidR="004A0231" w:rsidP="004A0231" w:rsidRDefault="004A0231" w14:paraId="71EC27CE" w14:textId="147F9F03">
            <w:pPr>
              <w:ind w:right="113"/>
              <w:rPr>
                <w:rFonts w:ascii="Calibri" w:hAnsi="Calibri" w:cs="Calibri"/>
                <w:b/>
                <w:bCs/>
                <w:color w:val="000000" w:themeColor="text1"/>
              </w:rPr>
            </w:pPr>
            <w:r>
              <w:rPr>
                <w:rFonts w:ascii="Calibri" w:hAnsi="Calibri" w:cs="Calibri"/>
                <w:b/>
                <w:bCs/>
                <w:color w:val="000000" w:themeColor="text1"/>
              </w:rPr>
              <w:t>Darbų klasė</w:t>
            </w:r>
          </w:p>
        </w:tc>
        <w:tc>
          <w:tcPr>
            <w:tcW w:w="3397" w:type="dxa"/>
          </w:tcPr>
          <w:p w:rsidRPr="00CA42AE" w:rsidR="004A0231" w:rsidP="004A0231" w:rsidRDefault="004A0231" w14:paraId="0BC00AA4" w14:textId="77777777">
            <w:pPr>
              <w:jc w:val="both"/>
            </w:pPr>
            <w:r>
              <w:t>Automatiškai perkeliama iš Kliento užpildytos prašymo formos.</w:t>
            </w:r>
          </w:p>
        </w:tc>
        <w:tc>
          <w:tcPr>
            <w:tcW w:w="2970" w:type="dxa"/>
          </w:tcPr>
          <w:p w:rsidR="004A0231" w:rsidP="004A0231" w:rsidRDefault="004A0231" w14:paraId="6164F258" w14:textId="77777777">
            <w:pPr>
              <w:jc w:val="both"/>
            </w:pPr>
            <w:r>
              <w:t xml:space="preserve">Gali koreguoti tik numatyti </w:t>
            </w:r>
            <w:r w:rsidRPr="00B25561">
              <w:rPr>
                <w:i/>
                <w:iCs/>
              </w:rPr>
              <w:t>Amber Grid</w:t>
            </w:r>
            <w:r>
              <w:t xml:space="preserve"> darbuotojai</w:t>
            </w:r>
          </w:p>
        </w:tc>
      </w:tr>
      <w:tr w:rsidR="004A0231" w:rsidTr="0B606D00" w14:paraId="2C6783F1" w14:textId="77777777">
        <w:tc>
          <w:tcPr>
            <w:tcW w:w="3261" w:type="dxa"/>
          </w:tcPr>
          <w:p w:rsidR="004A0231" w:rsidP="004A0231" w:rsidRDefault="004A0231" w14:paraId="79C775EA" w14:textId="3CE78323">
            <w:pPr>
              <w:ind w:right="113"/>
              <w:rPr>
                <w:rFonts w:ascii="Calibri" w:hAnsi="Calibri" w:cs="Calibri"/>
                <w:b/>
                <w:bCs/>
                <w:color w:val="000000" w:themeColor="text1"/>
              </w:rPr>
            </w:pPr>
            <w:r>
              <w:rPr>
                <w:rFonts w:ascii="Calibri" w:hAnsi="Calibri" w:cs="Calibri"/>
                <w:b/>
                <w:bCs/>
                <w:color w:val="000000" w:themeColor="text1"/>
              </w:rPr>
              <w:t>Darbų kategorija</w:t>
            </w:r>
          </w:p>
        </w:tc>
        <w:tc>
          <w:tcPr>
            <w:tcW w:w="3397" w:type="dxa"/>
          </w:tcPr>
          <w:p w:rsidR="004A0231" w:rsidP="004A0231" w:rsidRDefault="004A0231" w14:paraId="7403828C" w14:textId="7D354B22">
            <w:pPr>
              <w:jc w:val="both"/>
            </w:pPr>
            <w:r>
              <w:t>Automatiškai perkeliama iš Kliento užpildytos prašymo formos, jei yra numatyta užpildyti pagal sudarytą Darbų matricą.</w:t>
            </w:r>
          </w:p>
        </w:tc>
        <w:tc>
          <w:tcPr>
            <w:tcW w:w="2970" w:type="dxa"/>
          </w:tcPr>
          <w:p w:rsidR="004A0231" w:rsidP="004A0231" w:rsidRDefault="004A0231" w14:paraId="45B42E78" w14:textId="05FF0D5E">
            <w:pPr>
              <w:jc w:val="both"/>
            </w:pPr>
            <w:r>
              <w:t xml:space="preserve">Gali koreguoti tik numatyti </w:t>
            </w:r>
            <w:r w:rsidRPr="00B25561">
              <w:rPr>
                <w:i/>
                <w:iCs/>
              </w:rPr>
              <w:t>Amber Grid</w:t>
            </w:r>
            <w:r>
              <w:t xml:space="preserve"> darbuotojai</w:t>
            </w:r>
          </w:p>
        </w:tc>
      </w:tr>
      <w:tr w:rsidR="004A0231" w:rsidTr="0B606D00" w14:paraId="6774BF80" w14:textId="77777777">
        <w:tc>
          <w:tcPr>
            <w:tcW w:w="3261" w:type="dxa"/>
          </w:tcPr>
          <w:p w:rsidR="004A0231" w:rsidP="004A0231" w:rsidRDefault="004A0231" w14:paraId="0C7D414A" w14:textId="645890F2">
            <w:pPr>
              <w:ind w:right="113"/>
              <w:rPr>
                <w:rFonts w:ascii="Calibri" w:hAnsi="Calibri" w:cs="Calibri"/>
                <w:b/>
                <w:bCs/>
                <w:color w:val="000000" w:themeColor="text1"/>
              </w:rPr>
            </w:pPr>
            <w:r>
              <w:rPr>
                <w:rFonts w:ascii="Calibri" w:hAnsi="Calibri" w:cs="Calibri"/>
                <w:b/>
                <w:bCs/>
                <w:color w:val="000000" w:themeColor="text1"/>
              </w:rPr>
              <w:t>Darbai</w:t>
            </w:r>
          </w:p>
        </w:tc>
        <w:tc>
          <w:tcPr>
            <w:tcW w:w="3397" w:type="dxa"/>
          </w:tcPr>
          <w:p w:rsidR="004A0231" w:rsidP="004A0231" w:rsidRDefault="004A0231" w14:paraId="3C3E6EA1" w14:textId="062468E8">
            <w:pPr>
              <w:jc w:val="both"/>
            </w:pPr>
            <w:r>
              <w:t>Automatiškai perkeliama iš Kliento užpildytos prašymo formos.</w:t>
            </w:r>
          </w:p>
        </w:tc>
        <w:tc>
          <w:tcPr>
            <w:tcW w:w="2970" w:type="dxa"/>
          </w:tcPr>
          <w:p w:rsidR="004A0231" w:rsidP="004A0231" w:rsidRDefault="004A0231" w14:paraId="4226D98D" w14:textId="5E23D2BF">
            <w:pPr>
              <w:jc w:val="both"/>
            </w:pPr>
            <w:r>
              <w:t xml:space="preserve">Gali koreguoti tik numatyti </w:t>
            </w:r>
            <w:r w:rsidRPr="00B25561">
              <w:rPr>
                <w:i/>
                <w:iCs/>
              </w:rPr>
              <w:t>Amber Grid</w:t>
            </w:r>
            <w:r>
              <w:t xml:space="preserve"> darbuotojai bei paskyrą turintys Klientai, tik tuo atveju, jei Amber Grid </w:t>
            </w:r>
            <w:r>
              <w:lastRenderedPageBreak/>
              <w:t>darbuotojas pateikė prašymą atlikti korekciją.</w:t>
            </w:r>
          </w:p>
        </w:tc>
      </w:tr>
      <w:tr w:rsidR="004A0231" w:rsidTr="0B606D00" w14:paraId="4C2A8F7B" w14:textId="77777777">
        <w:tc>
          <w:tcPr>
            <w:tcW w:w="3261" w:type="dxa"/>
          </w:tcPr>
          <w:p w:rsidRPr="00B25561" w:rsidR="004A0231" w:rsidP="004A0231" w:rsidRDefault="004A0231" w14:paraId="6B73DD1A" w14:textId="7965CD07">
            <w:pPr>
              <w:ind w:right="113"/>
              <w:rPr>
                <w:b/>
                <w:bCs/>
              </w:rPr>
            </w:pPr>
            <w:r>
              <w:rPr>
                <w:rFonts w:cstheme="minorHAnsi"/>
                <w:b/>
                <w:bCs/>
                <w:color w:val="000000" w:themeColor="text1"/>
              </w:rPr>
              <w:lastRenderedPageBreak/>
              <w:t>Priedai</w:t>
            </w:r>
          </w:p>
        </w:tc>
        <w:tc>
          <w:tcPr>
            <w:tcW w:w="3397" w:type="dxa"/>
          </w:tcPr>
          <w:p w:rsidR="004A0231" w:rsidP="004A0231" w:rsidRDefault="004A0231" w14:paraId="6DAC8C3D" w14:textId="77777777">
            <w:pPr>
              <w:jc w:val="both"/>
              <w:rPr>
                <w:rFonts w:cstheme="minorHAnsi"/>
              </w:rPr>
            </w:pPr>
            <w:r>
              <w:rPr>
                <w:rFonts w:cstheme="minorHAnsi"/>
              </w:rPr>
              <w:t xml:space="preserve">Automatiškai perkeliami Kliento prašyme pateikti prisegti failai. </w:t>
            </w:r>
          </w:p>
          <w:p w:rsidR="004A0231" w:rsidP="004A0231" w:rsidRDefault="004A0231" w14:paraId="0F8CE41E" w14:textId="77777777">
            <w:pPr>
              <w:jc w:val="both"/>
              <w:rPr>
                <w:rFonts w:cstheme="minorHAnsi"/>
              </w:rPr>
            </w:pPr>
          </w:p>
          <w:p w:rsidR="004A0231" w:rsidP="004A0231" w:rsidRDefault="004A0231" w14:paraId="2B18125D" w14:textId="0221AD0D">
            <w:pPr>
              <w:jc w:val="both"/>
              <w:rPr>
                <w:rFonts w:cstheme="minorHAnsi"/>
              </w:rPr>
            </w:pPr>
            <w:r>
              <w:rPr>
                <w:rFonts w:cstheme="minorHAnsi"/>
              </w:rPr>
              <w:t>Galima įkelti naujus failus, kol prašymas nėra perduotas tvirtinti arba atmestas.</w:t>
            </w:r>
          </w:p>
          <w:p w:rsidRPr="00CA42AE" w:rsidR="004A0231" w:rsidP="004A0231" w:rsidRDefault="004A0231" w14:paraId="56F62368" w14:textId="03B7C283">
            <w:pPr>
              <w:jc w:val="both"/>
            </w:pPr>
          </w:p>
        </w:tc>
        <w:tc>
          <w:tcPr>
            <w:tcW w:w="2970" w:type="dxa"/>
          </w:tcPr>
          <w:p w:rsidR="004A0231" w:rsidP="004A0231" w:rsidRDefault="004A0231" w14:paraId="55854DDB" w14:textId="0B281A44">
            <w:pPr>
              <w:jc w:val="both"/>
            </w:pPr>
            <w:r>
              <w:t>Galima prisegti papildomus failus tol, kol prašymas nėra neperkeliamas į tvirtinimo būseną, arba prašymas yra nebeaktyvus (atmestas, darbai ne apsaugos zonoje ir pan.).</w:t>
            </w:r>
          </w:p>
          <w:p w:rsidR="004A0231" w:rsidP="004A0231" w:rsidRDefault="004A0231" w14:paraId="76089CC1" w14:textId="77777777">
            <w:pPr>
              <w:jc w:val="both"/>
            </w:pPr>
          </w:p>
          <w:p w:rsidR="004A0231" w:rsidP="004A0231" w:rsidRDefault="004A0231" w14:paraId="3BB93B73" w14:textId="43727BEB">
            <w:pPr>
              <w:jc w:val="both"/>
            </w:pPr>
            <w:r>
              <w:rPr>
                <w:rFonts w:cstheme="minorHAnsi"/>
              </w:rPr>
              <w:t>Nėra galimybės ištrinti jau įkeltus failus.</w:t>
            </w:r>
          </w:p>
        </w:tc>
      </w:tr>
      <w:tr w:rsidR="004A0231" w:rsidTr="0B606D00" w14:paraId="6FB68BD1" w14:textId="77777777">
        <w:tc>
          <w:tcPr>
            <w:tcW w:w="3261" w:type="dxa"/>
          </w:tcPr>
          <w:p w:rsidRPr="00B25561" w:rsidR="004A0231" w:rsidP="004A0231" w:rsidRDefault="004A0231" w14:paraId="09A88E0C" w14:textId="77777777">
            <w:pPr>
              <w:ind w:right="113"/>
              <w:rPr>
                <w:b/>
                <w:bCs/>
              </w:rPr>
            </w:pPr>
            <w:r w:rsidRPr="00B25561">
              <w:rPr>
                <w:b/>
                <w:bCs/>
              </w:rPr>
              <w:t>Darbų atlikimo vieta</w:t>
            </w:r>
          </w:p>
        </w:tc>
        <w:tc>
          <w:tcPr>
            <w:tcW w:w="3397" w:type="dxa"/>
          </w:tcPr>
          <w:p w:rsidR="004A0231" w:rsidP="004A0231" w:rsidRDefault="004A0231" w14:paraId="225E1743" w14:textId="77777777">
            <w:pPr>
              <w:jc w:val="both"/>
            </w:pPr>
            <w:r w:rsidRPr="00CA42AE">
              <w:t>Automatiškai perkeliama iš Kliento užpildytos prašymo formos</w:t>
            </w:r>
            <w:r>
              <w:t>.</w:t>
            </w:r>
          </w:p>
        </w:tc>
        <w:tc>
          <w:tcPr>
            <w:tcW w:w="2970" w:type="dxa"/>
          </w:tcPr>
          <w:p w:rsidR="004A0231" w:rsidP="004A0231" w:rsidRDefault="004A0231" w14:paraId="0EAF21F6" w14:textId="77777777">
            <w:pPr>
              <w:jc w:val="both"/>
            </w:pPr>
            <w:r>
              <w:t>Galima koreguoti duomenis tol, kol prašymas neperkeliamas į derinimo būseną, arba prašymas yra nebeaktyvus (atmestas, darbai ne apsaugos zonoje ir pan.)</w:t>
            </w:r>
          </w:p>
        </w:tc>
      </w:tr>
      <w:tr w:rsidR="002875B2" w:rsidTr="0B606D00" w14:paraId="671B6119" w14:textId="77777777">
        <w:tc>
          <w:tcPr>
            <w:tcW w:w="3261" w:type="dxa"/>
          </w:tcPr>
          <w:p w:rsidRPr="00B25561" w:rsidR="002875B2" w:rsidP="004A0231" w:rsidRDefault="002875B2" w14:paraId="43A8576B" w14:textId="2C879116">
            <w:pPr>
              <w:ind w:right="113"/>
              <w:rPr>
                <w:b/>
                <w:bCs/>
              </w:rPr>
            </w:pPr>
            <w:r>
              <w:rPr>
                <w:b/>
                <w:bCs/>
              </w:rPr>
              <w:t>Objektas</w:t>
            </w:r>
          </w:p>
        </w:tc>
        <w:tc>
          <w:tcPr>
            <w:tcW w:w="3397" w:type="dxa"/>
          </w:tcPr>
          <w:p w:rsidRPr="00CA42AE" w:rsidR="002875B2" w:rsidP="004A0231" w:rsidRDefault="002875B2" w14:paraId="2C2E7D7D" w14:textId="2389F337">
            <w:pPr>
              <w:jc w:val="both"/>
            </w:pPr>
            <w:r w:rsidRPr="00CA42AE">
              <w:t>Automatiškai perkeliama iš Kliento užpildytos prašymo formos</w:t>
            </w:r>
            <w:r w:rsidR="00613054">
              <w:t xml:space="preserve">, jei buvo renkamasi iš </w:t>
            </w:r>
            <w:r w:rsidRPr="00613054" w:rsidR="00613054">
              <w:rPr>
                <w:b/>
                <w:bCs/>
                <w:i/>
                <w:iCs/>
              </w:rPr>
              <w:t>Objektai</w:t>
            </w:r>
            <w:r w:rsidR="00613054">
              <w:t xml:space="preserve"> sąrašo, gali būti</w:t>
            </w:r>
            <w:r w:rsidR="00BA5BC7">
              <w:t xml:space="preserve"> </w:t>
            </w:r>
            <w:r w:rsidR="005433A2">
              <w:t xml:space="preserve">papildyta Sutikimo rengėjo, tačiau tik iš </w:t>
            </w:r>
            <w:r w:rsidRPr="00613054" w:rsidR="005433A2">
              <w:rPr>
                <w:b/>
                <w:bCs/>
                <w:i/>
                <w:iCs/>
              </w:rPr>
              <w:t>Objektai</w:t>
            </w:r>
            <w:r w:rsidR="005433A2">
              <w:t xml:space="preserve"> sąrašo reikšmių.</w:t>
            </w:r>
          </w:p>
        </w:tc>
        <w:tc>
          <w:tcPr>
            <w:tcW w:w="2970" w:type="dxa"/>
          </w:tcPr>
          <w:p w:rsidR="002875B2" w:rsidP="004A0231" w:rsidRDefault="005433A2" w14:paraId="0E90E12E" w14:textId="3D51E8DD">
            <w:pPr>
              <w:jc w:val="both"/>
            </w:pPr>
            <w:r>
              <w:t>Galima koreguoti duomenis tol, kol prašymas neperkeliamas į derinimo būseną, arba prašymas yra nebeaktyvus (atmestas, darbai ne apsaugos zonoje ir pan.)</w:t>
            </w:r>
          </w:p>
        </w:tc>
      </w:tr>
      <w:tr w:rsidR="004A0231" w:rsidTr="0B606D00" w14:paraId="69BFB6F8" w14:textId="77777777">
        <w:tc>
          <w:tcPr>
            <w:tcW w:w="3261" w:type="dxa"/>
          </w:tcPr>
          <w:p w:rsidRPr="00B25561" w:rsidR="004A0231" w:rsidP="004A0231" w:rsidRDefault="004A0231" w14:paraId="491ECCA2" w14:textId="77777777">
            <w:pPr>
              <w:ind w:right="113"/>
              <w:rPr>
                <w:b/>
                <w:bCs/>
              </w:rPr>
            </w:pPr>
            <w:r w:rsidRPr="00B25561">
              <w:rPr>
                <w:b/>
                <w:bCs/>
              </w:rPr>
              <w:t>Darbų vieta</w:t>
            </w:r>
          </w:p>
        </w:tc>
        <w:tc>
          <w:tcPr>
            <w:tcW w:w="3397" w:type="dxa"/>
          </w:tcPr>
          <w:p w:rsidRPr="00B25561" w:rsidR="004A0231" w:rsidP="004A0231" w:rsidRDefault="00EF3A87" w14:paraId="3D9D387F" w14:textId="643896FD">
            <w:pPr>
              <w:spacing w:before="60" w:after="120"/>
              <w:ind w:right="57"/>
              <w:jc w:val="both"/>
              <w:rPr>
                <w:rFonts w:cstheme="minorHAnsi"/>
              </w:rPr>
            </w:pPr>
            <w:r>
              <w:rPr>
                <w:rFonts w:cstheme="minorHAnsi"/>
              </w:rPr>
              <w:t>Klasifikatorius, reikšmę pasirenka prašymo vykdytojas</w:t>
            </w:r>
            <w:r w:rsidR="004A0231">
              <w:rPr>
                <w:rFonts w:cstheme="minorHAnsi"/>
              </w:rPr>
              <w:t>.</w:t>
            </w:r>
          </w:p>
        </w:tc>
        <w:tc>
          <w:tcPr>
            <w:tcW w:w="2970" w:type="dxa"/>
          </w:tcPr>
          <w:p w:rsidRPr="00B25561" w:rsidR="004A0231" w:rsidP="004A0231" w:rsidRDefault="004A0231" w14:paraId="538D2B37" w14:textId="77777777">
            <w:pPr>
              <w:jc w:val="both"/>
              <w:rPr>
                <w:color w:val="000000" w:themeColor="text1"/>
              </w:rPr>
            </w:pPr>
            <w:r>
              <w:t xml:space="preserve">Gali koreguoti tik numatyti </w:t>
            </w:r>
            <w:r w:rsidRPr="00CB49E3">
              <w:rPr>
                <w:i/>
                <w:iCs/>
              </w:rPr>
              <w:t>Amber Grid</w:t>
            </w:r>
            <w:r>
              <w:t xml:space="preserve"> darbuotojai</w:t>
            </w:r>
          </w:p>
        </w:tc>
      </w:tr>
      <w:tr w:rsidR="004A0231" w:rsidTr="0B606D00" w14:paraId="18EB9CC1" w14:textId="77777777">
        <w:tc>
          <w:tcPr>
            <w:tcW w:w="3261" w:type="dxa"/>
          </w:tcPr>
          <w:p w:rsidRPr="00B25561" w:rsidR="004A0231" w:rsidP="004A0231" w:rsidRDefault="004A0231" w14:paraId="7ADB27B3" w14:textId="77777777">
            <w:pPr>
              <w:ind w:right="113"/>
              <w:rPr>
                <w:b/>
                <w:bCs/>
              </w:rPr>
            </w:pPr>
            <w:r w:rsidRPr="00B25561">
              <w:rPr>
                <w:b/>
                <w:bCs/>
              </w:rPr>
              <w:t>Atsakingas skyrius</w:t>
            </w:r>
          </w:p>
        </w:tc>
        <w:tc>
          <w:tcPr>
            <w:tcW w:w="3397" w:type="dxa"/>
          </w:tcPr>
          <w:p w:rsidR="004A0231" w:rsidP="004A0231" w:rsidRDefault="004A0231" w14:paraId="448EF58A" w14:textId="0B044BEF">
            <w:pPr>
              <w:jc w:val="both"/>
            </w:pPr>
            <w:r>
              <w:t xml:space="preserve">Automatiškai užpildomas, remiantis Darbų </w:t>
            </w:r>
            <w:r w:rsidR="008452EE">
              <w:t xml:space="preserve">klasė </w:t>
            </w:r>
            <w:r>
              <w:t>stulpelio reikšme.</w:t>
            </w:r>
          </w:p>
        </w:tc>
        <w:tc>
          <w:tcPr>
            <w:tcW w:w="2970" w:type="dxa"/>
          </w:tcPr>
          <w:p w:rsidR="004A0231" w:rsidP="004A0231" w:rsidRDefault="004A0231" w14:paraId="3B6E7E2F" w14:textId="77777777">
            <w:pPr>
              <w:jc w:val="both"/>
            </w:pPr>
            <w:r>
              <w:t xml:space="preserve">Gali koreguoti tik numatyti </w:t>
            </w:r>
            <w:r w:rsidRPr="00CB49E3">
              <w:rPr>
                <w:i/>
                <w:iCs/>
              </w:rPr>
              <w:t>Amber Grid</w:t>
            </w:r>
            <w:r>
              <w:t xml:space="preserve"> darbuotojai</w:t>
            </w:r>
          </w:p>
        </w:tc>
      </w:tr>
      <w:tr w:rsidR="004A0231" w:rsidTr="0B606D00" w14:paraId="27FFFD00" w14:textId="77777777">
        <w:tc>
          <w:tcPr>
            <w:tcW w:w="3261" w:type="dxa"/>
          </w:tcPr>
          <w:p w:rsidRPr="00B25561" w:rsidR="004A0231" w:rsidP="004A0231" w:rsidRDefault="004A0231" w14:paraId="21E95D20" w14:textId="77777777">
            <w:pPr>
              <w:ind w:right="113"/>
              <w:rPr>
                <w:b/>
                <w:bCs/>
              </w:rPr>
            </w:pPr>
            <w:r w:rsidRPr="00B25561">
              <w:rPr>
                <w:b/>
                <w:bCs/>
              </w:rPr>
              <w:t>Darbų pradžia</w:t>
            </w:r>
          </w:p>
        </w:tc>
        <w:tc>
          <w:tcPr>
            <w:tcW w:w="3397" w:type="dxa"/>
          </w:tcPr>
          <w:p w:rsidR="004A0231" w:rsidP="004A0231" w:rsidRDefault="004A0231" w14:paraId="10A65345" w14:textId="77777777">
            <w:pPr>
              <w:jc w:val="both"/>
            </w:pPr>
            <w:r w:rsidRPr="00CA42AE">
              <w:t>Automatiškai perkeliama iš Kliento užpildytos prašymo formos</w:t>
            </w:r>
            <w:r>
              <w:t>.</w:t>
            </w:r>
          </w:p>
        </w:tc>
        <w:tc>
          <w:tcPr>
            <w:tcW w:w="2970" w:type="dxa"/>
          </w:tcPr>
          <w:p w:rsidR="004A0231" w:rsidP="004A0231" w:rsidRDefault="004A0231" w14:paraId="57D52BD9" w14:textId="77777777">
            <w:pPr>
              <w:jc w:val="both"/>
            </w:pPr>
            <w:r>
              <w:t>Nėra galimybės koreguoti šio stulpelio duomenų.</w:t>
            </w:r>
          </w:p>
        </w:tc>
      </w:tr>
      <w:tr w:rsidR="004A0231" w:rsidTr="0B606D00" w14:paraId="373B09E0" w14:textId="77777777">
        <w:tc>
          <w:tcPr>
            <w:tcW w:w="3261" w:type="dxa"/>
          </w:tcPr>
          <w:p w:rsidRPr="00B25561" w:rsidR="004A0231" w:rsidP="004A0231" w:rsidRDefault="004A0231" w14:paraId="2299A253" w14:textId="77777777">
            <w:pPr>
              <w:ind w:right="113"/>
              <w:rPr>
                <w:b/>
                <w:bCs/>
              </w:rPr>
            </w:pPr>
            <w:r w:rsidRPr="00B25561">
              <w:rPr>
                <w:b/>
                <w:bCs/>
              </w:rPr>
              <w:t>Darbų pabaiga</w:t>
            </w:r>
          </w:p>
        </w:tc>
        <w:tc>
          <w:tcPr>
            <w:tcW w:w="3397" w:type="dxa"/>
          </w:tcPr>
          <w:p w:rsidR="004A0231" w:rsidP="004A0231" w:rsidRDefault="004A0231" w14:paraId="7AF4FBE7" w14:textId="77777777">
            <w:pPr>
              <w:jc w:val="both"/>
            </w:pPr>
            <w:r w:rsidRPr="00CA42AE">
              <w:t>Automatiškai perkeliama iš Kliento užpildytos prašymo formos</w:t>
            </w:r>
            <w:r>
              <w:t>.</w:t>
            </w:r>
          </w:p>
        </w:tc>
        <w:tc>
          <w:tcPr>
            <w:tcW w:w="2970" w:type="dxa"/>
          </w:tcPr>
          <w:p w:rsidR="004A0231" w:rsidP="004A0231" w:rsidRDefault="004A0231" w14:paraId="2370BE23" w14:textId="77777777">
            <w:pPr>
              <w:jc w:val="both"/>
            </w:pPr>
            <w:r>
              <w:t>Nėra galimybės koreguoti šio stulpelio duomenų, tačiau dokumentų valdymo sistemoje  pasikeitus sutarties galiojimo pabaigai – automatiškai turi būti atnaujinta darbų pabaiga.</w:t>
            </w:r>
          </w:p>
        </w:tc>
      </w:tr>
      <w:tr w:rsidR="004A0231" w:rsidTr="0B606D00" w14:paraId="619D4E82" w14:textId="77777777">
        <w:tc>
          <w:tcPr>
            <w:tcW w:w="3261" w:type="dxa"/>
          </w:tcPr>
          <w:p w:rsidRPr="00B25561" w:rsidR="004A0231" w:rsidP="004A0231" w:rsidRDefault="004A0231" w14:paraId="1C11CE2E" w14:textId="77777777">
            <w:pPr>
              <w:ind w:right="113"/>
              <w:jc w:val="both"/>
              <w:rPr>
                <w:b/>
                <w:bCs/>
              </w:rPr>
            </w:pPr>
            <w:r w:rsidRPr="00B25561">
              <w:rPr>
                <w:b/>
                <w:bCs/>
              </w:rPr>
              <w:t>Atsakingo asmens už darbų atlikimą vardas ir pavardė</w:t>
            </w:r>
          </w:p>
        </w:tc>
        <w:tc>
          <w:tcPr>
            <w:tcW w:w="3397" w:type="dxa"/>
          </w:tcPr>
          <w:p w:rsidR="004A0231" w:rsidP="004A0231" w:rsidRDefault="004A0231" w14:paraId="721F89AF" w14:textId="77777777">
            <w:pPr>
              <w:jc w:val="both"/>
            </w:pPr>
            <w:r w:rsidRPr="00CA42AE">
              <w:t>Automatiškai perkeliama iš Kliento užpildytos prašymo formos</w:t>
            </w:r>
            <w:r>
              <w:t>.</w:t>
            </w:r>
          </w:p>
        </w:tc>
        <w:tc>
          <w:tcPr>
            <w:tcW w:w="2970" w:type="dxa"/>
          </w:tcPr>
          <w:p w:rsidR="004A0231" w:rsidP="004A0231" w:rsidRDefault="004A0231" w14:paraId="3EF1E9A6" w14:textId="1EC66064">
            <w:pPr>
              <w:jc w:val="both"/>
            </w:pPr>
            <w:r w:rsidRPr="00AC1698">
              <w:t>Galima koreguoti duomenis tol, kol prašymas neperkeliamas į derinimo būseną</w:t>
            </w:r>
            <w:r>
              <w:t>.</w:t>
            </w:r>
          </w:p>
        </w:tc>
      </w:tr>
      <w:tr w:rsidR="004A0231" w:rsidTr="0B606D00" w14:paraId="52BEFADC" w14:textId="77777777">
        <w:tc>
          <w:tcPr>
            <w:tcW w:w="3261" w:type="dxa"/>
          </w:tcPr>
          <w:p w:rsidRPr="00B25561" w:rsidR="004A0231" w:rsidP="004A0231" w:rsidRDefault="004A0231" w14:paraId="6AD9BCD2" w14:textId="77777777">
            <w:pPr>
              <w:ind w:right="113"/>
              <w:jc w:val="both"/>
              <w:rPr>
                <w:b/>
                <w:bCs/>
              </w:rPr>
            </w:pPr>
            <w:r w:rsidRPr="00B25561">
              <w:rPr>
                <w:b/>
                <w:bCs/>
              </w:rPr>
              <w:t>Atsakingo asmens už darbų atlikimą pareigos</w:t>
            </w:r>
          </w:p>
        </w:tc>
        <w:tc>
          <w:tcPr>
            <w:tcW w:w="3397" w:type="dxa"/>
          </w:tcPr>
          <w:p w:rsidR="004A0231" w:rsidP="004A0231" w:rsidRDefault="004A0231" w14:paraId="3E2DBE33" w14:textId="77777777">
            <w:pPr>
              <w:jc w:val="both"/>
            </w:pPr>
            <w:r w:rsidRPr="00CA42AE">
              <w:t>Automatiškai perkeliama iš Kliento užpildytos prašymo formos</w:t>
            </w:r>
            <w:r>
              <w:t>.</w:t>
            </w:r>
          </w:p>
        </w:tc>
        <w:tc>
          <w:tcPr>
            <w:tcW w:w="2970" w:type="dxa"/>
          </w:tcPr>
          <w:p w:rsidR="004A0231" w:rsidP="004A0231" w:rsidRDefault="004A0231" w14:paraId="7BE67261" w14:textId="2E535B49">
            <w:pPr>
              <w:jc w:val="both"/>
            </w:pPr>
            <w:r w:rsidRPr="00AC1698">
              <w:t>Galima koreguoti duomenis tol, kol prašymas neperkeliamas į derinimo būseną</w:t>
            </w:r>
            <w:r>
              <w:t>.</w:t>
            </w:r>
          </w:p>
        </w:tc>
      </w:tr>
      <w:tr w:rsidR="004A0231" w:rsidTr="0B606D00" w14:paraId="57976EE3" w14:textId="77777777">
        <w:tc>
          <w:tcPr>
            <w:tcW w:w="3261" w:type="dxa"/>
          </w:tcPr>
          <w:p w:rsidRPr="00B25561" w:rsidR="004A0231" w:rsidP="004A0231" w:rsidRDefault="004A0231" w14:paraId="03AA9B13" w14:textId="77777777">
            <w:pPr>
              <w:ind w:right="113"/>
              <w:jc w:val="both"/>
              <w:rPr>
                <w:b/>
                <w:bCs/>
              </w:rPr>
            </w:pPr>
            <w:r w:rsidRPr="00B25561">
              <w:rPr>
                <w:b/>
                <w:bCs/>
              </w:rPr>
              <w:t>Atsakingo asmens už darbų atlikimą mob. tel.</w:t>
            </w:r>
          </w:p>
        </w:tc>
        <w:tc>
          <w:tcPr>
            <w:tcW w:w="3397" w:type="dxa"/>
          </w:tcPr>
          <w:p w:rsidR="004A0231" w:rsidP="004A0231" w:rsidRDefault="004A0231" w14:paraId="430BD083" w14:textId="77777777">
            <w:pPr>
              <w:jc w:val="both"/>
            </w:pPr>
            <w:r w:rsidRPr="00CA42AE">
              <w:t>Automatiškai perkeliama iš Kliento užpildytos prašymo formos</w:t>
            </w:r>
            <w:r>
              <w:t>.</w:t>
            </w:r>
          </w:p>
        </w:tc>
        <w:tc>
          <w:tcPr>
            <w:tcW w:w="2970" w:type="dxa"/>
          </w:tcPr>
          <w:p w:rsidR="004A0231" w:rsidP="004A0231" w:rsidRDefault="004A0231" w14:paraId="374B1CAA" w14:textId="007EDBDB">
            <w:pPr>
              <w:jc w:val="both"/>
            </w:pPr>
            <w:r w:rsidRPr="00AC1698">
              <w:t>Galima koreguoti duomenis tol, kol prašymas neperkeliamas į derinimo būseną</w:t>
            </w:r>
            <w:r>
              <w:t>.</w:t>
            </w:r>
          </w:p>
        </w:tc>
      </w:tr>
      <w:tr w:rsidR="004A0231" w:rsidTr="0B606D00" w14:paraId="68DE6E52" w14:textId="77777777">
        <w:tc>
          <w:tcPr>
            <w:tcW w:w="3261" w:type="dxa"/>
          </w:tcPr>
          <w:p w:rsidRPr="00B25561" w:rsidR="004A0231" w:rsidP="004A0231" w:rsidRDefault="004A0231" w14:paraId="6785DF17" w14:textId="77777777">
            <w:pPr>
              <w:ind w:right="113"/>
              <w:jc w:val="both"/>
              <w:rPr>
                <w:b/>
                <w:bCs/>
              </w:rPr>
            </w:pPr>
            <w:r w:rsidRPr="00765212">
              <w:rPr>
                <w:b/>
                <w:bCs/>
              </w:rPr>
              <w:t>Atsakingo asmens už darbų atlikimą el. paštas</w:t>
            </w:r>
          </w:p>
        </w:tc>
        <w:tc>
          <w:tcPr>
            <w:tcW w:w="3397" w:type="dxa"/>
          </w:tcPr>
          <w:p w:rsidR="004A0231" w:rsidP="004A0231" w:rsidRDefault="004A0231" w14:paraId="15CC7363" w14:textId="77777777">
            <w:pPr>
              <w:jc w:val="both"/>
            </w:pPr>
            <w:r w:rsidRPr="00CA42AE">
              <w:t>Automatiškai perkeliama iš Kliento užpildytos prašymo formos</w:t>
            </w:r>
            <w:r>
              <w:t>.</w:t>
            </w:r>
          </w:p>
        </w:tc>
        <w:tc>
          <w:tcPr>
            <w:tcW w:w="2970" w:type="dxa"/>
          </w:tcPr>
          <w:p w:rsidR="004A0231" w:rsidP="004A0231" w:rsidRDefault="004A0231" w14:paraId="5F73645F" w14:textId="0795EB94">
            <w:pPr>
              <w:jc w:val="both"/>
            </w:pPr>
            <w:r w:rsidRPr="00AC1698">
              <w:t xml:space="preserve">Galima koreguoti duomenis tol, kol prašymas </w:t>
            </w:r>
            <w:r w:rsidRPr="00AC1698">
              <w:lastRenderedPageBreak/>
              <w:t>neperkeliamas į derinimo būseną</w:t>
            </w:r>
            <w:r>
              <w:t>.</w:t>
            </w:r>
          </w:p>
        </w:tc>
      </w:tr>
      <w:tr w:rsidR="004A0231" w:rsidTr="007E04E9" w14:paraId="6E3D76F1" w14:textId="77777777">
        <w:tc>
          <w:tcPr>
            <w:tcW w:w="3261" w:type="dxa"/>
          </w:tcPr>
          <w:p w:rsidRPr="00503134" w:rsidR="004A0231" w:rsidP="004A0231" w:rsidRDefault="004A0231" w14:paraId="4412C065" w14:textId="5B0EC786">
            <w:pPr>
              <w:ind w:right="113"/>
              <w:jc w:val="both"/>
              <w:rPr>
                <w:b/>
                <w:bCs/>
              </w:rPr>
            </w:pPr>
            <w:r w:rsidRPr="00503134">
              <w:rPr>
                <w:b/>
                <w:bCs/>
              </w:rPr>
              <w:lastRenderedPageBreak/>
              <w:t>Reikalingas AB „Amber Grid“ atstovas</w:t>
            </w:r>
          </w:p>
        </w:tc>
        <w:tc>
          <w:tcPr>
            <w:tcW w:w="3397" w:type="dxa"/>
          </w:tcPr>
          <w:p w:rsidRPr="007877A9" w:rsidR="004A0231" w:rsidP="004A0231" w:rsidRDefault="004A0231" w14:paraId="1E6BCD77" w14:textId="03A8F3C2">
            <w:pPr>
              <w:jc w:val="both"/>
            </w:pPr>
            <w:r w:rsidRPr="007877A9">
              <w:t>Pagal poreikį pildoma</w:t>
            </w:r>
            <w:r>
              <w:t>, pasirenkant reikšmes</w:t>
            </w:r>
            <w:r w:rsidRPr="007877A9">
              <w:t xml:space="preserve"> </w:t>
            </w:r>
            <w:r>
              <w:t xml:space="preserve">iš </w:t>
            </w:r>
            <w:r w:rsidRPr="00503134">
              <w:rPr>
                <w:b/>
                <w:bCs/>
                <w:i/>
                <w:iCs/>
              </w:rPr>
              <w:t>Standartiniai veiksmai</w:t>
            </w:r>
            <w:r>
              <w:t xml:space="preserve"> sąrašo.</w:t>
            </w:r>
          </w:p>
        </w:tc>
        <w:tc>
          <w:tcPr>
            <w:tcW w:w="2970" w:type="dxa"/>
          </w:tcPr>
          <w:p w:rsidR="004A0231" w:rsidP="00BC375B" w:rsidRDefault="004A0231" w14:paraId="6E57AC16" w14:textId="77777777">
            <w:r w:rsidRPr="00635624">
              <w:t>Galima koreguoti duomenis:</w:t>
            </w:r>
          </w:p>
          <w:p w:rsidR="004A0231" w:rsidP="00D019A2" w:rsidRDefault="004A0231" w14:paraId="7D9BED88" w14:textId="77777777">
            <w:pPr>
              <w:pStyle w:val="ListParagraph"/>
              <w:numPr>
                <w:ilvl w:val="0"/>
                <w:numId w:val="38"/>
              </w:numPr>
              <w:ind w:left="466" w:hanging="284"/>
            </w:pPr>
            <w:r>
              <w:t>Iki</w:t>
            </w:r>
            <w:r w:rsidRPr="00635624">
              <w:t xml:space="preserve"> prašym</w:t>
            </w:r>
            <w:r>
              <w:t>o</w:t>
            </w:r>
            <w:r w:rsidRPr="00635624">
              <w:t xml:space="preserve"> perk</w:t>
            </w:r>
            <w:r>
              <w:t>ėlimo</w:t>
            </w:r>
            <w:r w:rsidRPr="00635624">
              <w:t xml:space="preserve"> į derinimo būseną</w:t>
            </w:r>
            <w:r>
              <w:t>;</w:t>
            </w:r>
          </w:p>
          <w:p w:rsidRPr="00AC1698" w:rsidR="004A0231" w:rsidP="00D019A2" w:rsidRDefault="004A0231" w14:paraId="28B621DA" w14:textId="0809DE25">
            <w:pPr>
              <w:pStyle w:val="ListParagraph"/>
              <w:numPr>
                <w:ilvl w:val="0"/>
                <w:numId w:val="38"/>
              </w:numPr>
              <w:ind w:left="466" w:hanging="284"/>
            </w:pPr>
            <w:r>
              <w:t>Jei</w:t>
            </w:r>
            <w:r w:rsidRPr="00635624">
              <w:t xml:space="preserve"> derinimo procese grąžintas tikslinti.</w:t>
            </w:r>
          </w:p>
        </w:tc>
      </w:tr>
      <w:tr w:rsidR="00503134" w:rsidTr="002A6556" w14:paraId="5B671AEC" w14:textId="77777777">
        <w:tc>
          <w:tcPr>
            <w:tcW w:w="3261" w:type="dxa"/>
          </w:tcPr>
          <w:p w:rsidR="00503134" w:rsidP="00503134" w:rsidRDefault="00503134" w14:paraId="161D544C" w14:textId="09DADF06">
            <w:pPr>
              <w:ind w:right="113"/>
              <w:jc w:val="both"/>
              <w:rPr>
                <w:b/>
                <w:bCs/>
                <w:i/>
                <w:iCs/>
              </w:rPr>
            </w:pPr>
            <w:r w:rsidRPr="00BD7C72">
              <w:rPr>
                <w:b/>
                <w:bCs/>
              </w:rPr>
              <w:t>Reikalingas leidimas darbams</w:t>
            </w:r>
          </w:p>
        </w:tc>
        <w:tc>
          <w:tcPr>
            <w:tcW w:w="3397" w:type="dxa"/>
          </w:tcPr>
          <w:p w:rsidRPr="007877A9" w:rsidR="00503134" w:rsidP="00503134" w:rsidRDefault="00EF3A87" w14:paraId="7E379E14" w14:textId="3ADD0C1A">
            <w:pPr>
              <w:jc w:val="both"/>
            </w:pPr>
            <w:r>
              <w:rPr>
                <w:rFonts w:cstheme="minorHAnsi"/>
              </w:rPr>
              <w:t>Klasifikatorius, reikšmę pasirenka prašymo vykdytojas.</w:t>
            </w:r>
          </w:p>
        </w:tc>
        <w:tc>
          <w:tcPr>
            <w:tcW w:w="2970" w:type="dxa"/>
          </w:tcPr>
          <w:p w:rsidRPr="00635624" w:rsidR="00503134" w:rsidP="00503134" w:rsidRDefault="00503134" w14:paraId="36B8677E" w14:textId="28AA71CF">
            <w:r w:rsidRPr="00404E79">
              <w:t xml:space="preserve">Gali koreguoti tik numatyti </w:t>
            </w:r>
            <w:r w:rsidRPr="00404E79">
              <w:rPr>
                <w:i/>
                <w:iCs/>
              </w:rPr>
              <w:t>Amber Grid</w:t>
            </w:r>
            <w:r w:rsidRPr="00404E79">
              <w:t xml:space="preserve"> darbuotojai.</w:t>
            </w:r>
          </w:p>
        </w:tc>
      </w:tr>
      <w:tr w:rsidR="004A0231" w:rsidTr="0B606D00" w14:paraId="09F3A42B" w14:textId="77777777">
        <w:tc>
          <w:tcPr>
            <w:tcW w:w="3261" w:type="dxa"/>
          </w:tcPr>
          <w:p w:rsidRPr="00B25561" w:rsidR="004A0231" w:rsidP="004A0231" w:rsidRDefault="004A0231" w14:paraId="74073FF7" w14:textId="77777777">
            <w:pPr>
              <w:ind w:right="113"/>
              <w:jc w:val="both"/>
              <w:rPr>
                <w:b/>
                <w:bCs/>
              </w:rPr>
            </w:pPr>
            <w:r w:rsidRPr="0014115B">
              <w:rPr>
                <w:b/>
                <w:bCs/>
              </w:rPr>
              <w:t>Darbuotojų sąrašas</w:t>
            </w:r>
          </w:p>
        </w:tc>
        <w:tc>
          <w:tcPr>
            <w:tcW w:w="3397" w:type="dxa"/>
          </w:tcPr>
          <w:p w:rsidR="004A0231" w:rsidP="004A0231" w:rsidRDefault="004A0231" w14:paraId="552DE103" w14:textId="77777777">
            <w:pPr>
              <w:jc w:val="both"/>
            </w:pPr>
            <w:r w:rsidRPr="00CA42AE">
              <w:t>Automatiškai perkeliama iš Kliento užpildytos prašymo formos</w:t>
            </w:r>
            <w:r>
              <w:t>.</w:t>
            </w:r>
          </w:p>
        </w:tc>
        <w:tc>
          <w:tcPr>
            <w:tcW w:w="2970" w:type="dxa"/>
          </w:tcPr>
          <w:p w:rsidR="004A0231" w:rsidP="004A0231" w:rsidRDefault="004A0231" w14:paraId="5C1E1AB6" w14:textId="77777777">
            <w:pPr>
              <w:jc w:val="both"/>
            </w:pPr>
            <w:r w:rsidRPr="002C2BF9">
              <w:t xml:space="preserve">Gali koreguoti tik numatyti </w:t>
            </w:r>
            <w:r w:rsidRPr="002C2BF9">
              <w:rPr>
                <w:i/>
                <w:iCs/>
              </w:rPr>
              <w:t>Amber Grid</w:t>
            </w:r>
            <w:r w:rsidRPr="002C2BF9">
              <w:t xml:space="preserve"> darbuotojai</w:t>
            </w:r>
            <w:r>
              <w:t>.</w:t>
            </w:r>
          </w:p>
        </w:tc>
      </w:tr>
      <w:tr w:rsidR="004A0231" w:rsidTr="0B606D00" w14:paraId="3CBB6874" w14:textId="77777777">
        <w:tc>
          <w:tcPr>
            <w:tcW w:w="3261" w:type="dxa"/>
          </w:tcPr>
          <w:p w:rsidRPr="00B25561" w:rsidR="004A0231" w:rsidP="004A0231" w:rsidRDefault="004A0231" w14:paraId="15A18317" w14:textId="77777777">
            <w:pPr>
              <w:ind w:right="113"/>
              <w:jc w:val="both"/>
              <w:rPr>
                <w:b/>
                <w:bCs/>
              </w:rPr>
            </w:pPr>
            <w:r w:rsidRPr="005865FE">
              <w:rPr>
                <w:b/>
                <w:bCs/>
              </w:rPr>
              <w:t>Įmonės kodas</w:t>
            </w:r>
          </w:p>
        </w:tc>
        <w:tc>
          <w:tcPr>
            <w:tcW w:w="3397" w:type="dxa"/>
          </w:tcPr>
          <w:p w:rsidR="004A0231" w:rsidP="004A0231" w:rsidRDefault="004A0231" w14:paraId="702EBEB4" w14:textId="77777777">
            <w:pPr>
              <w:jc w:val="both"/>
            </w:pPr>
            <w:r w:rsidRPr="00342FDB">
              <w:t>Automatiškai perkeliama iš Kliento užpildytos prašymo formos.</w:t>
            </w:r>
          </w:p>
        </w:tc>
        <w:tc>
          <w:tcPr>
            <w:tcW w:w="2970" w:type="dxa"/>
          </w:tcPr>
          <w:p w:rsidR="004A0231" w:rsidP="004A0231" w:rsidRDefault="004A0231" w14:paraId="4C56E5D1" w14:textId="77777777">
            <w:pPr>
              <w:jc w:val="both"/>
            </w:pPr>
            <w:r>
              <w:t>Nėra galimybės koreguoti šio stulpelio duomenų.</w:t>
            </w:r>
          </w:p>
        </w:tc>
      </w:tr>
      <w:tr w:rsidR="004A0231" w:rsidTr="0B606D00" w14:paraId="7C240425" w14:textId="77777777">
        <w:tc>
          <w:tcPr>
            <w:tcW w:w="3261" w:type="dxa"/>
          </w:tcPr>
          <w:p w:rsidRPr="00B25561" w:rsidR="004A0231" w:rsidP="004A0231" w:rsidRDefault="004A0231" w14:paraId="7CA308B2" w14:textId="77777777">
            <w:pPr>
              <w:ind w:right="113"/>
              <w:jc w:val="both"/>
              <w:rPr>
                <w:b/>
                <w:bCs/>
              </w:rPr>
            </w:pPr>
            <w:r w:rsidRPr="005865FE">
              <w:rPr>
                <w:b/>
                <w:bCs/>
              </w:rPr>
              <w:t>Įmonės pavadinimas</w:t>
            </w:r>
          </w:p>
        </w:tc>
        <w:tc>
          <w:tcPr>
            <w:tcW w:w="3397" w:type="dxa"/>
          </w:tcPr>
          <w:p w:rsidR="004A0231" w:rsidP="004A0231" w:rsidRDefault="004A0231" w14:paraId="15919DB6" w14:textId="77777777">
            <w:pPr>
              <w:jc w:val="both"/>
            </w:pPr>
            <w:r w:rsidRPr="00342FDB">
              <w:t>Automatiškai perkeliama iš Kliento užpildytos prašymo formos.</w:t>
            </w:r>
          </w:p>
        </w:tc>
        <w:tc>
          <w:tcPr>
            <w:tcW w:w="2970" w:type="dxa"/>
          </w:tcPr>
          <w:p w:rsidR="004A0231" w:rsidP="004A0231" w:rsidRDefault="004A0231" w14:paraId="0E5C0B23" w14:textId="0331A02C">
            <w:pPr>
              <w:jc w:val="both"/>
            </w:pPr>
            <w:r w:rsidRPr="00AC1698">
              <w:t>Galima koreguoti duomenis tol, kol prašymas neperkeliamas į derinimo būseną</w:t>
            </w:r>
            <w:r>
              <w:t>.</w:t>
            </w:r>
          </w:p>
        </w:tc>
      </w:tr>
      <w:tr w:rsidR="004A0231" w:rsidTr="0B606D00" w14:paraId="419230F3" w14:textId="77777777">
        <w:tc>
          <w:tcPr>
            <w:tcW w:w="3261" w:type="dxa"/>
          </w:tcPr>
          <w:p w:rsidRPr="00B25561" w:rsidR="004A0231" w:rsidP="004A0231" w:rsidRDefault="004A0231" w14:paraId="0CBFF5C2" w14:textId="77777777">
            <w:pPr>
              <w:ind w:right="113"/>
              <w:jc w:val="both"/>
              <w:rPr>
                <w:b/>
                <w:bCs/>
              </w:rPr>
            </w:pPr>
            <w:r w:rsidRPr="00C4159D">
              <w:rPr>
                <w:b/>
                <w:bCs/>
              </w:rPr>
              <w:t>Prašymą pateikęs asmuo</w:t>
            </w:r>
          </w:p>
        </w:tc>
        <w:tc>
          <w:tcPr>
            <w:tcW w:w="3397" w:type="dxa"/>
          </w:tcPr>
          <w:p w:rsidR="004A0231" w:rsidP="004A0231" w:rsidRDefault="004A0231" w14:paraId="3B43BFC3" w14:textId="77777777">
            <w:pPr>
              <w:jc w:val="both"/>
            </w:pPr>
            <w:r w:rsidRPr="00342FDB">
              <w:t>Automatiškai perkeliama iš Kliento užpildytos prašymo formos.</w:t>
            </w:r>
          </w:p>
        </w:tc>
        <w:tc>
          <w:tcPr>
            <w:tcW w:w="2970" w:type="dxa"/>
          </w:tcPr>
          <w:p w:rsidR="004A0231" w:rsidP="004A0231" w:rsidRDefault="004A0231" w14:paraId="31205CBB" w14:textId="36E0531E">
            <w:pPr>
              <w:jc w:val="both"/>
            </w:pPr>
            <w:r>
              <w:t>Nėra galimybės koreguoti šio stulpelio duomenų.</w:t>
            </w:r>
          </w:p>
        </w:tc>
      </w:tr>
      <w:tr w:rsidR="004A0231" w:rsidTr="0B606D00" w14:paraId="2C13A73F" w14:textId="77777777">
        <w:tc>
          <w:tcPr>
            <w:tcW w:w="3261" w:type="dxa"/>
          </w:tcPr>
          <w:p w:rsidRPr="00B25561" w:rsidR="004A0231" w:rsidP="004A0231" w:rsidRDefault="004A0231" w14:paraId="206CAAE7" w14:textId="77777777">
            <w:pPr>
              <w:ind w:right="113"/>
              <w:jc w:val="both"/>
              <w:rPr>
                <w:b/>
                <w:bCs/>
              </w:rPr>
            </w:pPr>
            <w:r w:rsidRPr="001634B4">
              <w:rPr>
                <w:b/>
                <w:bCs/>
              </w:rPr>
              <w:t>Prašymą pateikusio asmens mob. tel.</w:t>
            </w:r>
          </w:p>
        </w:tc>
        <w:tc>
          <w:tcPr>
            <w:tcW w:w="3397" w:type="dxa"/>
          </w:tcPr>
          <w:p w:rsidR="004A0231" w:rsidP="004A0231" w:rsidRDefault="004A0231" w14:paraId="03E5247B" w14:textId="77777777">
            <w:pPr>
              <w:jc w:val="both"/>
            </w:pPr>
            <w:r w:rsidRPr="008472E0">
              <w:t>Automatiškai perkeliama iš Kliento užpildytos prašymo formos.</w:t>
            </w:r>
          </w:p>
        </w:tc>
        <w:tc>
          <w:tcPr>
            <w:tcW w:w="2970" w:type="dxa"/>
          </w:tcPr>
          <w:p w:rsidR="004A0231" w:rsidP="004A0231" w:rsidRDefault="004A0231" w14:paraId="08B53DE1" w14:textId="7D025110">
            <w:pPr>
              <w:jc w:val="both"/>
            </w:pPr>
            <w:r w:rsidRPr="00AC1698">
              <w:t>Galima koreguoti duomenis tol, kol prašymas neperkeliamas į derinimo būseną</w:t>
            </w:r>
            <w:r>
              <w:t>.</w:t>
            </w:r>
          </w:p>
        </w:tc>
      </w:tr>
      <w:tr w:rsidR="004A0231" w:rsidTr="0B606D00" w14:paraId="5AE82079" w14:textId="77777777">
        <w:tc>
          <w:tcPr>
            <w:tcW w:w="3261" w:type="dxa"/>
          </w:tcPr>
          <w:p w:rsidRPr="00B25561" w:rsidR="004A0231" w:rsidP="004A0231" w:rsidRDefault="004A0231" w14:paraId="0903F2CF" w14:textId="77777777">
            <w:pPr>
              <w:ind w:right="113"/>
              <w:jc w:val="both"/>
              <w:rPr>
                <w:b/>
                <w:bCs/>
              </w:rPr>
            </w:pPr>
            <w:r w:rsidRPr="001634B4">
              <w:rPr>
                <w:b/>
                <w:bCs/>
              </w:rPr>
              <w:t>Prašymą pateikusio asmens el. paštas</w:t>
            </w:r>
          </w:p>
        </w:tc>
        <w:tc>
          <w:tcPr>
            <w:tcW w:w="3397" w:type="dxa"/>
          </w:tcPr>
          <w:p w:rsidR="004A0231" w:rsidP="004A0231" w:rsidRDefault="004A0231" w14:paraId="77869748" w14:textId="77777777">
            <w:pPr>
              <w:jc w:val="both"/>
            </w:pPr>
            <w:r w:rsidRPr="008472E0">
              <w:t>Automatiškai perkeliama iš Kliento užpildytos prašymo formos.</w:t>
            </w:r>
          </w:p>
        </w:tc>
        <w:tc>
          <w:tcPr>
            <w:tcW w:w="2970" w:type="dxa"/>
          </w:tcPr>
          <w:p w:rsidR="004A0231" w:rsidP="004A0231" w:rsidRDefault="004A0231" w14:paraId="0166AC2E" w14:textId="5CECCAEC">
            <w:pPr>
              <w:jc w:val="both"/>
            </w:pPr>
            <w:r w:rsidRPr="00AC1698">
              <w:t>Galima koreguoti duomenis tol, kol prašymas neperkeliamas į derinimo būseną</w:t>
            </w:r>
            <w:r>
              <w:t>.</w:t>
            </w:r>
          </w:p>
        </w:tc>
      </w:tr>
      <w:tr w:rsidR="004A0231" w:rsidTr="0B606D00" w14:paraId="7D0B5BAB" w14:textId="77777777">
        <w:tc>
          <w:tcPr>
            <w:tcW w:w="3261" w:type="dxa"/>
          </w:tcPr>
          <w:p w:rsidRPr="00205C48" w:rsidR="004A0231" w:rsidP="004A0231" w:rsidRDefault="004A0231" w14:paraId="1632B1E7" w14:textId="77777777">
            <w:pPr>
              <w:ind w:right="113"/>
              <w:jc w:val="both"/>
            </w:pPr>
            <w:r w:rsidRPr="00205C48">
              <w:rPr>
                <w:b/>
                <w:bCs/>
              </w:rPr>
              <w:t>Prašymo būsena</w:t>
            </w:r>
          </w:p>
        </w:tc>
        <w:tc>
          <w:tcPr>
            <w:tcW w:w="3397" w:type="dxa"/>
          </w:tcPr>
          <w:p w:rsidR="004A0231" w:rsidP="004A0231" w:rsidRDefault="00443CE7" w14:paraId="31DFB818" w14:textId="0EB47EB3">
            <w:pPr>
              <w:jc w:val="both"/>
            </w:pPr>
            <w:r>
              <w:t>A</w:t>
            </w:r>
            <w:r w:rsidR="004A0231">
              <w:t xml:space="preserve">utomatiškai </w:t>
            </w:r>
            <w:r w:rsidR="002B0187">
              <w:t>pritaikoma bei naujinama klasifikatoriaus reikšmė</w:t>
            </w:r>
            <w:r w:rsidR="004A0231">
              <w:t>.</w:t>
            </w:r>
            <w:r>
              <w:t xml:space="preserve"> </w:t>
            </w:r>
            <w:r w:rsidR="002B0187">
              <w:t>Išimtiniais atvejais, s</w:t>
            </w:r>
            <w:r>
              <w:t xml:space="preserve">avarankiškai </w:t>
            </w:r>
            <w:r w:rsidR="002B0187">
              <w:t>keičiama</w:t>
            </w:r>
            <w:r>
              <w:t xml:space="preserve"> klasifikatoriaus reikšmė</w:t>
            </w:r>
            <w:r w:rsidR="00E3235D">
              <w:t>.</w:t>
            </w:r>
          </w:p>
        </w:tc>
        <w:tc>
          <w:tcPr>
            <w:tcW w:w="2970" w:type="dxa"/>
          </w:tcPr>
          <w:p w:rsidR="004A0231" w:rsidP="004A0231" w:rsidRDefault="004A0231" w14:paraId="6EA64E00" w14:textId="77777777">
            <w:pPr>
              <w:jc w:val="both"/>
            </w:pPr>
            <w:r w:rsidRPr="00404E79">
              <w:t xml:space="preserve">Gali koreguoti tik numatyti </w:t>
            </w:r>
            <w:r w:rsidRPr="00404E79">
              <w:rPr>
                <w:i/>
                <w:iCs/>
              </w:rPr>
              <w:t>Amber Grid</w:t>
            </w:r>
            <w:r w:rsidRPr="00404E79">
              <w:t xml:space="preserve"> darbuotojai.</w:t>
            </w:r>
          </w:p>
        </w:tc>
      </w:tr>
      <w:tr w:rsidR="004A0231" w:rsidTr="0B606D00" w14:paraId="58E86EFA" w14:textId="77777777">
        <w:tc>
          <w:tcPr>
            <w:tcW w:w="3261" w:type="dxa"/>
          </w:tcPr>
          <w:p w:rsidRPr="00B25561" w:rsidR="004A0231" w:rsidP="004A0231" w:rsidRDefault="004A0231" w14:paraId="37C8B11F" w14:textId="77777777">
            <w:pPr>
              <w:ind w:right="113"/>
              <w:jc w:val="both"/>
              <w:rPr>
                <w:b/>
                <w:bCs/>
              </w:rPr>
            </w:pPr>
            <w:r w:rsidRPr="009624D3">
              <w:rPr>
                <w:b/>
                <w:bCs/>
              </w:rPr>
              <w:t>Prašymo vykdytojas</w:t>
            </w:r>
          </w:p>
        </w:tc>
        <w:tc>
          <w:tcPr>
            <w:tcW w:w="3397" w:type="dxa"/>
          </w:tcPr>
          <w:p w:rsidR="004A0231" w:rsidP="004A0231" w:rsidRDefault="004A0231" w14:paraId="293FD1CC" w14:textId="05BC32F1">
            <w:pPr>
              <w:jc w:val="both"/>
            </w:pPr>
            <w:r>
              <w:t>Pasirenka</w:t>
            </w:r>
            <w:r w:rsidR="00D746D0">
              <w:t>ma</w:t>
            </w:r>
            <w:r>
              <w:t xml:space="preserve"> iš išskleidžiamojo sąrašo.</w:t>
            </w:r>
          </w:p>
        </w:tc>
        <w:tc>
          <w:tcPr>
            <w:tcW w:w="2970" w:type="dxa"/>
          </w:tcPr>
          <w:p w:rsidR="004A0231" w:rsidP="004A0231" w:rsidRDefault="004A0231" w14:paraId="1060494B" w14:textId="77777777">
            <w:pPr>
              <w:jc w:val="both"/>
            </w:pPr>
            <w:r w:rsidRPr="00404E79">
              <w:t xml:space="preserve">Gali koreguoti tik numatyti </w:t>
            </w:r>
            <w:r w:rsidRPr="00404E79">
              <w:rPr>
                <w:i/>
                <w:iCs/>
              </w:rPr>
              <w:t>Amber Grid</w:t>
            </w:r>
            <w:r w:rsidRPr="00404E79">
              <w:t xml:space="preserve"> darbuotojai.</w:t>
            </w:r>
          </w:p>
        </w:tc>
      </w:tr>
      <w:tr w:rsidR="004A0231" w:rsidTr="0047201B" w14:paraId="548E22AC" w14:textId="77777777">
        <w:tc>
          <w:tcPr>
            <w:tcW w:w="3261" w:type="dxa"/>
            <w:vAlign w:val="center"/>
          </w:tcPr>
          <w:p w:rsidRPr="00B25561" w:rsidR="004A0231" w:rsidP="004A0231" w:rsidRDefault="004A0231" w14:paraId="67F65784" w14:textId="5C3E31A2">
            <w:pPr>
              <w:ind w:right="113"/>
              <w:rPr>
                <w:b/>
                <w:bCs/>
              </w:rPr>
            </w:pPr>
            <w:r>
              <w:rPr>
                <w:b/>
                <w:bCs/>
              </w:rPr>
              <w:t>Sutikimą išduoti iki</w:t>
            </w:r>
          </w:p>
        </w:tc>
        <w:tc>
          <w:tcPr>
            <w:tcW w:w="3397" w:type="dxa"/>
          </w:tcPr>
          <w:p w:rsidR="004A0231" w:rsidP="0047201B" w:rsidRDefault="004A0231" w14:paraId="708855F7" w14:textId="20B8BF62">
            <w:pPr>
              <w:jc w:val="both"/>
            </w:pPr>
            <w:r>
              <w:t>Automatiškai apskaičiuojamas sutikimo išdavimo terminas, kuris gali pailgėti, jei laukiama patikslinimo iš Kliento.</w:t>
            </w:r>
          </w:p>
        </w:tc>
        <w:tc>
          <w:tcPr>
            <w:tcW w:w="2970" w:type="dxa"/>
          </w:tcPr>
          <w:p w:rsidR="004A0231" w:rsidP="0047201B" w:rsidRDefault="004A0231" w14:paraId="3956DDF7" w14:textId="5273EC73">
            <w:r>
              <w:t>Nėra galimybės koreguoti šio stulpelio duomenų</w:t>
            </w:r>
            <w:r w:rsidR="00120B60">
              <w:t xml:space="preserve"> rankiniu būdu</w:t>
            </w:r>
            <w:r>
              <w:t>.</w:t>
            </w:r>
          </w:p>
        </w:tc>
      </w:tr>
      <w:tr w:rsidR="004A0231" w:rsidTr="0047201B" w14:paraId="51FACBAD" w14:textId="77777777">
        <w:tc>
          <w:tcPr>
            <w:tcW w:w="3261" w:type="dxa"/>
          </w:tcPr>
          <w:p w:rsidRPr="00B25561" w:rsidR="004A0231" w:rsidP="004A0231" w:rsidRDefault="004A0231" w14:paraId="6BD5076F" w14:textId="77777777">
            <w:pPr>
              <w:ind w:right="113"/>
              <w:jc w:val="both"/>
              <w:rPr>
                <w:b/>
                <w:bCs/>
              </w:rPr>
            </w:pPr>
            <w:r w:rsidRPr="002B677F">
              <w:rPr>
                <w:b/>
                <w:bCs/>
              </w:rPr>
              <w:t>Pastabos Klientui</w:t>
            </w:r>
          </w:p>
        </w:tc>
        <w:tc>
          <w:tcPr>
            <w:tcW w:w="3397" w:type="dxa"/>
          </w:tcPr>
          <w:p w:rsidR="004A0231" w:rsidP="0047201B" w:rsidRDefault="004A0231" w14:paraId="668B1D31" w14:textId="67BC4D33">
            <w:pPr>
              <w:jc w:val="both"/>
            </w:pPr>
            <w:r>
              <w:t>Pildoma ranka</w:t>
            </w:r>
            <w:r w:rsidR="00CA69E6">
              <w:t xml:space="preserve"> arba automatiškai įrašoma</w:t>
            </w:r>
            <w:r w:rsidR="003E08C0">
              <w:t>s iš anksto numatytas tekstas</w:t>
            </w:r>
            <w:r w:rsidR="00CA69E6">
              <w:t>.</w:t>
            </w:r>
          </w:p>
        </w:tc>
        <w:tc>
          <w:tcPr>
            <w:tcW w:w="2970" w:type="dxa"/>
          </w:tcPr>
          <w:p w:rsidR="004A0231" w:rsidP="0047201B" w:rsidRDefault="004A0231" w14:paraId="01EBC1FD" w14:textId="77777777">
            <w:pPr>
              <w:jc w:val="both"/>
            </w:pPr>
            <w:r>
              <w:t>Ribota galimybė koreguoti šio stulpelio duomenis:</w:t>
            </w:r>
          </w:p>
          <w:p w:rsidR="004A0231" w:rsidP="00D019A2" w:rsidRDefault="004A0231" w14:paraId="4C7DAA93" w14:textId="7631D36D">
            <w:pPr>
              <w:pStyle w:val="ListParagraph"/>
              <w:numPr>
                <w:ilvl w:val="0"/>
                <w:numId w:val="32"/>
              </w:numPr>
              <w:ind w:left="466" w:hanging="284"/>
              <w:jc w:val="both"/>
            </w:pPr>
            <w:r>
              <w:t>Įrašyti komentarai negali būti ištrinti arba redaguojami.</w:t>
            </w:r>
          </w:p>
          <w:p w:rsidR="004A0231" w:rsidP="00D019A2" w:rsidRDefault="004A0231" w14:paraId="0C05B4EE" w14:textId="77777777">
            <w:pPr>
              <w:pStyle w:val="ListParagraph"/>
              <w:numPr>
                <w:ilvl w:val="0"/>
                <w:numId w:val="32"/>
              </w:numPr>
              <w:ind w:left="466" w:hanging="284"/>
              <w:jc w:val="both"/>
            </w:pPr>
            <w:r>
              <w:t>Galima rašyti naujus komentarus / pastabas.</w:t>
            </w:r>
          </w:p>
        </w:tc>
      </w:tr>
      <w:tr w:rsidR="004A0231" w:rsidTr="0B606D00" w14:paraId="05C1919C" w14:textId="77777777">
        <w:tc>
          <w:tcPr>
            <w:tcW w:w="3261" w:type="dxa"/>
          </w:tcPr>
          <w:p w:rsidRPr="00B25561" w:rsidR="004A0231" w:rsidP="004A0231" w:rsidRDefault="004A0231" w14:paraId="1D64950D" w14:textId="77777777">
            <w:pPr>
              <w:ind w:right="113"/>
              <w:jc w:val="both"/>
              <w:rPr>
                <w:b/>
                <w:bCs/>
              </w:rPr>
            </w:pPr>
            <w:r w:rsidRPr="00051115">
              <w:rPr>
                <w:b/>
                <w:bCs/>
              </w:rPr>
              <w:t>Vidinis pastabų laukas</w:t>
            </w:r>
          </w:p>
        </w:tc>
        <w:tc>
          <w:tcPr>
            <w:tcW w:w="3397" w:type="dxa"/>
          </w:tcPr>
          <w:p w:rsidR="004A0231" w:rsidP="004A0231" w:rsidRDefault="004A0231" w14:paraId="36B6C819" w14:textId="77777777">
            <w:pPr>
              <w:jc w:val="both"/>
            </w:pPr>
            <w:r>
              <w:t>Pildoma ranka</w:t>
            </w:r>
          </w:p>
        </w:tc>
        <w:tc>
          <w:tcPr>
            <w:tcW w:w="2970" w:type="dxa"/>
          </w:tcPr>
          <w:p w:rsidR="004A0231" w:rsidP="004A0231" w:rsidRDefault="004A0231" w14:paraId="1D273FA6" w14:textId="77777777">
            <w:pPr>
              <w:jc w:val="both"/>
            </w:pPr>
            <w:r w:rsidRPr="00906731">
              <w:t xml:space="preserve">Gali koreguoti tik numatyti </w:t>
            </w:r>
            <w:r w:rsidRPr="00906731">
              <w:rPr>
                <w:i/>
                <w:iCs/>
              </w:rPr>
              <w:t>Amber Grid</w:t>
            </w:r>
            <w:r w:rsidRPr="00906731">
              <w:t xml:space="preserve"> darbuotojai.</w:t>
            </w:r>
          </w:p>
        </w:tc>
      </w:tr>
      <w:tr w:rsidR="004A0231" w:rsidTr="0B606D00" w14:paraId="082223B0" w14:textId="77777777">
        <w:tc>
          <w:tcPr>
            <w:tcW w:w="3261" w:type="dxa"/>
            <w:shd w:val="clear" w:color="auto" w:fill="auto"/>
          </w:tcPr>
          <w:p w:rsidRPr="00051115" w:rsidR="004A0231" w:rsidP="004A0231" w:rsidRDefault="004A0231" w14:paraId="16D0E042" w14:textId="1424850C">
            <w:pPr>
              <w:ind w:right="113"/>
              <w:jc w:val="both"/>
              <w:rPr>
                <w:b/>
                <w:bCs/>
              </w:rPr>
            </w:pPr>
            <w:r>
              <w:rPr>
                <w:b/>
                <w:bCs/>
              </w:rPr>
              <w:t>Prašymo pateikimo kalba</w:t>
            </w:r>
          </w:p>
        </w:tc>
        <w:tc>
          <w:tcPr>
            <w:tcW w:w="3397" w:type="dxa"/>
            <w:shd w:val="clear" w:color="auto" w:fill="auto"/>
          </w:tcPr>
          <w:p w:rsidR="004A0231" w:rsidP="004A0231" w:rsidRDefault="004A0231" w14:paraId="6637F594" w14:textId="37FD8AE4">
            <w:pPr>
              <w:jc w:val="both"/>
            </w:pPr>
            <w:r>
              <w:t>Automatiškai užpildomas pagal tai, kokia kalba Klientas pateikė prašymą.</w:t>
            </w:r>
          </w:p>
        </w:tc>
        <w:tc>
          <w:tcPr>
            <w:tcW w:w="2970" w:type="dxa"/>
            <w:shd w:val="clear" w:color="auto" w:fill="auto"/>
          </w:tcPr>
          <w:p w:rsidRPr="00906731" w:rsidR="004A0231" w:rsidP="004A0231" w:rsidRDefault="004A0231" w14:paraId="0BD5120D" w14:textId="750699F1">
            <w:pPr>
              <w:jc w:val="both"/>
            </w:pPr>
            <w:r>
              <w:t>Nėra galimybės koreguoti šio stulpelio duomenų.</w:t>
            </w:r>
          </w:p>
        </w:tc>
      </w:tr>
      <w:tr w:rsidR="004A0231" w:rsidTr="0B606D00" w14:paraId="6C00CE06" w14:textId="77777777">
        <w:tc>
          <w:tcPr>
            <w:tcW w:w="3261" w:type="dxa"/>
          </w:tcPr>
          <w:p w:rsidRPr="00B25561" w:rsidR="004A0231" w:rsidP="004A0231" w:rsidRDefault="004A0231" w14:paraId="6DFBBA07" w14:textId="4031C7B3">
            <w:pPr>
              <w:ind w:right="113"/>
              <w:jc w:val="both"/>
              <w:rPr>
                <w:b/>
                <w:bCs/>
              </w:rPr>
            </w:pPr>
            <w:r w:rsidRPr="00051115">
              <w:rPr>
                <w:b/>
                <w:bCs/>
              </w:rPr>
              <w:t xml:space="preserve">Sutikimas </w:t>
            </w:r>
            <w:r>
              <w:rPr>
                <w:b/>
                <w:bCs/>
              </w:rPr>
              <w:t>įsi</w:t>
            </w:r>
            <w:r w:rsidRPr="00051115">
              <w:rPr>
                <w:b/>
                <w:bCs/>
              </w:rPr>
              <w:t>galioja</w:t>
            </w:r>
            <w:r>
              <w:rPr>
                <w:b/>
                <w:bCs/>
              </w:rPr>
              <w:t xml:space="preserve"> nuo</w:t>
            </w:r>
          </w:p>
        </w:tc>
        <w:tc>
          <w:tcPr>
            <w:tcW w:w="3397" w:type="dxa"/>
          </w:tcPr>
          <w:p w:rsidR="004A0231" w:rsidP="004A0231" w:rsidRDefault="004A0231" w14:paraId="6D1C8CC3" w14:textId="58A774EF">
            <w:pPr>
              <w:jc w:val="both"/>
            </w:pPr>
            <w:r>
              <w:t>Pildoma ranka, galima auto korekcija.</w:t>
            </w:r>
          </w:p>
        </w:tc>
        <w:tc>
          <w:tcPr>
            <w:tcW w:w="2970" w:type="dxa"/>
          </w:tcPr>
          <w:p w:rsidR="004A0231" w:rsidP="004A0231" w:rsidRDefault="004A0231" w14:paraId="7B50F62B" w14:textId="77777777">
            <w:pPr>
              <w:jc w:val="both"/>
            </w:pPr>
            <w:r w:rsidRPr="00906731">
              <w:t xml:space="preserve">Gali koreguoti tik numatyti </w:t>
            </w:r>
            <w:r w:rsidRPr="00906731">
              <w:rPr>
                <w:i/>
                <w:iCs/>
              </w:rPr>
              <w:t>Amber Grid</w:t>
            </w:r>
            <w:r w:rsidRPr="00906731">
              <w:t xml:space="preserve"> darbuotojai.</w:t>
            </w:r>
          </w:p>
        </w:tc>
      </w:tr>
      <w:tr w:rsidR="004A0231" w:rsidTr="0B606D00" w14:paraId="1D17A4F6" w14:textId="77777777">
        <w:tc>
          <w:tcPr>
            <w:tcW w:w="3261" w:type="dxa"/>
          </w:tcPr>
          <w:p w:rsidRPr="001425B5" w:rsidR="004A0231" w:rsidP="004A0231" w:rsidRDefault="004A0231" w14:paraId="75C29B0D" w14:textId="77777777">
            <w:pPr>
              <w:ind w:right="113"/>
              <w:jc w:val="both"/>
              <w:rPr>
                <w:b/>
                <w:bCs/>
              </w:rPr>
            </w:pPr>
            <w:r>
              <w:rPr>
                <w:b/>
                <w:bCs/>
              </w:rPr>
              <w:lastRenderedPageBreak/>
              <w:t>Derintojai</w:t>
            </w:r>
          </w:p>
        </w:tc>
        <w:tc>
          <w:tcPr>
            <w:tcW w:w="3397" w:type="dxa"/>
          </w:tcPr>
          <w:p w:rsidR="004A0231" w:rsidP="004A0231" w:rsidRDefault="004A0231" w14:paraId="45C32A9F" w14:textId="404FD888">
            <w:pPr>
              <w:jc w:val="both"/>
            </w:pPr>
            <w:r>
              <w:t>Pildoma ranka</w:t>
            </w:r>
          </w:p>
        </w:tc>
        <w:tc>
          <w:tcPr>
            <w:tcW w:w="2970" w:type="dxa"/>
          </w:tcPr>
          <w:p w:rsidR="004A0231" w:rsidP="004A0231" w:rsidRDefault="004A0231" w14:paraId="6B46FAFD" w14:textId="77777777">
            <w:pPr>
              <w:jc w:val="both"/>
            </w:pPr>
            <w:r w:rsidRPr="00906731">
              <w:t xml:space="preserve">Gali koreguoti tik numatyti </w:t>
            </w:r>
            <w:r w:rsidRPr="00906731">
              <w:rPr>
                <w:i/>
                <w:iCs/>
              </w:rPr>
              <w:t>Amber Grid</w:t>
            </w:r>
            <w:r w:rsidRPr="00906731">
              <w:t xml:space="preserve"> darbuotojai.</w:t>
            </w:r>
          </w:p>
        </w:tc>
      </w:tr>
      <w:tr w:rsidR="004A0231" w:rsidTr="0B606D00" w14:paraId="3DF938C3" w14:textId="77777777">
        <w:tc>
          <w:tcPr>
            <w:tcW w:w="3261" w:type="dxa"/>
          </w:tcPr>
          <w:p w:rsidRPr="001425B5" w:rsidR="004A0231" w:rsidP="004A0231" w:rsidRDefault="004A0231" w14:paraId="2F203E52" w14:textId="2190E134">
            <w:pPr>
              <w:ind w:right="113"/>
              <w:jc w:val="both"/>
              <w:rPr>
                <w:b/>
                <w:bCs/>
              </w:rPr>
            </w:pPr>
            <w:r>
              <w:rPr>
                <w:b/>
                <w:bCs/>
              </w:rPr>
              <w:t>Tvirtintojas</w:t>
            </w:r>
          </w:p>
        </w:tc>
        <w:tc>
          <w:tcPr>
            <w:tcW w:w="3397" w:type="dxa"/>
          </w:tcPr>
          <w:p w:rsidR="004A0231" w:rsidP="004A0231" w:rsidRDefault="004A0231" w14:paraId="0303982D" w14:textId="77777777">
            <w:pPr>
              <w:jc w:val="both"/>
            </w:pPr>
            <w:r>
              <w:t>Pildoma ranka</w:t>
            </w:r>
          </w:p>
        </w:tc>
        <w:tc>
          <w:tcPr>
            <w:tcW w:w="2970" w:type="dxa"/>
          </w:tcPr>
          <w:p w:rsidR="004A0231" w:rsidP="004A0231" w:rsidRDefault="004A0231" w14:paraId="3BF1954B" w14:textId="0CE83DF6">
            <w:pPr>
              <w:jc w:val="both"/>
            </w:pPr>
            <w:r w:rsidRPr="00906731">
              <w:t xml:space="preserve">Gali koreguoti tik numatyti </w:t>
            </w:r>
            <w:r w:rsidRPr="00906731">
              <w:rPr>
                <w:i/>
                <w:iCs/>
              </w:rPr>
              <w:t>Amber Grid</w:t>
            </w:r>
            <w:r w:rsidRPr="00906731">
              <w:t xml:space="preserve"> darbuotojai.</w:t>
            </w:r>
          </w:p>
        </w:tc>
      </w:tr>
    </w:tbl>
    <w:p w:rsidR="00824E4B" w:rsidRDefault="00824E4B" w14:paraId="08E27362" w14:textId="77777777"/>
    <w:p w:rsidR="004E7C9A" w:rsidP="004E7C9A" w:rsidRDefault="00A009F2" w14:paraId="519C1F39" w14:textId="77777777">
      <w:pPr>
        <w:pStyle w:val="Heading1"/>
        <w:tabs>
          <w:tab w:val="left" w:pos="9591"/>
        </w:tabs>
        <w:spacing w:before="0" w:after="240" w:line="240" w:lineRule="auto"/>
        <w:ind w:right="79"/>
        <w:jc w:val="both"/>
        <w:sectPr w:rsidR="004E7C9A" w:rsidSect="00A009F2">
          <w:pgSz w:w="11906" w:h="16838" w:orient="portrait"/>
          <w:pgMar w:top="1701" w:right="567" w:bottom="1134" w:left="1701" w:header="567" w:footer="567" w:gutter="0"/>
          <w:cols w:space="1296"/>
          <w:docGrid w:linePitch="360"/>
        </w:sectPr>
      </w:pPr>
      <w:r>
        <w:br w:type="page"/>
      </w:r>
    </w:p>
    <w:p w:rsidRPr="00A009F2" w:rsidR="00A009F2" w:rsidP="004E7C9A" w:rsidRDefault="00A009F2" w14:paraId="4F14B2C5" w14:textId="3611EAE2">
      <w:pPr>
        <w:pStyle w:val="Heading1"/>
        <w:tabs>
          <w:tab w:val="left" w:pos="9591"/>
        </w:tabs>
        <w:spacing w:before="0" w:after="240" w:line="240" w:lineRule="auto"/>
        <w:ind w:right="79"/>
        <w:jc w:val="both"/>
      </w:pPr>
      <w:bookmarkStart w:name="_Toc198579685" w:id="9"/>
      <w:r w:rsidRPr="004E7C9A">
        <w:rPr>
          <w:b/>
          <w:bCs/>
          <w:color w:val="67C08B"/>
          <w:sz w:val="36"/>
          <w:szCs w:val="36"/>
        </w:rPr>
        <w:lastRenderedPageBreak/>
        <w:t xml:space="preserve">GRID PASS </w:t>
      </w:r>
      <w:r w:rsidR="004E7C9A">
        <w:rPr>
          <w:b/>
          <w:bCs/>
          <w:color w:val="67C08B"/>
          <w:sz w:val="36"/>
          <w:szCs w:val="36"/>
        </w:rPr>
        <w:t xml:space="preserve">INFORMACINĖS </w:t>
      </w:r>
      <w:r w:rsidRPr="004E7C9A">
        <w:rPr>
          <w:b/>
          <w:bCs/>
          <w:color w:val="67C08B"/>
          <w:sz w:val="36"/>
          <w:szCs w:val="36"/>
        </w:rPr>
        <w:t>SISTEMOS LEIDIMŲ MODULIS</w:t>
      </w:r>
      <w:bookmarkEnd w:id="9"/>
      <w:r w:rsidRPr="00A009F2">
        <w:rPr>
          <w:b/>
          <w:bCs/>
        </w:rPr>
        <w:t xml:space="preserve"> </w:t>
      </w:r>
    </w:p>
    <w:p w:rsidR="00A009F2" w:rsidP="00D019A2" w:rsidRDefault="00A009F2" w14:paraId="40B1278B" w14:textId="74DD6017">
      <w:pPr>
        <w:pStyle w:val="ListParagraph"/>
        <w:numPr>
          <w:ilvl w:val="0"/>
          <w:numId w:val="77"/>
        </w:numPr>
        <w:spacing w:before="240" w:after="240" w:line="240" w:lineRule="auto"/>
        <w:jc w:val="both"/>
      </w:pPr>
      <w:r>
        <w:t>Žemiau pateikiamas trumpas leidimų išdavimo ir jų valdymo procesų aprašymas. Išsamus leidimų modulio poreikis bus suderintas su Tiekėju</w:t>
      </w:r>
      <w:r w:rsidR="004E7C9A">
        <w:t xml:space="preserve"> Projekto metu. </w:t>
      </w:r>
    </w:p>
    <w:p w:rsidRPr="00A009F2" w:rsidR="004E7C9A" w:rsidP="00BF5465" w:rsidRDefault="0096402E" w14:paraId="3105FD27" w14:textId="78AC97A2">
      <w:pPr>
        <w:pStyle w:val="ListParagraph"/>
        <w:numPr>
          <w:ilvl w:val="0"/>
          <w:numId w:val="77"/>
        </w:numPr>
      </w:pPr>
      <w:r>
        <w:t>Leid</w:t>
      </w:r>
      <w:r w:rsidRPr="00BF5465" w:rsidR="00BF5465">
        <w:t>imų išdavimo bei valdymo procesų dalyviai:</w:t>
      </w:r>
    </w:p>
    <w:tbl>
      <w:tblPr>
        <w:tblStyle w:val="TableGrid"/>
        <w:tblW w:w="13183" w:type="dxa"/>
        <w:tblInd w:w="846" w:type="dxa"/>
        <w:tblLook w:val="04A0" w:firstRow="1" w:lastRow="0" w:firstColumn="1" w:lastColumn="0" w:noHBand="0" w:noVBand="1"/>
      </w:tblPr>
      <w:tblGrid>
        <w:gridCol w:w="3968"/>
        <w:gridCol w:w="9215"/>
      </w:tblGrid>
      <w:tr w:rsidRPr="00030A82" w:rsidR="00E85396" w:rsidTr="00BF5465" w14:paraId="149F438B" w14:textId="77777777">
        <w:tc>
          <w:tcPr>
            <w:tcW w:w="3968" w:type="dxa"/>
          </w:tcPr>
          <w:p w:rsidRPr="00030A82" w:rsidR="00E85396" w:rsidP="0064626E" w:rsidRDefault="00E85396" w14:paraId="631453C9" w14:textId="77777777">
            <w:pPr>
              <w:rPr>
                <w:rFonts w:ascii="Calibri" w:hAnsi="Calibri" w:cs="Calibri"/>
                <w:b/>
                <w:bCs/>
              </w:rPr>
            </w:pPr>
            <w:r w:rsidRPr="00030A82">
              <w:rPr>
                <w:rFonts w:ascii="Calibri" w:hAnsi="Calibri" w:cs="Calibri"/>
                <w:b/>
                <w:bCs/>
              </w:rPr>
              <w:t>Proceso dalyviai</w:t>
            </w:r>
          </w:p>
        </w:tc>
        <w:tc>
          <w:tcPr>
            <w:tcW w:w="9215" w:type="dxa"/>
          </w:tcPr>
          <w:p w:rsidRPr="00030A82" w:rsidR="00E85396" w:rsidP="0064626E" w:rsidRDefault="00E85396" w14:paraId="1DDF251B" w14:textId="77777777">
            <w:pPr>
              <w:rPr>
                <w:rFonts w:ascii="Calibri" w:hAnsi="Calibri" w:cs="Calibri"/>
                <w:b/>
                <w:bCs/>
              </w:rPr>
            </w:pPr>
            <w:r w:rsidRPr="00030A82">
              <w:rPr>
                <w:rFonts w:ascii="Calibri" w:hAnsi="Calibri" w:cs="Calibri"/>
                <w:b/>
                <w:bCs/>
              </w:rPr>
              <w:t>Atsakomybės</w:t>
            </w:r>
          </w:p>
        </w:tc>
      </w:tr>
      <w:tr w:rsidRPr="00030A82" w:rsidR="00E85396" w:rsidTr="00BF5465" w14:paraId="22C9B924" w14:textId="77777777">
        <w:tc>
          <w:tcPr>
            <w:tcW w:w="3968" w:type="dxa"/>
          </w:tcPr>
          <w:p w:rsidRPr="00030A82" w:rsidR="00E85396" w:rsidP="0064626E" w:rsidRDefault="00E85396" w14:paraId="3CEEF0F5" w14:textId="77777777">
            <w:pPr>
              <w:rPr>
                <w:rFonts w:ascii="Calibri" w:hAnsi="Calibri" w:cs="Calibri"/>
                <w:b/>
                <w:bCs/>
              </w:rPr>
            </w:pPr>
            <w:r w:rsidRPr="00030A82">
              <w:rPr>
                <w:rFonts w:ascii="Calibri" w:hAnsi="Calibri" w:cs="Calibri"/>
                <w:b/>
                <w:bCs/>
              </w:rPr>
              <w:t>Klientas</w:t>
            </w:r>
          </w:p>
        </w:tc>
        <w:tc>
          <w:tcPr>
            <w:tcW w:w="9215" w:type="dxa"/>
          </w:tcPr>
          <w:p w:rsidRPr="00030A82" w:rsidR="00E85396" w:rsidP="00D43C4B" w:rsidRDefault="00E85396" w14:paraId="359EA917" w14:textId="77777777">
            <w:pPr>
              <w:jc w:val="both"/>
              <w:rPr>
                <w:rFonts w:ascii="Calibri" w:hAnsi="Calibri" w:cs="Calibri"/>
                <w:b/>
                <w:bCs/>
              </w:rPr>
            </w:pPr>
            <w:r w:rsidRPr="00030A82">
              <w:rPr>
                <w:rFonts w:ascii="Calibri" w:hAnsi="Calibri" w:cs="Calibri"/>
              </w:rPr>
              <w:t>Išorės naudotojas, teikiantis užklausas AG darbuotojams, pagal suderintą procesą.</w:t>
            </w:r>
          </w:p>
        </w:tc>
      </w:tr>
      <w:tr w:rsidRPr="00030A82" w:rsidR="00E85396" w:rsidTr="00BF5465" w14:paraId="585BF712" w14:textId="77777777">
        <w:tc>
          <w:tcPr>
            <w:tcW w:w="3968" w:type="dxa"/>
          </w:tcPr>
          <w:p w:rsidRPr="00030A82" w:rsidR="00E85396" w:rsidP="0064626E" w:rsidRDefault="00E85396" w14:paraId="2FD04F21" w14:textId="02F4D723">
            <w:pPr>
              <w:rPr>
                <w:rFonts w:ascii="Calibri" w:hAnsi="Calibri" w:cs="Calibri"/>
                <w:b/>
                <w:bCs/>
              </w:rPr>
            </w:pPr>
            <w:r w:rsidRPr="00030A82">
              <w:rPr>
                <w:rFonts w:ascii="Calibri" w:hAnsi="Calibri" w:cs="Calibri"/>
                <w:b/>
                <w:bCs/>
              </w:rPr>
              <w:t>Atsakingus darbuotojus skiriantis AB „Amber Grid“ atstovas</w:t>
            </w:r>
          </w:p>
        </w:tc>
        <w:tc>
          <w:tcPr>
            <w:tcW w:w="9215" w:type="dxa"/>
          </w:tcPr>
          <w:p w:rsidR="00102C4B" w:rsidP="00D43C4B" w:rsidRDefault="001A3DE1" w14:paraId="15F2F567" w14:textId="3F57EEFE">
            <w:pPr>
              <w:jc w:val="both"/>
              <w:rPr>
                <w:rFonts w:ascii="Calibri" w:hAnsi="Calibri" w:cs="Calibri"/>
              </w:rPr>
            </w:pPr>
            <w:r>
              <w:rPr>
                <w:rFonts w:ascii="Calibri" w:hAnsi="Calibri" w:cs="Calibri"/>
              </w:rPr>
              <w:t xml:space="preserve">Esant poreikiui atlikti standartinius darbus, leidimo derinimo bei tvirtinimo procese </w:t>
            </w:r>
            <w:r w:rsidR="00CB5138">
              <w:rPr>
                <w:rFonts w:ascii="Calibri" w:hAnsi="Calibri" w:cs="Calibri"/>
              </w:rPr>
              <w:t xml:space="preserve">priskiria </w:t>
            </w:r>
            <w:r w:rsidR="00102C4B">
              <w:rPr>
                <w:rFonts w:ascii="Calibri" w:hAnsi="Calibri" w:cs="Calibri"/>
              </w:rPr>
              <w:t>darbuotojus, vykdančius darbus</w:t>
            </w:r>
            <w:r w:rsidRPr="009D061C" w:rsidR="009D061C">
              <w:rPr>
                <w:rFonts w:ascii="Calibri" w:hAnsi="Calibri" w:cs="Calibri"/>
              </w:rPr>
              <w:t xml:space="preserve">. </w:t>
            </w:r>
            <w:r w:rsidR="00102C4B">
              <w:rPr>
                <w:rFonts w:ascii="Calibri" w:hAnsi="Calibri" w:cs="Calibri"/>
              </w:rPr>
              <w:t xml:space="preserve">Šią Derintojų grupę gali </w:t>
            </w:r>
            <w:r w:rsidR="003F2B4F">
              <w:rPr>
                <w:rFonts w:ascii="Calibri" w:hAnsi="Calibri" w:cs="Calibri"/>
              </w:rPr>
              <w:t>sudaryti</w:t>
            </w:r>
            <w:r w:rsidR="00102C4B">
              <w:rPr>
                <w:rFonts w:ascii="Calibri" w:hAnsi="Calibri" w:cs="Calibri"/>
              </w:rPr>
              <w:t>:</w:t>
            </w:r>
          </w:p>
          <w:p w:rsidRPr="00102C4B" w:rsidR="00E85396" w:rsidP="00102C4B" w:rsidRDefault="00E85396" w14:paraId="15D0B369" w14:textId="49A948FD">
            <w:pPr>
              <w:pStyle w:val="ListParagraph"/>
              <w:numPr>
                <w:ilvl w:val="0"/>
                <w:numId w:val="90"/>
              </w:numPr>
              <w:jc w:val="both"/>
              <w:rPr>
                <w:rFonts w:ascii="Calibri" w:hAnsi="Calibri" w:cs="Calibri"/>
              </w:rPr>
            </w:pPr>
            <w:r w:rsidRPr="00102C4B">
              <w:rPr>
                <w:rFonts w:ascii="Calibri" w:hAnsi="Calibri" w:cs="Calibri"/>
              </w:rPr>
              <w:t>Klientui išduotame sutikime nurodytas</w:t>
            </w:r>
            <w:r w:rsidR="00102C4B">
              <w:rPr>
                <w:rFonts w:ascii="Calibri" w:hAnsi="Calibri" w:cs="Calibri"/>
              </w:rPr>
              <w:t xml:space="preserve"> (-i)</w:t>
            </w:r>
            <w:r w:rsidRPr="00102C4B">
              <w:rPr>
                <w:rFonts w:ascii="Calibri" w:hAnsi="Calibri" w:cs="Calibri"/>
              </w:rPr>
              <w:t xml:space="preserve"> asmuo</w:t>
            </w:r>
            <w:r w:rsidR="00102C4B">
              <w:rPr>
                <w:rFonts w:ascii="Calibri" w:hAnsi="Calibri" w:cs="Calibri"/>
              </w:rPr>
              <w:t xml:space="preserve"> (-</w:t>
            </w:r>
            <w:proofErr w:type="spellStart"/>
            <w:r w:rsidR="00984586">
              <w:rPr>
                <w:rFonts w:ascii="Calibri" w:hAnsi="Calibri" w:cs="Calibri"/>
              </w:rPr>
              <w:t>enys</w:t>
            </w:r>
            <w:proofErr w:type="spellEnd"/>
            <w:r w:rsidR="00984586">
              <w:rPr>
                <w:rFonts w:ascii="Calibri" w:hAnsi="Calibri" w:cs="Calibri"/>
              </w:rPr>
              <w:t>)</w:t>
            </w:r>
            <w:r w:rsidRPr="00102C4B" w:rsidR="0091666A">
              <w:rPr>
                <w:rFonts w:ascii="Calibri" w:hAnsi="Calibri" w:cs="Calibri"/>
              </w:rPr>
              <w:t xml:space="preserve"> (</w:t>
            </w:r>
            <w:r w:rsidR="00984586">
              <w:rPr>
                <w:rFonts w:ascii="Calibri" w:hAnsi="Calibri" w:cs="Calibri"/>
              </w:rPr>
              <w:t xml:space="preserve">Sutikimų registro </w:t>
            </w:r>
            <w:r w:rsidRPr="00102C4B" w:rsidR="0091666A">
              <w:rPr>
                <w:rFonts w:ascii="Calibri" w:hAnsi="Calibri" w:cs="Calibri"/>
                <w:b/>
                <w:bCs/>
                <w:i/>
                <w:iCs/>
              </w:rPr>
              <w:t>Derintojai</w:t>
            </w:r>
            <w:r w:rsidRPr="00102C4B" w:rsidR="00D43C4B">
              <w:rPr>
                <w:rFonts w:ascii="Calibri" w:hAnsi="Calibri" w:cs="Calibri"/>
              </w:rPr>
              <w:t xml:space="preserve"> skiltyje)</w:t>
            </w:r>
            <w:r w:rsidRPr="00102C4B" w:rsidR="00CD57BC">
              <w:rPr>
                <w:rFonts w:ascii="Calibri" w:hAnsi="Calibri" w:cs="Calibri"/>
              </w:rPr>
              <w:t xml:space="preserve">. </w:t>
            </w:r>
          </w:p>
          <w:p w:rsidRPr="00102C4B" w:rsidR="0079189F" w:rsidP="00102C4B" w:rsidRDefault="0079189F" w14:paraId="65786F8A" w14:textId="43052524">
            <w:pPr>
              <w:pStyle w:val="ListParagraph"/>
              <w:numPr>
                <w:ilvl w:val="0"/>
                <w:numId w:val="90"/>
              </w:numPr>
              <w:jc w:val="both"/>
              <w:rPr>
                <w:rFonts w:ascii="Calibri" w:hAnsi="Calibri" w:cs="Calibri"/>
                <w:b/>
                <w:bCs/>
              </w:rPr>
            </w:pPr>
            <w:r w:rsidRPr="00102C4B">
              <w:rPr>
                <w:rFonts w:ascii="Calibri" w:hAnsi="Calibri" w:cs="Calibri"/>
              </w:rPr>
              <w:t>Taip pat</w:t>
            </w:r>
            <w:r w:rsidRPr="00102C4B" w:rsidR="007B01C2">
              <w:rPr>
                <w:rFonts w:ascii="Calibri" w:hAnsi="Calibri" w:cs="Calibri"/>
              </w:rPr>
              <w:t>,</w:t>
            </w:r>
            <w:r w:rsidRPr="00102C4B">
              <w:rPr>
                <w:rFonts w:ascii="Calibri" w:hAnsi="Calibri" w:cs="Calibri"/>
              </w:rPr>
              <w:t xml:space="preserve"> </w:t>
            </w:r>
            <w:r w:rsidRPr="00102C4B" w:rsidR="00121361">
              <w:rPr>
                <w:rFonts w:ascii="Calibri" w:hAnsi="Calibri" w:cs="Calibri"/>
              </w:rPr>
              <w:t>Atsakingus darbuotojus skiriantis AB „</w:t>
            </w:r>
            <w:r w:rsidRPr="00102C4B" w:rsidR="00121361">
              <w:rPr>
                <w:rFonts w:ascii="Calibri" w:hAnsi="Calibri" w:cs="Calibri"/>
                <w:i/>
                <w:iCs/>
              </w:rPr>
              <w:t>Amber Grid</w:t>
            </w:r>
            <w:r w:rsidRPr="00102C4B" w:rsidR="00121361">
              <w:rPr>
                <w:rFonts w:ascii="Calibri" w:hAnsi="Calibri" w:cs="Calibri"/>
              </w:rPr>
              <w:t xml:space="preserve">“ atstovas </w:t>
            </w:r>
            <w:r w:rsidRPr="00102C4B">
              <w:rPr>
                <w:rFonts w:ascii="Calibri" w:hAnsi="Calibri" w:cs="Calibri"/>
              </w:rPr>
              <w:t xml:space="preserve">gali būti ir kiti </w:t>
            </w:r>
            <w:r w:rsidRPr="00102C4B" w:rsidR="00121361">
              <w:rPr>
                <w:rFonts w:ascii="Calibri" w:hAnsi="Calibri" w:cs="Calibri"/>
              </w:rPr>
              <w:t>AB „</w:t>
            </w:r>
            <w:r w:rsidRPr="00102C4B" w:rsidR="00EF6CB3">
              <w:rPr>
                <w:rFonts w:ascii="Calibri" w:hAnsi="Calibri" w:cs="Calibri"/>
                <w:i/>
                <w:iCs/>
              </w:rPr>
              <w:t>Amber Grid</w:t>
            </w:r>
            <w:r w:rsidRPr="00102C4B" w:rsidR="00121361">
              <w:rPr>
                <w:rFonts w:ascii="Calibri" w:hAnsi="Calibri" w:cs="Calibri"/>
              </w:rPr>
              <w:t>“</w:t>
            </w:r>
            <w:r w:rsidRPr="00102C4B">
              <w:rPr>
                <w:rFonts w:ascii="Calibri" w:hAnsi="Calibri" w:cs="Calibri"/>
              </w:rPr>
              <w:t xml:space="preserve"> darbuotojai, kuriuos rankiniu būdu</w:t>
            </w:r>
            <w:r w:rsidR="00493FC3">
              <w:rPr>
                <w:rFonts w:ascii="Calibri" w:hAnsi="Calibri" w:cs="Calibri"/>
              </w:rPr>
              <w:t>, į leidimo Derintojų sąrašą</w:t>
            </w:r>
            <w:r w:rsidRPr="00102C4B">
              <w:rPr>
                <w:rFonts w:ascii="Calibri" w:hAnsi="Calibri" w:cs="Calibri"/>
              </w:rPr>
              <w:t xml:space="preserve"> gali įtraukti </w:t>
            </w:r>
            <w:r w:rsidRPr="00102C4B" w:rsidR="007B01C2">
              <w:rPr>
                <w:rFonts w:ascii="Calibri" w:hAnsi="Calibri" w:cs="Calibri"/>
              </w:rPr>
              <w:t>Leidimą rengiantis specialistas.</w:t>
            </w:r>
          </w:p>
        </w:tc>
      </w:tr>
      <w:tr w:rsidRPr="00030A82" w:rsidR="00E85396" w:rsidTr="00BF5465" w14:paraId="4F0F8680" w14:textId="77777777">
        <w:tc>
          <w:tcPr>
            <w:tcW w:w="3968" w:type="dxa"/>
          </w:tcPr>
          <w:p w:rsidRPr="00030A82" w:rsidR="00E85396" w:rsidP="0064626E" w:rsidRDefault="00F26BD2" w14:paraId="5B2243A1" w14:textId="05CB040D">
            <w:pPr>
              <w:rPr>
                <w:rFonts w:ascii="Calibri" w:hAnsi="Calibri" w:cs="Calibri"/>
                <w:b/>
                <w:bCs/>
              </w:rPr>
            </w:pPr>
            <w:r>
              <w:rPr>
                <w:rFonts w:ascii="Calibri" w:hAnsi="Calibri" w:cs="Calibri"/>
                <w:b/>
                <w:bCs/>
              </w:rPr>
              <w:t>Leidimą rengiantis specialistas</w:t>
            </w:r>
          </w:p>
        </w:tc>
        <w:tc>
          <w:tcPr>
            <w:tcW w:w="9215" w:type="dxa"/>
          </w:tcPr>
          <w:p w:rsidRPr="00030A82" w:rsidR="00E85396" w:rsidP="00D43C4B" w:rsidRDefault="00E85396" w14:paraId="4C896C60" w14:textId="4B15C82C">
            <w:pPr>
              <w:jc w:val="both"/>
              <w:rPr>
                <w:rFonts w:ascii="Calibri" w:hAnsi="Calibri" w:cs="Calibri"/>
                <w:b/>
                <w:bCs/>
              </w:rPr>
            </w:pPr>
            <w:r>
              <w:rPr>
                <w:rFonts w:ascii="Calibri" w:hAnsi="Calibri" w:cs="Calibri"/>
              </w:rPr>
              <w:t xml:space="preserve">Peržiūri </w:t>
            </w:r>
            <w:r w:rsidRPr="00030A82">
              <w:rPr>
                <w:rFonts w:ascii="Calibri" w:hAnsi="Calibri" w:cs="Calibri"/>
              </w:rPr>
              <w:t>prašymus leidimui vykdyti darbus</w:t>
            </w:r>
            <w:r>
              <w:rPr>
                <w:rFonts w:ascii="Calibri" w:hAnsi="Calibri" w:cs="Calibri"/>
              </w:rPr>
              <w:t xml:space="preserve"> </w:t>
            </w:r>
            <w:r w:rsidR="00F26BD2">
              <w:rPr>
                <w:rFonts w:ascii="Calibri" w:hAnsi="Calibri" w:cs="Calibri"/>
              </w:rPr>
              <w:t xml:space="preserve">gauti, </w:t>
            </w:r>
            <w:r w:rsidR="00677F40">
              <w:rPr>
                <w:rFonts w:ascii="Calibri" w:hAnsi="Calibri" w:cs="Calibri"/>
              </w:rPr>
              <w:t>atnaujina</w:t>
            </w:r>
            <w:r w:rsidR="002650A2">
              <w:rPr>
                <w:rFonts w:ascii="Calibri" w:hAnsi="Calibri" w:cs="Calibri"/>
              </w:rPr>
              <w:t xml:space="preserve"> arba patvirtina automatiškai sugeneruotą </w:t>
            </w:r>
            <w:r>
              <w:rPr>
                <w:rFonts w:ascii="Calibri" w:hAnsi="Calibri" w:cs="Calibri"/>
              </w:rPr>
              <w:t xml:space="preserve">leidimo </w:t>
            </w:r>
            <w:r w:rsidR="002650A2">
              <w:rPr>
                <w:rFonts w:ascii="Calibri" w:hAnsi="Calibri" w:cs="Calibri"/>
              </w:rPr>
              <w:t>D</w:t>
            </w:r>
            <w:r>
              <w:rPr>
                <w:rFonts w:ascii="Calibri" w:hAnsi="Calibri" w:cs="Calibri"/>
              </w:rPr>
              <w:t>erintoj</w:t>
            </w:r>
            <w:r w:rsidR="002650A2">
              <w:rPr>
                <w:rFonts w:ascii="Calibri" w:hAnsi="Calibri" w:cs="Calibri"/>
              </w:rPr>
              <w:t>ų sąrašą (</w:t>
            </w:r>
            <w:r w:rsidR="00677F40">
              <w:rPr>
                <w:rFonts w:ascii="Calibri" w:hAnsi="Calibri" w:cs="Calibri"/>
              </w:rPr>
              <w:t xml:space="preserve">, jei reikia, </w:t>
            </w:r>
            <w:r>
              <w:rPr>
                <w:rFonts w:ascii="Calibri" w:hAnsi="Calibri" w:cs="Calibri"/>
              </w:rPr>
              <w:t>prideda arba pašalina</w:t>
            </w:r>
            <w:r w:rsidR="00677F40">
              <w:rPr>
                <w:rFonts w:ascii="Calibri" w:hAnsi="Calibri" w:cs="Calibri"/>
              </w:rPr>
              <w:t xml:space="preserve"> esamus leidimo Derintojus)</w:t>
            </w:r>
            <w:r w:rsidRPr="00030A82">
              <w:rPr>
                <w:rFonts w:ascii="Calibri" w:hAnsi="Calibri" w:cs="Calibri"/>
              </w:rPr>
              <w:t>.</w:t>
            </w:r>
          </w:p>
        </w:tc>
      </w:tr>
      <w:tr w:rsidRPr="00030A82" w:rsidR="00E85396" w:rsidTr="00BF5465" w14:paraId="6978347B" w14:textId="77777777">
        <w:tc>
          <w:tcPr>
            <w:tcW w:w="3968" w:type="dxa"/>
          </w:tcPr>
          <w:p w:rsidRPr="00030A82" w:rsidR="00E85396" w:rsidP="0064626E" w:rsidRDefault="00E85396" w14:paraId="21A7BE5C" w14:textId="3E2277DF">
            <w:pPr>
              <w:rPr>
                <w:rFonts w:ascii="Calibri" w:hAnsi="Calibri" w:cs="Calibri"/>
                <w:b/>
                <w:bCs/>
              </w:rPr>
            </w:pPr>
            <w:r w:rsidRPr="00030A82">
              <w:rPr>
                <w:rFonts w:ascii="Calibri" w:hAnsi="Calibri" w:cs="Calibri"/>
                <w:b/>
                <w:bCs/>
              </w:rPr>
              <w:t>SVC darbuotojas</w:t>
            </w:r>
          </w:p>
        </w:tc>
        <w:tc>
          <w:tcPr>
            <w:tcW w:w="9215" w:type="dxa"/>
          </w:tcPr>
          <w:p w:rsidRPr="00030A82" w:rsidR="00E85396" w:rsidP="00D43C4B" w:rsidRDefault="007E6AB0" w14:paraId="3B3E8B71" w14:textId="4DB3F8FB">
            <w:pPr>
              <w:jc w:val="both"/>
              <w:rPr>
                <w:rFonts w:ascii="Calibri" w:hAnsi="Calibri" w:cs="Calibri"/>
                <w:b/>
                <w:bCs/>
              </w:rPr>
            </w:pPr>
            <w:r>
              <w:rPr>
                <w:rFonts w:ascii="Calibri" w:hAnsi="Calibri" w:cs="Calibri"/>
              </w:rPr>
              <w:t>Tvirtina</w:t>
            </w:r>
            <w:r w:rsidRPr="00030A82">
              <w:rPr>
                <w:rFonts w:ascii="Calibri" w:hAnsi="Calibri" w:cs="Calibri"/>
              </w:rPr>
              <w:t xml:space="preserve"> arba atmeta Kliento prašymą leidimui vykdyti darbus gauti.</w:t>
            </w:r>
            <w:r>
              <w:rPr>
                <w:rFonts w:ascii="Calibri" w:hAnsi="Calibri" w:cs="Calibri"/>
              </w:rPr>
              <w:t xml:space="preserve"> Ši</w:t>
            </w:r>
            <w:r w:rsidR="00B935A7">
              <w:rPr>
                <w:rFonts w:ascii="Calibri" w:hAnsi="Calibri" w:cs="Calibri"/>
              </w:rPr>
              <w:t>s</w:t>
            </w:r>
            <w:r>
              <w:rPr>
                <w:rFonts w:ascii="Calibri" w:hAnsi="Calibri" w:cs="Calibri"/>
              </w:rPr>
              <w:t xml:space="preserve"> Derintojas</w:t>
            </w:r>
            <w:r w:rsidR="00B935A7">
              <w:rPr>
                <w:rFonts w:ascii="Calibri" w:hAnsi="Calibri" w:cs="Calibri"/>
              </w:rPr>
              <w:t xml:space="preserve"> </w:t>
            </w:r>
            <w:r w:rsidR="008E700C">
              <w:rPr>
                <w:rFonts w:ascii="Calibri" w:hAnsi="Calibri" w:cs="Calibri"/>
              </w:rPr>
              <w:t>privalo</w:t>
            </w:r>
            <w:r w:rsidR="00B935A7">
              <w:rPr>
                <w:rFonts w:ascii="Calibri" w:hAnsi="Calibri" w:cs="Calibri"/>
              </w:rPr>
              <w:t xml:space="preserve"> dalyvauti derinimo ir tvirtinimo procese</w:t>
            </w:r>
            <w:r w:rsidR="004E248F">
              <w:rPr>
                <w:rFonts w:ascii="Calibri" w:hAnsi="Calibri" w:cs="Calibri"/>
              </w:rPr>
              <w:t xml:space="preserve"> – </w:t>
            </w:r>
            <w:r w:rsidR="00F230FF">
              <w:rPr>
                <w:rFonts w:ascii="Calibri" w:hAnsi="Calibri" w:cs="Calibri"/>
              </w:rPr>
              <w:t xml:space="preserve">automatiškai į leidimo derinimo matricą įtraukiamas </w:t>
            </w:r>
            <w:r w:rsidR="00BB209C">
              <w:rPr>
                <w:rFonts w:ascii="Calibri" w:hAnsi="Calibri" w:cs="Calibri"/>
              </w:rPr>
              <w:t xml:space="preserve">leidimo </w:t>
            </w:r>
            <w:r w:rsidRPr="00F230FF" w:rsidR="00BB209C">
              <w:rPr>
                <w:rFonts w:ascii="Calibri" w:hAnsi="Calibri" w:cs="Calibri"/>
                <w:b/>
                <w:bCs/>
              </w:rPr>
              <w:t>Derintojas</w:t>
            </w:r>
            <w:r w:rsidR="00BB209C">
              <w:rPr>
                <w:rFonts w:ascii="Calibri" w:hAnsi="Calibri" w:cs="Calibri"/>
              </w:rPr>
              <w:t xml:space="preserve">. </w:t>
            </w:r>
          </w:p>
        </w:tc>
      </w:tr>
      <w:tr w:rsidRPr="00030A82" w:rsidR="00E85396" w:rsidTr="00BF5465" w14:paraId="78679E89" w14:textId="77777777">
        <w:tc>
          <w:tcPr>
            <w:tcW w:w="3968" w:type="dxa"/>
          </w:tcPr>
          <w:p w:rsidRPr="00030A82" w:rsidR="00E85396" w:rsidP="0064626E" w:rsidRDefault="00E85396" w14:paraId="438248FF" w14:textId="0F071B7E">
            <w:pPr>
              <w:rPr>
                <w:rFonts w:ascii="Calibri" w:hAnsi="Calibri" w:cs="Calibri"/>
                <w:b/>
                <w:bCs/>
              </w:rPr>
            </w:pPr>
            <w:r w:rsidRPr="00030A82">
              <w:rPr>
                <w:rFonts w:ascii="Calibri" w:hAnsi="Calibri" w:cs="Calibri"/>
                <w:b/>
                <w:bCs/>
              </w:rPr>
              <w:t xml:space="preserve">Apsaugos </w:t>
            </w:r>
            <w:r w:rsidR="00880276">
              <w:rPr>
                <w:rFonts w:ascii="Calibri" w:hAnsi="Calibri" w:cs="Calibri"/>
                <w:b/>
                <w:bCs/>
              </w:rPr>
              <w:t xml:space="preserve">posto </w:t>
            </w:r>
            <w:r w:rsidRPr="00030A82">
              <w:rPr>
                <w:rFonts w:ascii="Calibri" w:hAnsi="Calibri" w:cs="Calibri"/>
                <w:b/>
                <w:bCs/>
              </w:rPr>
              <w:t>darbuotojas</w:t>
            </w:r>
          </w:p>
        </w:tc>
        <w:tc>
          <w:tcPr>
            <w:tcW w:w="9215" w:type="dxa"/>
          </w:tcPr>
          <w:p w:rsidRPr="00030A82" w:rsidR="00E85396" w:rsidP="00D43C4B" w:rsidRDefault="00203FBE" w14:paraId="78373134" w14:textId="6B486BB8">
            <w:pPr>
              <w:jc w:val="both"/>
              <w:rPr>
                <w:rFonts w:ascii="Calibri" w:hAnsi="Calibri" w:cs="Calibri"/>
                <w:b/>
                <w:bCs/>
              </w:rPr>
            </w:pPr>
            <w:r w:rsidRPr="00102C4B">
              <w:rPr>
                <w:rFonts w:ascii="Calibri" w:hAnsi="Calibri" w:cs="Calibri"/>
              </w:rPr>
              <w:t>AB „</w:t>
            </w:r>
            <w:r w:rsidRPr="00102C4B">
              <w:rPr>
                <w:rFonts w:ascii="Calibri" w:hAnsi="Calibri" w:cs="Calibri"/>
                <w:i/>
                <w:iCs/>
              </w:rPr>
              <w:t>Amber Grid</w:t>
            </w:r>
            <w:r w:rsidRPr="00102C4B">
              <w:rPr>
                <w:rFonts w:ascii="Calibri" w:hAnsi="Calibri" w:cs="Calibri"/>
              </w:rPr>
              <w:t>“</w:t>
            </w:r>
            <w:r w:rsidRPr="00030A82" w:rsidR="00E85396">
              <w:rPr>
                <w:rFonts w:ascii="Calibri" w:hAnsi="Calibri" w:cs="Calibri"/>
              </w:rPr>
              <w:t xml:space="preserve"> objekto fizinę saugą vykdantis apsaugos tarnybos darbuotojas.</w:t>
            </w:r>
          </w:p>
        </w:tc>
      </w:tr>
      <w:tr w:rsidRPr="00030A82" w:rsidR="00E85396" w:rsidTr="00BF5465" w14:paraId="24BA2F45" w14:textId="77777777">
        <w:tc>
          <w:tcPr>
            <w:tcW w:w="3968" w:type="dxa"/>
          </w:tcPr>
          <w:p w:rsidRPr="00030A82" w:rsidR="00E85396" w:rsidP="0064626E" w:rsidRDefault="00E85396" w14:paraId="3A39D758" w14:textId="77777777">
            <w:pPr>
              <w:rPr>
                <w:rFonts w:ascii="Calibri" w:hAnsi="Calibri" w:cs="Calibri"/>
                <w:b/>
                <w:bCs/>
              </w:rPr>
            </w:pPr>
            <w:r w:rsidRPr="00030A82">
              <w:rPr>
                <w:rFonts w:ascii="Calibri" w:hAnsi="Calibri" w:eastAsia="Calibri" w:cs="Calibri"/>
                <w:b/>
                <w:bCs/>
                <w:color w:val="000000" w:themeColor="text1"/>
              </w:rPr>
              <w:t>Saugos darbe</w:t>
            </w:r>
            <w:r>
              <w:rPr>
                <w:rFonts w:ascii="Calibri" w:hAnsi="Calibri" w:eastAsia="Calibri" w:cs="Calibri"/>
                <w:b/>
                <w:bCs/>
                <w:color w:val="000000" w:themeColor="text1"/>
              </w:rPr>
              <w:t xml:space="preserve"> </w:t>
            </w:r>
            <w:r w:rsidRPr="00030A82">
              <w:rPr>
                <w:rFonts w:ascii="Calibri" w:hAnsi="Calibri" w:eastAsia="Calibri" w:cs="Calibri"/>
                <w:b/>
                <w:bCs/>
                <w:color w:val="000000" w:themeColor="text1"/>
              </w:rPr>
              <w:t>specialistas</w:t>
            </w:r>
          </w:p>
        </w:tc>
        <w:tc>
          <w:tcPr>
            <w:tcW w:w="9215" w:type="dxa"/>
          </w:tcPr>
          <w:p w:rsidRPr="00030A82" w:rsidR="00E85396" w:rsidP="00D43C4B" w:rsidRDefault="00E85396" w14:paraId="58072242" w14:textId="77777777">
            <w:pPr>
              <w:jc w:val="both"/>
              <w:rPr>
                <w:rFonts w:ascii="Calibri" w:hAnsi="Calibri" w:cs="Calibri"/>
                <w:b/>
                <w:bCs/>
              </w:rPr>
            </w:pPr>
            <w:r w:rsidRPr="00030A82">
              <w:rPr>
                <w:rFonts w:ascii="Calibri" w:hAnsi="Calibri" w:cs="Calibri"/>
              </w:rPr>
              <w:t xml:space="preserve">Darbuotojų saugos ir aplinkosaugos skyriaus darbuotojai, vykdantys </w:t>
            </w:r>
            <w:r w:rsidRPr="00030A82">
              <w:rPr>
                <w:rStyle w:val="normaltextrun"/>
                <w:rFonts w:ascii="Calibri" w:hAnsi="Calibri" w:cs="Calibri"/>
                <w:color w:val="000000" w:themeColor="text1"/>
              </w:rPr>
              <w:t>rangovų atliekamų darbų kontrolės funkciją.</w:t>
            </w:r>
          </w:p>
        </w:tc>
      </w:tr>
      <w:tr w:rsidRPr="00030A82" w:rsidR="00E85396" w:rsidTr="00BF5465" w14:paraId="65FC0A25" w14:textId="77777777">
        <w:tc>
          <w:tcPr>
            <w:tcW w:w="3968" w:type="dxa"/>
          </w:tcPr>
          <w:p w:rsidRPr="00030A82" w:rsidR="00E85396" w:rsidP="0064626E" w:rsidRDefault="00E85396" w14:paraId="15B4361F" w14:textId="77777777">
            <w:pPr>
              <w:rPr>
                <w:rFonts w:ascii="Calibri" w:hAnsi="Calibri" w:cs="Calibri"/>
                <w:b/>
                <w:bCs/>
              </w:rPr>
            </w:pPr>
            <w:r w:rsidRPr="00030A82">
              <w:rPr>
                <w:rFonts w:ascii="Calibri" w:hAnsi="Calibri" w:cs="Calibri"/>
                <w:b/>
                <w:bCs/>
              </w:rPr>
              <w:t>Trečioji šalis</w:t>
            </w:r>
          </w:p>
        </w:tc>
        <w:tc>
          <w:tcPr>
            <w:tcW w:w="9215" w:type="dxa"/>
          </w:tcPr>
          <w:p w:rsidRPr="00030A82" w:rsidR="00E85396" w:rsidP="00D43C4B" w:rsidRDefault="00E85396" w14:paraId="3D8D04C0" w14:textId="77777777">
            <w:pPr>
              <w:jc w:val="both"/>
              <w:rPr>
                <w:rFonts w:ascii="Calibri" w:hAnsi="Calibri" w:cs="Calibri"/>
                <w:b/>
                <w:bCs/>
              </w:rPr>
            </w:pPr>
            <w:r w:rsidRPr="00030A82">
              <w:rPr>
                <w:rFonts w:ascii="Calibri" w:hAnsi="Calibri" w:cs="Calibri"/>
              </w:rPr>
              <w:t>Klientas neturintis paskyros, teikiantis užklausas AG darbuotojams, pagal suderintą procesą.</w:t>
            </w:r>
          </w:p>
        </w:tc>
      </w:tr>
      <w:tr w:rsidRPr="00030A82" w:rsidR="00E85396" w:rsidTr="00BF5465" w14:paraId="5D4D1C00" w14:textId="77777777">
        <w:tc>
          <w:tcPr>
            <w:tcW w:w="3968" w:type="dxa"/>
          </w:tcPr>
          <w:p w:rsidRPr="00030A82" w:rsidR="00E85396" w:rsidP="0064626E" w:rsidRDefault="00E85396" w14:paraId="111E29D3" w14:textId="5DAA23FB">
            <w:pPr>
              <w:rPr>
                <w:rFonts w:ascii="Calibri" w:hAnsi="Calibri" w:cs="Calibri"/>
                <w:b/>
                <w:bCs/>
              </w:rPr>
            </w:pPr>
            <w:r w:rsidRPr="00030A82">
              <w:rPr>
                <w:rFonts w:ascii="Calibri" w:hAnsi="Calibri" w:cs="Calibri"/>
                <w:b/>
                <w:bCs/>
              </w:rPr>
              <w:t xml:space="preserve">Darbuotojas, vykdantis </w:t>
            </w:r>
            <w:r w:rsidR="0031646A">
              <w:rPr>
                <w:rFonts w:ascii="Calibri" w:hAnsi="Calibri" w:cs="Calibri"/>
                <w:b/>
                <w:bCs/>
              </w:rPr>
              <w:t xml:space="preserve">standartinius </w:t>
            </w:r>
            <w:r w:rsidRPr="00030A82">
              <w:rPr>
                <w:rFonts w:ascii="Calibri" w:hAnsi="Calibri" w:cs="Calibri"/>
                <w:b/>
                <w:bCs/>
              </w:rPr>
              <w:t>darbus</w:t>
            </w:r>
          </w:p>
        </w:tc>
        <w:tc>
          <w:tcPr>
            <w:tcW w:w="9215" w:type="dxa"/>
          </w:tcPr>
          <w:p w:rsidRPr="00030A82" w:rsidR="00E85396" w:rsidP="00D43C4B" w:rsidRDefault="00E85396" w14:paraId="4D374B35" w14:textId="684050EE">
            <w:pPr>
              <w:jc w:val="both"/>
              <w:rPr>
                <w:rFonts w:ascii="Calibri" w:hAnsi="Calibri" w:cs="Calibri"/>
                <w:b/>
                <w:bCs/>
              </w:rPr>
            </w:pPr>
            <w:r w:rsidRPr="00030A82">
              <w:rPr>
                <w:rFonts w:ascii="Calibri" w:hAnsi="Calibri" w:cs="Calibri"/>
              </w:rPr>
              <w:t>AB „</w:t>
            </w:r>
            <w:r w:rsidRPr="00276C41">
              <w:rPr>
                <w:rFonts w:ascii="Calibri" w:hAnsi="Calibri" w:cs="Calibri"/>
                <w:i/>
                <w:iCs/>
              </w:rPr>
              <w:t>Amber Grid</w:t>
            </w:r>
            <w:r w:rsidRPr="00030A82">
              <w:rPr>
                <w:rFonts w:ascii="Calibri" w:hAnsi="Calibri" w:cs="Calibri"/>
              </w:rPr>
              <w:t>“ darbuotojas, atliekantis AB „</w:t>
            </w:r>
            <w:r w:rsidRPr="00276C41">
              <w:rPr>
                <w:rFonts w:ascii="Calibri" w:hAnsi="Calibri" w:cs="Calibri"/>
                <w:i/>
                <w:iCs/>
              </w:rPr>
              <w:t>Amber Grid</w:t>
            </w:r>
            <w:r w:rsidRPr="00030A82">
              <w:rPr>
                <w:rFonts w:ascii="Calibri" w:hAnsi="Calibri" w:cs="Calibri"/>
              </w:rPr>
              <w:t>“ atstovo priskirtus standartinius darbus.</w:t>
            </w:r>
          </w:p>
        </w:tc>
      </w:tr>
    </w:tbl>
    <w:p w:rsidRPr="00030A82" w:rsidR="00E85396" w:rsidP="00E85396" w:rsidRDefault="00E85396" w14:paraId="72380D7B" w14:textId="77777777">
      <w:pPr>
        <w:rPr>
          <w:rFonts w:ascii="Calibri" w:hAnsi="Calibri" w:cs="Calibri"/>
          <w:b/>
          <w:bCs/>
        </w:rPr>
      </w:pPr>
    </w:p>
    <w:p w:rsidRPr="00CD4595" w:rsidR="00E85396" w:rsidP="00E85396" w:rsidRDefault="009615C9" w14:paraId="6B6A0D95" w14:textId="2401674B">
      <w:pPr>
        <w:pStyle w:val="Heading2"/>
        <w:rPr>
          <w:rFonts w:ascii="Calibri" w:hAnsi="Calibri" w:cs="Calibri"/>
          <w:b/>
          <w:bCs/>
          <w:color w:val="67C08B"/>
          <w:sz w:val="24"/>
          <w:szCs w:val="24"/>
        </w:rPr>
      </w:pPr>
      <w:bookmarkStart w:name="_Toc198579686" w:id="10"/>
      <w:r w:rsidRPr="00CD4595">
        <w:rPr>
          <w:rFonts w:ascii="Calibri" w:hAnsi="Calibri" w:cs="Calibri"/>
          <w:b/>
          <w:bCs/>
          <w:color w:val="67C08B"/>
          <w:sz w:val="24"/>
          <w:szCs w:val="24"/>
        </w:rPr>
        <w:t xml:space="preserve">Leidimo išdavimo </w:t>
      </w:r>
      <w:r w:rsidR="006560FF">
        <w:rPr>
          <w:rFonts w:ascii="Calibri" w:hAnsi="Calibri" w:cs="Calibri"/>
          <w:b/>
          <w:bCs/>
          <w:color w:val="67C08B"/>
          <w:sz w:val="24"/>
          <w:szCs w:val="24"/>
        </w:rPr>
        <w:t xml:space="preserve">bei leidimų valdymo </w:t>
      </w:r>
      <w:r w:rsidRPr="00CD4595">
        <w:rPr>
          <w:rFonts w:ascii="Calibri" w:hAnsi="Calibri" w:cs="Calibri"/>
          <w:b/>
          <w:bCs/>
          <w:color w:val="67C08B"/>
          <w:sz w:val="24"/>
          <w:szCs w:val="24"/>
        </w:rPr>
        <w:t>procesa</w:t>
      </w:r>
      <w:r w:rsidR="006560FF">
        <w:rPr>
          <w:rFonts w:ascii="Calibri" w:hAnsi="Calibri" w:cs="Calibri"/>
          <w:b/>
          <w:bCs/>
          <w:color w:val="67C08B"/>
          <w:sz w:val="24"/>
          <w:szCs w:val="24"/>
        </w:rPr>
        <w:t>i</w:t>
      </w:r>
      <w:bookmarkEnd w:id="10"/>
    </w:p>
    <w:p w:rsidRPr="00110B13" w:rsidR="00E85396" w:rsidP="00E92560" w:rsidRDefault="00E92560" w14:paraId="5E980E87" w14:textId="28858F89">
      <w:pPr>
        <w:pStyle w:val="ListParagraph"/>
        <w:numPr>
          <w:ilvl w:val="0"/>
          <w:numId w:val="77"/>
        </w:numPr>
        <w:rPr>
          <w:rFonts w:ascii="Calibri" w:hAnsi="Calibri" w:cs="Calibri"/>
          <w:b/>
          <w:bCs/>
        </w:rPr>
      </w:pPr>
      <w:r>
        <w:rPr>
          <w:rFonts w:ascii="Calibri" w:hAnsi="Calibri" w:cs="Calibri"/>
          <w:b/>
          <w:bCs/>
        </w:rPr>
        <w:t>Trumpas proces</w:t>
      </w:r>
      <w:r w:rsidR="006560FF">
        <w:rPr>
          <w:rFonts w:ascii="Calibri" w:hAnsi="Calibri" w:cs="Calibri"/>
          <w:b/>
          <w:bCs/>
        </w:rPr>
        <w:t>ų</w:t>
      </w:r>
      <w:r>
        <w:rPr>
          <w:rFonts w:ascii="Calibri" w:hAnsi="Calibri" w:cs="Calibri"/>
          <w:b/>
          <w:bCs/>
        </w:rPr>
        <w:t xml:space="preserve"> aprašymas</w:t>
      </w:r>
      <w:r w:rsidRPr="00110B13" w:rsidR="00E85396">
        <w:rPr>
          <w:rFonts w:ascii="Calibri" w:hAnsi="Calibri" w:cs="Calibri"/>
          <w:b/>
          <w:bCs/>
        </w:rPr>
        <w:t>:</w:t>
      </w:r>
    </w:p>
    <w:p w:rsidR="00E85396" w:rsidP="00E85396" w:rsidRDefault="00E85396" w14:paraId="44EC5DA9" w14:textId="55ED1DD7">
      <w:pPr>
        <w:jc w:val="both"/>
        <w:rPr>
          <w:rFonts w:ascii="Calibri" w:hAnsi="Calibri" w:cs="Calibri"/>
        </w:rPr>
      </w:pPr>
      <w:r w:rsidRPr="00030A82">
        <w:rPr>
          <w:rFonts w:ascii="Calibri" w:hAnsi="Calibri" w:cs="Calibri"/>
        </w:rPr>
        <w:t>Klientas</w:t>
      </w:r>
      <w:r w:rsidR="007D3D06">
        <w:rPr>
          <w:rFonts w:ascii="Calibri" w:hAnsi="Calibri" w:cs="Calibri"/>
        </w:rPr>
        <w:t xml:space="preserve"> (tiek registruotas portalo naudotojas, tiek ir neregistruotas portalo naudotojas)</w:t>
      </w:r>
      <w:r w:rsidR="00E92560">
        <w:rPr>
          <w:rFonts w:ascii="Calibri" w:hAnsi="Calibri" w:cs="Calibri"/>
        </w:rPr>
        <w:t xml:space="preserve">, </w:t>
      </w:r>
      <w:r w:rsidRPr="00030A82">
        <w:rPr>
          <w:rFonts w:ascii="Calibri" w:hAnsi="Calibri" w:cs="Calibri"/>
        </w:rPr>
        <w:t>turinti</w:t>
      </w:r>
      <w:r w:rsidR="00E92560">
        <w:rPr>
          <w:rFonts w:ascii="Calibri" w:hAnsi="Calibri" w:cs="Calibri"/>
        </w:rPr>
        <w:t>s</w:t>
      </w:r>
      <w:r w:rsidRPr="00030A82">
        <w:rPr>
          <w:rFonts w:ascii="Calibri" w:hAnsi="Calibri" w:cs="Calibri"/>
        </w:rPr>
        <w:t xml:space="preserve"> galiojantį </w:t>
      </w:r>
      <w:r w:rsidR="00E77DDA">
        <w:rPr>
          <w:rFonts w:ascii="Calibri" w:hAnsi="Calibri" w:cs="Calibri"/>
        </w:rPr>
        <w:t>S</w:t>
      </w:r>
      <w:r w:rsidRPr="00030A82">
        <w:rPr>
          <w:rFonts w:ascii="Calibri" w:hAnsi="Calibri" w:cs="Calibri"/>
        </w:rPr>
        <w:t xml:space="preserve">utikimą </w:t>
      </w:r>
      <w:r w:rsidR="00E77DDA">
        <w:rPr>
          <w:rFonts w:ascii="Calibri" w:hAnsi="Calibri" w:cs="Calibri"/>
        </w:rPr>
        <w:t xml:space="preserve">darbams </w:t>
      </w:r>
      <w:r w:rsidRPr="00030A82">
        <w:rPr>
          <w:rFonts w:ascii="Calibri" w:hAnsi="Calibri" w:cs="Calibri"/>
        </w:rPr>
        <w:t xml:space="preserve">turi pateikti </w:t>
      </w:r>
      <w:r w:rsidRPr="00030A82" w:rsidR="00E77DDA">
        <w:rPr>
          <w:rFonts w:ascii="Calibri" w:hAnsi="Calibri" w:cs="Calibri"/>
        </w:rPr>
        <w:t>AB „</w:t>
      </w:r>
      <w:r w:rsidRPr="00276C41" w:rsidR="00E77DDA">
        <w:rPr>
          <w:rFonts w:ascii="Calibri" w:hAnsi="Calibri" w:cs="Calibri"/>
          <w:i/>
          <w:iCs/>
        </w:rPr>
        <w:t>Amber Grid</w:t>
      </w:r>
      <w:r w:rsidRPr="00030A82" w:rsidR="00E77DDA">
        <w:rPr>
          <w:rFonts w:ascii="Calibri" w:hAnsi="Calibri" w:cs="Calibri"/>
        </w:rPr>
        <w:t xml:space="preserve">“ </w:t>
      </w:r>
      <w:r w:rsidR="00E77DDA">
        <w:rPr>
          <w:rFonts w:ascii="Calibri" w:hAnsi="Calibri" w:cs="Calibri"/>
        </w:rPr>
        <w:t>p</w:t>
      </w:r>
      <w:r w:rsidRPr="00030A82">
        <w:rPr>
          <w:rFonts w:ascii="Calibri" w:hAnsi="Calibri" w:cs="Calibri"/>
        </w:rPr>
        <w:t xml:space="preserve">rašymą leidimui gauti per </w:t>
      </w:r>
      <w:r w:rsidR="00E77DDA">
        <w:rPr>
          <w:rFonts w:ascii="Calibri" w:hAnsi="Calibri" w:cs="Calibri"/>
        </w:rPr>
        <w:t>K</w:t>
      </w:r>
      <w:r w:rsidRPr="00030A82">
        <w:rPr>
          <w:rFonts w:ascii="Calibri" w:hAnsi="Calibri" w:cs="Calibri"/>
        </w:rPr>
        <w:t xml:space="preserve">liento portalą </w:t>
      </w:r>
      <w:r w:rsidR="00455DE4">
        <w:rPr>
          <w:rFonts w:ascii="Calibri" w:hAnsi="Calibri" w:cs="Calibri"/>
        </w:rPr>
        <w:t xml:space="preserve">likus ne mažiau nei </w:t>
      </w:r>
      <w:r w:rsidRPr="00030A82">
        <w:rPr>
          <w:rFonts w:ascii="Calibri" w:hAnsi="Calibri" w:cs="Calibri"/>
        </w:rPr>
        <w:t>2</w:t>
      </w:r>
      <w:r w:rsidR="00CA4089">
        <w:rPr>
          <w:rFonts w:ascii="Calibri" w:hAnsi="Calibri" w:cs="Calibri"/>
        </w:rPr>
        <w:t xml:space="preserve"> d.</w:t>
      </w:r>
      <w:r w:rsidR="00904481">
        <w:rPr>
          <w:rFonts w:ascii="Calibri" w:hAnsi="Calibri" w:cs="Calibri"/>
        </w:rPr>
        <w:t xml:space="preserve"> </w:t>
      </w:r>
      <w:r w:rsidR="00CA4089">
        <w:rPr>
          <w:rFonts w:ascii="Calibri" w:hAnsi="Calibri" w:cs="Calibri"/>
        </w:rPr>
        <w:t>d.</w:t>
      </w:r>
      <w:r w:rsidRPr="00030A82">
        <w:rPr>
          <w:rFonts w:ascii="Calibri" w:hAnsi="Calibri" w:cs="Calibri"/>
        </w:rPr>
        <w:t xml:space="preserve"> dien</w:t>
      </w:r>
      <w:r w:rsidR="00455DE4">
        <w:rPr>
          <w:rFonts w:ascii="Calibri" w:hAnsi="Calibri" w:cs="Calibri"/>
        </w:rPr>
        <w:t>oms</w:t>
      </w:r>
      <w:r w:rsidRPr="00030A82">
        <w:rPr>
          <w:rFonts w:ascii="Calibri" w:hAnsi="Calibri" w:cs="Calibri"/>
        </w:rPr>
        <w:t xml:space="preserve"> iki </w:t>
      </w:r>
      <w:r w:rsidR="00CA4089">
        <w:rPr>
          <w:rFonts w:ascii="Calibri" w:hAnsi="Calibri" w:cs="Calibri"/>
        </w:rPr>
        <w:t xml:space="preserve">planuojamų </w:t>
      </w:r>
      <w:r w:rsidRPr="00030A82">
        <w:rPr>
          <w:rFonts w:ascii="Calibri" w:hAnsi="Calibri" w:cs="Calibri"/>
        </w:rPr>
        <w:t xml:space="preserve">darbų pradžios. </w:t>
      </w:r>
      <w:r w:rsidR="00CA4089">
        <w:rPr>
          <w:rFonts w:ascii="Calibri" w:hAnsi="Calibri" w:cs="Calibri"/>
        </w:rPr>
        <w:t xml:space="preserve">Klientas </w:t>
      </w:r>
      <w:r w:rsidR="00D779BF">
        <w:rPr>
          <w:rFonts w:ascii="Calibri" w:hAnsi="Calibri" w:cs="Calibri"/>
        </w:rPr>
        <w:t xml:space="preserve">leidime gali planuotis darbus į priekį, tačiau ne </w:t>
      </w:r>
      <w:r w:rsidR="00D2097E">
        <w:rPr>
          <w:rFonts w:ascii="Calibri" w:hAnsi="Calibri" w:cs="Calibri"/>
        </w:rPr>
        <w:t>toliau</w:t>
      </w:r>
      <w:r w:rsidR="00D779BF">
        <w:rPr>
          <w:rFonts w:ascii="Calibri" w:hAnsi="Calibri" w:cs="Calibri"/>
        </w:rPr>
        <w:t xml:space="preserve"> nei ateinančią savaitę</w:t>
      </w:r>
      <w:r w:rsidR="00CA4089">
        <w:rPr>
          <w:rFonts w:ascii="Calibri" w:hAnsi="Calibri" w:cs="Calibri"/>
        </w:rPr>
        <w:t xml:space="preserve">, </w:t>
      </w:r>
      <w:r w:rsidR="00D2097E">
        <w:rPr>
          <w:rFonts w:ascii="Calibri" w:hAnsi="Calibri" w:cs="Calibri"/>
        </w:rPr>
        <w:t>t. y. prašymo maksimali d</w:t>
      </w:r>
      <w:r w:rsidR="00F371B9">
        <w:rPr>
          <w:rFonts w:ascii="Calibri" w:hAnsi="Calibri" w:cs="Calibri"/>
        </w:rPr>
        <w:t xml:space="preserve">arbų pabaiga yra ateinančios savaitės paskutinė diena. </w:t>
      </w:r>
      <w:r w:rsidR="004D5C31">
        <w:rPr>
          <w:rFonts w:ascii="Calibri" w:hAnsi="Calibri" w:cs="Calibri"/>
        </w:rPr>
        <w:t xml:space="preserve">Klientui, norint pildyti prašymą, yra privaloma nurodyti galiojančio Sutikimo ID, kurio pagrindu yra teikiamas prašymas leidimui vykdyti darbus gauti. </w:t>
      </w:r>
      <w:r w:rsidR="001C5788">
        <w:rPr>
          <w:rFonts w:ascii="Calibri" w:hAnsi="Calibri" w:cs="Calibri"/>
        </w:rPr>
        <w:t xml:space="preserve">Klientui </w:t>
      </w:r>
      <w:r w:rsidR="00872751">
        <w:rPr>
          <w:rFonts w:ascii="Calibri" w:hAnsi="Calibri" w:cs="Calibri"/>
        </w:rPr>
        <w:t xml:space="preserve">užpildžius prašymą, </w:t>
      </w:r>
      <w:r w:rsidR="00BC48CE">
        <w:rPr>
          <w:rFonts w:ascii="Calibri" w:hAnsi="Calibri" w:cs="Calibri"/>
        </w:rPr>
        <w:t xml:space="preserve">šio prašymo </w:t>
      </w:r>
      <w:r w:rsidR="00BC48CE">
        <w:rPr>
          <w:rFonts w:ascii="Calibri" w:hAnsi="Calibri" w:cs="Calibri"/>
        </w:rPr>
        <w:lastRenderedPageBreak/>
        <w:t>duomenys perkeliami į Leidimų registrą</w:t>
      </w:r>
      <w:r w:rsidR="00F1341C">
        <w:rPr>
          <w:rFonts w:ascii="Calibri" w:hAnsi="Calibri" w:cs="Calibri"/>
        </w:rPr>
        <w:t xml:space="preserve">, </w:t>
      </w:r>
      <w:r w:rsidR="00BC48CE">
        <w:rPr>
          <w:rFonts w:ascii="Calibri" w:hAnsi="Calibri" w:cs="Calibri"/>
        </w:rPr>
        <w:t xml:space="preserve"> </w:t>
      </w:r>
      <w:r w:rsidR="00F1341C">
        <w:rPr>
          <w:rFonts w:ascii="Calibri" w:hAnsi="Calibri" w:cs="Calibri"/>
        </w:rPr>
        <w:t>suteikiant</w:t>
      </w:r>
      <w:r w:rsidR="00872751">
        <w:rPr>
          <w:rFonts w:ascii="Calibri" w:hAnsi="Calibri" w:cs="Calibri"/>
        </w:rPr>
        <w:t xml:space="preserve"> </w:t>
      </w:r>
      <w:r w:rsidRPr="00030A82">
        <w:rPr>
          <w:rFonts w:ascii="Calibri" w:hAnsi="Calibri" w:cs="Calibri"/>
        </w:rPr>
        <w:t>unikal</w:t>
      </w:r>
      <w:r w:rsidR="00F1341C">
        <w:rPr>
          <w:rFonts w:ascii="Calibri" w:hAnsi="Calibri" w:cs="Calibri"/>
        </w:rPr>
        <w:t>ų</w:t>
      </w:r>
      <w:r w:rsidRPr="00030A82">
        <w:rPr>
          <w:rFonts w:ascii="Calibri" w:hAnsi="Calibri" w:cs="Calibri"/>
        </w:rPr>
        <w:t xml:space="preserve"> identifikacin</w:t>
      </w:r>
      <w:r w:rsidR="00F1341C">
        <w:rPr>
          <w:rFonts w:ascii="Calibri" w:hAnsi="Calibri" w:cs="Calibri"/>
        </w:rPr>
        <w:t>į</w:t>
      </w:r>
      <w:r w:rsidRPr="00030A82">
        <w:rPr>
          <w:rFonts w:ascii="Calibri" w:hAnsi="Calibri" w:cs="Calibri"/>
        </w:rPr>
        <w:t xml:space="preserve"> numerį (angl. ID)</w:t>
      </w:r>
      <w:r w:rsidR="0013080A">
        <w:rPr>
          <w:rFonts w:ascii="Calibri" w:hAnsi="Calibri" w:cs="Calibri"/>
        </w:rPr>
        <w:t xml:space="preserve"> bei </w:t>
      </w:r>
      <w:r w:rsidR="0080314D">
        <w:rPr>
          <w:rFonts w:ascii="Calibri" w:hAnsi="Calibri" w:cs="Calibri"/>
        </w:rPr>
        <w:t xml:space="preserve">automatiškai priskiriama </w:t>
      </w:r>
      <w:r w:rsidRPr="00581761" w:rsidR="0080314D">
        <w:rPr>
          <w:rFonts w:ascii="Calibri" w:hAnsi="Calibri" w:cs="Calibri"/>
        </w:rPr>
        <w:t>prašymo būsena „</w:t>
      </w:r>
      <w:r w:rsidRPr="00581761" w:rsidR="0080314D">
        <w:rPr>
          <w:rFonts w:ascii="Calibri" w:hAnsi="Calibri" w:cs="Calibri"/>
          <w:b/>
          <w:bCs/>
          <w:i/>
          <w:iCs/>
        </w:rPr>
        <w:t>Pateiktas</w:t>
      </w:r>
      <w:r w:rsidRPr="00581761" w:rsidR="0080314D">
        <w:rPr>
          <w:rFonts w:ascii="Calibri" w:hAnsi="Calibri" w:cs="Calibri"/>
        </w:rPr>
        <w:t>“</w:t>
      </w:r>
      <w:r w:rsidR="001B5053">
        <w:rPr>
          <w:rFonts w:ascii="Calibri" w:hAnsi="Calibri" w:cs="Calibri"/>
        </w:rPr>
        <w:t xml:space="preserve">. Tai atlikus, Klientui </w:t>
      </w:r>
      <w:r w:rsidRPr="00514AFB">
        <w:rPr>
          <w:rFonts w:ascii="Calibri" w:hAnsi="Calibri" w:cs="Calibri"/>
        </w:rPr>
        <w:t>išsiunčiamas prašymo registracijos patvirtinimo laiškas</w:t>
      </w:r>
      <w:r w:rsidR="001B5053">
        <w:rPr>
          <w:rFonts w:ascii="Calibri" w:hAnsi="Calibri" w:cs="Calibri"/>
        </w:rPr>
        <w:t xml:space="preserve">, o </w:t>
      </w:r>
      <w:r w:rsidR="006B16D8">
        <w:rPr>
          <w:rFonts w:ascii="Calibri" w:hAnsi="Calibri" w:cs="Calibri"/>
        </w:rPr>
        <w:t xml:space="preserve">už leidimo parengimą Atsakingam skyriui </w:t>
      </w:r>
      <w:r w:rsidR="00296BD2">
        <w:rPr>
          <w:rFonts w:ascii="Calibri" w:hAnsi="Calibri" w:cs="Calibri"/>
        </w:rPr>
        <w:t>išsiunčiamas</w:t>
      </w:r>
      <w:r w:rsidR="006B16D8">
        <w:rPr>
          <w:rFonts w:ascii="Calibri" w:hAnsi="Calibri" w:cs="Calibri"/>
        </w:rPr>
        <w:t xml:space="preserve"> el. </w:t>
      </w:r>
      <w:r w:rsidR="00296BD2">
        <w:rPr>
          <w:rFonts w:ascii="Calibri" w:hAnsi="Calibri" w:cs="Calibri"/>
        </w:rPr>
        <w:t>laiškas apie gautą užduotį parengti leidimą darbams</w:t>
      </w:r>
      <w:r w:rsidRPr="00514AFB">
        <w:rPr>
          <w:rFonts w:ascii="Calibri" w:hAnsi="Calibri" w:cs="Calibri"/>
        </w:rPr>
        <w:t>. </w:t>
      </w:r>
    </w:p>
    <w:p w:rsidR="0046215A" w:rsidP="0046215A" w:rsidRDefault="009A7E55" w14:paraId="4A4B4CF0" w14:textId="35BDACCF">
      <w:pPr>
        <w:tabs>
          <w:tab w:val="left" w:pos="567"/>
        </w:tabs>
        <w:jc w:val="both"/>
        <w:rPr>
          <w:rStyle w:val="normaltextrun"/>
          <w:rFonts w:ascii="Calibri" w:hAnsi="Calibri" w:cs="Calibri" w:eastAsiaTheme="majorEastAsia"/>
          <w:lang w:eastAsia="lt-LT"/>
        </w:rPr>
      </w:pPr>
      <w:r>
        <w:rPr>
          <w:rStyle w:val="normaltextrun"/>
          <w:rFonts w:ascii="Calibri" w:hAnsi="Calibri" w:cs="Calibri" w:eastAsiaTheme="majorEastAsia"/>
          <w:lang w:eastAsia="lt-LT"/>
        </w:rPr>
        <w:t>Atsaking</w:t>
      </w:r>
      <w:r w:rsidR="00DD5DF8">
        <w:rPr>
          <w:rStyle w:val="normaltextrun"/>
          <w:rFonts w:ascii="Calibri" w:hAnsi="Calibri" w:cs="Calibri" w:eastAsiaTheme="majorEastAsia"/>
          <w:lang w:eastAsia="lt-LT"/>
        </w:rPr>
        <w:t>o</w:t>
      </w:r>
      <w:r w:rsidR="00F075B4">
        <w:rPr>
          <w:rStyle w:val="normaltextrun"/>
          <w:rFonts w:ascii="Calibri" w:hAnsi="Calibri" w:cs="Calibri" w:eastAsiaTheme="majorEastAsia"/>
          <w:lang w:eastAsia="lt-LT"/>
        </w:rPr>
        <w:t xml:space="preserve"> skyriaus darbuotojas, priskiria </w:t>
      </w:r>
      <w:r w:rsidRPr="00F42845" w:rsidR="00E85396">
        <w:rPr>
          <w:rStyle w:val="normaltextrun"/>
          <w:rFonts w:ascii="Calibri" w:hAnsi="Calibri" w:cs="Calibri" w:eastAsiaTheme="majorEastAsia"/>
          <w:lang w:eastAsia="lt-LT"/>
        </w:rPr>
        <w:t xml:space="preserve">Leidimą </w:t>
      </w:r>
      <w:r>
        <w:rPr>
          <w:rStyle w:val="normaltextrun"/>
          <w:rFonts w:ascii="Calibri" w:hAnsi="Calibri" w:cs="Calibri" w:eastAsiaTheme="majorEastAsia"/>
          <w:lang w:eastAsia="lt-LT"/>
        </w:rPr>
        <w:t>rengiant</w:t>
      </w:r>
      <w:r w:rsidR="00263FFF">
        <w:rPr>
          <w:rStyle w:val="normaltextrun"/>
          <w:rFonts w:ascii="Calibri" w:hAnsi="Calibri" w:cs="Calibri" w:eastAsiaTheme="majorEastAsia"/>
          <w:lang w:eastAsia="lt-LT"/>
        </w:rPr>
        <w:t>į specialistą, kuris atnaujina arba patvirtina automatiškai sudarytą leidimo Derintojų sąrašą</w:t>
      </w:r>
      <w:r w:rsidRPr="00F42845" w:rsidR="00E85396">
        <w:rPr>
          <w:rStyle w:val="normaltextrun"/>
          <w:rFonts w:ascii="Calibri" w:hAnsi="Calibri" w:cs="Calibri" w:eastAsiaTheme="majorEastAsia"/>
          <w:lang w:eastAsia="lt-LT"/>
        </w:rPr>
        <w:t xml:space="preserve">. </w:t>
      </w:r>
      <w:r w:rsidR="00F33665">
        <w:rPr>
          <w:rStyle w:val="normaltextrun"/>
          <w:rFonts w:ascii="Calibri" w:hAnsi="Calibri" w:cs="Calibri" w:eastAsiaTheme="majorEastAsia"/>
          <w:lang w:eastAsia="lt-LT"/>
        </w:rPr>
        <w:t>Numatyti leidimo</w:t>
      </w:r>
      <w:r w:rsidR="0046215A">
        <w:rPr>
          <w:rStyle w:val="normaltextrun"/>
          <w:rFonts w:ascii="Calibri" w:hAnsi="Calibri" w:cs="Calibri" w:eastAsiaTheme="majorEastAsia"/>
          <w:lang w:eastAsia="lt-LT"/>
        </w:rPr>
        <w:t xml:space="preserve"> Derintojai gauna derinimo-tvirtinimo užduotį</w:t>
      </w:r>
      <w:r w:rsidR="00874BEA">
        <w:rPr>
          <w:rStyle w:val="normaltextrun"/>
          <w:rFonts w:ascii="Calibri" w:hAnsi="Calibri" w:cs="Calibri" w:eastAsiaTheme="majorEastAsia"/>
          <w:lang w:eastAsia="lt-LT"/>
        </w:rPr>
        <w:t>, kur, priklausomai nuo savo rolės, atlieka šiuos veiksmus</w:t>
      </w:r>
      <w:r w:rsidR="0046215A">
        <w:rPr>
          <w:rStyle w:val="normaltextrun"/>
          <w:rFonts w:ascii="Calibri" w:hAnsi="Calibri" w:cs="Calibri" w:eastAsiaTheme="majorEastAsia"/>
          <w:lang w:eastAsia="lt-LT"/>
        </w:rPr>
        <w:t>:</w:t>
      </w:r>
    </w:p>
    <w:p w:rsidR="00E85396" w:rsidP="0046215A" w:rsidRDefault="00E85396" w14:paraId="2EE227DC" w14:textId="72EE42F6">
      <w:pPr>
        <w:pStyle w:val="ListParagraph"/>
        <w:numPr>
          <w:ilvl w:val="0"/>
          <w:numId w:val="91"/>
        </w:numPr>
        <w:jc w:val="both"/>
        <w:rPr>
          <w:rFonts w:ascii="Calibri" w:hAnsi="Calibri" w:cs="Calibri"/>
        </w:rPr>
      </w:pPr>
      <w:r w:rsidRPr="06C72700" w:rsidR="00E85396">
        <w:rPr>
          <w:rFonts w:ascii="Calibri" w:hAnsi="Calibri" w:cs="Calibri"/>
        </w:rPr>
        <w:t>SVC darbuotojas įvertina ar nurodytomis datomis galima leisti arba neleisti vykdyti darbus. Jeigu leidimas negali būti išduodamas, nurodo atmetimo priežast</w:t>
      </w:r>
      <w:r w:rsidRPr="06C72700" w:rsidR="00913CC6">
        <w:rPr>
          <w:rFonts w:ascii="Calibri" w:hAnsi="Calibri" w:cs="Calibri"/>
        </w:rPr>
        <w:t xml:space="preserve">į ir </w:t>
      </w:r>
      <w:r w:rsidRPr="06C72700" w:rsidR="004B7187">
        <w:rPr>
          <w:rFonts w:ascii="Calibri" w:hAnsi="Calibri" w:cs="Calibri"/>
        </w:rPr>
        <w:t xml:space="preserve">Kliento registruotas </w:t>
      </w:r>
      <w:r w:rsidRPr="06C72700" w:rsidR="00913CC6">
        <w:rPr>
          <w:rFonts w:ascii="Calibri" w:hAnsi="Calibri" w:cs="Calibri"/>
        </w:rPr>
        <w:t xml:space="preserve">leidimo </w:t>
      </w:r>
      <w:r w:rsidRPr="06C72700" w:rsidR="004B7187">
        <w:rPr>
          <w:rFonts w:ascii="Calibri" w:hAnsi="Calibri" w:cs="Calibri"/>
        </w:rPr>
        <w:t xml:space="preserve">vykdyti darbus </w:t>
      </w:r>
      <w:r w:rsidRPr="06C72700" w:rsidR="00913CC6">
        <w:rPr>
          <w:rFonts w:ascii="Calibri" w:hAnsi="Calibri" w:cs="Calibri"/>
        </w:rPr>
        <w:t xml:space="preserve">prašymas automatiškai </w:t>
      </w:r>
      <w:r w:rsidRPr="06C72700" w:rsidR="004B7187">
        <w:rPr>
          <w:rFonts w:ascii="Calibri" w:hAnsi="Calibri" w:cs="Calibri"/>
        </w:rPr>
        <w:t>yra atmetamas.</w:t>
      </w:r>
      <w:r w:rsidRPr="06C72700" w:rsidR="00E85396">
        <w:rPr>
          <w:rFonts w:ascii="Calibri" w:hAnsi="Calibri" w:cs="Calibri"/>
        </w:rPr>
        <w:t xml:space="preserve"> </w:t>
      </w:r>
      <w:r w:rsidRPr="06C72700" w:rsidR="004B7187">
        <w:rPr>
          <w:rFonts w:ascii="Calibri" w:hAnsi="Calibri" w:cs="Calibri"/>
        </w:rPr>
        <w:t>Apie tokį sprendimą informuojam</w:t>
      </w:r>
      <w:r w:rsidRPr="06C72700" w:rsidR="00A51FE4">
        <w:rPr>
          <w:rFonts w:ascii="Calibri" w:hAnsi="Calibri" w:cs="Calibri"/>
        </w:rPr>
        <w:t>i likę leidimo Derintojai</w:t>
      </w:r>
      <w:r w:rsidRPr="06C72700" w:rsidR="0066460A">
        <w:rPr>
          <w:rFonts w:ascii="Calibri" w:hAnsi="Calibri" w:cs="Calibri"/>
        </w:rPr>
        <w:t xml:space="preserve"> (jei tokių yra),</w:t>
      </w:r>
      <w:r w:rsidRPr="06C72700" w:rsidR="004B7187">
        <w:rPr>
          <w:rFonts w:ascii="Calibri" w:hAnsi="Calibri" w:cs="Calibri"/>
        </w:rPr>
        <w:t xml:space="preserve"> ir</w:t>
      </w:r>
      <w:r w:rsidRPr="06C72700" w:rsidR="00E85396">
        <w:rPr>
          <w:rFonts w:ascii="Calibri" w:hAnsi="Calibri" w:cs="Calibri"/>
        </w:rPr>
        <w:t xml:space="preserve"> </w:t>
      </w:r>
      <w:r w:rsidRPr="06C72700" w:rsidR="00A51FE4">
        <w:rPr>
          <w:rFonts w:ascii="Calibri" w:hAnsi="Calibri" w:cs="Calibri"/>
        </w:rPr>
        <w:t>pats Klientas</w:t>
      </w:r>
      <w:r w:rsidRPr="06C72700" w:rsidR="00E85396">
        <w:rPr>
          <w:rFonts w:ascii="Calibri" w:hAnsi="Calibri" w:cs="Calibri"/>
        </w:rPr>
        <w:t>.</w:t>
      </w:r>
    </w:p>
    <w:p w:rsidR="0066460A" w:rsidP="0046215A" w:rsidRDefault="0066460A" w14:paraId="57090F43" w14:textId="64AE82CE">
      <w:pPr>
        <w:pStyle w:val="ListParagraph"/>
        <w:numPr>
          <w:ilvl w:val="0"/>
          <w:numId w:val="91"/>
        </w:numPr>
        <w:jc w:val="both"/>
        <w:rPr>
          <w:rFonts w:ascii="Calibri" w:hAnsi="Calibri" w:cs="Calibri"/>
        </w:rPr>
      </w:pPr>
      <w:r>
        <w:rPr>
          <w:rFonts w:ascii="Calibri" w:hAnsi="Calibri" w:cs="Calibri"/>
        </w:rPr>
        <w:t xml:space="preserve">Jei Kliento prašyme nurodytiems darbams atlikti reikia </w:t>
      </w:r>
      <w:r w:rsidR="00B127A5">
        <w:rPr>
          <w:rFonts w:ascii="Calibri" w:hAnsi="Calibri" w:cs="Calibri"/>
        </w:rPr>
        <w:t>priskirti ir AB „</w:t>
      </w:r>
      <w:r w:rsidRPr="00B127A5" w:rsidR="00B127A5">
        <w:rPr>
          <w:rFonts w:ascii="Calibri" w:hAnsi="Calibri" w:cs="Calibri"/>
          <w:i/>
          <w:iCs/>
        </w:rPr>
        <w:t>Amber Grid</w:t>
      </w:r>
      <w:r w:rsidR="00B127A5">
        <w:rPr>
          <w:rFonts w:ascii="Calibri" w:hAnsi="Calibri" w:cs="Calibri"/>
        </w:rPr>
        <w:t xml:space="preserve">“ darbuotojus, tada </w:t>
      </w:r>
      <w:r w:rsidR="00CD4595">
        <w:rPr>
          <w:rFonts w:ascii="Calibri" w:hAnsi="Calibri" w:cs="Calibri"/>
        </w:rPr>
        <w:t xml:space="preserve">kiekvienas iš numatytų </w:t>
      </w:r>
      <w:r w:rsidRPr="00FF71F6" w:rsidR="00FF71F6">
        <w:rPr>
          <w:rFonts w:ascii="Calibri" w:hAnsi="Calibri" w:cs="Calibri"/>
        </w:rPr>
        <w:t>Atsakingus darbuotojus skirian</w:t>
      </w:r>
      <w:r w:rsidR="00FF71F6">
        <w:rPr>
          <w:rFonts w:ascii="Calibri" w:hAnsi="Calibri" w:cs="Calibri"/>
        </w:rPr>
        <w:t>čių</w:t>
      </w:r>
      <w:r w:rsidRPr="00FF71F6" w:rsidR="00FF71F6">
        <w:rPr>
          <w:rFonts w:ascii="Calibri" w:hAnsi="Calibri" w:cs="Calibri"/>
        </w:rPr>
        <w:t xml:space="preserve"> AB „Amber Grid“ atstov</w:t>
      </w:r>
      <w:r w:rsidR="00FF71F6">
        <w:rPr>
          <w:rFonts w:ascii="Calibri" w:hAnsi="Calibri" w:cs="Calibri"/>
        </w:rPr>
        <w:t xml:space="preserve">ų gauna po </w:t>
      </w:r>
      <w:r w:rsidR="00EE5884">
        <w:rPr>
          <w:rFonts w:ascii="Calibri" w:hAnsi="Calibri" w:cs="Calibri"/>
        </w:rPr>
        <w:t xml:space="preserve">užduotį, leidime numatytiems standartiniams darbams priskirti </w:t>
      </w:r>
      <w:r w:rsidR="0031646A">
        <w:rPr>
          <w:rFonts w:ascii="Calibri" w:hAnsi="Calibri" w:cs="Calibri"/>
        </w:rPr>
        <w:t xml:space="preserve">bent vieną </w:t>
      </w:r>
      <w:r w:rsidRPr="0031646A" w:rsidR="0031646A">
        <w:rPr>
          <w:rFonts w:ascii="Calibri" w:hAnsi="Calibri" w:cs="Calibri"/>
        </w:rPr>
        <w:t>Darbuotoj</w:t>
      </w:r>
      <w:r w:rsidR="0031646A">
        <w:rPr>
          <w:rFonts w:ascii="Calibri" w:hAnsi="Calibri" w:cs="Calibri"/>
        </w:rPr>
        <w:t>ą</w:t>
      </w:r>
      <w:r w:rsidRPr="0031646A" w:rsidR="0031646A">
        <w:rPr>
          <w:rFonts w:ascii="Calibri" w:hAnsi="Calibri" w:cs="Calibri"/>
        </w:rPr>
        <w:t>, vykdant</w:t>
      </w:r>
      <w:r w:rsidR="0031646A">
        <w:rPr>
          <w:rFonts w:ascii="Calibri" w:hAnsi="Calibri" w:cs="Calibri"/>
        </w:rPr>
        <w:t>į</w:t>
      </w:r>
      <w:r w:rsidRPr="0031646A" w:rsidR="0031646A">
        <w:rPr>
          <w:rFonts w:ascii="Calibri" w:hAnsi="Calibri" w:cs="Calibri"/>
        </w:rPr>
        <w:t xml:space="preserve"> standartinius darbus</w:t>
      </w:r>
      <w:r w:rsidR="0031646A">
        <w:rPr>
          <w:rFonts w:ascii="Calibri" w:hAnsi="Calibri" w:cs="Calibri"/>
        </w:rPr>
        <w:t>.</w:t>
      </w:r>
    </w:p>
    <w:p w:rsidR="00E85396" w:rsidP="00E85396" w:rsidRDefault="005E31BB" w14:paraId="66A74D15" w14:textId="1C94B20D">
      <w:pPr>
        <w:jc w:val="both"/>
        <w:rPr>
          <w:rFonts w:ascii="Calibri" w:hAnsi="Calibri" w:cs="Calibri"/>
        </w:rPr>
      </w:pPr>
      <w:r>
        <w:rPr>
          <w:rFonts w:ascii="Calibri" w:hAnsi="Calibri" w:cs="Calibri"/>
        </w:rPr>
        <w:t xml:space="preserve">Derinimo-tvirtinimo užduotis yra vykdoma bendrai, t. y. visi numatyti Derintojai </w:t>
      </w:r>
      <w:r w:rsidR="00830F60">
        <w:rPr>
          <w:rFonts w:ascii="Calibri" w:hAnsi="Calibri" w:cs="Calibri"/>
        </w:rPr>
        <w:t xml:space="preserve">tvirtina, priskiria </w:t>
      </w:r>
      <w:r w:rsidRPr="0031646A" w:rsidR="00830F60">
        <w:rPr>
          <w:rFonts w:ascii="Calibri" w:hAnsi="Calibri" w:cs="Calibri"/>
        </w:rPr>
        <w:t>Darbuotoj</w:t>
      </w:r>
      <w:r w:rsidR="00830F60">
        <w:rPr>
          <w:rFonts w:ascii="Calibri" w:hAnsi="Calibri" w:cs="Calibri"/>
        </w:rPr>
        <w:t>us</w:t>
      </w:r>
      <w:r w:rsidRPr="0031646A" w:rsidR="00830F60">
        <w:rPr>
          <w:rFonts w:ascii="Calibri" w:hAnsi="Calibri" w:cs="Calibri"/>
        </w:rPr>
        <w:t>, vykdan</w:t>
      </w:r>
      <w:r w:rsidR="00830F60">
        <w:rPr>
          <w:rFonts w:ascii="Calibri" w:hAnsi="Calibri" w:cs="Calibri"/>
        </w:rPr>
        <w:t>čius</w:t>
      </w:r>
      <w:r w:rsidRPr="0031646A" w:rsidR="00830F60">
        <w:rPr>
          <w:rFonts w:ascii="Calibri" w:hAnsi="Calibri" w:cs="Calibri"/>
        </w:rPr>
        <w:t xml:space="preserve"> standartinius darbus</w:t>
      </w:r>
      <w:r w:rsidR="00830F60">
        <w:rPr>
          <w:rFonts w:ascii="Calibri" w:hAnsi="Calibri" w:cs="Calibri"/>
        </w:rPr>
        <w:t xml:space="preserve"> arba atmeta prašymą </w:t>
      </w:r>
      <w:r w:rsidR="00722F35">
        <w:rPr>
          <w:rFonts w:ascii="Calibri" w:hAnsi="Calibri" w:cs="Calibri"/>
        </w:rPr>
        <w:t>ne paeiliui, o vienu metu</w:t>
      </w:r>
      <w:r w:rsidR="00830F60">
        <w:rPr>
          <w:rFonts w:ascii="Calibri" w:hAnsi="Calibri" w:cs="Calibri"/>
        </w:rPr>
        <w:t xml:space="preserve"> bei mato kitų </w:t>
      </w:r>
      <w:r w:rsidR="00722F35">
        <w:rPr>
          <w:rFonts w:ascii="Calibri" w:hAnsi="Calibri" w:cs="Calibri"/>
        </w:rPr>
        <w:t>D</w:t>
      </w:r>
      <w:r w:rsidR="00830F60">
        <w:rPr>
          <w:rFonts w:ascii="Calibri" w:hAnsi="Calibri" w:cs="Calibri"/>
        </w:rPr>
        <w:t>erintojų atliktus veiksmus.</w:t>
      </w:r>
      <w:r w:rsidR="00722F35">
        <w:rPr>
          <w:rFonts w:ascii="Calibri" w:hAnsi="Calibri" w:cs="Calibri"/>
        </w:rPr>
        <w:t xml:space="preserve"> </w:t>
      </w:r>
      <w:r w:rsidR="005B643E">
        <w:rPr>
          <w:rFonts w:ascii="Calibri" w:hAnsi="Calibri" w:cs="Calibri"/>
        </w:rPr>
        <w:t xml:space="preserve">Norint atmesti prašymą, yra privalomo nurodyti atmetimo priežastį. </w:t>
      </w:r>
      <w:r w:rsidR="00722F35">
        <w:rPr>
          <w:rFonts w:ascii="Calibri" w:hAnsi="Calibri" w:cs="Calibri"/>
        </w:rPr>
        <w:t xml:space="preserve">Jei bent vienas Derintojas atmeta leidimo prašymą – </w:t>
      </w:r>
      <w:r w:rsidR="00140EDF">
        <w:rPr>
          <w:rFonts w:ascii="Calibri" w:hAnsi="Calibri" w:cs="Calibri"/>
        </w:rPr>
        <w:t xml:space="preserve">tai visos jau atliktos tvirtinimo žymos netenka galios, </w:t>
      </w:r>
      <w:r w:rsidR="004A2B46">
        <w:rPr>
          <w:rFonts w:ascii="Calibri" w:hAnsi="Calibri" w:cs="Calibri"/>
        </w:rPr>
        <w:t xml:space="preserve">neatliktos derinimo-tvirtinimo užduotys yra uždaromos </w:t>
      </w:r>
      <w:r w:rsidR="002E43DF">
        <w:rPr>
          <w:rFonts w:ascii="Calibri" w:hAnsi="Calibri" w:cs="Calibri"/>
        </w:rPr>
        <w:t xml:space="preserve">automatiškai bei prašymo būsena pasikeičia į </w:t>
      </w:r>
      <w:r w:rsidRPr="00581761" w:rsidR="002E43DF">
        <w:rPr>
          <w:rFonts w:ascii="Calibri" w:hAnsi="Calibri" w:cs="Calibri"/>
        </w:rPr>
        <w:t>būsena „</w:t>
      </w:r>
      <w:r w:rsidR="002E43DF">
        <w:rPr>
          <w:rFonts w:ascii="Calibri" w:hAnsi="Calibri" w:cs="Calibri"/>
          <w:b/>
          <w:bCs/>
          <w:i/>
          <w:iCs/>
        </w:rPr>
        <w:t>Atmestas</w:t>
      </w:r>
      <w:r w:rsidRPr="00581761" w:rsidR="002E43DF">
        <w:rPr>
          <w:rFonts w:ascii="Calibri" w:hAnsi="Calibri" w:cs="Calibri"/>
        </w:rPr>
        <w:t>“</w:t>
      </w:r>
      <w:r w:rsidR="002E43DF">
        <w:rPr>
          <w:rFonts w:ascii="Calibri" w:hAnsi="Calibri" w:cs="Calibri"/>
        </w:rPr>
        <w:t>.</w:t>
      </w:r>
      <w:r w:rsidR="009D5B55">
        <w:rPr>
          <w:rFonts w:ascii="Calibri" w:hAnsi="Calibri" w:cs="Calibri"/>
        </w:rPr>
        <w:t xml:space="preserve"> Leidimas darbams yra išduodamas tada, kai visi numatyti prašyme Derintojai </w:t>
      </w:r>
      <w:r w:rsidR="00037C84">
        <w:rPr>
          <w:rFonts w:ascii="Calibri" w:hAnsi="Calibri" w:cs="Calibri"/>
        </w:rPr>
        <w:t>pateikia tvirtinimo žymą leidimo išdavimo užduot</w:t>
      </w:r>
      <w:r w:rsidR="00034102">
        <w:rPr>
          <w:rFonts w:ascii="Calibri" w:hAnsi="Calibri" w:cs="Calibri"/>
        </w:rPr>
        <w:t>yje</w:t>
      </w:r>
      <w:r w:rsidR="00037C84">
        <w:rPr>
          <w:rFonts w:ascii="Calibri" w:hAnsi="Calibri" w:cs="Calibri"/>
        </w:rPr>
        <w:t>.</w:t>
      </w:r>
      <w:r w:rsidR="002D7162">
        <w:rPr>
          <w:rFonts w:ascii="Calibri" w:hAnsi="Calibri" w:cs="Calibri"/>
        </w:rPr>
        <w:t xml:space="preserve"> </w:t>
      </w:r>
      <w:r w:rsidR="00C57E7F">
        <w:rPr>
          <w:rFonts w:ascii="Calibri" w:hAnsi="Calibri" w:cs="Calibri"/>
        </w:rPr>
        <w:t>Klientui i</w:t>
      </w:r>
      <w:r w:rsidR="002D7162">
        <w:rPr>
          <w:rFonts w:ascii="Calibri" w:hAnsi="Calibri" w:cs="Calibri"/>
        </w:rPr>
        <w:t xml:space="preserve">šduodamam leidimui darbams yra priskiriamas unikalus </w:t>
      </w:r>
      <w:r w:rsidRPr="00727669" w:rsidR="002D7162">
        <w:rPr>
          <w:rFonts w:ascii="Calibri" w:hAnsi="Calibri" w:cs="Calibri"/>
        </w:rPr>
        <w:t>identifikacin</w:t>
      </w:r>
      <w:r w:rsidR="002D7162">
        <w:rPr>
          <w:rFonts w:ascii="Calibri" w:hAnsi="Calibri" w:cs="Calibri"/>
        </w:rPr>
        <w:t>is</w:t>
      </w:r>
      <w:r w:rsidRPr="00727669" w:rsidR="002D7162">
        <w:rPr>
          <w:rFonts w:ascii="Calibri" w:hAnsi="Calibri" w:cs="Calibri"/>
        </w:rPr>
        <w:t xml:space="preserve"> numer</w:t>
      </w:r>
      <w:r w:rsidR="002D7162">
        <w:rPr>
          <w:rFonts w:ascii="Calibri" w:hAnsi="Calibri" w:cs="Calibri"/>
        </w:rPr>
        <w:t>is</w:t>
      </w:r>
      <w:r w:rsidRPr="00727669" w:rsidR="002D7162">
        <w:rPr>
          <w:rFonts w:ascii="Calibri" w:hAnsi="Calibri" w:cs="Calibri"/>
        </w:rPr>
        <w:t xml:space="preserve"> (angl. ID)</w:t>
      </w:r>
      <w:r w:rsidR="002D7162">
        <w:rPr>
          <w:rFonts w:ascii="Calibri" w:hAnsi="Calibri" w:cs="Calibri"/>
        </w:rPr>
        <w:t xml:space="preserve"> bei </w:t>
      </w:r>
      <w:r w:rsidRPr="00030A82" w:rsidR="002D7162">
        <w:rPr>
          <w:rFonts w:ascii="Calibri" w:hAnsi="Calibri" w:cs="Calibri"/>
        </w:rPr>
        <w:t>QR kodas</w:t>
      </w:r>
      <w:r w:rsidR="002D7162">
        <w:rPr>
          <w:rFonts w:ascii="Calibri" w:hAnsi="Calibri" w:cs="Calibri"/>
        </w:rPr>
        <w:t>, kurie, Klientui pateikiami</w:t>
      </w:r>
      <w:r w:rsidRPr="00030A82" w:rsidR="00E85396">
        <w:rPr>
          <w:rFonts w:ascii="Calibri" w:hAnsi="Calibri" w:cs="Calibri"/>
        </w:rPr>
        <w:t xml:space="preserve"> el. paštu</w:t>
      </w:r>
      <w:r w:rsidRPr="00D1570F" w:rsidR="00E85396">
        <w:rPr>
          <w:rFonts w:ascii="Calibri" w:hAnsi="Calibri" w:cs="Calibri"/>
        </w:rPr>
        <w:t>.</w:t>
      </w:r>
      <w:r w:rsidR="00C57E7F">
        <w:rPr>
          <w:rFonts w:ascii="Calibri" w:hAnsi="Calibri" w:cs="Calibri"/>
        </w:rPr>
        <w:t xml:space="preserve"> Kliento leidimo ID turi būti </w:t>
      </w:r>
      <w:r w:rsidR="005019E0">
        <w:rPr>
          <w:rFonts w:ascii="Calibri" w:hAnsi="Calibri" w:cs="Calibri"/>
        </w:rPr>
        <w:t>generuojamas remiantis Sutikimo numeriu, kurio pagrindu buvo teikiamas prašymas leidimui vykdyti darbus gauti.</w:t>
      </w:r>
      <w:r w:rsidR="00DD5DF8">
        <w:rPr>
          <w:rFonts w:ascii="Calibri" w:hAnsi="Calibri" w:cs="Calibri"/>
        </w:rPr>
        <w:t xml:space="preserve"> Tais atvejais, kai:</w:t>
      </w:r>
    </w:p>
    <w:p w:rsidRPr="00727669" w:rsidR="00E85396" w:rsidP="00E85396" w:rsidRDefault="00DD5DF8" w14:paraId="65A2C436" w14:textId="42201D57">
      <w:pPr>
        <w:numPr>
          <w:ilvl w:val="0"/>
          <w:numId w:val="85"/>
        </w:numPr>
        <w:spacing w:line="278" w:lineRule="auto"/>
        <w:jc w:val="both"/>
        <w:rPr>
          <w:rFonts w:ascii="Calibri" w:hAnsi="Calibri" w:cs="Calibri"/>
        </w:rPr>
      </w:pPr>
      <w:r>
        <w:rPr>
          <w:rFonts w:ascii="Calibri" w:hAnsi="Calibri" w:cs="Calibri"/>
        </w:rPr>
        <w:t xml:space="preserve">Leidimo derinimo-tvirtinimo užduotyje yra priskiriamas (-i) </w:t>
      </w:r>
      <w:r w:rsidRPr="0031646A">
        <w:rPr>
          <w:rFonts w:ascii="Calibri" w:hAnsi="Calibri" w:cs="Calibri"/>
        </w:rPr>
        <w:t>Darbuotoj</w:t>
      </w:r>
      <w:r>
        <w:rPr>
          <w:rFonts w:ascii="Calibri" w:hAnsi="Calibri" w:cs="Calibri"/>
        </w:rPr>
        <w:t>as (-ai)</w:t>
      </w:r>
      <w:r w:rsidRPr="0031646A">
        <w:rPr>
          <w:rFonts w:ascii="Calibri" w:hAnsi="Calibri" w:cs="Calibri"/>
        </w:rPr>
        <w:t>, vykdant</w:t>
      </w:r>
      <w:r>
        <w:rPr>
          <w:rFonts w:ascii="Calibri" w:hAnsi="Calibri" w:cs="Calibri"/>
        </w:rPr>
        <w:t>is (-</w:t>
      </w:r>
      <w:proofErr w:type="spellStart"/>
      <w:r>
        <w:rPr>
          <w:rFonts w:ascii="Calibri" w:hAnsi="Calibri" w:cs="Calibri"/>
        </w:rPr>
        <w:t>ys</w:t>
      </w:r>
      <w:proofErr w:type="spellEnd"/>
      <w:r>
        <w:rPr>
          <w:rFonts w:ascii="Calibri" w:hAnsi="Calibri" w:cs="Calibri"/>
        </w:rPr>
        <w:t>)</w:t>
      </w:r>
      <w:r w:rsidRPr="0031646A">
        <w:rPr>
          <w:rFonts w:ascii="Calibri" w:hAnsi="Calibri" w:cs="Calibri"/>
        </w:rPr>
        <w:t xml:space="preserve"> standartinius darbus</w:t>
      </w:r>
      <w:r>
        <w:rPr>
          <w:rFonts w:ascii="Calibri" w:hAnsi="Calibri" w:cs="Calibri"/>
        </w:rPr>
        <w:t xml:space="preserve"> – išdavus leidimą darbams, jie gauna el. laišką apie šį priskyrimą bei kur gali peržiūrėti kada ir kokius darbus turės atlikti, pagal numatytą leidimą darbams</w:t>
      </w:r>
      <w:r w:rsidRPr="00727669" w:rsidR="00E85396">
        <w:rPr>
          <w:rFonts w:ascii="Calibri" w:hAnsi="Calibri" w:cs="Calibri"/>
        </w:rPr>
        <w:t>. </w:t>
      </w:r>
    </w:p>
    <w:p w:rsidRPr="006560FF" w:rsidR="00E85396" w:rsidP="006560FF" w:rsidRDefault="009C4D6C" w14:paraId="7D2B9209" w14:textId="0334C4FE">
      <w:pPr>
        <w:numPr>
          <w:ilvl w:val="0"/>
          <w:numId w:val="87"/>
        </w:numPr>
        <w:spacing w:line="278" w:lineRule="auto"/>
        <w:jc w:val="both"/>
        <w:rPr>
          <w:rFonts w:ascii="Calibri" w:hAnsi="Calibri" w:cs="Calibri"/>
        </w:rPr>
      </w:pPr>
      <w:r>
        <w:rPr>
          <w:rFonts w:ascii="Calibri" w:hAnsi="Calibri" w:cs="Calibri"/>
        </w:rPr>
        <w:t>Leidime nurodyti darbai bus vykdomi AB „</w:t>
      </w:r>
      <w:r w:rsidRPr="009C4D6C">
        <w:rPr>
          <w:rFonts w:ascii="Calibri" w:hAnsi="Calibri" w:cs="Calibri"/>
          <w:i/>
          <w:iCs/>
        </w:rPr>
        <w:t>Amber Grid</w:t>
      </w:r>
      <w:r>
        <w:rPr>
          <w:rFonts w:ascii="Calibri" w:hAnsi="Calibri" w:cs="Calibri"/>
        </w:rPr>
        <w:t>“</w:t>
      </w:r>
      <w:r w:rsidR="003A061A">
        <w:rPr>
          <w:rFonts w:ascii="Calibri" w:hAnsi="Calibri" w:cs="Calibri"/>
        </w:rPr>
        <w:t>, kuriuose yra saugos postas – suderinta leidimo informacija automatiškai įrašoma ir į Saugos darbuotojų valdomą Lankytojų žurnalą, esantį ne GRID PASS sistemoje</w:t>
      </w:r>
      <w:r w:rsidRPr="00727669" w:rsidR="00E85396">
        <w:rPr>
          <w:rFonts w:ascii="Calibri" w:hAnsi="Calibri" w:cs="Calibri"/>
          <w:i/>
          <w:iCs/>
          <w:lang w:val="en-US"/>
        </w:rPr>
        <w:t>.</w:t>
      </w:r>
    </w:p>
    <w:p w:rsidRPr="00454642" w:rsidR="00454642" w:rsidP="00E85396" w:rsidRDefault="00454642" w14:paraId="4D5D493B" w14:textId="77777777">
      <w:pPr>
        <w:jc w:val="both"/>
        <w:rPr>
          <w:rFonts w:ascii="Calibri" w:hAnsi="Calibri" w:cs="Calibri"/>
          <w:b/>
          <w:bCs/>
        </w:rPr>
      </w:pPr>
      <w:r w:rsidRPr="00454642">
        <w:rPr>
          <w:rFonts w:ascii="Calibri" w:hAnsi="Calibri" w:cs="Calibri"/>
          <w:b/>
          <w:bCs/>
        </w:rPr>
        <w:t>Išduotų leidimų valdymas:</w:t>
      </w:r>
    </w:p>
    <w:p w:rsidR="00E85396" w:rsidP="00E85396" w:rsidRDefault="00E85396" w14:paraId="2E4FCC34" w14:textId="696BF4DB">
      <w:pPr>
        <w:jc w:val="both"/>
        <w:rPr>
          <w:rFonts w:ascii="Calibri" w:hAnsi="Calibri" w:cs="Calibri"/>
          <w:i/>
          <w:iCs/>
        </w:rPr>
      </w:pPr>
      <w:r w:rsidRPr="001A24DE">
        <w:rPr>
          <w:rFonts w:ascii="Calibri" w:hAnsi="Calibri" w:cs="Calibri"/>
        </w:rPr>
        <w:t>Kai Sutikimo, kurio pagrindu registruotas prašymas leidimui gauti, būsena pasikeičia į „</w:t>
      </w:r>
      <w:r w:rsidRPr="001A24DE">
        <w:rPr>
          <w:rFonts w:ascii="Calibri" w:hAnsi="Calibri" w:cs="Calibri"/>
          <w:b/>
          <w:bCs/>
          <w:i/>
          <w:iCs/>
        </w:rPr>
        <w:t>Pasibaigęs galiojimas</w:t>
      </w:r>
      <w:r w:rsidRPr="001A24DE">
        <w:rPr>
          <w:rFonts w:ascii="Calibri" w:hAnsi="Calibri" w:cs="Calibri"/>
        </w:rPr>
        <w:t>“</w:t>
      </w:r>
      <w:r w:rsidR="003F3587">
        <w:rPr>
          <w:rFonts w:ascii="Calibri" w:hAnsi="Calibri" w:cs="Calibri"/>
        </w:rPr>
        <w:t xml:space="preserve"> – tai šio prašymo leidimui gauti </w:t>
      </w:r>
      <w:r w:rsidR="008754B6">
        <w:rPr>
          <w:rFonts w:ascii="Calibri" w:hAnsi="Calibri" w:cs="Calibri"/>
        </w:rPr>
        <w:t xml:space="preserve">būsena automatiškai </w:t>
      </w:r>
      <w:r w:rsidRPr="001A24DE">
        <w:rPr>
          <w:rFonts w:ascii="Calibri" w:hAnsi="Calibri" w:cs="Calibri"/>
        </w:rPr>
        <w:t xml:space="preserve"> </w:t>
      </w:r>
      <w:r w:rsidRPr="005D1895">
        <w:rPr>
          <w:rFonts w:ascii="Calibri" w:hAnsi="Calibri" w:cs="Calibri"/>
          <w:b/>
          <w:bCs/>
          <w:i/>
          <w:iCs/>
        </w:rPr>
        <w:t>„Atme</w:t>
      </w:r>
      <w:r w:rsidR="008754B6">
        <w:rPr>
          <w:rFonts w:ascii="Calibri" w:hAnsi="Calibri" w:cs="Calibri"/>
          <w:b/>
          <w:bCs/>
          <w:i/>
          <w:iCs/>
        </w:rPr>
        <w:t>s</w:t>
      </w:r>
      <w:r w:rsidRPr="005D1895">
        <w:rPr>
          <w:rFonts w:ascii="Calibri" w:hAnsi="Calibri" w:cs="Calibri"/>
          <w:b/>
          <w:bCs/>
          <w:i/>
          <w:iCs/>
        </w:rPr>
        <w:t>tas“</w:t>
      </w:r>
      <w:r>
        <w:rPr>
          <w:rFonts w:ascii="Calibri" w:hAnsi="Calibri" w:cs="Calibri"/>
          <w:b/>
          <w:bCs/>
          <w:i/>
          <w:iCs/>
        </w:rPr>
        <w:t xml:space="preserve"> </w:t>
      </w:r>
      <w:r w:rsidRPr="008754B6">
        <w:rPr>
          <w:rFonts w:ascii="Calibri" w:hAnsi="Calibri" w:cs="Calibri"/>
        </w:rPr>
        <w:t>ir leidimas neišduodamas</w:t>
      </w:r>
      <w:r w:rsidRPr="008754B6">
        <w:rPr>
          <w:rFonts w:ascii="Calibri" w:hAnsi="Calibri" w:cs="Calibri"/>
          <w:i/>
          <w:iCs/>
        </w:rPr>
        <w:t>.</w:t>
      </w:r>
    </w:p>
    <w:p w:rsidR="001D146D" w:rsidP="00E85396" w:rsidRDefault="00E85396" w14:paraId="44DD7E06" w14:textId="44FA7C9D">
      <w:pPr>
        <w:jc w:val="both"/>
        <w:rPr>
          <w:rFonts w:ascii="Calibri" w:hAnsi="Calibri" w:cs="Calibri"/>
        </w:rPr>
      </w:pPr>
      <w:r w:rsidRPr="00030A82">
        <w:rPr>
          <w:rFonts w:ascii="Calibri" w:hAnsi="Calibri" w:cs="Calibri"/>
        </w:rPr>
        <w:t>Klientas</w:t>
      </w:r>
      <w:r w:rsidR="00802FCC">
        <w:rPr>
          <w:rFonts w:ascii="Calibri" w:hAnsi="Calibri" w:cs="Calibri"/>
        </w:rPr>
        <w:t>,</w:t>
      </w:r>
      <w:r w:rsidRPr="00030A82">
        <w:rPr>
          <w:rFonts w:ascii="Calibri" w:hAnsi="Calibri" w:cs="Calibri"/>
        </w:rPr>
        <w:t xml:space="preserve"> turinti</w:t>
      </w:r>
      <w:r w:rsidR="00802FCC">
        <w:rPr>
          <w:rFonts w:ascii="Calibri" w:hAnsi="Calibri" w:cs="Calibri"/>
        </w:rPr>
        <w:t>s išduotą galiojantį</w:t>
      </w:r>
      <w:r w:rsidRPr="00030A82">
        <w:rPr>
          <w:rFonts w:ascii="Calibri" w:hAnsi="Calibri" w:cs="Calibri"/>
        </w:rPr>
        <w:t xml:space="preserve"> leidimą darbams į aptvertą perdavimo sistemos objekto teritoriją gali pateikti tik </w:t>
      </w:r>
      <w:r w:rsidR="00D3380F">
        <w:rPr>
          <w:rFonts w:ascii="Calibri" w:hAnsi="Calibri" w:cs="Calibri"/>
        </w:rPr>
        <w:t xml:space="preserve">su </w:t>
      </w:r>
      <w:r w:rsidRPr="00030A82">
        <w:rPr>
          <w:rFonts w:ascii="Calibri" w:hAnsi="Calibri" w:cs="Calibri"/>
        </w:rPr>
        <w:t xml:space="preserve">lydinčiu AB </w:t>
      </w:r>
      <w:r w:rsidR="00D3380F">
        <w:rPr>
          <w:rFonts w:ascii="Calibri" w:hAnsi="Calibri" w:cs="Calibri"/>
        </w:rPr>
        <w:t>„</w:t>
      </w:r>
      <w:r w:rsidRPr="00FB1B45">
        <w:rPr>
          <w:rFonts w:ascii="Calibri" w:hAnsi="Calibri" w:cs="Calibri"/>
          <w:i/>
          <w:iCs/>
        </w:rPr>
        <w:t>Amber Grid</w:t>
      </w:r>
      <w:r w:rsidR="00D3380F">
        <w:rPr>
          <w:rFonts w:ascii="Calibri" w:hAnsi="Calibri" w:cs="Calibri"/>
        </w:rPr>
        <w:t>“</w:t>
      </w:r>
      <w:r w:rsidRPr="00030A82">
        <w:rPr>
          <w:rFonts w:ascii="Calibri" w:hAnsi="Calibri" w:cs="Calibri"/>
        </w:rPr>
        <w:t xml:space="preserve"> atstovu, jeigu yra </w:t>
      </w:r>
      <w:r w:rsidR="00D9305D">
        <w:rPr>
          <w:rFonts w:ascii="Calibri" w:hAnsi="Calibri" w:cs="Calibri"/>
        </w:rPr>
        <w:t>šiame objekte yra apsaugos</w:t>
      </w:r>
      <w:r w:rsidRPr="00030A82">
        <w:rPr>
          <w:rFonts w:ascii="Calibri" w:hAnsi="Calibri" w:cs="Calibri"/>
        </w:rPr>
        <w:t xml:space="preserve"> postas</w:t>
      </w:r>
      <w:r w:rsidR="00D9305D">
        <w:rPr>
          <w:rFonts w:ascii="Calibri" w:hAnsi="Calibri" w:cs="Calibri"/>
        </w:rPr>
        <w:t xml:space="preserve"> – </w:t>
      </w:r>
      <w:r w:rsidRPr="00030A82">
        <w:rPr>
          <w:rFonts w:ascii="Calibri" w:hAnsi="Calibri" w:cs="Calibri"/>
        </w:rPr>
        <w:t xml:space="preserve"> tai </w:t>
      </w:r>
      <w:r w:rsidR="00C30152">
        <w:rPr>
          <w:rFonts w:ascii="Calibri" w:hAnsi="Calibri" w:cs="Calibri"/>
        </w:rPr>
        <w:t xml:space="preserve">apsaugos poste </w:t>
      </w:r>
      <w:r w:rsidR="00EA0067">
        <w:rPr>
          <w:rFonts w:ascii="Calibri" w:hAnsi="Calibri" w:cs="Calibri"/>
        </w:rPr>
        <w:t>skenuoja</w:t>
      </w:r>
      <w:r w:rsidRPr="00030A82">
        <w:rPr>
          <w:rFonts w:ascii="Calibri" w:hAnsi="Calibri" w:cs="Calibri"/>
        </w:rPr>
        <w:t xml:space="preserve"> sugeneruotą </w:t>
      </w:r>
      <w:r w:rsidR="00EA0067">
        <w:rPr>
          <w:rFonts w:ascii="Calibri" w:hAnsi="Calibri" w:cs="Calibri"/>
        </w:rPr>
        <w:t xml:space="preserve">leidimo </w:t>
      </w:r>
      <w:r w:rsidRPr="00030A82">
        <w:rPr>
          <w:rFonts w:ascii="Calibri" w:hAnsi="Calibri" w:cs="Calibri"/>
        </w:rPr>
        <w:t>QR kodą.</w:t>
      </w:r>
      <w:r w:rsidR="00EA0067">
        <w:rPr>
          <w:rFonts w:ascii="Calibri" w:hAnsi="Calibri" w:cs="Calibri"/>
        </w:rPr>
        <w:t xml:space="preserve"> Lankytojų žurnale Apsaugos darbuotojas pažymi, kurie </w:t>
      </w:r>
      <w:r w:rsidR="00F01792">
        <w:rPr>
          <w:rFonts w:ascii="Calibri" w:hAnsi="Calibri" w:cs="Calibri"/>
        </w:rPr>
        <w:t>iš leidime nurodytų Kliento darbuotojų atvyko vykdyti darbus</w:t>
      </w:r>
      <w:r w:rsidR="00C30FAC">
        <w:rPr>
          <w:rFonts w:ascii="Calibri" w:hAnsi="Calibri" w:cs="Calibri"/>
        </w:rPr>
        <w:t xml:space="preserve"> </w:t>
      </w:r>
      <w:r w:rsidRPr="00030A82">
        <w:rPr>
          <w:rFonts w:ascii="Calibri" w:hAnsi="Calibri" w:cs="Calibri"/>
        </w:rPr>
        <w:t xml:space="preserve">ir </w:t>
      </w:r>
      <w:r w:rsidR="00C30FAC">
        <w:rPr>
          <w:rFonts w:ascii="Calibri" w:hAnsi="Calibri" w:cs="Calibri"/>
        </w:rPr>
        <w:t xml:space="preserve">jų </w:t>
      </w:r>
      <w:r w:rsidRPr="00030A82">
        <w:rPr>
          <w:rFonts w:ascii="Calibri" w:hAnsi="Calibri" w:cs="Calibri"/>
        </w:rPr>
        <w:t>transporto priemonių sąrašą.</w:t>
      </w:r>
      <w:r w:rsidR="00FB1B45">
        <w:rPr>
          <w:rFonts w:ascii="Calibri" w:hAnsi="Calibri" w:cs="Calibri"/>
        </w:rPr>
        <w:t xml:space="preserve"> </w:t>
      </w:r>
      <w:r w:rsidR="00B66119">
        <w:rPr>
          <w:rFonts w:ascii="Calibri" w:hAnsi="Calibri" w:cs="Calibri"/>
        </w:rPr>
        <w:t>QR kodas skenuojamas tiek atvykus</w:t>
      </w:r>
      <w:r w:rsidR="00497B1C">
        <w:rPr>
          <w:rFonts w:ascii="Calibri" w:hAnsi="Calibri" w:cs="Calibri"/>
        </w:rPr>
        <w:t xml:space="preserve"> apsaugos poste, tiek ir </w:t>
      </w:r>
      <w:r w:rsidR="00497B1C">
        <w:rPr>
          <w:rFonts w:ascii="Calibri" w:hAnsi="Calibri" w:cs="Calibri"/>
        </w:rPr>
        <w:lastRenderedPageBreak/>
        <w:t xml:space="preserve">išvykstant iš objekto. </w:t>
      </w:r>
      <w:r w:rsidR="005968F1">
        <w:rPr>
          <w:rFonts w:ascii="Calibri" w:hAnsi="Calibri" w:cs="Calibri"/>
        </w:rPr>
        <w:t xml:space="preserve">Atvykimo ir išvykimo laikai yra fiksuojami kaip darbų pradžia bei darbų pabaiga. </w:t>
      </w:r>
      <w:r w:rsidR="000B6C11">
        <w:rPr>
          <w:rFonts w:ascii="Calibri" w:hAnsi="Calibri" w:cs="Calibri"/>
        </w:rPr>
        <w:t xml:space="preserve">Jei skenuojamas QR kodas daugiau nei du kartus, tai darbų pradžia laikoma </w:t>
      </w:r>
      <w:r w:rsidR="001D146D">
        <w:rPr>
          <w:rFonts w:ascii="Calibri" w:hAnsi="Calibri" w:cs="Calibri"/>
        </w:rPr>
        <w:t>anksčiausia</w:t>
      </w:r>
      <w:r w:rsidR="000B6C11">
        <w:rPr>
          <w:rFonts w:ascii="Calibri" w:hAnsi="Calibri" w:cs="Calibri"/>
        </w:rPr>
        <w:t xml:space="preserve"> skenavimo data, o vėliausia skenavimo data yra </w:t>
      </w:r>
      <w:r w:rsidR="001D146D">
        <w:rPr>
          <w:rFonts w:ascii="Calibri" w:hAnsi="Calibri" w:cs="Calibri"/>
        </w:rPr>
        <w:t>fiksuojama kaip darbų pabaiga šiame objekte.</w:t>
      </w:r>
    </w:p>
    <w:p w:rsidRPr="00030A82" w:rsidR="00E85396" w:rsidP="00DC5BED" w:rsidRDefault="001D146D" w14:paraId="4FC0F3A0" w14:textId="27B80F0D">
      <w:pPr>
        <w:jc w:val="both"/>
        <w:rPr>
          <w:rFonts w:ascii="Calibri" w:hAnsi="Calibri" w:cs="Calibri"/>
        </w:rPr>
      </w:pPr>
      <w:r>
        <w:rPr>
          <w:rFonts w:ascii="Calibri" w:hAnsi="Calibri" w:cs="Calibri"/>
        </w:rPr>
        <w:t>Nepriklausomai nuo to</w:t>
      </w:r>
      <w:r w:rsidR="00505357">
        <w:rPr>
          <w:rFonts w:ascii="Calibri" w:hAnsi="Calibri" w:cs="Calibri"/>
        </w:rPr>
        <w:t xml:space="preserve"> kur atliekami leidime nurodyti darbai – visais atvejais Klientas privalo pranešti apie darbų pradžią bei darbų pabaigą.</w:t>
      </w:r>
      <w:r w:rsidR="00967B68">
        <w:rPr>
          <w:rFonts w:ascii="Calibri" w:hAnsi="Calibri" w:cs="Calibri"/>
        </w:rPr>
        <w:t xml:space="preserve"> Tai galima padaryti </w:t>
      </w:r>
      <w:r w:rsidR="00E9139A">
        <w:rPr>
          <w:rFonts w:ascii="Calibri" w:hAnsi="Calibri" w:cs="Calibri"/>
        </w:rPr>
        <w:t>internetu</w:t>
      </w:r>
      <w:r w:rsidR="00FF2D01">
        <w:rPr>
          <w:rFonts w:ascii="Calibri" w:hAnsi="Calibri" w:cs="Calibri"/>
        </w:rPr>
        <w:t>, SMS žinute ar tai gali atlikti numatyti AB „</w:t>
      </w:r>
      <w:r w:rsidRPr="00FF2D01" w:rsidR="00FF2D01">
        <w:rPr>
          <w:rFonts w:ascii="Calibri" w:hAnsi="Calibri" w:cs="Calibri"/>
          <w:i/>
          <w:iCs/>
        </w:rPr>
        <w:t>Amber Grid</w:t>
      </w:r>
      <w:r w:rsidR="00FF2D01">
        <w:rPr>
          <w:rFonts w:ascii="Calibri" w:hAnsi="Calibri" w:cs="Calibri"/>
        </w:rPr>
        <w:t>“ darbuotojai</w:t>
      </w:r>
      <w:r w:rsidR="00AF5CBA">
        <w:rPr>
          <w:rFonts w:ascii="Calibri" w:hAnsi="Calibri" w:cs="Calibri"/>
        </w:rPr>
        <w:t xml:space="preserve"> (SVC skyriaus darbuotojai)</w:t>
      </w:r>
      <w:r w:rsidR="00FF2D01">
        <w:rPr>
          <w:rFonts w:ascii="Calibri" w:hAnsi="Calibri" w:cs="Calibri"/>
        </w:rPr>
        <w:t>.</w:t>
      </w:r>
      <w:r w:rsidR="00DC5BED">
        <w:rPr>
          <w:rFonts w:ascii="Calibri" w:hAnsi="Calibri" w:cs="Calibri"/>
        </w:rPr>
        <w:t xml:space="preserve"> </w:t>
      </w:r>
      <w:r w:rsidRPr="00030A82" w:rsidR="00E85396">
        <w:rPr>
          <w:rFonts w:ascii="Calibri" w:hAnsi="Calibri" w:cs="Calibri"/>
        </w:rPr>
        <w:t>Jeigu Klientas per 1 val. nuo leidime nurodytos darbų pradžios nepraneša apie darbų pradžią</w:t>
      </w:r>
      <w:r w:rsidR="00AF5CBA">
        <w:rPr>
          <w:rFonts w:ascii="Calibri" w:hAnsi="Calibri" w:cs="Calibri"/>
        </w:rPr>
        <w:t xml:space="preserve"> arba nėra užfiksuojama darbų pradžia </w:t>
      </w:r>
      <w:r w:rsidR="00F73903">
        <w:rPr>
          <w:rFonts w:ascii="Calibri" w:hAnsi="Calibri" w:cs="Calibri"/>
        </w:rPr>
        <w:t>skenuojant QR kodą</w:t>
      </w:r>
      <w:r w:rsidRPr="00030A82" w:rsidR="00E85396">
        <w:rPr>
          <w:rFonts w:ascii="Calibri" w:hAnsi="Calibri" w:cs="Calibri"/>
        </w:rPr>
        <w:t xml:space="preserve">, </w:t>
      </w:r>
      <w:r w:rsidR="00F73903">
        <w:rPr>
          <w:rFonts w:ascii="Calibri" w:hAnsi="Calibri" w:cs="Calibri"/>
        </w:rPr>
        <w:t>jis gauna</w:t>
      </w:r>
      <w:r w:rsidRPr="00030A82" w:rsidR="00E85396">
        <w:rPr>
          <w:rFonts w:ascii="Calibri" w:hAnsi="Calibri" w:cs="Calibri"/>
        </w:rPr>
        <w:t xml:space="preserve"> priminimą</w:t>
      </w:r>
      <w:r w:rsidR="00E85396">
        <w:rPr>
          <w:rFonts w:ascii="Calibri" w:hAnsi="Calibri" w:cs="Calibri"/>
        </w:rPr>
        <w:t xml:space="preserve"> SMS</w:t>
      </w:r>
      <w:r w:rsidR="00F73903">
        <w:rPr>
          <w:rFonts w:ascii="Calibri" w:hAnsi="Calibri" w:cs="Calibri"/>
        </w:rPr>
        <w:t xml:space="preserve"> žinute, į kurią atsakius, fiksuojama darbų pradžia. </w:t>
      </w:r>
      <w:r w:rsidR="008A144E">
        <w:rPr>
          <w:rFonts w:ascii="Calibri" w:hAnsi="Calibri" w:cs="Calibri"/>
        </w:rPr>
        <w:t xml:space="preserve">Taip pat, gali pranešti apie darbų pradžią ir </w:t>
      </w:r>
      <w:r w:rsidR="00C77E76">
        <w:rPr>
          <w:rFonts w:ascii="Calibri" w:hAnsi="Calibri" w:cs="Calibri"/>
        </w:rPr>
        <w:t xml:space="preserve">kitais </w:t>
      </w:r>
      <w:r w:rsidR="00F307EC">
        <w:rPr>
          <w:rFonts w:ascii="Calibri" w:hAnsi="Calibri" w:cs="Calibri"/>
        </w:rPr>
        <w:t>numatytais būdais</w:t>
      </w:r>
      <w:r w:rsidR="00376152">
        <w:rPr>
          <w:rFonts w:ascii="Calibri" w:hAnsi="Calibri" w:cs="Calibri"/>
        </w:rPr>
        <w:t xml:space="preserve"> (internetu </w:t>
      </w:r>
      <w:r w:rsidR="000077FA">
        <w:rPr>
          <w:rFonts w:ascii="Calibri" w:hAnsi="Calibri" w:cs="Calibri"/>
        </w:rPr>
        <w:t>arba SVC skyriaus darbuotojų pagalba)</w:t>
      </w:r>
      <w:r w:rsidR="00F307EC">
        <w:rPr>
          <w:rFonts w:ascii="Calibri" w:hAnsi="Calibri" w:cs="Calibri"/>
        </w:rPr>
        <w:t xml:space="preserve">. </w:t>
      </w:r>
      <w:r w:rsidR="00F73903">
        <w:rPr>
          <w:rFonts w:ascii="Calibri" w:hAnsi="Calibri" w:cs="Calibri"/>
        </w:rPr>
        <w:t>Tos pačios sąlygos galioja ir darbų pabaigos laikui fiksuoti, t. y. j</w:t>
      </w:r>
      <w:r w:rsidRPr="00030A82" w:rsidR="00E85396">
        <w:rPr>
          <w:rFonts w:ascii="Calibri" w:hAnsi="Calibri" w:cs="Calibri"/>
        </w:rPr>
        <w:t>eigu Klientas per 1 val. nuo leidime nurodytos darbų pabaigos nepraneša apie darbų pabaigą, gauna priminimą</w:t>
      </w:r>
      <w:r w:rsidR="00E85396">
        <w:rPr>
          <w:rFonts w:ascii="Calibri" w:hAnsi="Calibri" w:cs="Calibri"/>
        </w:rPr>
        <w:t xml:space="preserve"> SMS</w:t>
      </w:r>
      <w:r w:rsidRPr="00030A82" w:rsidR="00E85396">
        <w:rPr>
          <w:rFonts w:ascii="Calibri" w:hAnsi="Calibri" w:cs="Calibri"/>
        </w:rPr>
        <w:t>. Jeigu Klientas nepraneša apie darbų pradžią, laikoma, kad darbai nebuvo vykdomi.</w:t>
      </w:r>
    </w:p>
    <w:p w:rsidRPr="00030A82" w:rsidR="00E85396" w:rsidP="00DC5BED" w:rsidRDefault="00E85396" w14:paraId="4E5C7B5B" w14:textId="209B114B">
      <w:pPr>
        <w:jc w:val="both"/>
        <w:rPr>
          <w:rFonts w:ascii="Calibri" w:hAnsi="Calibri" w:cs="Calibri"/>
        </w:rPr>
      </w:pPr>
      <w:r w:rsidRPr="00030A82">
        <w:rPr>
          <w:rFonts w:ascii="Calibri" w:hAnsi="Calibri" w:cs="Calibri"/>
        </w:rPr>
        <w:t>Saugos darbe specialista</w:t>
      </w:r>
      <w:r w:rsidR="00804FFB">
        <w:rPr>
          <w:rFonts w:ascii="Calibri" w:hAnsi="Calibri" w:cs="Calibri"/>
        </w:rPr>
        <w:t>i, remiantis</w:t>
      </w:r>
      <w:r w:rsidRPr="00030A82">
        <w:rPr>
          <w:rFonts w:ascii="Calibri" w:hAnsi="Calibri" w:cs="Calibri"/>
        </w:rPr>
        <w:t xml:space="preserve"> </w:t>
      </w:r>
      <w:r w:rsidR="00804FFB">
        <w:rPr>
          <w:rFonts w:ascii="Calibri" w:hAnsi="Calibri" w:cs="Calibri"/>
        </w:rPr>
        <w:t>išduotų L</w:t>
      </w:r>
      <w:r w:rsidRPr="00030A82">
        <w:rPr>
          <w:rFonts w:ascii="Calibri" w:hAnsi="Calibri" w:cs="Calibri"/>
        </w:rPr>
        <w:t>eidimų registr</w:t>
      </w:r>
      <w:r w:rsidR="00804FFB">
        <w:rPr>
          <w:rFonts w:ascii="Calibri" w:hAnsi="Calibri" w:cs="Calibri"/>
        </w:rPr>
        <w:t>o duomenimis gali</w:t>
      </w:r>
      <w:r w:rsidRPr="00030A82">
        <w:rPr>
          <w:rFonts w:ascii="Calibri" w:hAnsi="Calibri" w:cs="Calibri"/>
        </w:rPr>
        <w:t xml:space="preserve"> stebėti kur dirba Klientai ir organizuoti</w:t>
      </w:r>
      <w:r w:rsidR="002E309C">
        <w:t xml:space="preserve"> </w:t>
      </w:r>
      <w:r w:rsidR="00DC5BED">
        <w:t xml:space="preserve">rangovų ir Trečiųjų šalių </w:t>
      </w:r>
      <w:r w:rsidR="002E309C">
        <w:t>vykdomų darbų patikros procesą</w:t>
      </w:r>
      <w:r w:rsidRPr="00030A82">
        <w:rPr>
          <w:rFonts w:ascii="Calibri" w:hAnsi="Calibri" w:cs="Calibri"/>
        </w:rPr>
        <w:t>.</w:t>
      </w:r>
    </w:p>
    <w:p w:rsidR="00F35975" w:rsidP="00457591" w:rsidRDefault="00F35975" w14:paraId="69071099" w14:textId="77777777"/>
    <w:sectPr w:rsidR="00F35975" w:rsidSect="004E7C9A">
      <w:pgSz w:w="16838" w:h="11906" w:orient="landscape"/>
      <w:pgMar w:top="1701" w:right="1701" w:bottom="567" w:left="1134"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02022"/>
    <w:multiLevelType w:val="hybridMultilevel"/>
    <w:tmpl w:val="EA9E4E84"/>
    <w:lvl w:ilvl="0" w:tplc="04270001">
      <w:start w:val="1"/>
      <w:numFmt w:val="bullet"/>
      <w:lvlText w:val=""/>
      <w:lvlJc w:val="left"/>
      <w:pPr>
        <w:ind w:left="720" w:hanging="360"/>
      </w:pPr>
      <w:rPr>
        <w:rFonts w:hint="default" w:ascii="Symbol" w:hAnsi="Symbol"/>
      </w:rPr>
    </w:lvl>
    <w:lvl w:ilvl="1" w:tplc="04270003">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1" w15:restartNumberingAfterBreak="0">
    <w:nsid w:val="007E0500"/>
    <w:multiLevelType w:val="hybridMultilevel"/>
    <w:tmpl w:val="DEE6B96E"/>
    <w:lvl w:ilvl="0" w:tplc="04270001">
      <w:start w:val="1"/>
      <w:numFmt w:val="bullet"/>
      <w:lvlText w:val=""/>
      <w:lvlJc w:val="left"/>
      <w:pPr>
        <w:ind w:left="720" w:hanging="360"/>
      </w:pPr>
      <w:rPr>
        <w:rFonts w:hint="default" w:ascii="Symbol" w:hAnsi="Symbol"/>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2" w15:restartNumberingAfterBreak="0">
    <w:nsid w:val="072A1454"/>
    <w:multiLevelType w:val="hybridMultilevel"/>
    <w:tmpl w:val="0F743B04"/>
    <w:lvl w:ilvl="0" w:tplc="04270001">
      <w:start w:val="1"/>
      <w:numFmt w:val="bullet"/>
      <w:lvlText w:val=""/>
      <w:lvlJc w:val="left"/>
      <w:pPr>
        <w:ind w:left="765" w:hanging="360"/>
      </w:pPr>
      <w:rPr>
        <w:rFonts w:hint="default" w:ascii="Symbol" w:hAnsi="Symbol"/>
      </w:rPr>
    </w:lvl>
    <w:lvl w:ilvl="1" w:tplc="04270003">
      <w:start w:val="1"/>
      <w:numFmt w:val="bullet"/>
      <w:lvlText w:val="o"/>
      <w:lvlJc w:val="left"/>
      <w:pPr>
        <w:ind w:left="1485" w:hanging="360"/>
      </w:pPr>
      <w:rPr>
        <w:rFonts w:hint="default" w:ascii="Courier New" w:hAnsi="Courier New" w:cs="Courier New"/>
      </w:rPr>
    </w:lvl>
    <w:lvl w:ilvl="2" w:tplc="04270005" w:tentative="1">
      <w:start w:val="1"/>
      <w:numFmt w:val="bullet"/>
      <w:lvlText w:val=""/>
      <w:lvlJc w:val="left"/>
      <w:pPr>
        <w:ind w:left="2205" w:hanging="360"/>
      </w:pPr>
      <w:rPr>
        <w:rFonts w:hint="default" w:ascii="Wingdings" w:hAnsi="Wingdings"/>
      </w:rPr>
    </w:lvl>
    <w:lvl w:ilvl="3" w:tplc="04270001" w:tentative="1">
      <w:start w:val="1"/>
      <w:numFmt w:val="bullet"/>
      <w:lvlText w:val=""/>
      <w:lvlJc w:val="left"/>
      <w:pPr>
        <w:ind w:left="2925" w:hanging="360"/>
      </w:pPr>
      <w:rPr>
        <w:rFonts w:hint="default" w:ascii="Symbol" w:hAnsi="Symbol"/>
      </w:rPr>
    </w:lvl>
    <w:lvl w:ilvl="4" w:tplc="04270003" w:tentative="1">
      <w:start w:val="1"/>
      <w:numFmt w:val="bullet"/>
      <w:lvlText w:val="o"/>
      <w:lvlJc w:val="left"/>
      <w:pPr>
        <w:ind w:left="3645" w:hanging="360"/>
      </w:pPr>
      <w:rPr>
        <w:rFonts w:hint="default" w:ascii="Courier New" w:hAnsi="Courier New" w:cs="Courier New"/>
      </w:rPr>
    </w:lvl>
    <w:lvl w:ilvl="5" w:tplc="04270005" w:tentative="1">
      <w:start w:val="1"/>
      <w:numFmt w:val="bullet"/>
      <w:lvlText w:val=""/>
      <w:lvlJc w:val="left"/>
      <w:pPr>
        <w:ind w:left="4365" w:hanging="360"/>
      </w:pPr>
      <w:rPr>
        <w:rFonts w:hint="default" w:ascii="Wingdings" w:hAnsi="Wingdings"/>
      </w:rPr>
    </w:lvl>
    <w:lvl w:ilvl="6" w:tplc="04270001" w:tentative="1">
      <w:start w:val="1"/>
      <w:numFmt w:val="bullet"/>
      <w:lvlText w:val=""/>
      <w:lvlJc w:val="left"/>
      <w:pPr>
        <w:ind w:left="5085" w:hanging="360"/>
      </w:pPr>
      <w:rPr>
        <w:rFonts w:hint="default" w:ascii="Symbol" w:hAnsi="Symbol"/>
      </w:rPr>
    </w:lvl>
    <w:lvl w:ilvl="7" w:tplc="04270003" w:tentative="1">
      <w:start w:val="1"/>
      <w:numFmt w:val="bullet"/>
      <w:lvlText w:val="o"/>
      <w:lvlJc w:val="left"/>
      <w:pPr>
        <w:ind w:left="5805" w:hanging="360"/>
      </w:pPr>
      <w:rPr>
        <w:rFonts w:hint="default" w:ascii="Courier New" w:hAnsi="Courier New" w:cs="Courier New"/>
      </w:rPr>
    </w:lvl>
    <w:lvl w:ilvl="8" w:tplc="04270005" w:tentative="1">
      <w:start w:val="1"/>
      <w:numFmt w:val="bullet"/>
      <w:lvlText w:val=""/>
      <w:lvlJc w:val="left"/>
      <w:pPr>
        <w:ind w:left="6525" w:hanging="360"/>
      </w:pPr>
      <w:rPr>
        <w:rFonts w:hint="default" w:ascii="Wingdings" w:hAnsi="Wingdings"/>
      </w:rPr>
    </w:lvl>
  </w:abstractNum>
  <w:abstractNum w:abstractNumId="3" w15:restartNumberingAfterBreak="0">
    <w:nsid w:val="089D1A41"/>
    <w:multiLevelType w:val="hybridMultilevel"/>
    <w:tmpl w:val="8DBCD002"/>
    <w:lvl w:ilvl="0" w:tplc="04270001">
      <w:start w:val="1"/>
      <w:numFmt w:val="bullet"/>
      <w:lvlText w:val=""/>
      <w:lvlJc w:val="left"/>
      <w:pPr>
        <w:ind w:left="720" w:hanging="360"/>
      </w:pPr>
      <w:rPr>
        <w:rFonts w:hint="default" w:ascii="Symbol" w:hAnsi="Symbol"/>
      </w:rPr>
    </w:lvl>
    <w:lvl w:ilvl="1" w:tplc="04270003">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4" w15:restartNumberingAfterBreak="0">
    <w:nsid w:val="09152EA6"/>
    <w:multiLevelType w:val="hybridMultilevel"/>
    <w:tmpl w:val="ADF060F0"/>
    <w:lvl w:ilvl="0" w:tplc="04270001">
      <w:start w:val="1"/>
      <w:numFmt w:val="bullet"/>
      <w:lvlText w:val=""/>
      <w:lvlJc w:val="left"/>
      <w:pPr>
        <w:ind w:left="720" w:hanging="360"/>
      </w:pPr>
      <w:rPr>
        <w:rFonts w:hint="default" w:ascii="Symbol" w:hAnsi="Symbol"/>
      </w:rPr>
    </w:lvl>
    <w:lvl w:ilvl="1" w:tplc="04270003">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5" w15:restartNumberingAfterBreak="0">
    <w:nsid w:val="0A836D54"/>
    <w:multiLevelType w:val="hybridMultilevel"/>
    <w:tmpl w:val="F334A836"/>
    <w:lvl w:ilvl="0" w:tplc="04270001">
      <w:start w:val="1"/>
      <w:numFmt w:val="bullet"/>
      <w:lvlText w:val=""/>
      <w:lvlJc w:val="left"/>
      <w:pPr>
        <w:ind w:left="720" w:hanging="360"/>
      </w:pPr>
      <w:rPr>
        <w:rFonts w:hint="default" w:ascii="Symbol" w:hAnsi="Symbol"/>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6" w15:restartNumberingAfterBreak="0">
    <w:nsid w:val="0C346BE6"/>
    <w:multiLevelType w:val="hybridMultilevel"/>
    <w:tmpl w:val="6B7AC76C"/>
    <w:lvl w:ilvl="0" w:tplc="04270001">
      <w:start w:val="1"/>
      <w:numFmt w:val="bullet"/>
      <w:lvlText w:val=""/>
      <w:lvlJc w:val="left"/>
      <w:pPr>
        <w:ind w:left="720" w:hanging="360"/>
      </w:pPr>
      <w:rPr>
        <w:rFonts w:hint="default" w:ascii="Symbol" w:hAnsi="Symbol"/>
      </w:rPr>
    </w:lvl>
    <w:lvl w:ilvl="1" w:tplc="04270003">
      <w:start w:val="1"/>
      <w:numFmt w:val="bullet"/>
      <w:lvlText w:val="o"/>
      <w:lvlJc w:val="left"/>
      <w:pPr>
        <w:ind w:left="1440" w:hanging="360"/>
      </w:pPr>
      <w:rPr>
        <w:rFonts w:hint="default" w:ascii="Courier New" w:hAnsi="Courier New" w:cs="Courier New"/>
      </w:rPr>
    </w:lvl>
    <w:lvl w:ilvl="2" w:tplc="04270005">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7" w15:restartNumberingAfterBreak="0">
    <w:nsid w:val="0DB334DD"/>
    <w:multiLevelType w:val="hybridMultilevel"/>
    <w:tmpl w:val="772429CE"/>
    <w:lvl w:ilvl="0" w:tplc="FF528BFC">
      <w:start w:val="1"/>
      <w:numFmt w:val="bullet"/>
      <w:lvlText w:val=""/>
      <w:lvlJc w:val="left"/>
      <w:pPr>
        <w:ind w:left="1080" w:hanging="360"/>
      </w:pPr>
      <w:rPr>
        <w:rFonts w:hint="default" w:ascii="Symbol" w:hAnsi="Symbol"/>
        <w:color w:val="auto"/>
      </w:rPr>
    </w:lvl>
    <w:lvl w:ilvl="1" w:tplc="04270003">
      <w:start w:val="1"/>
      <w:numFmt w:val="bullet"/>
      <w:lvlText w:val="o"/>
      <w:lvlJc w:val="left"/>
      <w:pPr>
        <w:ind w:left="1800" w:hanging="360"/>
      </w:pPr>
      <w:rPr>
        <w:rFonts w:hint="default" w:ascii="Courier New" w:hAnsi="Courier New" w:cs="Courier New"/>
      </w:rPr>
    </w:lvl>
    <w:lvl w:ilvl="2" w:tplc="04270005" w:tentative="1">
      <w:start w:val="1"/>
      <w:numFmt w:val="bullet"/>
      <w:lvlText w:val=""/>
      <w:lvlJc w:val="left"/>
      <w:pPr>
        <w:ind w:left="2520" w:hanging="360"/>
      </w:pPr>
      <w:rPr>
        <w:rFonts w:hint="default" w:ascii="Wingdings" w:hAnsi="Wingdings"/>
      </w:rPr>
    </w:lvl>
    <w:lvl w:ilvl="3" w:tplc="04270001" w:tentative="1">
      <w:start w:val="1"/>
      <w:numFmt w:val="bullet"/>
      <w:lvlText w:val=""/>
      <w:lvlJc w:val="left"/>
      <w:pPr>
        <w:ind w:left="3240" w:hanging="360"/>
      </w:pPr>
      <w:rPr>
        <w:rFonts w:hint="default" w:ascii="Symbol" w:hAnsi="Symbol"/>
      </w:rPr>
    </w:lvl>
    <w:lvl w:ilvl="4" w:tplc="04270003" w:tentative="1">
      <w:start w:val="1"/>
      <w:numFmt w:val="bullet"/>
      <w:lvlText w:val="o"/>
      <w:lvlJc w:val="left"/>
      <w:pPr>
        <w:ind w:left="3960" w:hanging="360"/>
      </w:pPr>
      <w:rPr>
        <w:rFonts w:hint="default" w:ascii="Courier New" w:hAnsi="Courier New" w:cs="Courier New"/>
      </w:rPr>
    </w:lvl>
    <w:lvl w:ilvl="5" w:tplc="04270005" w:tentative="1">
      <w:start w:val="1"/>
      <w:numFmt w:val="bullet"/>
      <w:lvlText w:val=""/>
      <w:lvlJc w:val="left"/>
      <w:pPr>
        <w:ind w:left="4680" w:hanging="360"/>
      </w:pPr>
      <w:rPr>
        <w:rFonts w:hint="default" w:ascii="Wingdings" w:hAnsi="Wingdings"/>
      </w:rPr>
    </w:lvl>
    <w:lvl w:ilvl="6" w:tplc="04270001" w:tentative="1">
      <w:start w:val="1"/>
      <w:numFmt w:val="bullet"/>
      <w:lvlText w:val=""/>
      <w:lvlJc w:val="left"/>
      <w:pPr>
        <w:ind w:left="5400" w:hanging="360"/>
      </w:pPr>
      <w:rPr>
        <w:rFonts w:hint="default" w:ascii="Symbol" w:hAnsi="Symbol"/>
      </w:rPr>
    </w:lvl>
    <w:lvl w:ilvl="7" w:tplc="04270003" w:tentative="1">
      <w:start w:val="1"/>
      <w:numFmt w:val="bullet"/>
      <w:lvlText w:val="o"/>
      <w:lvlJc w:val="left"/>
      <w:pPr>
        <w:ind w:left="6120" w:hanging="360"/>
      </w:pPr>
      <w:rPr>
        <w:rFonts w:hint="default" w:ascii="Courier New" w:hAnsi="Courier New" w:cs="Courier New"/>
      </w:rPr>
    </w:lvl>
    <w:lvl w:ilvl="8" w:tplc="04270005" w:tentative="1">
      <w:start w:val="1"/>
      <w:numFmt w:val="bullet"/>
      <w:lvlText w:val=""/>
      <w:lvlJc w:val="left"/>
      <w:pPr>
        <w:ind w:left="6840" w:hanging="360"/>
      </w:pPr>
      <w:rPr>
        <w:rFonts w:hint="default" w:ascii="Wingdings" w:hAnsi="Wingdings"/>
      </w:rPr>
    </w:lvl>
  </w:abstractNum>
  <w:abstractNum w:abstractNumId="8" w15:restartNumberingAfterBreak="0">
    <w:nsid w:val="0DD00CF4"/>
    <w:multiLevelType w:val="hybridMultilevel"/>
    <w:tmpl w:val="419440E6"/>
    <w:lvl w:ilvl="0" w:tplc="04270001">
      <w:start w:val="1"/>
      <w:numFmt w:val="bullet"/>
      <w:lvlText w:val=""/>
      <w:lvlJc w:val="left"/>
      <w:pPr>
        <w:ind w:left="720" w:hanging="360"/>
      </w:pPr>
      <w:rPr>
        <w:rFonts w:hint="default" w:ascii="Symbol" w:hAnsi="Symbol"/>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9" w15:restartNumberingAfterBreak="0">
    <w:nsid w:val="11C72B26"/>
    <w:multiLevelType w:val="hybridMultilevel"/>
    <w:tmpl w:val="D06408AC"/>
    <w:lvl w:ilvl="0" w:tplc="04270003">
      <w:start w:val="1"/>
      <w:numFmt w:val="bullet"/>
      <w:lvlText w:val="o"/>
      <w:lvlJc w:val="left"/>
      <w:pPr>
        <w:ind w:left="1074" w:hanging="360"/>
      </w:pPr>
      <w:rPr>
        <w:rFonts w:hint="default" w:ascii="Courier New" w:hAnsi="Courier New" w:cs="Courier New"/>
      </w:rPr>
    </w:lvl>
    <w:lvl w:ilvl="1" w:tplc="FFFFFFFF">
      <w:start w:val="1"/>
      <w:numFmt w:val="bullet"/>
      <w:lvlText w:val="o"/>
      <w:lvlJc w:val="left"/>
      <w:pPr>
        <w:ind w:left="1794" w:hanging="360"/>
      </w:pPr>
      <w:rPr>
        <w:rFonts w:hint="default" w:ascii="Courier New" w:hAnsi="Courier New" w:cs="Courier New"/>
      </w:rPr>
    </w:lvl>
    <w:lvl w:ilvl="2" w:tplc="FFFFFFFF" w:tentative="1">
      <w:start w:val="1"/>
      <w:numFmt w:val="bullet"/>
      <w:lvlText w:val=""/>
      <w:lvlJc w:val="left"/>
      <w:pPr>
        <w:ind w:left="2514" w:hanging="360"/>
      </w:pPr>
      <w:rPr>
        <w:rFonts w:hint="default" w:ascii="Wingdings" w:hAnsi="Wingdings"/>
      </w:rPr>
    </w:lvl>
    <w:lvl w:ilvl="3" w:tplc="FFFFFFFF" w:tentative="1">
      <w:start w:val="1"/>
      <w:numFmt w:val="bullet"/>
      <w:lvlText w:val=""/>
      <w:lvlJc w:val="left"/>
      <w:pPr>
        <w:ind w:left="3234" w:hanging="360"/>
      </w:pPr>
      <w:rPr>
        <w:rFonts w:hint="default" w:ascii="Symbol" w:hAnsi="Symbol"/>
      </w:rPr>
    </w:lvl>
    <w:lvl w:ilvl="4" w:tplc="FFFFFFFF" w:tentative="1">
      <w:start w:val="1"/>
      <w:numFmt w:val="bullet"/>
      <w:lvlText w:val="o"/>
      <w:lvlJc w:val="left"/>
      <w:pPr>
        <w:ind w:left="3954" w:hanging="360"/>
      </w:pPr>
      <w:rPr>
        <w:rFonts w:hint="default" w:ascii="Courier New" w:hAnsi="Courier New" w:cs="Courier New"/>
      </w:rPr>
    </w:lvl>
    <w:lvl w:ilvl="5" w:tplc="FFFFFFFF" w:tentative="1">
      <w:start w:val="1"/>
      <w:numFmt w:val="bullet"/>
      <w:lvlText w:val=""/>
      <w:lvlJc w:val="left"/>
      <w:pPr>
        <w:ind w:left="4674" w:hanging="360"/>
      </w:pPr>
      <w:rPr>
        <w:rFonts w:hint="default" w:ascii="Wingdings" w:hAnsi="Wingdings"/>
      </w:rPr>
    </w:lvl>
    <w:lvl w:ilvl="6" w:tplc="FFFFFFFF" w:tentative="1">
      <w:start w:val="1"/>
      <w:numFmt w:val="bullet"/>
      <w:lvlText w:val=""/>
      <w:lvlJc w:val="left"/>
      <w:pPr>
        <w:ind w:left="5394" w:hanging="360"/>
      </w:pPr>
      <w:rPr>
        <w:rFonts w:hint="default" w:ascii="Symbol" w:hAnsi="Symbol"/>
      </w:rPr>
    </w:lvl>
    <w:lvl w:ilvl="7" w:tplc="FFFFFFFF" w:tentative="1">
      <w:start w:val="1"/>
      <w:numFmt w:val="bullet"/>
      <w:lvlText w:val="o"/>
      <w:lvlJc w:val="left"/>
      <w:pPr>
        <w:ind w:left="6114" w:hanging="360"/>
      </w:pPr>
      <w:rPr>
        <w:rFonts w:hint="default" w:ascii="Courier New" w:hAnsi="Courier New" w:cs="Courier New"/>
      </w:rPr>
    </w:lvl>
    <w:lvl w:ilvl="8" w:tplc="FFFFFFFF" w:tentative="1">
      <w:start w:val="1"/>
      <w:numFmt w:val="bullet"/>
      <w:lvlText w:val=""/>
      <w:lvlJc w:val="left"/>
      <w:pPr>
        <w:ind w:left="6834" w:hanging="360"/>
      </w:pPr>
      <w:rPr>
        <w:rFonts w:hint="default" w:ascii="Wingdings" w:hAnsi="Wingdings"/>
      </w:rPr>
    </w:lvl>
  </w:abstractNum>
  <w:abstractNum w:abstractNumId="10" w15:restartNumberingAfterBreak="0">
    <w:nsid w:val="173D455A"/>
    <w:multiLevelType w:val="hybridMultilevel"/>
    <w:tmpl w:val="80360BD8"/>
    <w:lvl w:ilvl="0" w:tplc="04270001">
      <w:start w:val="1"/>
      <w:numFmt w:val="bullet"/>
      <w:lvlText w:val=""/>
      <w:lvlJc w:val="left"/>
      <w:pPr>
        <w:ind w:left="720" w:hanging="360"/>
      </w:pPr>
      <w:rPr>
        <w:rFonts w:hint="default" w:ascii="Symbol" w:hAnsi="Symbol"/>
      </w:rPr>
    </w:lvl>
    <w:lvl w:ilvl="1" w:tplc="04270003">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11" w15:restartNumberingAfterBreak="0">
    <w:nsid w:val="177B02AF"/>
    <w:multiLevelType w:val="hybridMultilevel"/>
    <w:tmpl w:val="5EA8C74C"/>
    <w:lvl w:ilvl="0" w:tplc="04270001">
      <w:start w:val="1"/>
      <w:numFmt w:val="bullet"/>
      <w:lvlText w:val=""/>
      <w:lvlJc w:val="left"/>
      <w:pPr>
        <w:ind w:left="720" w:hanging="360"/>
      </w:pPr>
      <w:rPr>
        <w:rFonts w:hint="default" w:ascii="Symbol" w:hAnsi="Symbol"/>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12" w15:restartNumberingAfterBreak="0">
    <w:nsid w:val="18047EBF"/>
    <w:multiLevelType w:val="hybridMultilevel"/>
    <w:tmpl w:val="1F3473B6"/>
    <w:lvl w:ilvl="0" w:tplc="FFFFFFFF">
      <w:start w:val="1"/>
      <w:numFmt w:val="bullet"/>
      <w:lvlText w:val="o"/>
      <w:lvlJc w:val="left"/>
      <w:pPr>
        <w:ind w:left="1016" w:hanging="360"/>
      </w:pPr>
      <w:rPr>
        <w:rFonts w:hint="default" w:ascii="Courier New" w:hAnsi="Courier New" w:cs="Courier New"/>
      </w:rPr>
    </w:lvl>
    <w:lvl w:ilvl="1" w:tplc="04270003" w:tentative="1">
      <w:start w:val="1"/>
      <w:numFmt w:val="bullet"/>
      <w:lvlText w:val="o"/>
      <w:lvlJc w:val="left"/>
      <w:pPr>
        <w:ind w:left="1736" w:hanging="360"/>
      </w:pPr>
      <w:rPr>
        <w:rFonts w:hint="default" w:ascii="Courier New" w:hAnsi="Courier New" w:cs="Courier New"/>
      </w:rPr>
    </w:lvl>
    <w:lvl w:ilvl="2" w:tplc="04270005" w:tentative="1">
      <w:start w:val="1"/>
      <w:numFmt w:val="bullet"/>
      <w:lvlText w:val=""/>
      <w:lvlJc w:val="left"/>
      <w:pPr>
        <w:ind w:left="2456" w:hanging="360"/>
      </w:pPr>
      <w:rPr>
        <w:rFonts w:hint="default" w:ascii="Wingdings" w:hAnsi="Wingdings"/>
      </w:rPr>
    </w:lvl>
    <w:lvl w:ilvl="3" w:tplc="04270001" w:tentative="1">
      <w:start w:val="1"/>
      <w:numFmt w:val="bullet"/>
      <w:lvlText w:val=""/>
      <w:lvlJc w:val="left"/>
      <w:pPr>
        <w:ind w:left="3176" w:hanging="360"/>
      </w:pPr>
      <w:rPr>
        <w:rFonts w:hint="default" w:ascii="Symbol" w:hAnsi="Symbol"/>
      </w:rPr>
    </w:lvl>
    <w:lvl w:ilvl="4" w:tplc="04270003" w:tentative="1">
      <w:start w:val="1"/>
      <w:numFmt w:val="bullet"/>
      <w:lvlText w:val="o"/>
      <w:lvlJc w:val="left"/>
      <w:pPr>
        <w:ind w:left="3896" w:hanging="360"/>
      </w:pPr>
      <w:rPr>
        <w:rFonts w:hint="default" w:ascii="Courier New" w:hAnsi="Courier New" w:cs="Courier New"/>
      </w:rPr>
    </w:lvl>
    <w:lvl w:ilvl="5" w:tplc="04270005" w:tentative="1">
      <w:start w:val="1"/>
      <w:numFmt w:val="bullet"/>
      <w:lvlText w:val=""/>
      <w:lvlJc w:val="left"/>
      <w:pPr>
        <w:ind w:left="4616" w:hanging="360"/>
      </w:pPr>
      <w:rPr>
        <w:rFonts w:hint="default" w:ascii="Wingdings" w:hAnsi="Wingdings"/>
      </w:rPr>
    </w:lvl>
    <w:lvl w:ilvl="6" w:tplc="04270001" w:tentative="1">
      <w:start w:val="1"/>
      <w:numFmt w:val="bullet"/>
      <w:lvlText w:val=""/>
      <w:lvlJc w:val="left"/>
      <w:pPr>
        <w:ind w:left="5336" w:hanging="360"/>
      </w:pPr>
      <w:rPr>
        <w:rFonts w:hint="default" w:ascii="Symbol" w:hAnsi="Symbol"/>
      </w:rPr>
    </w:lvl>
    <w:lvl w:ilvl="7" w:tplc="04270003" w:tentative="1">
      <w:start w:val="1"/>
      <w:numFmt w:val="bullet"/>
      <w:lvlText w:val="o"/>
      <w:lvlJc w:val="left"/>
      <w:pPr>
        <w:ind w:left="6056" w:hanging="360"/>
      </w:pPr>
      <w:rPr>
        <w:rFonts w:hint="default" w:ascii="Courier New" w:hAnsi="Courier New" w:cs="Courier New"/>
      </w:rPr>
    </w:lvl>
    <w:lvl w:ilvl="8" w:tplc="04270005" w:tentative="1">
      <w:start w:val="1"/>
      <w:numFmt w:val="bullet"/>
      <w:lvlText w:val=""/>
      <w:lvlJc w:val="left"/>
      <w:pPr>
        <w:ind w:left="6776" w:hanging="360"/>
      </w:pPr>
      <w:rPr>
        <w:rFonts w:hint="default" w:ascii="Wingdings" w:hAnsi="Wingdings"/>
      </w:rPr>
    </w:lvl>
  </w:abstractNum>
  <w:abstractNum w:abstractNumId="13" w15:restartNumberingAfterBreak="0">
    <w:nsid w:val="190C095C"/>
    <w:multiLevelType w:val="hybridMultilevel"/>
    <w:tmpl w:val="78F26522"/>
    <w:lvl w:ilvl="0" w:tplc="04270001">
      <w:start w:val="1"/>
      <w:numFmt w:val="bullet"/>
      <w:lvlText w:val=""/>
      <w:lvlJc w:val="left"/>
      <w:pPr>
        <w:ind w:left="720" w:hanging="360"/>
      </w:pPr>
      <w:rPr>
        <w:rFonts w:hint="default" w:ascii="Symbol" w:hAnsi="Symbol"/>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14" w15:restartNumberingAfterBreak="0">
    <w:nsid w:val="19C56125"/>
    <w:multiLevelType w:val="hybridMultilevel"/>
    <w:tmpl w:val="0E08C208"/>
    <w:lvl w:ilvl="0" w:tplc="04270001">
      <w:start w:val="1"/>
      <w:numFmt w:val="bullet"/>
      <w:lvlText w:val=""/>
      <w:lvlJc w:val="left"/>
      <w:pPr>
        <w:ind w:left="765" w:hanging="360"/>
      </w:pPr>
      <w:rPr>
        <w:rFonts w:hint="default" w:ascii="Symbol" w:hAnsi="Symbol"/>
      </w:rPr>
    </w:lvl>
    <w:lvl w:ilvl="1" w:tplc="04270003" w:tentative="1">
      <w:start w:val="1"/>
      <w:numFmt w:val="bullet"/>
      <w:lvlText w:val="o"/>
      <w:lvlJc w:val="left"/>
      <w:pPr>
        <w:ind w:left="1485" w:hanging="360"/>
      </w:pPr>
      <w:rPr>
        <w:rFonts w:hint="default" w:ascii="Courier New" w:hAnsi="Courier New" w:cs="Courier New"/>
      </w:rPr>
    </w:lvl>
    <w:lvl w:ilvl="2" w:tplc="04270005" w:tentative="1">
      <w:start w:val="1"/>
      <w:numFmt w:val="bullet"/>
      <w:lvlText w:val=""/>
      <w:lvlJc w:val="left"/>
      <w:pPr>
        <w:ind w:left="2205" w:hanging="360"/>
      </w:pPr>
      <w:rPr>
        <w:rFonts w:hint="default" w:ascii="Wingdings" w:hAnsi="Wingdings"/>
      </w:rPr>
    </w:lvl>
    <w:lvl w:ilvl="3" w:tplc="04270001" w:tentative="1">
      <w:start w:val="1"/>
      <w:numFmt w:val="bullet"/>
      <w:lvlText w:val=""/>
      <w:lvlJc w:val="left"/>
      <w:pPr>
        <w:ind w:left="2925" w:hanging="360"/>
      </w:pPr>
      <w:rPr>
        <w:rFonts w:hint="default" w:ascii="Symbol" w:hAnsi="Symbol"/>
      </w:rPr>
    </w:lvl>
    <w:lvl w:ilvl="4" w:tplc="04270003" w:tentative="1">
      <w:start w:val="1"/>
      <w:numFmt w:val="bullet"/>
      <w:lvlText w:val="o"/>
      <w:lvlJc w:val="left"/>
      <w:pPr>
        <w:ind w:left="3645" w:hanging="360"/>
      </w:pPr>
      <w:rPr>
        <w:rFonts w:hint="default" w:ascii="Courier New" w:hAnsi="Courier New" w:cs="Courier New"/>
      </w:rPr>
    </w:lvl>
    <w:lvl w:ilvl="5" w:tplc="04270005" w:tentative="1">
      <w:start w:val="1"/>
      <w:numFmt w:val="bullet"/>
      <w:lvlText w:val=""/>
      <w:lvlJc w:val="left"/>
      <w:pPr>
        <w:ind w:left="4365" w:hanging="360"/>
      </w:pPr>
      <w:rPr>
        <w:rFonts w:hint="default" w:ascii="Wingdings" w:hAnsi="Wingdings"/>
      </w:rPr>
    </w:lvl>
    <w:lvl w:ilvl="6" w:tplc="04270001" w:tentative="1">
      <w:start w:val="1"/>
      <w:numFmt w:val="bullet"/>
      <w:lvlText w:val=""/>
      <w:lvlJc w:val="left"/>
      <w:pPr>
        <w:ind w:left="5085" w:hanging="360"/>
      </w:pPr>
      <w:rPr>
        <w:rFonts w:hint="default" w:ascii="Symbol" w:hAnsi="Symbol"/>
      </w:rPr>
    </w:lvl>
    <w:lvl w:ilvl="7" w:tplc="04270003" w:tentative="1">
      <w:start w:val="1"/>
      <w:numFmt w:val="bullet"/>
      <w:lvlText w:val="o"/>
      <w:lvlJc w:val="left"/>
      <w:pPr>
        <w:ind w:left="5805" w:hanging="360"/>
      </w:pPr>
      <w:rPr>
        <w:rFonts w:hint="default" w:ascii="Courier New" w:hAnsi="Courier New" w:cs="Courier New"/>
      </w:rPr>
    </w:lvl>
    <w:lvl w:ilvl="8" w:tplc="04270005" w:tentative="1">
      <w:start w:val="1"/>
      <w:numFmt w:val="bullet"/>
      <w:lvlText w:val=""/>
      <w:lvlJc w:val="left"/>
      <w:pPr>
        <w:ind w:left="6525" w:hanging="360"/>
      </w:pPr>
      <w:rPr>
        <w:rFonts w:hint="default" w:ascii="Wingdings" w:hAnsi="Wingdings"/>
      </w:rPr>
    </w:lvl>
  </w:abstractNum>
  <w:abstractNum w:abstractNumId="15" w15:restartNumberingAfterBreak="0">
    <w:nsid w:val="19EC2910"/>
    <w:multiLevelType w:val="hybridMultilevel"/>
    <w:tmpl w:val="8DBA8FA0"/>
    <w:lvl w:ilvl="0" w:tplc="04270001">
      <w:start w:val="1"/>
      <w:numFmt w:val="bullet"/>
      <w:lvlText w:val=""/>
      <w:lvlJc w:val="left"/>
      <w:pPr>
        <w:ind w:left="720" w:hanging="360"/>
      </w:pPr>
      <w:rPr>
        <w:rFonts w:hint="default" w:ascii="Symbol" w:hAnsi="Symbol"/>
      </w:rPr>
    </w:lvl>
    <w:lvl w:ilvl="1" w:tplc="04270003">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16" w15:restartNumberingAfterBreak="0">
    <w:nsid w:val="1AB8387E"/>
    <w:multiLevelType w:val="hybridMultilevel"/>
    <w:tmpl w:val="EF6A77AE"/>
    <w:lvl w:ilvl="0" w:tplc="04270001">
      <w:start w:val="1"/>
      <w:numFmt w:val="bullet"/>
      <w:lvlText w:val=""/>
      <w:lvlJc w:val="left"/>
      <w:pPr>
        <w:ind w:left="1803" w:hanging="360"/>
      </w:pPr>
      <w:rPr>
        <w:rFonts w:hint="default" w:ascii="Symbol" w:hAnsi="Symbol"/>
      </w:rPr>
    </w:lvl>
    <w:lvl w:ilvl="1" w:tplc="04270003" w:tentative="1">
      <w:start w:val="1"/>
      <w:numFmt w:val="bullet"/>
      <w:lvlText w:val="o"/>
      <w:lvlJc w:val="left"/>
      <w:pPr>
        <w:ind w:left="2523" w:hanging="360"/>
      </w:pPr>
      <w:rPr>
        <w:rFonts w:hint="default" w:ascii="Courier New" w:hAnsi="Courier New" w:cs="Courier New"/>
      </w:rPr>
    </w:lvl>
    <w:lvl w:ilvl="2" w:tplc="04270005" w:tentative="1">
      <w:start w:val="1"/>
      <w:numFmt w:val="bullet"/>
      <w:lvlText w:val=""/>
      <w:lvlJc w:val="left"/>
      <w:pPr>
        <w:ind w:left="3243" w:hanging="360"/>
      </w:pPr>
      <w:rPr>
        <w:rFonts w:hint="default" w:ascii="Wingdings" w:hAnsi="Wingdings"/>
      </w:rPr>
    </w:lvl>
    <w:lvl w:ilvl="3" w:tplc="04270001" w:tentative="1">
      <w:start w:val="1"/>
      <w:numFmt w:val="bullet"/>
      <w:lvlText w:val=""/>
      <w:lvlJc w:val="left"/>
      <w:pPr>
        <w:ind w:left="3963" w:hanging="360"/>
      </w:pPr>
      <w:rPr>
        <w:rFonts w:hint="default" w:ascii="Symbol" w:hAnsi="Symbol"/>
      </w:rPr>
    </w:lvl>
    <w:lvl w:ilvl="4" w:tplc="04270003" w:tentative="1">
      <w:start w:val="1"/>
      <w:numFmt w:val="bullet"/>
      <w:lvlText w:val="o"/>
      <w:lvlJc w:val="left"/>
      <w:pPr>
        <w:ind w:left="4683" w:hanging="360"/>
      </w:pPr>
      <w:rPr>
        <w:rFonts w:hint="default" w:ascii="Courier New" w:hAnsi="Courier New" w:cs="Courier New"/>
      </w:rPr>
    </w:lvl>
    <w:lvl w:ilvl="5" w:tplc="04270005" w:tentative="1">
      <w:start w:val="1"/>
      <w:numFmt w:val="bullet"/>
      <w:lvlText w:val=""/>
      <w:lvlJc w:val="left"/>
      <w:pPr>
        <w:ind w:left="5403" w:hanging="360"/>
      </w:pPr>
      <w:rPr>
        <w:rFonts w:hint="default" w:ascii="Wingdings" w:hAnsi="Wingdings"/>
      </w:rPr>
    </w:lvl>
    <w:lvl w:ilvl="6" w:tplc="04270001" w:tentative="1">
      <w:start w:val="1"/>
      <w:numFmt w:val="bullet"/>
      <w:lvlText w:val=""/>
      <w:lvlJc w:val="left"/>
      <w:pPr>
        <w:ind w:left="6123" w:hanging="360"/>
      </w:pPr>
      <w:rPr>
        <w:rFonts w:hint="default" w:ascii="Symbol" w:hAnsi="Symbol"/>
      </w:rPr>
    </w:lvl>
    <w:lvl w:ilvl="7" w:tplc="04270003" w:tentative="1">
      <w:start w:val="1"/>
      <w:numFmt w:val="bullet"/>
      <w:lvlText w:val="o"/>
      <w:lvlJc w:val="left"/>
      <w:pPr>
        <w:ind w:left="6843" w:hanging="360"/>
      </w:pPr>
      <w:rPr>
        <w:rFonts w:hint="default" w:ascii="Courier New" w:hAnsi="Courier New" w:cs="Courier New"/>
      </w:rPr>
    </w:lvl>
    <w:lvl w:ilvl="8" w:tplc="04270005" w:tentative="1">
      <w:start w:val="1"/>
      <w:numFmt w:val="bullet"/>
      <w:lvlText w:val=""/>
      <w:lvlJc w:val="left"/>
      <w:pPr>
        <w:ind w:left="7563" w:hanging="360"/>
      </w:pPr>
      <w:rPr>
        <w:rFonts w:hint="default" w:ascii="Wingdings" w:hAnsi="Wingdings"/>
      </w:rPr>
    </w:lvl>
  </w:abstractNum>
  <w:abstractNum w:abstractNumId="17" w15:restartNumberingAfterBreak="0">
    <w:nsid w:val="1B6526FE"/>
    <w:multiLevelType w:val="multilevel"/>
    <w:tmpl w:val="3508F16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8" w15:restartNumberingAfterBreak="0">
    <w:nsid w:val="1B802946"/>
    <w:multiLevelType w:val="multilevel"/>
    <w:tmpl w:val="318292FE"/>
    <w:lvl w:ilvl="0">
      <w:start w:val="1"/>
      <w:numFmt w:val="bullet"/>
      <w:lvlText w:val=""/>
      <w:lvlJc w:val="left"/>
      <w:pPr>
        <w:ind w:left="360" w:hanging="360"/>
      </w:pPr>
      <w:rPr>
        <w:rFonts w:hint="default" w:ascii="Wingdings" w:hAnsi="Wingdings"/>
      </w:rPr>
    </w:lvl>
    <w:lvl w:ilvl="1">
      <w:start w:val="1"/>
      <w:numFmt w:val="bullet"/>
      <w:lvlText w:val=""/>
      <w:lvlJc w:val="left"/>
      <w:pPr>
        <w:ind w:left="720" w:hanging="360"/>
      </w:pPr>
      <w:rPr>
        <w:rFonts w:hint="default" w:ascii="Symbol" w:hAnsi="Symbol"/>
      </w:rPr>
    </w:lvl>
    <w:lvl w:ilvl="2">
      <w:start w:val="1"/>
      <w:numFmt w:val="bullet"/>
      <w:lvlText w:val=""/>
      <w:lvlJc w:val="left"/>
      <w:pPr>
        <w:ind w:left="1080" w:hanging="360"/>
      </w:pPr>
      <w:rPr>
        <w:rFonts w:hint="default" w:ascii="Wingdings" w:hAnsi="Wingdings"/>
      </w:rPr>
    </w:lvl>
    <w:lvl w:ilvl="3">
      <w:start w:val="1"/>
      <w:numFmt w:val="bullet"/>
      <w:lvlText w:val=""/>
      <w:lvlJc w:val="left"/>
      <w:pPr>
        <w:ind w:left="1440" w:hanging="360"/>
      </w:pPr>
      <w:rPr>
        <w:rFonts w:hint="default" w:ascii="Symbol" w:hAnsi="Symbol"/>
      </w:rPr>
    </w:lvl>
    <w:lvl w:ilvl="4">
      <w:start w:val="1"/>
      <w:numFmt w:val="bullet"/>
      <w:lvlText w:val=""/>
      <w:lvlJc w:val="left"/>
      <w:pPr>
        <w:ind w:left="1800" w:hanging="360"/>
      </w:pPr>
      <w:rPr>
        <w:rFonts w:hint="default" w:ascii="Symbol" w:hAnsi="Symbol"/>
      </w:rPr>
    </w:lvl>
    <w:lvl w:ilvl="5">
      <w:start w:val="1"/>
      <w:numFmt w:val="bullet"/>
      <w:lvlText w:val=""/>
      <w:lvlJc w:val="left"/>
      <w:pPr>
        <w:ind w:left="2160" w:hanging="360"/>
      </w:pPr>
      <w:rPr>
        <w:rFonts w:hint="default" w:ascii="Wingdings" w:hAnsi="Wingdings"/>
      </w:rPr>
    </w:lvl>
    <w:lvl w:ilvl="6">
      <w:start w:val="1"/>
      <w:numFmt w:val="bullet"/>
      <w:lvlText w:val=""/>
      <w:lvlJc w:val="left"/>
      <w:pPr>
        <w:ind w:left="2520" w:hanging="360"/>
      </w:pPr>
      <w:rPr>
        <w:rFonts w:hint="default" w:ascii="Wingdings" w:hAnsi="Wingdings"/>
      </w:rPr>
    </w:lvl>
    <w:lvl w:ilvl="7">
      <w:start w:val="1"/>
      <w:numFmt w:val="bullet"/>
      <w:lvlText w:val=""/>
      <w:lvlJc w:val="left"/>
      <w:pPr>
        <w:ind w:left="2880" w:hanging="360"/>
      </w:pPr>
      <w:rPr>
        <w:rFonts w:hint="default" w:ascii="Symbol" w:hAnsi="Symbol"/>
      </w:rPr>
    </w:lvl>
    <w:lvl w:ilvl="8">
      <w:start w:val="1"/>
      <w:numFmt w:val="bullet"/>
      <w:lvlText w:val=""/>
      <w:lvlJc w:val="left"/>
      <w:pPr>
        <w:ind w:left="3240" w:hanging="360"/>
      </w:pPr>
      <w:rPr>
        <w:rFonts w:hint="default" w:ascii="Symbol" w:hAnsi="Symbol"/>
      </w:rPr>
    </w:lvl>
  </w:abstractNum>
  <w:abstractNum w:abstractNumId="19" w15:restartNumberingAfterBreak="0">
    <w:nsid w:val="1BB81868"/>
    <w:multiLevelType w:val="multilevel"/>
    <w:tmpl w:val="2688AA1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0" w15:restartNumberingAfterBreak="0">
    <w:nsid w:val="1CFB724A"/>
    <w:multiLevelType w:val="hybridMultilevel"/>
    <w:tmpl w:val="91B41304"/>
    <w:lvl w:ilvl="0" w:tplc="04270001">
      <w:start w:val="1"/>
      <w:numFmt w:val="bullet"/>
      <w:lvlText w:val=""/>
      <w:lvlJc w:val="left"/>
      <w:pPr>
        <w:ind w:left="720" w:hanging="360"/>
      </w:pPr>
      <w:rPr>
        <w:rFonts w:hint="default" w:ascii="Symbol" w:hAnsi="Symbol"/>
      </w:rPr>
    </w:lvl>
    <w:lvl w:ilvl="1" w:tplc="04270003">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21" w15:restartNumberingAfterBreak="0">
    <w:nsid w:val="1DC13830"/>
    <w:multiLevelType w:val="hybridMultilevel"/>
    <w:tmpl w:val="84F664B6"/>
    <w:lvl w:ilvl="0" w:tplc="04270001">
      <w:start w:val="1"/>
      <w:numFmt w:val="bullet"/>
      <w:lvlText w:val=""/>
      <w:lvlJc w:val="left"/>
      <w:pPr>
        <w:ind w:left="720" w:hanging="360"/>
      </w:pPr>
      <w:rPr>
        <w:rFonts w:hint="default" w:ascii="Symbol" w:hAnsi="Symbol"/>
      </w:rPr>
    </w:lvl>
    <w:lvl w:ilvl="1" w:tplc="04270003">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22" w15:restartNumberingAfterBreak="0">
    <w:nsid w:val="1F7F0BB1"/>
    <w:multiLevelType w:val="multilevel"/>
    <w:tmpl w:val="7316751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3" w15:restartNumberingAfterBreak="0">
    <w:nsid w:val="1F955AD1"/>
    <w:multiLevelType w:val="hybridMultilevel"/>
    <w:tmpl w:val="954A9D76"/>
    <w:lvl w:ilvl="0" w:tplc="04270001">
      <w:start w:val="1"/>
      <w:numFmt w:val="bullet"/>
      <w:lvlText w:val=""/>
      <w:lvlJc w:val="left"/>
      <w:pPr>
        <w:ind w:left="720" w:hanging="360"/>
      </w:pPr>
      <w:rPr>
        <w:rFonts w:hint="default" w:ascii="Symbol" w:hAnsi="Symbol"/>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24" w15:restartNumberingAfterBreak="0">
    <w:nsid w:val="23983E38"/>
    <w:multiLevelType w:val="hybridMultilevel"/>
    <w:tmpl w:val="6AA01372"/>
    <w:lvl w:ilvl="0" w:tplc="04270001">
      <w:start w:val="1"/>
      <w:numFmt w:val="bullet"/>
      <w:lvlText w:val=""/>
      <w:lvlJc w:val="left"/>
      <w:pPr>
        <w:ind w:left="720" w:hanging="360"/>
      </w:pPr>
      <w:rPr>
        <w:rFonts w:hint="default" w:ascii="Symbol" w:hAnsi="Symbol"/>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25" w15:restartNumberingAfterBreak="0">
    <w:nsid w:val="249C3EBE"/>
    <w:multiLevelType w:val="hybridMultilevel"/>
    <w:tmpl w:val="E662025A"/>
    <w:lvl w:ilvl="0" w:tplc="04270001">
      <w:start w:val="1"/>
      <w:numFmt w:val="bullet"/>
      <w:lvlText w:val=""/>
      <w:lvlJc w:val="left"/>
      <w:pPr>
        <w:ind w:left="774" w:hanging="360"/>
      </w:pPr>
      <w:rPr>
        <w:rFonts w:hint="default" w:ascii="Symbol" w:hAnsi="Symbol"/>
      </w:rPr>
    </w:lvl>
    <w:lvl w:ilvl="1" w:tplc="04270003">
      <w:start w:val="1"/>
      <w:numFmt w:val="bullet"/>
      <w:lvlText w:val="o"/>
      <w:lvlJc w:val="left"/>
      <w:pPr>
        <w:ind w:left="1494" w:hanging="360"/>
      </w:pPr>
      <w:rPr>
        <w:rFonts w:hint="default" w:ascii="Courier New" w:hAnsi="Courier New" w:cs="Courier New"/>
      </w:rPr>
    </w:lvl>
    <w:lvl w:ilvl="2" w:tplc="FFFFFFFF" w:tentative="1">
      <w:start w:val="1"/>
      <w:numFmt w:val="lowerRoman"/>
      <w:lvlText w:val="%3."/>
      <w:lvlJc w:val="right"/>
      <w:pPr>
        <w:ind w:left="2214" w:hanging="180"/>
      </w:pPr>
    </w:lvl>
    <w:lvl w:ilvl="3" w:tplc="FFFFFFFF" w:tentative="1">
      <w:start w:val="1"/>
      <w:numFmt w:val="decimal"/>
      <w:lvlText w:val="%4."/>
      <w:lvlJc w:val="left"/>
      <w:pPr>
        <w:ind w:left="2934" w:hanging="360"/>
      </w:pPr>
    </w:lvl>
    <w:lvl w:ilvl="4" w:tplc="FFFFFFFF" w:tentative="1">
      <w:start w:val="1"/>
      <w:numFmt w:val="lowerLetter"/>
      <w:lvlText w:val="%5."/>
      <w:lvlJc w:val="left"/>
      <w:pPr>
        <w:ind w:left="3654" w:hanging="360"/>
      </w:pPr>
    </w:lvl>
    <w:lvl w:ilvl="5" w:tplc="FFFFFFFF" w:tentative="1">
      <w:start w:val="1"/>
      <w:numFmt w:val="lowerRoman"/>
      <w:lvlText w:val="%6."/>
      <w:lvlJc w:val="right"/>
      <w:pPr>
        <w:ind w:left="4374" w:hanging="180"/>
      </w:pPr>
    </w:lvl>
    <w:lvl w:ilvl="6" w:tplc="FFFFFFFF" w:tentative="1">
      <w:start w:val="1"/>
      <w:numFmt w:val="decimal"/>
      <w:lvlText w:val="%7."/>
      <w:lvlJc w:val="left"/>
      <w:pPr>
        <w:ind w:left="5094" w:hanging="360"/>
      </w:pPr>
    </w:lvl>
    <w:lvl w:ilvl="7" w:tplc="FFFFFFFF" w:tentative="1">
      <w:start w:val="1"/>
      <w:numFmt w:val="lowerLetter"/>
      <w:lvlText w:val="%8."/>
      <w:lvlJc w:val="left"/>
      <w:pPr>
        <w:ind w:left="5814" w:hanging="360"/>
      </w:pPr>
    </w:lvl>
    <w:lvl w:ilvl="8" w:tplc="FFFFFFFF" w:tentative="1">
      <w:start w:val="1"/>
      <w:numFmt w:val="lowerRoman"/>
      <w:lvlText w:val="%9."/>
      <w:lvlJc w:val="right"/>
      <w:pPr>
        <w:ind w:left="6534" w:hanging="180"/>
      </w:pPr>
    </w:lvl>
  </w:abstractNum>
  <w:abstractNum w:abstractNumId="26" w15:restartNumberingAfterBreak="0">
    <w:nsid w:val="272C0523"/>
    <w:multiLevelType w:val="hybridMultilevel"/>
    <w:tmpl w:val="F60CEA04"/>
    <w:lvl w:ilvl="0" w:tplc="04270001">
      <w:start w:val="1"/>
      <w:numFmt w:val="bullet"/>
      <w:lvlText w:val=""/>
      <w:lvlJc w:val="left"/>
      <w:pPr>
        <w:ind w:left="720" w:hanging="360"/>
      </w:pPr>
      <w:rPr>
        <w:rFonts w:hint="default" w:ascii="Symbol" w:hAnsi="Symbol"/>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27" w15:restartNumberingAfterBreak="0">
    <w:nsid w:val="27594147"/>
    <w:multiLevelType w:val="hybridMultilevel"/>
    <w:tmpl w:val="E8602D10"/>
    <w:lvl w:ilvl="0" w:tplc="04270001">
      <w:start w:val="1"/>
      <w:numFmt w:val="bullet"/>
      <w:lvlText w:val=""/>
      <w:lvlJc w:val="left"/>
      <w:pPr>
        <w:ind w:left="765" w:hanging="360"/>
      </w:pPr>
      <w:rPr>
        <w:rFonts w:hint="default" w:ascii="Symbol" w:hAnsi="Symbol"/>
      </w:rPr>
    </w:lvl>
    <w:lvl w:ilvl="1" w:tplc="04270003">
      <w:start w:val="1"/>
      <w:numFmt w:val="bullet"/>
      <w:lvlText w:val="o"/>
      <w:lvlJc w:val="left"/>
      <w:pPr>
        <w:ind w:left="1485" w:hanging="360"/>
      </w:pPr>
      <w:rPr>
        <w:rFonts w:hint="default" w:ascii="Courier New" w:hAnsi="Courier New" w:cs="Courier New"/>
      </w:rPr>
    </w:lvl>
    <w:lvl w:ilvl="2" w:tplc="04270005" w:tentative="1">
      <w:start w:val="1"/>
      <w:numFmt w:val="bullet"/>
      <w:lvlText w:val=""/>
      <w:lvlJc w:val="left"/>
      <w:pPr>
        <w:ind w:left="2205" w:hanging="360"/>
      </w:pPr>
      <w:rPr>
        <w:rFonts w:hint="default" w:ascii="Wingdings" w:hAnsi="Wingdings"/>
      </w:rPr>
    </w:lvl>
    <w:lvl w:ilvl="3" w:tplc="04270001" w:tentative="1">
      <w:start w:val="1"/>
      <w:numFmt w:val="bullet"/>
      <w:lvlText w:val=""/>
      <w:lvlJc w:val="left"/>
      <w:pPr>
        <w:ind w:left="2925" w:hanging="360"/>
      </w:pPr>
      <w:rPr>
        <w:rFonts w:hint="default" w:ascii="Symbol" w:hAnsi="Symbol"/>
      </w:rPr>
    </w:lvl>
    <w:lvl w:ilvl="4" w:tplc="04270003" w:tentative="1">
      <w:start w:val="1"/>
      <w:numFmt w:val="bullet"/>
      <w:lvlText w:val="o"/>
      <w:lvlJc w:val="left"/>
      <w:pPr>
        <w:ind w:left="3645" w:hanging="360"/>
      </w:pPr>
      <w:rPr>
        <w:rFonts w:hint="default" w:ascii="Courier New" w:hAnsi="Courier New" w:cs="Courier New"/>
      </w:rPr>
    </w:lvl>
    <w:lvl w:ilvl="5" w:tplc="04270005" w:tentative="1">
      <w:start w:val="1"/>
      <w:numFmt w:val="bullet"/>
      <w:lvlText w:val=""/>
      <w:lvlJc w:val="left"/>
      <w:pPr>
        <w:ind w:left="4365" w:hanging="360"/>
      </w:pPr>
      <w:rPr>
        <w:rFonts w:hint="default" w:ascii="Wingdings" w:hAnsi="Wingdings"/>
      </w:rPr>
    </w:lvl>
    <w:lvl w:ilvl="6" w:tplc="04270001" w:tentative="1">
      <w:start w:val="1"/>
      <w:numFmt w:val="bullet"/>
      <w:lvlText w:val=""/>
      <w:lvlJc w:val="left"/>
      <w:pPr>
        <w:ind w:left="5085" w:hanging="360"/>
      </w:pPr>
      <w:rPr>
        <w:rFonts w:hint="default" w:ascii="Symbol" w:hAnsi="Symbol"/>
      </w:rPr>
    </w:lvl>
    <w:lvl w:ilvl="7" w:tplc="04270003" w:tentative="1">
      <w:start w:val="1"/>
      <w:numFmt w:val="bullet"/>
      <w:lvlText w:val="o"/>
      <w:lvlJc w:val="left"/>
      <w:pPr>
        <w:ind w:left="5805" w:hanging="360"/>
      </w:pPr>
      <w:rPr>
        <w:rFonts w:hint="default" w:ascii="Courier New" w:hAnsi="Courier New" w:cs="Courier New"/>
      </w:rPr>
    </w:lvl>
    <w:lvl w:ilvl="8" w:tplc="04270005" w:tentative="1">
      <w:start w:val="1"/>
      <w:numFmt w:val="bullet"/>
      <w:lvlText w:val=""/>
      <w:lvlJc w:val="left"/>
      <w:pPr>
        <w:ind w:left="6525" w:hanging="360"/>
      </w:pPr>
      <w:rPr>
        <w:rFonts w:hint="default" w:ascii="Wingdings" w:hAnsi="Wingdings"/>
      </w:rPr>
    </w:lvl>
  </w:abstractNum>
  <w:abstractNum w:abstractNumId="28" w15:restartNumberingAfterBreak="0">
    <w:nsid w:val="29294E4D"/>
    <w:multiLevelType w:val="hybridMultilevel"/>
    <w:tmpl w:val="61A0C01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2C2555E9"/>
    <w:multiLevelType w:val="hybridMultilevel"/>
    <w:tmpl w:val="33A4703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2F8D022F"/>
    <w:multiLevelType w:val="hybridMultilevel"/>
    <w:tmpl w:val="CE5AE0E8"/>
    <w:lvl w:ilvl="0" w:tplc="04270001">
      <w:start w:val="1"/>
      <w:numFmt w:val="bullet"/>
      <w:lvlText w:val=""/>
      <w:lvlJc w:val="left"/>
      <w:pPr>
        <w:ind w:left="720" w:hanging="360"/>
      </w:pPr>
      <w:rPr>
        <w:rFonts w:hint="default" w:ascii="Symbol" w:hAnsi="Symbol"/>
      </w:rPr>
    </w:lvl>
    <w:lvl w:ilvl="1" w:tplc="04270003">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31" w15:restartNumberingAfterBreak="0">
    <w:nsid w:val="315844D7"/>
    <w:multiLevelType w:val="hybridMultilevel"/>
    <w:tmpl w:val="51081C54"/>
    <w:lvl w:ilvl="0" w:tplc="04270001">
      <w:start w:val="1"/>
      <w:numFmt w:val="bullet"/>
      <w:lvlText w:val=""/>
      <w:lvlJc w:val="left"/>
      <w:pPr>
        <w:ind w:left="1080" w:hanging="360"/>
      </w:pPr>
      <w:rPr>
        <w:rFonts w:hint="default" w:ascii="Symbol" w:hAnsi="Symbol"/>
      </w:rPr>
    </w:lvl>
    <w:lvl w:ilvl="1" w:tplc="04270003" w:tentative="1">
      <w:start w:val="1"/>
      <w:numFmt w:val="bullet"/>
      <w:lvlText w:val="o"/>
      <w:lvlJc w:val="left"/>
      <w:pPr>
        <w:ind w:left="1800" w:hanging="360"/>
      </w:pPr>
      <w:rPr>
        <w:rFonts w:hint="default" w:ascii="Courier New" w:hAnsi="Courier New" w:cs="Courier New"/>
      </w:rPr>
    </w:lvl>
    <w:lvl w:ilvl="2" w:tplc="04270005" w:tentative="1">
      <w:start w:val="1"/>
      <w:numFmt w:val="bullet"/>
      <w:lvlText w:val=""/>
      <w:lvlJc w:val="left"/>
      <w:pPr>
        <w:ind w:left="2520" w:hanging="360"/>
      </w:pPr>
      <w:rPr>
        <w:rFonts w:hint="default" w:ascii="Wingdings" w:hAnsi="Wingdings"/>
      </w:rPr>
    </w:lvl>
    <w:lvl w:ilvl="3" w:tplc="04270001" w:tentative="1">
      <w:start w:val="1"/>
      <w:numFmt w:val="bullet"/>
      <w:lvlText w:val=""/>
      <w:lvlJc w:val="left"/>
      <w:pPr>
        <w:ind w:left="3240" w:hanging="360"/>
      </w:pPr>
      <w:rPr>
        <w:rFonts w:hint="default" w:ascii="Symbol" w:hAnsi="Symbol"/>
      </w:rPr>
    </w:lvl>
    <w:lvl w:ilvl="4" w:tplc="04270003" w:tentative="1">
      <w:start w:val="1"/>
      <w:numFmt w:val="bullet"/>
      <w:lvlText w:val="o"/>
      <w:lvlJc w:val="left"/>
      <w:pPr>
        <w:ind w:left="3960" w:hanging="360"/>
      </w:pPr>
      <w:rPr>
        <w:rFonts w:hint="default" w:ascii="Courier New" w:hAnsi="Courier New" w:cs="Courier New"/>
      </w:rPr>
    </w:lvl>
    <w:lvl w:ilvl="5" w:tplc="04270005" w:tentative="1">
      <w:start w:val="1"/>
      <w:numFmt w:val="bullet"/>
      <w:lvlText w:val=""/>
      <w:lvlJc w:val="left"/>
      <w:pPr>
        <w:ind w:left="4680" w:hanging="360"/>
      </w:pPr>
      <w:rPr>
        <w:rFonts w:hint="default" w:ascii="Wingdings" w:hAnsi="Wingdings"/>
      </w:rPr>
    </w:lvl>
    <w:lvl w:ilvl="6" w:tplc="04270001" w:tentative="1">
      <w:start w:val="1"/>
      <w:numFmt w:val="bullet"/>
      <w:lvlText w:val=""/>
      <w:lvlJc w:val="left"/>
      <w:pPr>
        <w:ind w:left="5400" w:hanging="360"/>
      </w:pPr>
      <w:rPr>
        <w:rFonts w:hint="default" w:ascii="Symbol" w:hAnsi="Symbol"/>
      </w:rPr>
    </w:lvl>
    <w:lvl w:ilvl="7" w:tplc="04270003" w:tentative="1">
      <w:start w:val="1"/>
      <w:numFmt w:val="bullet"/>
      <w:lvlText w:val="o"/>
      <w:lvlJc w:val="left"/>
      <w:pPr>
        <w:ind w:left="6120" w:hanging="360"/>
      </w:pPr>
      <w:rPr>
        <w:rFonts w:hint="default" w:ascii="Courier New" w:hAnsi="Courier New" w:cs="Courier New"/>
      </w:rPr>
    </w:lvl>
    <w:lvl w:ilvl="8" w:tplc="04270005" w:tentative="1">
      <w:start w:val="1"/>
      <w:numFmt w:val="bullet"/>
      <w:lvlText w:val=""/>
      <w:lvlJc w:val="left"/>
      <w:pPr>
        <w:ind w:left="6840" w:hanging="360"/>
      </w:pPr>
      <w:rPr>
        <w:rFonts w:hint="default" w:ascii="Wingdings" w:hAnsi="Wingdings"/>
      </w:rPr>
    </w:lvl>
  </w:abstractNum>
  <w:abstractNum w:abstractNumId="32" w15:restartNumberingAfterBreak="0">
    <w:nsid w:val="32634B47"/>
    <w:multiLevelType w:val="hybridMultilevel"/>
    <w:tmpl w:val="653C404A"/>
    <w:lvl w:ilvl="0" w:tplc="04270001">
      <w:start w:val="1"/>
      <w:numFmt w:val="bullet"/>
      <w:lvlText w:val=""/>
      <w:lvlJc w:val="left"/>
      <w:pPr>
        <w:ind w:left="720" w:hanging="360"/>
      </w:pPr>
      <w:rPr>
        <w:rFonts w:hint="default" w:ascii="Symbol" w:hAnsi="Symbol"/>
      </w:rPr>
    </w:lvl>
    <w:lvl w:ilvl="1" w:tplc="04270003">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33" w15:restartNumberingAfterBreak="0">
    <w:nsid w:val="33057758"/>
    <w:multiLevelType w:val="hybridMultilevel"/>
    <w:tmpl w:val="781E892A"/>
    <w:lvl w:ilvl="0" w:tplc="04270001">
      <w:start w:val="1"/>
      <w:numFmt w:val="bullet"/>
      <w:lvlText w:val=""/>
      <w:lvlJc w:val="left"/>
      <w:pPr>
        <w:ind w:left="1080" w:hanging="360"/>
      </w:pPr>
      <w:rPr>
        <w:rFonts w:hint="default" w:ascii="Symbol" w:hAnsi="Symbol"/>
      </w:rPr>
    </w:lvl>
    <w:lvl w:ilvl="1" w:tplc="04270003" w:tentative="1">
      <w:start w:val="1"/>
      <w:numFmt w:val="bullet"/>
      <w:lvlText w:val="o"/>
      <w:lvlJc w:val="left"/>
      <w:pPr>
        <w:ind w:left="1800" w:hanging="360"/>
      </w:pPr>
      <w:rPr>
        <w:rFonts w:hint="default" w:ascii="Courier New" w:hAnsi="Courier New" w:cs="Courier New"/>
      </w:rPr>
    </w:lvl>
    <w:lvl w:ilvl="2" w:tplc="04270005" w:tentative="1">
      <w:start w:val="1"/>
      <w:numFmt w:val="bullet"/>
      <w:lvlText w:val=""/>
      <w:lvlJc w:val="left"/>
      <w:pPr>
        <w:ind w:left="2520" w:hanging="360"/>
      </w:pPr>
      <w:rPr>
        <w:rFonts w:hint="default" w:ascii="Wingdings" w:hAnsi="Wingdings"/>
      </w:rPr>
    </w:lvl>
    <w:lvl w:ilvl="3" w:tplc="04270001" w:tentative="1">
      <w:start w:val="1"/>
      <w:numFmt w:val="bullet"/>
      <w:lvlText w:val=""/>
      <w:lvlJc w:val="left"/>
      <w:pPr>
        <w:ind w:left="3240" w:hanging="360"/>
      </w:pPr>
      <w:rPr>
        <w:rFonts w:hint="default" w:ascii="Symbol" w:hAnsi="Symbol"/>
      </w:rPr>
    </w:lvl>
    <w:lvl w:ilvl="4" w:tplc="04270003" w:tentative="1">
      <w:start w:val="1"/>
      <w:numFmt w:val="bullet"/>
      <w:lvlText w:val="o"/>
      <w:lvlJc w:val="left"/>
      <w:pPr>
        <w:ind w:left="3960" w:hanging="360"/>
      </w:pPr>
      <w:rPr>
        <w:rFonts w:hint="default" w:ascii="Courier New" w:hAnsi="Courier New" w:cs="Courier New"/>
      </w:rPr>
    </w:lvl>
    <w:lvl w:ilvl="5" w:tplc="04270005" w:tentative="1">
      <w:start w:val="1"/>
      <w:numFmt w:val="bullet"/>
      <w:lvlText w:val=""/>
      <w:lvlJc w:val="left"/>
      <w:pPr>
        <w:ind w:left="4680" w:hanging="360"/>
      </w:pPr>
      <w:rPr>
        <w:rFonts w:hint="default" w:ascii="Wingdings" w:hAnsi="Wingdings"/>
      </w:rPr>
    </w:lvl>
    <w:lvl w:ilvl="6" w:tplc="04270001" w:tentative="1">
      <w:start w:val="1"/>
      <w:numFmt w:val="bullet"/>
      <w:lvlText w:val=""/>
      <w:lvlJc w:val="left"/>
      <w:pPr>
        <w:ind w:left="5400" w:hanging="360"/>
      </w:pPr>
      <w:rPr>
        <w:rFonts w:hint="default" w:ascii="Symbol" w:hAnsi="Symbol"/>
      </w:rPr>
    </w:lvl>
    <w:lvl w:ilvl="7" w:tplc="04270003" w:tentative="1">
      <w:start w:val="1"/>
      <w:numFmt w:val="bullet"/>
      <w:lvlText w:val="o"/>
      <w:lvlJc w:val="left"/>
      <w:pPr>
        <w:ind w:left="6120" w:hanging="360"/>
      </w:pPr>
      <w:rPr>
        <w:rFonts w:hint="default" w:ascii="Courier New" w:hAnsi="Courier New" w:cs="Courier New"/>
      </w:rPr>
    </w:lvl>
    <w:lvl w:ilvl="8" w:tplc="04270005" w:tentative="1">
      <w:start w:val="1"/>
      <w:numFmt w:val="bullet"/>
      <w:lvlText w:val=""/>
      <w:lvlJc w:val="left"/>
      <w:pPr>
        <w:ind w:left="6840" w:hanging="360"/>
      </w:pPr>
      <w:rPr>
        <w:rFonts w:hint="default" w:ascii="Wingdings" w:hAnsi="Wingdings"/>
      </w:rPr>
    </w:lvl>
  </w:abstractNum>
  <w:abstractNum w:abstractNumId="34" w15:restartNumberingAfterBreak="0">
    <w:nsid w:val="35512C92"/>
    <w:multiLevelType w:val="hybridMultilevel"/>
    <w:tmpl w:val="25720B20"/>
    <w:lvl w:ilvl="0" w:tplc="04270001">
      <w:start w:val="1"/>
      <w:numFmt w:val="bullet"/>
      <w:lvlText w:val=""/>
      <w:lvlJc w:val="left"/>
      <w:pPr>
        <w:ind w:left="720" w:hanging="360"/>
      </w:pPr>
      <w:rPr>
        <w:rFonts w:hint="default" w:ascii="Symbol" w:hAnsi="Symbol"/>
      </w:rPr>
    </w:lvl>
    <w:lvl w:ilvl="1" w:tplc="04270003">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35" w15:restartNumberingAfterBreak="0">
    <w:nsid w:val="37945D23"/>
    <w:multiLevelType w:val="hybridMultilevel"/>
    <w:tmpl w:val="10562E4E"/>
    <w:lvl w:ilvl="0" w:tplc="04270001">
      <w:start w:val="1"/>
      <w:numFmt w:val="bullet"/>
      <w:lvlText w:val=""/>
      <w:lvlJc w:val="left"/>
      <w:pPr>
        <w:ind w:left="720" w:hanging="360"/>
      </w:pPr>
      <w:rPr>
        <w:rFonts w:hint="default" w:ascii="Symbol" w:hAnsi="Symbol"/>
      </w:rPr>
    </w:lvl>
    <w:lvl w:ilvl="1" w:tplc="04270003">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36" w15:restartNumberingAfterBreak="0">
    <w:nsid w:val="379A5888"/>
    <w:multiLevelType w:val="hybridMultilevel"/>
    <w:tmpl w:val="5518012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38F01108"/>
    <w:multiLevelType w:val="hybridMultilevel"/>
    <w:tmpl w:val="6ACC6E28"/>
    <w:lvl w:ilvl="0" w:tplc="04270001">
      <w:start w:val="1"/>
      <w:numFmt w:val="bullet"/>
      <w:lvlText w:val=""/>
      <w:lvlJc w:val="left"/>
      <w:pPr>
        <w:ind w:left="720" w:hanging="360"/>
      </w:pPr>
      <w:rPr>
        <w:rFonts w:hint="default" w:ascii="Symbol" w:hAnsi="Symbol"/>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38" w15:restartNumberingAfterBreak="0">
    <w:nsid w:val="39010F84"/>
    <w:multiLevelType w:val="hybridMultilevel"/>
    <w:tmpl w:val="C9F41DB2"/>
    <w:lvl w:ilvl="0" w:tplc="04270001">
      <w:start w:val="1"/>
      <w:numFmt w:val="bullet"/>
      <w:lvlText w:val=""/>
      <w:lvlJc w:val="left"/>
      <w:pPr>
        <w:ind w:left="765" w:hanging="360"/>
      </w:pPr>
      <w:rPr>
        <w:rFonts w:hint="default" w:ascii="Symbol" w:hAnsi="Symbol"/>
      </w:rPr>
    </w:lvl>
    <w:lvl w:ilvl="1" w:tplc="04270003" w:tentative="1">
      <w:start w:val="1"/>
      <w:numFmt w:val="bullet"/>
      <w:lvlText w:val="o"/>
      <w:lvlJc w:val="left"/>
      <w:pPr>
        <w:ind w:left="1485" w:hanging="360"/>
      </w:pPr>
      <w:rPr>
        <w:rFonts w:hint="default" w:ascii="Courier New" w:hAnsi="Courier New" w:cs="Courier New"/>
      </w:rPr>
    </w:lvl>
    <w:lvl w:ilvl="2" w:tplc="04270005" w:tentative="1">
      <w:start w:val="1"/>
      <w:numFmt w:val="bullet"/>
      <w:lvlText w:val=""/>
      <w:lvlJc w:val="left"/>
      <w:pPr>
        <w:ind w:left="2205" w:hanging="360"/>
      </w:pPr>
      <w:rPr>
        <w:rFonts w:hint="default" w:ascii="Wingdings" w:hAnsi="Wingdings"/>
      </w:rPr>
    </w:lvl>
    <w:lvl w:ilvl="3" w:tplc="04270001" w:tentative="1">
      <w:start w:val="1"/>
      <w:numFmt w:val="bullet"/>
      <w:lvlText w:val=""/>
      <w:lvlJc w:val="left"/>
      <w:pPr>
        <w:ind w:left="2925" w:hanging="360"/>
      </w:pPr>
      <w:rPr>
        <w:rFonts w:hint="default" w:ascii="Symbol" w:hAnsi="Symbol"/>
      </w:rPr>
    </w:lvl>
    <w:lvl w:ilvl="4" w:tplc="04270003" w:tentative="1">
      <w:start w:val="1"/>
      <w:numFmt w:val="bullet"/>
      <w:lvlText w:val="o"/>
      <w:lvlJc w:val="left"/>
      <w:pPr>
        <w:ind w:left="3645" w:hanging="360"/>
      </w:pPr>
      <w:rPr>
        <w:rFonts w:hint="default" w:ascii="Courier New" w:hAnsi="Courier New" w:cs="Courier New"/>
      </w:rPr>
    </w:lvl>
    <w:lvl w:ilvl="5" w:tplc="04270005" w:tentative="1">
      <w:start w:val="1"/>
      <w:numFmt w:val="bullet"/>
      <w:lvlText w:val=""/>
      <w:lvlJc w:val="left"/>
      <w:pPr>
        <w:ind w:left="4365" w:hanging="360"/>
      </w:pPr>
      <w:rPr>
        <w:rFonts w:hint="default" w:ascii="Wingdings" w:hAnsi="Wingdings"/>
      </w:rPr>
    </w:lvl>
    <w:lvl w:ilvl="6" w:tplc="04270001" w:tentative="1">
      <w:start w:val="1"/>
      <w:numFmt w:val="bullet"/>
      <w:lvlText w:val=""/>
      <w:lvlJc w:val="left"/>
      <w:pPr>
        <w:ind w:left="5085" w:hanging="360"/>
      </w:pPr>
      <w:rPr>
        <w:rFonts w:hint="default" w:ascii="Symbol" w:hAnsi="Symbol"/>
      </w:rPr>
    </w:lvl>
    <w:lvl w:ilvl="7" w:tplc="04270003" w:tentative="1">
      <w:start w:val="1"/>
      <w:numFmt w:val="bullet"/>
      <w:lvlText w:val="o"/>
      <w:lvlJc w:val="left"/>
      <w:pPr>
        <w:ind w:left="5805" w:hanging="360"/>
      </w:pPr>
      <w:rPr>
        <w:rFonts w:hint="default" w:ascii="Courier New" w:hAnsi="Courier New" w:cs="Courier New"/>
      </w:rPr>
    </w:lvl>
    <w:lvl w:ilvl="8" w:tplc="04270005" w:tentative="1">
      <w:start w:val="1"/>
      <w:numFmt w:val="bullet"/>
      <w:lvlText w:val=""/>
      <w:lvlJc w:val="left"/>
      <w:pPr>
        <w:ind w:left="6525" w:hanging="360"/>
      </w:pPr>
      <w:rPr>
        <w:rFonts w:hint="default" w:ascii="Wingdings" w:hAnsi="Wingdings"/>
      </w:rPr>
    </w:lvl>
  </w:abstractNum>
  <w:abstractNum w:abstractNumId="39" w15:restartNumberingAfterBreak="0">
    <w:nsid w:val="3A452E8B"/>
    <w:multiLevelType w:val="hybridMultilevel"/>
    <w:tmpl w:val="1AFE0D12"/>
    <w:lvl w:ilvl="0" w:tplc="04270001">
      <w:start w:val="1"/>
      <w:numFmt w:val="bullet"/>
      <w:lvlText w:val=""/>
      <w:lvlJc w:val="left"/>
      <w:pPr>
        <w:ind w:left="720" w:hanging="360"/>
      </w:pPr>
      <w:rPr>
        <w:rFonts w:hint="default" w:ascii="Symbol" w:hAnsi="Symbol"/>
      </w:rPr>
    </w:lvl>
    <w:lvl w:ilvl="1" w:tplc="04270003">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40" w15:restartNumberingAfterBreak="0">
    <w:nsid w:val="3B904808"/>
    <w:multiLevelType w:val="hybridMultilevel"/>
    <w:tmpl w:val="5B44BC10"/>
    <w:lvl w:ilvl="0" w:tplc="04270001">
      <w:start w:val="1"/>
      <w:numFmt w:val="bullet"/>
      <w:lvlText w:val=""/>
      <w:lvlJc w:val="left"/>
      <w:pPr>
        <w:ind w:left="720" w:hanging="360"/>
      </w:pPr>
      <w:rPr>
        <w:rFonts w:hint="default" w:ascii="Symbol" w:hAnsi="Symbol"/>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41" w15:restartNumberingAfterBreak="0">
    <w:nsid w:val="3E2F53BE"/>
    <w:multiLevelType w:val="hybridMultilevel"/>
    <w:tmpl w:val="FBFA383E"/>
    <w:lvl w:ilvl="0" w:tplc="04270001">
      <w:start w:val="1"/>
      <w:numFmt w:val="bullet"/>
      <w:lvlText w:val=""/>
      <w:lvlJc w:val="left"/>
      <w:pPr>
        <w:ind w:left="720" w:hanging="360"/>
      </w:pPr>
      <w:rPr>
        <w:rFonts w:hint="default" w:ascii="Symbol" w:hAnsi="Symbol"/>
      </w:rPr>
    </w:lvl>
    <w:lvl w:ilvl="1" w:tplc="04270003">
      <w:start w:val="1"/>
      <w:numFmt w:val="bullet"/>
      <w:lvlText w:val="o"/>
      <w:lvlJc w:val="left"/>
      <w:pPr>
        <w:ind w:left="1440" w:hanging="360"/>
      </w:pPr>
      <w:rPr>
        <w:rFonts w:hint="default" w:ascii="Courier New" w:hAnsi="Courier New" w:cs="Courier New"/>
      </w:rPr>
    </w:lvl>
    <w:lvl w:ilvl="2" w:tplc="04270019">
      <w:start w:val="1"/>
      <w:numFmt w:val="lowerLetter"/>
      <w:lvlText w:val="%3."/>
      <w:lvlJc w:val="left"/>
      <w:pPr>
        <w:ind w:left="2160" w:hanging="360"/>
      </w:pPr>
      <w:rPr>
        <w:rFonts w:hint="default"/>
      </w:rPr>
    </w:lvl>
    <w:lvl w:ilvl="3" w:tplc="0427000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42" w15:restartNumberingAfterBreak="0">
    <w:nsid w:val="3F6A16A0"/>
    <w:multiLevelType w:val="hybridMultilevel"/>
    <w:tmpl w:val="5218F8E8"/>
    <w:lvl w:ilvl="0" w:tplc="04270001">
      <w:start w:val="1"/>
      <w:numFmt w:val="bullet"/>
      <w:lvlText w:val=""/>
      <w:lvlJc w:val="left"/>
      <w:pPr>
        <w:ind w:left="720" w:hanging="360"/>
      </w:pPr>
      <w:rPr>
        <w:rFonts w:hint="default" w:ascii="Symbol" w:hAnsi="Symbol"/>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43" w15:restartNumberingAfterBreak="0">
    <w:nsid w:val="3FB67295"/>
    <w:multiLevelType w:val="multilevel"/>
    <w:tmpl w:val="33B0775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4" w15:restartNumberingAfterBreak="0">
    <w:nsid w:val="3FD76498"/>
    <w:multiLevelType w:val="hybridMultilevel"/>
    <w:tmpl w:val="BAB2DC1E"/>
    <w:lvl w:ilvl="0" w:tplc="04270001">
      <w:start w:val="1"/>
      <w:numFmt w:val="bullet"/>
      <w:lvlText w:val=""/>
      <w:lvlJc w:val="left"/>
      <w:pPr>
        <w:ind w:left="824" w:hanging="360"/>
      </w:pPr>
      <w:rPr>
        <w:rFonts w:hint="default" w:ascii="Symbol" w:hAnsi="Symbol"/>
      </w:rPr>
    </w:lvl>
    <w:lvl w:ilvl="1" w:tplc="04270003" w:tentative="1">
      <w:start w:val="1"/>
      <w:numFmt w:val="bullet"/>
      <w:lvlText w:val="o"/>
      <w:lvlJc w:val="left"/>
      <w:pPr>
        <w:ind w:left="1544" w:hanging="360"/>
      </w:pPr>
      <w:rPr>
        <w:rFonts w:hint="default" w:ascii="Courier New" w:hAnsi="Courier New" w:cs="Courier New"/>
      </w:rPr>
    </w:lvl>
    <w:lvl w:ilvl="2" w:tplc="04270005" w:tentative="1">
      <w:start w:val="1"/>
      <w:numFmt w:val="bullet"/>
      <w:lvlText w:val=""/>
      <w:lvlJc w:val="left"/>
      <w:pPr>
        <w:ind w:left="2264" w:hanging="360"/>
      </w:pPr>
      <w:rPr>
        <w:rFonts w:hint="default" w:ascii="Wingdings" w:hAnsi="Wingdings"/>
      </w:rPr>
    </w:lvl>
    <w:lvl w:ilvl="3" w:tplc="04270001" w:tentative="1">
      <w:start w:val="1"/>
      <w:numFmt w:val="bullet"/>
      <w:lvlText w:val=""/>
      <w:lvlJc w:val="left"/>
      <w:pPr>
        <w:ind w:left="2984" w:hanging="360"/>
      </w:pPr>
      <w:rPr>
        <w:rFonts w:hint="default" w:ascii="Symbol" w:hAnsi="Symbol"/>
      </w:rPr>
    </w:lvl>
    <w:lvl w:ilvl="4" w:tplc="04270003" w:tentative="1">
      <w:start w:val="1"/>
      <w:numFmt w:val="bullet"/>
      <w:lvlText w:val="o"/>
      <w:lvlJc w:val="left"/>
      <w:pPr>
        <w:ind w:left="3704" w:hanging="360"/>
      </w:pPr>
      <w:rPr>
        <w:rFonts w:hint="default" w:ascii="Courier New" w:hAnsi="Courier New" w:cs="Courier New"/>
      </w:rPr>
    </w:lvl>
    <w:lvl w:ilvl="5" w:tplc="04270005" w:tentative="1">
      <w:start w:val="1"/>
      <w:numFmt w:val="bullet"/>
      <w:lvlText w:val=""/>
      <w:lvlJc w:val="left"/>
      <w:pPr>
        <w:ind w:left="4424" w:hanging="360"/>
      </w:pPr>
      <w:rPr>
        <w:rFonts w:hint="default" w:ascii="Wingdings" w:hAnsi="Wingdings"/>
      </w:rPr>
    </w:lvl>
    <w:lvl w:ilvl="6" w:tplc="04270001" w:tentative="1">
      <w:start w:val="1"/>
      <w:numFmt w:val="bullet"/>
      <w:lvlText w:val=""/>
      <w:lvlJc w:val="left"/>
      <w:pPr>
        <w:ind w:left="5144" w:hanging="360"/>
      </w:pPr>
      <w:rPr>
        <w:rFonts w:hint="default" w:ascii="Symbol" w:hAnsi="Symbol"/>
      </w:rPr>
    </w:lvl>
    <w:lvl w:ilvl="7" w:tplc="04270003" w:tentative="1">
      <w:start w:val="1"/>
      <w:numFmt w:val="bullet"/>
      <w:lvlText w:val="o"/>
      <w:lvlJc w:val="left"/>
      <w:pPr>
        <w:ind w:left="5864" w:hanging="360"/>
      </w:pPr>
      <w:rPr>
        <w:rFonts w:hint="default" w:ascii="Courier New" w:hAnsi="Courier New" w:cs="Courier New"/>
      </w:rPr>
    </w:lvl>
    <w:lvl w:ilvl="8" w:tplc="04270005" w:tentative="1">
      <w:start w:val="1"/>
      <w:numFmt w:val="bullet"/>
      <w:lvlText w:val=""/>
      <w:lvlJc w:val="left"/>
      <w:pPr>
        <w:ind w:left="6584" w:hanging="360"/>
      </w:pPr>
      <w:rPr>
        <w:rFonts w:hint="default" w:ascii="Wingdings" w:hAnsi="Wingdings"/>
      </w:rPr>
    </w:lvl>
  </w:abstractNum>
  <w:abstractNum w:abstractNumId="45" w15:restartNumberingAfterBreak="0">
    <w:nsid w:val="424C0DDE"/>
    <w:multiLevelType w:val="hybridMultilevel"/>
    <w:tmpl w:val="79A4231C"/>
    <w:lvl w:ilvl="0" w:tplc="04270001">
      <w:start w:val="1"/>
      <w:numFmt w:val="bullet"/>
      <w:lvlText w:val=""/>
      <w:lvlJc w:val="left"/>
      <w:pPr>
        <w:ind w:left="766" w:hanging="360"/>
      </w:pPr>
      <w:rPr>
        <w:rFonts w:hint="default" w:ascii="Symbol" w:hAnsi="Symbol"/>
      </w:rPr>
    </w:lvl>
    <w:lvl w:ilvl="1" w:tplc="04270003">
      <w:start w:val="1"/>
      <w:numFmt w:val="bullet"/>
      <w:lvlText w:val="o"/>
      <w:lvlJc w:val="left"/>
      <w:pPr>
        <w:ind w:left="1486" w:hanging="360"/>
      </w:pPr>
      <w:rPr>
        <w:rFonts w:hint="default" w:ascii="Courier New" w:hAnsi="Courier New" w:cs="Courier New"/>
      </w:rPr>
    </w:lvl>
    <w:lvl w:ilvl="2" w:tplc="04270005">
      <w:start w:val="1"/>
      <w:numFmt w:val="bullet"/>
      <w:lvlText w:val=""/>
      <w:lvlJc w:val="left"/>
      <w:pPr>
        <w:ind w:left="2206" w:hanging="360"/>
      </w:pPr>
      <w:rPr>
        <w:rFonts w:hint="default" w:ascii="Wingdings" w:hAnsi="Wingdings"/>
      </w:rPr>
    </w:lvl>
    <w:lvl w:ilvl="3" w:tplc="04270001" w:tentative="1">
      <w:start w:val="1"/>
      <w:numFmt w:val="bullet"/>
      <w:lvlText w:val=""/>
      <w:lvlJc w:val="left"/>
      <w:pPr>
        <w:ind w:left="2926" w:hanging="360"/>
      </w:pPr>
      <w:rPr>
        <w:rFonts w:hint="default" w:ascii="Symbol" w:hAnsi="Symbol"/>
      </w:rPr>
    </w:lvl>
    <w:lvl w:ilvl="4" w:tplc="04270003" w:tentative="1">
      <w:start w:val="1"/>
      <w:numFmt w:val="bullet"/>
      <w:lvlText w:val="o"/>
      <w:lvlJc w:val="left"/>
      <w:pPr>
        <w:ind w:left="3646" w:hanging="360"/>
      </w:pPr>
      <w:rPr>
        <w:rFonts w:hint="default" w:ascii="Courier New" w:hAnsi="Courier New" w:cs="Courier New"/>
      </w:rPr>
    </w:lvl>
    <w:lvl w:ilvl="5" w:tplc="04270005" w:tentative="1">
      <w:start w:val="1"/>
      <w:numFmt w:val="bullet"/>
      <w:lvlText w:val=""/>
      <w:lvlJc w:val="left"/>
      <w:pPr>
        <w:ind w:left="4366" w:hanging="360"/>
      </w:pPr>
      <w:rPr>
        <w:rFonts w:hint="default" w:ascii="Wingdings" w:hAnsi="Wingdings"/>
      </w:rPr>
    </w:lvl>
    <w:lvl w:ilvl="6" w:tplc="04270001" w:tentative="1">
      <w:start w:val="1"/>
      <w:numFmt w:val="bullet"/>
      <w:lvlText w:val=""/>
      <w:lvlJc w:val="left"/>
      <w:pPr>
        <w:ind w:left="5086" w:hanging="360"/>
      </w:pPr>
      <w:rPr>
        <w:rFonts w:hint="default" w:ascii="Symbol" w:hAnsi="Symbol"/>
      </w:rPr>
    </w:lvl>
    <w:lvl w:ilvl="7" w:tplc="04270003" w:tentative="1">
      <w:start w:val="1"/>
      <w:numFmt w:val="bullet"/>
      <w:lvlText w:val="o"/>
      <w:lvlJc w:val="left"/>
      <w:pPr>
        <w:ind w:left="5806" w:hanging="360"/>
      </w:pPr>
      <w:rPr>
        <w:rFonts w:hint="default" w:ascii="Courier New" w:hAnsi="Courier New" w:cs="Courier New"/>
      </w:rPr>
    </w:lvl>
    <w:lvl w:ilvl="8" w:tplc="04270005" w:tentative="1">
      <w:start w:val="1"/>
      <w:numFmt w:val="bullet"/>
      <w:lvlText w:val=""/>
      <w:lvlJc w:val="left"/>
      <w:pPr>
        <w:ind w:left="6526" w:hanging="360"/>
      </w:pPr>
      <w:rPr>
        <w:rFonts w:hint="default" w:ascii="Wingdings" w:hAnsi="Wingdings"/>
      </w:rPr>
    </w:lvl>
  </w:abstractNum>
  <w:abstractNum w:abstractNumId="46" w15:restartNumberingAfterBreak="0">
    <w:nsid w:val="44146CC3"/>
    <w:multiLevelType w:val="hybridMultilevel"/>
    <w:tmpl w:val="8938C5BC"/>
    <w:lvl w:ilvl="0" w:tplc="04270001">
      <w:start w:val="1"/>
      <w:numFmt w:val="bullet"/>
      <w:lvlText w:val=""/>
      <w:lvlJc w:val="left"/>
      <w:pPr>
        <w:ind w:left="774" w:hanging="360"/>
      </w:pPr>
      <w:rPr>
        <w:rFonts w:hint="default" w:ascii="Symbol" w:hAnsi="Symbol"/>
      </w:rPr>
    </w:lvl>
    <w:lvl w:ilvl="1" w:tplc="04270003">
      <w:start w:val="1"/>
      <w:numFmt w:val="bullet"/>
      <w:lvlText w:val="o"/>
      <w:lvlJc w:val="left"/>
      <w:pPr>
        <w:ind w:left="1494" w:hanging="360"/>
      </w:pPr>
      <w:rPr>
        <w:rFonts w:hint="default" w:ascii="Courier New" w:hAnsi="Courier New" w:cs="Courier New"/>
      </w:rPr>
    </w:lvl>
    <w:lvl w:ilvl="2" w:tplc="04270005" w:tentative="1">
      <w:start w:val="1"/>
      <w:numFmt w:val="bullet"/>
      <w:lvlText w:val=""/>
      <w:lvlJc w:val="left"/>
      <w:pPr>
        <w:ind w:left="2214" w:hanging="360"/>
      </w:pPr>
      <w:rPr>
        <w:rFonts w:hint="default" w:ascii="Wingdings" w:hAnsi="Wingdings"/>
      </w:rPr>
    </w:lvl>
    <w:lvl w:ilvl="3" w:tplc="04270001" w:tentative="1">
      <w:start w:val="1"/>
      <w:numFmt w:val="bullet"/>
      <w:lvlText w:val=""/>
      <w:lvlJc w:val="left"/>
      <w:pPr>
        <w:ind w:left="2934" w:hanging="360"/>
      </w:pPr>
      <w:rPr>
        <w:rFonts w:hint="default" w:ascii="Symbol" w:hAnsi="Symbol"/>
      </w:rPr>
    </w:lvl>
    <w:lvl w:ilvl="4" w:tplc="04270003" w:tentative="1">
      <w:start w:val="1"/>
      <w:numFmt w:val="bullet"/>
      <w:lvlText w:val="o"/>
      <w:lvlJc w:val="left"/>
      <w:pPr>
        <w:ind w:left="3654" w:hanging="360"/>
      </w:pPr>
      <w:rPr>
        <w:rFonts w:hint="default" w:ascii="Courier New" w:hAnsi="Courier New" w:cs="Courier New"/>
      </w:rPr>
    </w:lvl>
    <w:lvl w:ilvl="5" w:tplc="04270005" w:tentative="1">
      <w:start w:val="1"/>
      <w:numFmt w:val="bullet"/>
      <w:lvlText w:val=""/>
      <w:lvlJc w:val="left"/>
      <w:pPr>
        <w:ind w:left="4374" w:hanging="360"/>
      </w:pPr>
      <w:rPr>
        <w:rFonts w:hint="default" w:ascii="Wingdings" w:hAnsi="Wingdings"/>
      </w:rPr>
    </w:lvl>
    <w:lvl w:ilvl="6" w:tplc="04270001" w:tentative="1">
      <w:start w:val="1"/>
      <w:numFmt w:val="bullet"/>
      <w:lvlText w:val=""/>
      <w:lvlJc w:val="left"/>
      <w:pPr>
        <w:ind w:left="5094" w:hanging="360"/>
      </w:pPr>
      <w:rPr>
        <w:rFonts w:hint="default" w:ascii="Symbol" w:hAnsi="Symbol"/>
      </w:rPr>
    </w:lvl>
    <w:lvl w:ilvl="7" w:tplc="04270003" w:tentative="1">
      <w:start w:val="1"/>
      <w:numFmt w:val="bullet"/>
      <w:lvlText w:val="o"/>
      <w:lvlJc w:val="left"/>
      <w:pPr>
        <w:ind w:left="5814" w:hanging="360"/>
      </w:pPr>
      <w:rPr>
        <w:rFonts w:hint="default" w:ascii="Courier New" w:hAnsi="Courier New" w:cs="Courier New"/>
      </w:rPr>
    </w:lvl>
    <w:lvl w:ilvl="8" w:tplc="04270005" w:tentative="1">
      <w:start w:val="1"/>
      <w:numFmt w:val="bullet"/>
      <w:lvlText w:val=""/>
      <w:lvlJc w:val="left"/>
      <w:pPr>
        <w:ind w:left="6534" w:hanging="360"/>
      </w:pPr>
      <w:rPr>
        <w:rFonts w:hint="default" w:ascii="Wingdings" w:hAnsi="Wingdings"/>
      </w:rPr>
    </w:lvl>
  </w:abstractNum>
  <w:abstractNum w:abstractNumId="47" w15:restartNumberingAfterBreak="0">
    <w:nsid w:val="477C26B5"/>
    <w:multiLevelType w:val="hybridMultilevel"/>
    <w:tmpl w:val="68749B80"/>
    <w:lvl w:ilvl="0" w:tplc="04270001">
      <w:start w:val="1"/>
      <w:numFmt w:val="bullet"/>
      <w:lvlText w:val=""/>
      <w:lvlJc w:val="left"/>
      <w:pPr>
        <w:ind w:left="720" w:hanging="360"/>
      </w:pPr>
      <w:rPr>
        <w:rFonts w:hint="default" w:ascii="Symbol" w:hAnsi="Symbol"/>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48" w15:restartNumberingAfterBreak="0">
    <w:nsid w:val="49494CAD"/>
    <w:multiLevelType w:val="hybridMultilevel"/>
    <w:tmpl w:val="7E74A0DA"/>
    <w:lvl w:ilvl="0" w:tplc="04270001">
      <w:start w:val="1"/>
      <w:numFmt w:val="bullet"/>
      <w:lvlText w:val=""/>
      <w:lvlJc w:val="left"/>
      <w:pPr>
        <w:ind w:left="720" w:hanging="360"/>
      </w:pPr>
      <w:rPr>
        <w:rFonts w:hint="default" w:ascii="Symbol" w:hAnsi="Symbol"/>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49" w15:restartNumberingAfterBreak="0">
    <w:nsid w:val="4A142D13"/>
    <w:multiLevelType w:val="hybridMultilevel"/>
    <w:tmpl w:val="C8D06480"/>
    <w:lvl w:ilvl="0" w:tplc="04270001">
      <w:start w:val="1"/>
      <w:numFmt w:val="bullet"/>
      <w:lvlText w:val=""/>
      <w:lvlJc w:val="left"/>
      <w:pPr>
        <w:ind w:left="720" w:hanging="360"/>
      </w:pPr>
      <w:rPr>
        <w:rFonts w:hint="default" w:ascii="Symbol" w:hAnsi="Symbol"/>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50" w15:restartNumberingAfterBreak="0">
    <w:nsid w:val="4B8F6DBB"/>
    <w:multiLevelType w:val="hybridMultilevel"/>
    <w:tmpl w:val="BD922546"/>
    <w:lvl w:ilvl="0" w:tplc="04270001">
      <w:start w:val="1"/>
      <w:numFmt w:val="bullet"/>
      <w:lvlText w:val=""/>
      <w:lvlJc w:val="left"/>
      <w:pPr>
        <w:ind w:left="720" w:hanging="360"/>
      </w:pPr>
      <w:rPr>
        <w:rFonts w:hint="default" w:ascii="Symbol" w:hAnsi="Symbol"/>
      </w:rPr>
    </w:lvl>
    <w:lvl w:ilvl="1" w:tplc="04270003">
      <w:start w:val="1"/>
      <w:numFmt w:val="bullet"/>
      <w:lvlText w:val="o"/>
      <w:lvlJc w:val="left"/>
      <w:pPr>
        <w:ind w:left="1440" w:hanging="360"/>
      </w:pPr>
      <w:rPr>
        <w:rFonts w:hint="default" w:ascii="Courier New" w:hAnsi="Courier New" w:cs="Courier New"/>
      </w:rPr>
    </w:lvl>
    <w:lvl w:ilvl="2" w:tplc="04270005">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51" w15:restartNumberingAfterBreak="0">
    <w:nsid w:val="4BB23D7C"/>
    <w:multiLevelType w:val="hybridMultilevel"/>
    <w:tmpl w:val="F658429C"/>
    <w:lvl w:ilvl="0" w:tplc="04270001">
      <w:start w:val="1"/>
      <w:numFmt w:val="bullet"/>
      <w:lvlText w:val=""/>
      <w:lvlJc w:val="left"/>
      <w:pPr>
        <w:ind w:left="720" w:hanging="360"/>
      </w:pPr>
      <w:rPr>
        <w:rFonts w:hint="default" w:ascii="Symbol" w:hAnsi="Symbol"/>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52" w15:restartNumberingAfterBreak="0">
    <w:nsid w:val="4FFD6936"/>
    <w:multiLevelType w:val="hybridMultilevel"/>
    <w:tmpl w:val="32E4E568"/>
    <w:lvl w:ilvl="0" w:tplc="04270001">
      <w:start w:val="1"/>
      <w:numFmt w:val="bullet"/>
      <w:lvlText w:val=""/>
      <w:lvlJc w:val="left"/>
      <w:pPr>
        <w:ind w:left="765" w:hanging="360"/>
      </w:pPr>
      <w:rPr>
        <w:rFonts w:hint="default" w:ascii="Symbol" w:hAnsi="Symbol"/>
      </w:rPr>
    </w:lvl>
    <w:lvl w:ilvl="1" w:tplc="04270003" w:tentative="1">
      <w:start w:val="1"/>
      <w:numFmt w:val="bullet"/>
      <w:lvlText w:val="o"/>
      <w:lvlJc w:val="left"/>
      <w:pPr>
        <w:ind w:left="1485" w:hanging="360"/>
      </w:pPr>
      <w:rPr>
        <w:rFonts w:hint="default" w:ascii="Courier New" w:hAnsi="Courier New" w:cs="Courier New"/>
      </w:rPr>
    </w:lvl>
    <w:lvl w:ilvl="2" w:tplc="04270005" w:tentative="1">
      <w:start w:val="1"/>
      <w:numFmt w:val="bullet"/>
      <w:lvlText w:val=""/>
      <w:lvlJc w:val="left"/>
      <w:pPr>
        <w:ind w:left="2205" w:hanging="360"/>
      </w:pPr>
      <w:rPr>
        <w:rFonts w:hint="default" w:ascii="Wingdings" w:hAnsi="Wingdings"/>
      </w:rPr>
    </w:lvl>
    <w:lvl w:ilvl="3" w:tplc="04270001" w:tentative="1">
      <w:start w:val="1"/>
      <w:numFmt w:val="bullet"/>
      <w:lvlText w:val=""/>
      <w:lvlJc w:val="left"/>
      <w:pPr>
        <w:ind w:left="2925" w:hanging="360"/>
      </w:pPr>
      <w:rPr>
        <w:rFonts w:hint="default" w:ascii="Symbol" w:hAnsi="Symbol"/>
      </w:rPr>
    </w:lvl>
    <w:lvl w:ilvl="4" w:tplc="04270003" w:tentative="1">
      <w:start w:val="1"/>
      <w:numFmt w:val="bullet"/>
      <w:lvlText w:val="o"/>
      <w:lvlJc w:val="left"/>
      <w:pPr>
        <w:ind w:left="3645" w:hanging="360"/>
      </w:pPr>
      <w:rPr>
        <w:rFonts w:hint="default" w:ascii="Courier New" w:hAnsi="Courier New" w:cs="Courier New"/>
      </w:rPr>
    </w:lvl>
    <w:lvl w:ilvl="5" w:tplc="04270005" w:tentative="1">
      <w:start w:val="1"/>
      <w:numFmt w:val="bullet"/>
      <w:lvlText w:val=""/>
      <w:lvlJc w:val="left"/>
      <w:pPr>
        <w:ind w:left="4365" w:hanging="360"/>
      </w:pPr>
      <w:rPr>
        <w:rFonts w:hint="default" w:ascii="Wingdings" w:hAnsi="Wingdings"/>
      </w:rPr>
    </w:lvl>
    <w:lvl w:ilvl="6" w:tplc="04270001" w:tentative="1">
      <w:start w:val="1"/>
      <w:numFmt w:val="bullet"/>
      <w:lvlText w:val=""/>
      <w:lvlJc w:val="left"/>
      <w:pPr>
        <w:ind w:left="5085" w:hanging="360"/>
      </w:pPr>
      <w:rPr>
        <w:rFonts w:hint="default" w:ascii="Symbol" w:hAnsi="Symbol"/>
      </w:rPr>
    </w:lvl>
    <w:lvl w:ilvl="7" w:tplc="04270003" w:tentative="1">
      <w:start w:val="1"/>
      <w:numFmt w:val="bullet"/>
      <w:lvlText w:val="o"/>
      <w:lvlJc w:val="left"/>
      <w:pPr>
        <w:ind w:left="5805" w:hanging="360"/>
      </w:pPr>
      <w:rPr>
        <w:rFonts w:hint="default" w:ascii="Courier New" w:hAnsi="Courier New" w:cs="Courier New"/>
      </w:rPr>
    </w:lvl>
    <w:lvl w:ilvl="8" w:tplc="04270005" w:tentative="1">
      <w:start w:val="1"/>
      <w:numFmt w:val="bullet"/>
      <w:lvlText w:val=""/>
      <w:lvlJc w:val="left"/>
      <w:pPr>
        <w:ind w:left="6525" w:hanging="360"/>
      </w:pPr>
      <w:rPr>
        <w:rFonts w:hint="default" w:ascii="Wingdings" w:hAnsi="Wingdings"/>
      </w:rPr>
    </w:lvl>
  </w:abstractNum>
  <w:abstractNum w:abstractNumId="53" w15:restartNumberingAfterBreak="0">
    <w:nsid w:val="50D11E47"/>
    <w:multiLevelType w:val="hybridMultilevel"/>
    <w:tmpl w:val="7DEE9C38"/>
    <w:lvl w:ilvl="0" w:tplc="04270001">
      <w:start w:val="1"/>
      <w:numFmt w:val="bullet"/>
      <w:lvlText w:val=""/>
      <w:lvlJc w:val="left"/>
      <w:pPr>
        <w:ind w:left="720" w:hanging="360"/>
      </w:pPr>
      <w:rPr>
        <w:rFonts w:hint="default" w:ascii="Symbol" w:hAnsi="Symbol"/>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54" w15:restartNumberingAfterBreak="0">
    <w:nsid w:val="52832ED4"/>
    <w:multiLevelType w:val="hybridMultilevel"/>
    <w:tmpl w:val="7E14405C"/>
    <w:lvl w:ilvl="0" w:tplc="04270001">
      <w:start w:val="1"/>
      <w:numFmt w:val="bullet"/>
      <w:lvlText w:val=""/>
      <w:lvlJc w:val="left"/>
      <w:pPr>
        <w:ind w:left="765" w:hanging="360"/>
      </w:pPr>
      <w:rPr>
        <w:rFonts w:hint="default" w:ascii="Symbol" w:hAnsi="Symbol"/>
      </w:rPr>
    </w:lvl>
    <w:lvl w:ilvl="1" w:tplc="04270003" w:tentative="1">
      <w:start w:val="1"/>
      <w:numFmt w:val="bullet"/>
      <w:lvlText w:val="o"/>
      <w:lvlJc w:val="left"/>
      <w:pPr>
        <w:ind w:left="1485" w:hanging="360"/>
      </w:pPr>
      <w:rPr>
        <w:rFonts w:hint="default" w:ascii="Courier New" w:hAnsi="Courier New" w:cs="Courier New"/>
      </w:rPr>
    </w:lvl>
    <w:lvl w:ilvl="2" w:tplc="04270005" w:tentative="1">
      <w:start w:val="1"/>
      <w:numFmt w:val="bullet"/>
      <w:lvlText w:val=""/>
      <w:lvlJc w:val="left"/>
      <w:pPr>
        <w:ind w:left="2205" w:hanging="360"/>
      </w:pPr>
      <w:rPr>
        <w:rFonts w:hint="default" w:ascii="Wingdings" w:hAnsi="Wingdings"/>
      </w:rPr>
    </w:lvl>
    <w:lvl w:ilvl="3" w:tplc="04270001" w:tentative="1">
      <w:start w:val="1"/>
      <w:numFmt w:val="bullet"/>
      <w:lvlText w:val=""/>
      <w:lvlJc w:val="left"/>
      <w:pPr>
        <w:ind w:left="2925" w:hanging="360"/>
      </w:pPr>
      <w:rPr>
        <w:rFonts w:hint="default" w:ascii="Symbol" w:hAnsi="Symbol"/>
      </w:rPr>
    </w:lvl>
    <w:lvl w:ilvl="4" w:tplc="04270003" w:tentative="1">
      <w:start w:val="1"/>
      <w:numFmt w:val="bullet"/>
      <w:lvlText w:val="o"/>
      <w:lvlJc w:val="left"/>
      <w:pPr>
        <w:ind w:left="3645" w:hanging="360"/>
      </w:pPr>
      <w:rPr>
        <w:rFonts w:hint="default" w:ascii="Courier New" w:hAnsi="Courier New" w:cs="Courier New"/>
      </w:rPr>
    </w:lvl>
    <w:lvl w:ilvl="5" w:tplc="04270005" w:tentative="1">
      <w:start w:val="1"/>
      <w:numFmt w:val="bullet"/>
      <w:lvlText w:val=""/>
      <w:lvlJc w:val="left"/>
      <w:pPr>
        <w:ind w:left="4365" w:hanging="360"/>
      </w:pPr>
      <w:rPr>
        <w:rFonts w:hint="default" w:ascii="Wingdings" w:hAnsi="Wingdings"/>
      </w:rPr>
    </w:lvl>
    <w:lvl w:ilvl="6" w:tplc="04270001" w:tentative="1">
      <w:start w:val="1"/>
      <w:numFmt w:val="bullet"/>
      <w:lvlText w:val=""/>
      <w:lvlJc w:val="left"/>
      <w:pPr>
        <w:ind w:left="5085" w:hanging="360"/>
      </w:pPr>
      <w:rPr>
        <w:rFonts w:hint="default" w:ascii="Symbol" w:hAnsi="Symbol"/>
      </w:rPr>
    </w:lvl>
    <w:lvl w:ilvl="7" w:tplc="04270003" w:tentative="1">
      <w:start w:val="1"/>
      <w:numFmt w:val="bullet"/>
      <w:lvlText w:val="o"/>
      <w:lvlJc w:val="left"/>
      <w:pPr>
        <w:ind w:left="5805" w:hanging="360"/>
      </w:pPr>
      <w:rPr>
        <w:rFonts w:hint="default" w:ascii="Courier New" w:hAnsi="Courier New" w:cs="Courier New"/>
      </w:rPr>
    </w:lvl>
    <w:lvl w:ilvl="8" w:tplc="04270005" w:tentative="1">
      <w:start w:val="1"/>
      <w:numFmt w:val="bullet"/>
      <w:lvlText w:val=""/>
      <w:lvlJc w:val="left"/>
      <w:pPr>
        <w:ind w:left="6525" w:hanging="360"/>
      </w:pPr>
      <w:rPr>
        <w:rFonts w:hint="default" w:ascii="Wingdings" w:hAnsi="Wingdings"/>
      </w:rPr>
    </w:lvl>
  </w:abstractNum>
  <w:abstractNum w:abstractNumId="55" w15:restartNumberingAfterBreak="0">
    <w:nsid w:val="54563D52"/>
    <w:multiLevelType w:val="hybridMultilevel"/>
    <w:tmpl w:val="40EE347C"/>
    <w:lvl w:ilvl="0" w:tplc="04270003">
      <w:start w:val="1"/>
      <w:numFmt w:val="bullet"/>
      <w:lvlText w:val="o"/>
      <w:lvlJc w:val="left"/>
      <w:pPr>
        <w:ind w:left="720" w:hanging="360"/>
      </w:pPr>
      <w:rPr>
        <w:rFonts w:hint="default" w:ascii="Courier New" w:hAnsi="Courier New" w:cs="Courier New"/>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55710B91"/>
    <w:multiLevelType w:val="multilevel"/>
    <w:tmpl w:val="CAF487A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7" w15:restartNumberingAfterBreak="0">
    <w:nsid w:val="56721521"/>
    <w:multiLevelType w:val="multilevel"/>
    <w:tmpl w:val="6A2A2B3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8" w15:restartNumberingAfterBreak="0">
    <w:nsid w:val="579524EF"/>
    <w:multiLevelType w:val="hybridMultilevel"/>
    <w:tmpl w:val="A4DE4226"/>
    <w:lvl w:ilvl="0" w:tplc="24C84F0E">
      <w:start w:val="1"/>
      <w:numFmt w:val="bullet"/>
      <w:lvlText w:val=""/>
      <w:lvlJc w:val="left"/>
      <w:pPr>
        <w:ind w:left="720" w:hanging="360"/>
      </w:pPr>
      <w:rPr>
        <w:rFonts w:hint="default" w:ascii="Symbol" w:hAnsi="Symbol"/>
        <w:color w:val="auto"/>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59" w15:restartNumberingAfterBreak="0">
    <w:nsid w:val="58B443B1"/>
    <w:multiLevelType w:val="hybridMultilevel"/>
    <w:tmpl w:val="33B8767E"/>
    <w:lvl w:ilvl="0" w:tplc="04270001">
      <w:start w:val="1"/>
      <w:numFmt w:val="bullet"/>
      <w:lvlText w:val=""/>
      <w:lvlJc w:val="left"/>
      <w:pPr>
        <w:ind w:left="720" w:hanging="360"/>
      </w:pPr>
      <w:rPr>
        <w:rFonts w:hint="default" w:ascii="Symbol" w:hAnsi="Symbol"/>
      </w:rPr>
    </w:lvl>
    <w:lvl w:ilvl="1" w:tplc="04270003">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60" w15:restartNumberingAfterBreak="0">
    <w:nsid w:val="598216EE"/>
    <w:multiLevelType w:val="hybridMultilevel"/>
    <w:tmpl w:val="C0A87EB4"/>
    <w:lvl w:ilvl="0" w:tplc="0427000B">
      <w:start w:val="1"/>
      <w:numFmt w:val="bullet"/>
      <w:lvlText w:val=""/>
      <w:lvlJc w:val="left"/>
      <w:pPr>
        <w:ind w:left="720" w:hanging="360"/>
      </w:pPr>
      <w:rPr>
        <w:rFonts w:hint="default" w:ascii="Wingdings" w:hAnsi="Wingdings"/>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61" w15:restartNumberingAfterBreak="0">
    <w:nsid w:val="59D349D8"/>
    <w:multiLevelType w:val="hybridMultilevel"/>
    <w:tmpl w:val="57AE14A0"/>
    <w:lvl w:ilvl="0" w:tplc="04270001">
      <w:start w:val="1"/>
      <w:numFmt w:val="bullet"/>
      <w:lvlText w:val=""/>
      <w:lvlJc w:val="left"/>
      <w:pPr>
        <w:ind w:left="765" w:hanging="360"/>
      </w:pPr>
      <w:rPr>
        <w:rFonts w:hint="default" w:ascii="Symbol" w:hAnsi="Symbol"/>
      </w:rPr>
    </w:lvl>
    <w:lvl w:ilvl="1" w:tplc="04270003" w:tentative="1">
      <w:start w:val="1"/>
      <w:numFmt w:val="bullet"/>
      <w:lvlText w:val="o"/>
      <w:lvlJc w:val="left"/>
      <w:pPr>
        <w:ind w:left="1485" w:hanging="360"/>
      </w:pPr>
      <w:rPr>
        <w:rFonts w:hint="default" w:ascii="Courier New" w:hAnsi="Courier New" w:cs="Courier New"/>
      </w:rPr>
    </w:lvl>
    <w:lvl w:ilvl="2" w:tplc="04270005" w:tentative="1">
      <w:start w:val="1"/>
      <w:numFmt w:val="bullet"/>
      <w:lvlText w:val=""/>
      <w:lvlJc w:val="left"/>
      <w:pPr>
        <w:ind w:left="2205" w:hanging="360"/>
      </w:pPr>
      <w:rPr>
        <w:rFonts w:hint="default" w:ascii="Wingdings" w:hAnsi="Wingdings"/>
      </w:rPr>
    </w:lvl>
    <w:lvl w:ilvl="3" w:tplc="04270001" w:tentative="1">
      <w:start w:val="1"/>
      <w:numFmt w:val="bullet"/>
      <w:lvlText w:val=""/>
      <w:lvlJc w:val="left"/>
      <w:pPr>
        <w:ind w:left="2925" w:hanging="360"/>
      </w:pPr>
      <w:rPr>
        <w:rFonts w:hint="default" w:ascii="Symbol" w:hAnsi="Symbol"/>
      </w:rPr>
    </w:lvl>
    <w:lvl w:ilvl="4" w:tplc="04270003" w:tentative="1">
      <w:start w:val="1"/>
      <w:numFmt w:val="bullet"/>
      <w:lvlText w:val="o"/>
      <w:lvlJc w:val="left"/>
      <w:pPr>
        <w:ind w:left="3645" w:hanging="360"/>
      </w:pPr>
      <w:rPr>
        <w:rFonts w:hint="default" w:ascii="Courier New" w:hAnsi="Courier New" w:cs="Courier New"/>
      </w:rPr>
    </w:lvl>
    <w:lvl w:ilvl="5" w:tplc="04270005" w:tentative="1">
      <w:start w:val="1"/>
      <w:numFmt w:val="bullet"/>
      <w:lvlText w:val=""/>
      <w:lvlJc w:val="left"/>
      <w:pPr>
        <w:ind w:left="4365" w:hanging="360"/>
      </w:pPr>
      <w:rPr>
        <w:rFonts w:hint="default" w:ascii="Wingdings" w:hAnsi="Wingdings"/>
      </w:rPr>
    </w:lvl>
    <w:lvl w:ilvl="6" w:tplc="04270001" w:tentative="1">
      <w:start w:val="1"/>
      <w:numFmt w:val="bullet"/>
      <w:lvlText w:val=""/>
      <w:lvlJc w:val="left"/>
      <w:pPr>
        <w:ind w:left="5085" w:hanging="360"/>
      </w:pPr>
      <w:rPr>
        <w:rFonts w:hint="default" w:ascii="Symbol" w:hAnsi="Symbol"/>
      </w:rPr>
    </w:lvl>
    <w:lvl w:ilvl="7" w:tplc="04270003" w:tentative="1">
      <w:start w:val="1"/>
      <w:numFmt w:val="bullet"/>
      <w:lvlText w:val="o"/>
      <w:lvlJc w:val="left"/>
      <w:pPr>
        <w:ind w:left="5805" w:hanging="360"/>
      </w:pPr>
      <w:rPr>
        <w:rFonts w:hint="default" w:ascii="Courier New" w:hAnsi="Courier New" w:cs="Courier New"/>
      </w:rPr>
    </w:lvl>
    <w:lvl w:ilvl="8" w:tplc="04270005" w:tentative="1">
      <w:start w:val="1"/>
      <w:numFmt w:val="bullet"/>
      <w:lvlText w:val=""/>
      <w:lvlJc w:val="left"/>
      <w:pPr>
        <w:ind w:left="6525" w:hanging="360"/>
      </w:pPr>
      <w:rPr>
        <w:rFonts w:hint="default" w:ascii="Wingdings" w:hAnsi="Wingdings"/>
      </w:rPr>
    </w:lvl>
  </w:abstractNum>
  <w:abstractNum w:abstractNumId="62" w15:restartNumberingAfterBreak="0">
    <w:nsid w:val="5A9B25C5"/>
    <w:multiLevelType w:val="hybridMultilevel"/>
    <w:tmpl w:val="4EA233D8"/>
    <w:lvl w:ilvl="0" w:tplc="04270001">
      <w:start w:val="1"/>
      <w:numFmt w:val="bullet"/>
      <w:lvlText w:val=""/>
      <w:lvlJc w:val="left"/>
      <w:pPr>
        <w:ind w:left="720" w:hanging="360"/>
      </w:pPr>
      <w:rPr>
        <w:rFonts w:hint="default" w:ascii="Symbol" w:hAnsi="Symbol"/>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63" w15:restartNumberingAfterBreak="0">
    <w:nsid w:val="5AD31BD8"/>
    <w:multiLevelType w:val="hybridMultilevel"/>
    <w:tmpl w:val="61A0C01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5B4E7F69"/>
    <w:multiLevelType w:val="hybridMultilevel"/>
    <w:tmpl w:val="BFA0142A"/>
    <w:lvl w:ilvl="0" w:tplc="04270001">
      <w:start w:val="1"/>
      <w:numFmt w:val="bullet"/>
      <w:lvlText w:val=""/>
      <w:lvlJc w:val="left"/>
      <w:pPr>
        <w:ind w:left="720" w:hanging="360"/>
      </w:pPr>
      <w:rPr>
        <w:rFonts w:hint="default" w:ascii="Symbol" w:hAnsi="Symbol"/>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65" w15:restartNumberingAfterBreak="0">
    <w:nsid w:val="5BF04C18"/>
    <w:multiLevelType w:val="multilevel"/>
    <w:tmpl w:val="5AEC93E8"/>
    <w:lvl w:ilvl="0">
      <w:start w:val="6"/>
      <w:numFmt w:val="decimal"/>
      <w:lvlText w:val="%1."/>
      <w:lvlJc w:val="left"/>
      <w:pPr>
        <w:ind w:left="360" w:hanging="360"/>
      </w:pPr>
      <w:rPr>
        <w:rFonts w:hint="default" w:eastAsiaTheme="majorEastAsia"/>
      </w:rPr>
    </w:lvl>
    <w:lvl w:ilvl="1">
      <w:start w:val="1"/>
      <w:numFmt w:val="decimal"/>
      <w:lvlText w:val="%1.%2."/>
      <w:lvlJc w:val="left"/>
      <w:pPr>
        <w:ind w:left="360" w:hanging="360"/>
      </w:pPr>
      <w:rPr>
        <w:rFonts w:hint="default" w:eastAsiaTheme="majorEastAsia"/>
      </w:rPr>
    </w:lvl>
    <w:lvl w:ilvl="2">
      <w:start w:val="1"/>
      <w:numFmt w:val="lowerLetter"/>
      <w:lvlText w:val="%1.%2.%3."/>
      <w:lvlJc w:val="left"/>
      <w:pPr>
        <w:ind w:left="720" w:hanging="720"/>
      </w:pPr>
      <w:rPr>
        <w:rFonts w:hint="default" w:eastAsiaTheme="majorEastAsia"/>
      </w:rPr>
    </w:lvl>
    <w:lvl w:ilvl="3">
      <w:start w:val="1"/>
      <w:numFmt w:val="decimal"/>
      <w:lvlText w:val="%1.%2.%3.%4."/>
      <w:lvlJc w:val="left"/>
      <w:pPr>
        <w:ind w:left="720" w:hanging="720"/>
      </w:pPr>
      <w:rPr>
        <w:rFonts w:hint="default" w:eastAsiaTheme="majorEastAsia"/>
      </w:rPr>
    </w:lvl>
    <w:lvl w:ilvl="4">
      <w:start w:val="1"/>
      <w:numFmt w:val="decimal"/>
      <w:lvlText w:val="%1.%2.%3.%4.%5."/>
      <w:lvlJc w:val="left"/>
      <w:pPr>
        <w:ind w:left="1080" w:hanging="1080"/>
      </w:pPr>
      <w:rPr>
        <w:rFonts w:hint="default" w:eastAsiaTheme="majorEastAsia"/>
      </w:rPr>
    </w:lvl>
    <w:lvl w:ilvl="5">
      <w:start w:val="1"/>
      <w:numFmt w:val="decimal"/>
      <w:lvlText w:val="%1.%2.%3.%4.%5.%6."/>
      <w:lvlJc w:val="left"/>
      <w:pPr>
        <w:ind w:left="1080" w:hanging="1080"/>
      </w:pPr>
      <w:rPr>
        <w:rFonts w:hint="default" w:eastAsiaTheme="majorEastAsia"/>
      </w:rPr>
    </w:lvl>
    <w:lvl w:ilvl="6">
      <w:start w:val="1"/>
      <w:numFmt w:val="decimal"/>
      <w:lvlText w:val="%1.%2.%3.%4.%5.%6.%7."/>
      <w:lvlJc w:val="left"/>
      <w:pPr>
        <w:ind w:left="1440" w:hanging="1440"/>
      </w:pPr>
      <w:rPr>
        <w:rFonts w:hint="default" w:eastAsiaTheme="majorEastAsia"/>
      </w:rPr>
    </w:lvl>
    <w:lvl w:ilvl="7">
      <w:start w:val="1"/>
      <w:numFmt w:val="decimal"/>
      <w:lvlText w:val="%1.%2.%3.%4.%5.%6.%7.%8."/>
      <w:lvlJc w:val="left"/>
      <w:pPr>
        <w:ind w:left="1440" w:hanging="1440"/>
      </w:pPr>
      <w:rPr>
        <w:rFonts w:hint="default" w:eastAsiaTheme="majorEastAsia"/>
      </w:rPr>
    </w:lvl>
    <w:lvl w:ilvl="8">
      <w:start w:val="1"/>
      <w:numFmt w:val="decimal"/>
      <w:lvlText w:val="%1.%2.%3.%4.%5.%6.%7.%8.%9."/>
      <w:lvlJc w:val="left"/>
      <w:pPr>
        <w:ind w:left="1800" w:hanging="1800"/>
      </w:pPr>
      <w:rPr>
        <w:rFonts w:hint="default" w:eastAsiaTheme="majorEastAsia"/>
      </w:rPr>
    </w:lvl>
  </w:abstractNum>
  <w:abstractNum w:abstractNumId="66" w15:restartNumberingAfterBreak="0">
    <w:nsid w:val="5C4C0929"/>
    <w:multiLevelType w:val="hybridMultilevel"/>
    <w:tmpl w:val="8576A69A"/>
    <w:lvl w:ilvl="0" w:tplc="04270001">
      <w:start w:val="1"/>
      <w:numFmt w:val="bullet"/>
      <w:lvlText w:val=""/>
      <w:lvlJc w:val="left"/>
      <w:pPr>
        <w:ind w:left="720" w:hanging="360"/>
      </w:pPr>
      <w:rPr>
        <w:rFonts w:hint="default" w:ascii="Symbol" w:hAnsi="Symbol"/>
      </w:rPr>
    </w:lvl>
    <w:lvl w:ilvl="1" w:tplc="04270003">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67" w15:restartNumberingAfterBreak="0">
    <w:nsid w:val="5CA571C3"/>
    <w:multiLevelType w:val="hybridMultilevel"/>
    <w:tmpl w:val="0AFE2F68"/>
    <w:lvl w:ilvl="0" w:tplc="04270001">
      <w:start w:val="1"/>
      <w:numFmt w:val="bullet"/>
      <w:lvlText w:val=""/>
      <w:lvlJc w:val="left"/>
      <w:pPr>
        <w:ind w:left="720" w:hanging="360"/>
      </w:pPr>
      <w:rPr>
        <w:rFonts w:hint="default" w:ascii="Symbol" w:hAnsi="Symbol"/>
      </w:rPr>
    </w:lvl>
    <w:lvl w:ilvl="1" w:tplc="04270003">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68" w15:restartNumberingAfterBreak="0">
    <w:nsid w:val="60D223D7"/>
    <w:multiLevelType w:val="hybridMultilevel"/>
    <w:tmpl w:val="0B144CC8"/>
    <w:lvl w:ilvl="0" w:tplc="0427000F">
      <w:start w:val="1"/>
      <w:numFmt w:val="decimal"/>
      <w:lvlText w:val="%1."/>
      <w:lvlJc w:val="left"/>
      <w:pPr>
        <w:ind w:left="765" w:hanging="360"/>
      </w:pPr>
      <w:rPr>
        <w:rFonts w:hint="default"/>
      </w:rPr>
    </w:lvl>
    <w:lvl w:ilvl="1" w:tplc="FFFFFFFF" w:tentative="1">
      <w:start w:val="1"/>
      <w:numFmt w:val="bullet"/>
      <w:lvlText w:val="o"/>
      <w:lvlJc w:val="left"/>
      <w:pPr>
        <w:ind w:left="1485" w:hanging="360"/>
      </w:pPr>
      <w:rPr>
        <w:rFonts w:hint="default" w:ascii="Courier New" w:hAnsi="Courier New" w:cs="Courier New"/>
      </w:rPr>
    </w:lvl>
    <w:lvl w:ilvl="2" w:tplc="FFFFFFFF" w:tentative="1">
      <w:start w:val="1"/>
      <w:numFmt w:val="bullet"/>
      <w:lvlText w:val=""/>
      <w:lvlJc w:val="left"/>
      <w:pPr>
        <w:ind w:left="2205" w:hanging="360"/>
      </w:pPr>
      <w:rPr>
        <w:rFonts w:hint="default" w:ascii="Wingdings" w:hAnsi="Wingdings"/>
      </w:rPr>
    </w:lvl>
    <w:lvl w:ilvl="3" w:tplc="FFFFFFFF" w:tentative="1">
      <w:start w:val="1"/>
      <w:numFmt w:val="bullet"/>
      <w:lvlText w:val=""/>
      <w:lvlJc w:val="left"/>
      <w:pPr>
        <w:ind w:left="2925" w:hanging="360"/>
      </w:pPr>
      <w:rPr>
        <w:rFonts w:hint="default" w:ascii="Symbol" w:hAnsi="Symbol"/>
      </w:rPr>
    </w:lvl>
    <w:lvl w:ilvl="4" w:tplc="FFFFFFFF" w:tentative="1">
      <w:start w:val="1"/>
      <w:numFmt w:val="bullet"/>
      <w:lvlText w:val="o"/>
      <w:lvlJc w:val="left"/>
      <w:pPr>
        <w:ind w:left="3645" w:hanging="360"/>
      </w:pPr>
      <w:rPr>
        <w:rFonts w:hint="default" w:ascii="Courier New" w:hAnsi="Courier New" w:cs="Courier New"/>
      </w:rPr>
    </w:lvl>
    <w:lvl w:ilvl="5" w:tplc="FFFFFFFF" w:tentative="1">
      <w:start w:val="1"/>
      <w:numFmt w:val="bullet"/>
      <w:lvlText w:val=""/>
      <w:lvlJc w:val="left"/>
      <w:pPr>
        <w:ind w:left="4365" w:hanging="360"/>
      </w:pPr>
      <w:rPr>
        <w:rFonts w:hint="default" w:ascii="Wingdings" w:hAnsi="Wingdings"/>
      </w:rPr>
    </w:lvl>
    <w:lvl w:ilvl="6" w:tplc="FFFFFFFF" w:tentative="1">
      <w:start w:val="1"/>
      <w:numFmt w:val="bullet"/>
      <w:lvlText w:val=""/>
      <w:lvlJc w:val="left"/>
      <w:pPr>
        <w:ind w:left="5085" w:hanging="360"/>
      </w:pPr>
      <w:rPr>
        <w:rFonts w:hint="default" w:ascii="Symbol" w:hAnsi="Symbol"/>
      </w:rPr>
    </w:lvl>
    <w:lvl w:ilvl="7" w:tplc="FFFFFFFF" w:tentative="1">
      <w:start w:val="1"/>
      <w:numFmt w:val="bullet"/>
      <w:lvlText w:val="o"/>
      <w:lvlJc w:val="left"/>
      <w:pPr>
        <w:ind w:left="5805" w:hanging="360"/>
      </w:pPr>
      <w:rPr>
        <w:rFonts w:hint="default" w:ascii="Courier New" w:hAnsi="Courier New" w:cs="Courier New"/>
      </w:rPr>
    </w:lvl>
    <w:lvl w:ilvl="8" w:tplc="FFFFFFFF" w:tentative="1">
      <w:start w:val="1"/>
      <w:numFmt w:val="bullet"/>
      <w:lvlText w:val=""/>
      <w:lvlJc w:val="left"/>
      <w:pPr>
        <w:ind w:left="6525" w:hanging="360"/>
      </w:pPr>
      <w:rPr>
        <w:rFonts w:hint="default" w:ascii="Wingdings" w:hAnsi="Wingdings"/>
      </w:rPr>
    </w:lvl>
  </w:abstractNum>
  <w:abstractNum w:abstractNumId="69" w15:restartNumberingAfterBreak="0">
    <w:nsid w:val="628D070B"/>
    <w:multiLevelType w:val="hybridMultilevel"/>
    <w:tmpl w:val="BE34502E"/>
    <w:lvl w:ilvl="0" w:tplc="04270001">
      <w:start w:val="1"/>
      <w:numFmt w:val="bullet"/>
      <w:lvlText w:val=""/>
      <w:lvlJc w:val="left"/>
      <w:pPr>
        <w:ind w:left="720" w:hanging="360"/>
      </w:pPr>
      <w:rPr>
        <w:rFonts w:hint="default" w:ascii="Symbol" w:hAnsi="Symbol"/>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70" w15:restartNumberingAfterBreak="0">
    <w:nsid w:val="65554549"/>
    <w:multiLevelType w:val="hybridMultilevel"/>
    <w:tmpl w:val="0B144CC8"/>
    <w:lvl w:ilvl="0" w:tplc="FFFFFFFF">
      <w:start w:val="1"/>
      <w:numFmt w:val="decimal"/>
      <w:lvlText w:val="%1."/>
      <w:lvlJc w:val="left"/>
      <w:pPr>
        <w:ind w:left="765" w:hanging="360"/>
      </w:pPr>
      <w:rPr>
        <w:rFonts w:hint="default"/>
      </w:rPr>
    </w:lvl>
    <w:lvl w:ilvl="1" w:tplc="FFFFFFFF" w:tentative="1">
      <w:start w:val="1"/>
      <w:numFmt w:val="bullet"/>
      <w:lvlText w:val="o"/>
      <w:lvlJc w:val="left"/>
      <w:pPr>
        <w:ind w:left="1485" w:hanging="360"/>
      </w:pPr>
      <w:rPr>
        <w:rFonts w:hint="default" w:ascii="Courier New" w:hAnsi="Courier New" w:cs="Courier New"/>
      </w:rPr>
    </w:lvl>
    <w:lvl w:ilvl="2" w:tplc="FFFFFFFF" w:tentative="1">
      <w:start w:val="1"/>
      <w:numFmt w:val="bullet"/>
      <w:lvlText w:val=""/>
      <w:lvlJc w:val="left"/>
      <w:pPr>
        <w:ind w:left="2205" w:hanging="360"/>
      </w:pPr>
      <w:rPr>
        <w:rFonts w:hint="default" w:ascii="Wingdings" w:hAnsi="Wingdings"/>
      </w:rPr>
    </w:lvl>
    <w:lvl w:ilvl="3" w:tplc="FFFFFFFF" w:tentative="1">
      <w:start w:val="1"/>
      <w:numFmt w:val="bullet"/>
      <w:lvlText w:val=""/>
      <w:lvlJc w:val="left"/>
      <w:pPr>
        <w:ind w:left="2925" w:hanging="360"/>
      </w:pPr>
      <w:rPr>
        <w:rFonts w:hint="default" w:ascii="Symbol" w:hAnsi="Symbol"/>
      </w:rPr>
    </w:lvl>
    <w:lvl w:ilvl="4" w:tplc="FFFFFFFF" w:tentative="1">
      <w:start w:val="1"/>
      <w:numFmt w:val="bullet"/>
      <w:lvlText w:val="o"/>
      <w:lvlJc w:val="left"/>
      <w:pPr>
        <w:ind w:left="3645" w:hanging="360"/>
      </w:pPr>
      <w:rPr>
        <w:rFonts w:hint="default" w:ascii="Courier New" w:hAnsi="Courier New" w:cs="Courier New"/>
      </w:rPr>
    </w:lvl>
    <w:lvl w:ilvl="5" w:tplc="FFFFFFFF" w:tentative="1">
      <w:start w:val="1"/>
      <w:numFmt w:val="bullet"/>
      <w:lvlText w:val=""/>
      <w:lvlJc w:val="left"/>
      <w:pPr>
        <w:ind w:left="4365" w:hanging="360"/>
      </w:pPr>
      <w:rPr>
        <w:rFonts w:hint="default" w:ascii="Wingdings" w:hAnsi="Wingdings"/>
      </w:rPr>
    </w:lvl>
    <w:lvl w:ilvl="6" w:tplc="FFFFFFFF" w:tentative="1">
      <w:start w:val="1"/>
      <w:numFmt w:val="bullet"/>
      <w:lvlText w:val=""/>
      <w:lvlJc w:val="left"/>
      <w:pPr>
        <w:ind w:left="5085" w:hanging="360"/>
      </w:pPr>
      <w:rPr>
        <w:rFonts w:hint="default" w:ascii="Symbol" w:hAnsi="Symbol"/>
      </w:rPr>
    </w:lvl>
    <w:lvl w:ilvl="7" w:tplc="FFFFFFFF" w:tentative="1">
      <w:start w:val="1"/>
      <w:numFmt w:val="bullet"/>
      <w:lvlText w:val="o"/>
      <w:lvlJc w:val="left"/>
      <w:pPr>
        <w:ind w:left="5805" w:hanging="360"/>
      </w:pPr>
      <w:rPr>
        <w:rFonts w:hint="default" w:ascii="Courier New" w:hAnsi="Courier New" w:cs="Courier New"/>
      </w:rPr>
    </w:lvl>
    <w:lvl w:ilvl="8" w:tplc="FFFFFFFF" w:tentative="1">
      <w:start w:val="1"/>
      <w:numFmt w:val="bullet"/>
      <w:lvlText w:val=""/>
      <w:lvlJc w:val="left"/>
      <w:pPr>
        <w:ind w:left="6525" w:hanging="360"/>
      </w:pPr>
      <w:rPr>
        <w:rFonts w:hint="default" w:ascii="Wingdings" w:hAnsi="Wingdings"/>
      </w:rPr>
    </w:lvl>
  </w:abstractNum>
  <w:abstractNum w:abstractNumId="71" w15:restartNumberingAfterBreak="0">
    <w:nsid w:val="65E41C77"/>
    <w:multiLevelType w:val="hybridMultilevel"/>
    <w:tmpl w:val="83BE9DF0"/>
    <w:lvl w:ilvl="0" w:tplc="FF528BFC">
      <w:start w:val="1"/>
      <w:numFmt w:val="bullet"/>
      <w:lvlText w:val=""/>
      <w:lvlJc w:val="left"/>
      <w:pPr>
        <w:ind w:left="720" w:hanging="360"/>
      </w:pPr>
      <w:rPr>
        <w:rFonts w:hint="default" w:ascii="Symbol" w:hAnsi="Symbol"/>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2" w15:restartNumberingAfterBreak="0">
    <w:nsid w:val="6BA2036F"/>
    <w:multiLevelType w:val="hybridMultilevel"/>
    <w:tmpl w:val="B310EE00"/>
    <w:lvl w:ilvl="0" w:tplc="04270001">
      <w:start w:val="1"/>
      <w:numFmt w:val="bullet"/>
      <w:lvlText w:val=""/>
      <w:lvlJc w:val="left"/>
      <w:pPr>
        <w:ind w:left="720" w:hanging="360"/>
      </w:pPr>
      <w:rPr>
        <w:rFonts w:hint="default" w:ascii="Symbol" w:hAnsi="Symbol"/>
      </w:rPr>
    </w:lvl>
    <w:lvl w:ilvl="1" w:tplc="04270003">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73" w15:restartNumberingAfterBreak="0">
    <w:nsid w:val="6C4571B5"/>
    <w:multiLevelType w:val="multilevel"/>
    <w:tmpl w:val="E9CE283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74" w15:restartNumberingAfterBreak="0">
    <w:nsid w:val="6E34201A"/>
    <w:multiLevelType w:val="hybridMultilevel"/>
    <w:tmpl w:val="800023B4"/>
    <w:lvl w:ilvl="0" w:tplc="FF528BFC">
      <w:start w:val="1"/>
      <w:numFmt w:val="bullet"/>
      <w:lvlText w:val=""/>
      <w:lvlJc w:val="left"/>
      <w:pPr>
        <w:ind w:left="754" w:hanging="360"/>
      </w:pPr>
      <w:rPr>
        <w:rFonts w:hint="default" w:ascii="Symbol" w:hAnsi="Symbol"/>
        <w:color w:val="auto"/>
      </w:rPr>
    </w:lvl>
    <w:lvl w:ilvl="1" w:tplc="04270003" w:tentative="1">
      <w:start w:val="1"/>
      <w:numFmt w:val="bullet"/>
      <w:lvlText w:val="o"/>
      <w:lvlJc w:val="left"/>
      <w:pPr>
        <w:ind w:left="1474" w:hanging="360"/>
      </w:pPr>
      <w:rPr>
        <w:rFonts w:hint="default" w:ascii="Courier New" w:hAnsi="Courier New" w:cs="Courier New"/>
      </w:rPr>
    </w:lvl>
    <w:lvl w:ilvl="2" w:tplc="04270005" w:tentative="1">
      <w:start w:val="1"/>
      <w:numFmt w:val="bullet"/>
      <w:lvlText w:val=""/>
      <w:lvlJc w:val="left"/>
      <w:pPr>
        <w:ind w:left="2194" w:hanging="360"/>
      </w:pPr>
      <w:rPr>
        <w:rFonts w:hint="default" w:ascii="Wingdings" w:hAnsi="Wingdings"/>
      </w:rPr>
    </w:lvl>
    <w:lvl w:ilvl="3" w:tplc="04270001" w:tentative="1">
      <w:start w:val="1"/>
      <w:numFmt w:val="bullet"/>
      <w:lvlText w:val=""/>
      <w:lvlJc w:val="left"/>
      <w:pPr>
        <w:ind w:left="2914" w:hanging="360"/>
      </w:pPr>
      <w:rPr>
        <w:rFonts w:hint="default" w:ascii="Symbol" w:hAnsi="Symbol"/>
      </w:rPr>
    </w:lvl>
    <w:lvl w:ilvl="4" w:tplc="04270003" w:tentative="1">
      <w:start w:val="1"/>
      <w:numFmt w:val="bullet"/>
      <w:lvlText w:val="o"/>
      <w:lvlJc w:val="left"/>
      <w:pPr>
        <w:ind w:left="3634" w:hanging="360"/>
      </w:pPr>
      <w:rPr>
        <w:rFonts w:hint="default" w:ascii="Courier New" w:hAnsi="Courier New" w:cs="Courier New"/>
      </w:rPr>
    </w:lvl>
    <w:lvl w:ilvl="5" w:tplc="04270005" w:tentative="1">
      <w:start w:val="1"/>
      <w:numFmt w:val="bullet"/>
      <w:lvlText w:val=""/>
      <w:lvlJc w:val="left"/>
      <w:pPr>
        <w:ind w:left="4354" w:hanging="360"/>
      </w:pPr>
      <w:rPr>
        <w:rFonts w:hint="default" w:ascii="Wingdings" w:hAnsi="Wingdings"/>
      </w:rPr>
    </w:lvl>
    <w:lvl w:ilvl="6" w:tplc="04270001" w:tentative="1">
      <w:start w:val="1"/>
      <w:numFmt w:val="bullet"/>
      <w:lvlText w:val=""/>
      <w:lvlJc w:val="left"/>
      <w:pPr>
        <w:ind w:left="5074" w:hanging="360"/>
      </w:pPr>
      <w:rPr>
        <w:rFonts w:hint="default" w:ascii="Symbol" w:hAnsi="Symbol"/>
      </w:rPr>
    </w:lvl>
    <w:lvl w:ilvl="7" w:tplc="04270003" w:tentative="1">
      <w:start w:val="1"/>
      <w:numFmt w:val="bullet"/>
      <w:lvlText w:val="o"/>
      <w:lvlJc w:val="left"/>
      <w:pPr>
        <w:ind w:left="5794" w:hanging="360"/>
      </w:pPr>
      <w:rPr>
        <w:rFonts w:hint="default" w:ascii="Courier New" w:hAnsi="Courier New" w:cs="Courier New"/>
      </w:rPr>
    </w:lvl>
    <w:lvl w:ilvl="8" w:tplc="04270005" w:tentative="1">
      <w:start w:val="1"/>
      <w:numFmt w:val="bullet"/>
      <w:lvlText w:val=""/>
      <w:lvlJc w:val="left"/>
      <w:pPr>
        <w:ind w:left="6514" w:hanging="360"/>
      </w:pPr>
      <w:rPr>
        <w:rFonts w:hint="default" w:ascii="Wingdings" w:hAnsi="Wingdings"/>
      </w:rPr>
    </w:lvl>
  </w:abstractNum>
  <w:abstractNum w:abstractNumId="75" w15:restartNumberingAfterBreak="0">
    <w:nsid w:val="6E807EAC"/>
    <w:multiLevelType w:val="multilevel"/>
    <w:tmpl w:val="D46CE65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76" w15:restartNumberingAfterBreak="0">
    <w:nsid w:val="6FF84451"/>
    <w:multiLevelType w:val="hybridMultilevel"/>
    <w:tmpl w:val="3B221354"/>
    <w:lvl w:ilvl="0" w:tplc="04270001">
      <w:start w:val="1"/>
      <w:numFmt w:val="bullet"/>
      <w:lvlText w:val=""/>
      <w:lvlJc w:val="left"/>
      <w:pPr>
        <w:ind w:left="720" w:hanging="360"/>
      </w:pPr>
      <w:rPr>
        <w:rFonts w:hint="default" w:ascii="Symbol" w:hAnsi="Symbol"/>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77" w15:restartNumberingAfterBreak="0">
    <w:nsid w:val="74344A61"/>
    <w:multiLevelType w:val="hybridMultilevel"/>
    <w:tmpl w:val="7D22093E"/>
    <w:lvl w:ilvl="0" w:tplc="FF528BFC">
      <w:start w:val="1"/>
      <w:numFmt w:val="bullet"/>
      <w:lvlText w:val=""/>
      <w:lvlJc w:val="left"/>
      <w:pPr>
        <w:ind w:left="720" w:hanging="360"/>
      </w:pPr>
      <w:rPr>
        <w:rFonts w:hint="default" w:ascii="Symbol" w:hAnsi="Symbol"/>
        <w:color w:val="auto"/>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78" w15:restartNumberingAfterBreak="0">
    <w:nsid w:val="74413B98"/>
    <w:multiLevelType w:val="hybridMultilevel"/>
    <w:tmpl w:val="440618D8"/>
    <w:lvl w:ilvl="0" w:tplc="04270001">
      <w:start w:val="1"/>
      <w:numFmt w:val="bullet"/>
      <w:lvlText w:val=""/>
      <w:lvlJc w:val="left"/>
      <w:pPr>
        <w:ind w:left="765" w:hanging="360"/>
      </w:pPr>
      <w:rPr>
        <w:rFonts w:hint="default" w:ascii="Symbol" w:hAnsi="Symbol"/>
      </w:rPr>
    </w:lvl>
    <w:lvl w:ilvl="1" w:tplc="04270003">
      <w:start w:val="1"/>
      <w:numFmt w:val="bullet"/>
      <w:lvlText w:val="o"/>
      <w:lvlJc w:val="left"/>
      <w:pPr>
        <w:ind w:left="1485" w:hanging="360"/>
      </w:pPr>
      <w:rPr>
        <w:rFonts w:hint="default" w:ascii="Courier New" w:hAnsi="Courier New" w:cs="Courier New"/>
      </w:rPr>
    </w:lvl>
    <w:lvl w:ilvl="2" w:tplc="04270005" w:tentative="1">
      <w:start w:val="1"/>
      <w:numFmt w:val="bullet"/>
      <w:lvlText w:val=""/>
      <w:lvlJc w:val="left"/>
      <w:pPr>
        <w:ind w:left="2205" w:hanging="360"/>
      </w:pPr>
      <w:rPr>
        <w:rFonts w:hint="default" w:ascii="Wingdings" w:hAnsi="Wingdings"/>
      </w:rPr>
    </w:lvl>
    <w:lvl w:ilvl="3" w:tplc="04270001" w:tentative="1">
      <w:start w:val="1"/>
      <w:numFmt w:val="bullet"/>
      <w:lvlText w:val=""/>
      <w:lvlJc w:val="left"/>
      <w:pPr>
        <w:ind w:left="2925" w:hanging="360"/>
      </w:pPr>
      <w:rPr>
        <w:rFonts w:hint="default" w:ascii="Symbol" w:hAnsi="Symbol"/>
      </w:rPr>
    </w:lvl>
    <w:lvl w:ilvl="4" w:tplc="04270003" w:tentative="1">
      <w:start w:val="1"/>
      <w:numFmt w:val="bullet"/>
      <w:lvlText w:val="o"/>
      <w:lvlJc w:val="left"/>
      <w:pPr>
        <w:ind w:left="3645" w:hanging="360"/>
      </w:pPr>
      <w:rPr>
        <w:rFonts w:hint="default" w:ascii="Courier New" w:hAnsi="Courier New" w:cs="Courier New"/>
      </w:rPr>
    </w:lvl>
    <w:lvl w:ilvl="5" w:tplc="04270005" w:tentative="1">
      <w:start w:val="1"/>
      <w:numFmt w:val="bullet"/>
      <w:lvlText w:val=""/>
      <w:lvlJc w:val="left"/>
      <w:pPr>
        <w:ind w:left="4365" w:hanging="360"/>
      </w:pPr>
      <w:rPr>
        <w:rFonts w:hint="default" w:ascii="Wingdings" w:hAnsi="Wingdings"/>
      </w:rPr>
    </w:lvl>
    <w:lvl w:ilvl="6" w:tplc="04270001" w:tentative="1">
      <w:start w:val="1"/>
      <w:numFmt w:val="bullet"/>
      <w:lvlText w:val=""/>
      <w:lvlJc w:val="left"/>
      <w:pPr>
        <w:ind w:left="5085" w:hanging="360"/>
      </w:pPr>
      <w:rPr>
        <w:rFonts w:hint="default" w:ascii="Symbol" w:hAnsi="Symbol"/>
      </w:rPr>
    </w:lvl>
    <w:lvl w:ilvl="7" w:tplc="04270003" w:tentative="1">
      <w:start w:val="1"/>
      <w:numFmt w:val="bullet"/>
      <w:lvlText w:val="o"/>
      <w:lvlJc w:val="left"/>
      <w:pPr>
        <w:ind w:left="5805" w:hanging="360"/>
      </w:pPr>
      <w:rPr>
        <w:rFonts w:hint="default" w:ascii="Courier New" w:hAnsi="Courier New" w:cs="Courier New"/>
      </w:rPr>
    </w:lvl>
    <w:lvl w:ilvl="8" w:tplc="04270005" w:tentative="1">
      <w:start w:val="1"/>
      <w:numFmt w:val="bullet"/>
      <w:lvlText w:val=""/>
      <w:lvlJc w:val="left"/>
      <w:pPr>
        <w:ind w:left="6525" w:hanging="360"/>
      </w:pPr>
      <w:rPr>
        <w:rFonts w:hint="default" w:ascii="Wingdings" w:hAnsi="Wingdings"/>
      </w:rPr>
    </w:lvl>
  </w:abstractNum>
  <w:abstractNum w:abstractNumId="79" w15:restartNumberingAfterBreak="0">
    <w:nsid w:val="75F91DDF"/>
    <w:multiLevelType w:val="hybridMultilevel"/>
    <w:tmpl w:val="408828B0"/>
    <w:lvl w:ilvl="0" w:tplc="0427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80" w15:restartNumberingAfterBreak="0">
    <w:nsid w:val="76B42496"/>
    <w:multiLevelType w:val="hybridMultilevel"/>
    <w:tmpl w:val="8DA0A81A"/>
    <w:lvl w:ilvl="0" w:tplc="04270001">
      <w:start w:val="1"/>
      <w:numFmt w:val="bullet"/>
      <w:lvlText w:val=""/>
      <w:lvlJc w:val="left"/>
      <w:pPr>
        <w:ind w:left="720" w:hanging="360"/>
      </w:pPr>
      <w:rPr>
        <w:rFonts w:hint="default" w:ascii="Symbol" w:hAnsi="Symbol"/>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81" w15:restartNumberingAfterBreak="0">
    <w:nsid w:val="783E2279"/>
    <w:multiLevelType w:val="hybridMultilevel"/>
    <w:tmpl w:val="804AF426"/>
    <w:lvl w:ilvl="0" w:tplc="04270001">
      <w:start w:val="1"/>
      <w:numFmt w:val="bullet"/>
      <w:lvlText w:val=""/>
      <w:lvlJc w:val="left"/>
      <w:pPr>
        <w:ind w:left="720" w:hanging="360"/>
      </w:pPr>
      <w:rPr>
        <w:rFonts w:hint="default" w:ascii="Symbol" w:hAnsi="Symbol"/>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82" w15:restartNumberingAfterBreak="0">
    <w:nsid w:val="788F5CD1"/>
    <w:multiLevelType w:val="hybridMultilevel"/>
    <w:tmpl w:val="07DCE07A"/>
    <w:lvl w:ilvl="0" w:tplc="04270001">
      <w:start w:val="1"/>
      <w:numFmt w:val="bullet"/>
      <w:lvlText w:val=""/>
      <w:lvlJc w:val="left"/>
      <w:pPr>
        <w:ind w:left="720" w:hanging="360"/>
      </w:pPr>
      <w:rPr>
        <w:rFonts w:hint="default" w:ascii="Symbol" w:hAnsi="Symbol"/>
      </w:rPr>
    </w:lvl>
    <w:lvl w:ilvl="1" w:tplc="04270003">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83" w15:restartNumberingAfterBreak="0">
    <w:nsid w:val="78EA6CCD"/>
    <w:multiLevelType w:val="hybridMultilevel"/>
    <w:tmpl w:val="0AC47402"/>
    <w:lvl w:ilvl="0" w:tplc="04270001">
      <w:start w:val="1"/>
      <w:numFmt w:val="bullet"/>
      <w:lvlText w:val=""/>
      <w:lvlJc w:val="left"/>
      <w:pPr>
        <w:ind w:left="765" w:hanging="360"/>
      </w:pPr>
      <w:rPr>
        <w:rFonts w:hint="default" w:ascii="Symbol" w:hAnsi="Symbol"/>
      </w:rPr>
    </w:lvl>
    <w:lvl w:ilvl="1" w:tplc="04270003">
      <w:start w:val="1"/>
      <w:numFmt w:val="bullet"/>
      <w:lvlText w:val="o"/>
      <w:lvlJc w:val="left"/>
      <w:pPr>
        <w:ind w:left="1485" w:hanging="360"/>
      </w:pPr>
      <w:rPr>
        <w:rFonts w:hint="default" w:ascii="Courier New" w:hAnsi="Courier New" w:cs="Courier New"/>
      </w:rPr>
    </w:lvl>
    <w:lvl w:ilvl="2" w:tplc="04270005" w:tentative="1">
      <w:start w:val="1"/>
      <w:numFmt w:val="bullet"/>
      <w:lvlText w:val=""/>
      <w:lvlJc w:val="left"/>
      <w:pPr>
        <w:ind w:left="2205" w:hanging="360"/>
      </w:pPr>
      <w:rPr>
        <w:rFonts w:hint="default" w:ascii="Wingdings" w:hAnsi="Wingdings"/>
      </w:rPr>
    </w:lvl>
    <w:lvl w:ilvl="3" w:tplc="04270001" w:tentative="1">
      <w:start w:val="1"/>
      <w:numFmt w:val="bullet"/>
      <w:lvlText w:val=""/>
      <w:lvlJc w:val="left"/>
      <w:pPr>
        <w:ind w:left="2925" w:hanging="360"/>
      </w:pPr>
      <w:rPr>
        <w:rFonts w:hint="default" w:ascii="Symbol" w:hAnsi="Symbol"/>
      </w:rPr>
    </w:lvl>
    <w:lvl w:ilvl="4" w:tplc="04270003" w:tentative="1">
      <w:start w:val="1"/>
      <w:numFmt w:val="bullet"/>
      <w:lvlText w:val="o"/>
      <w:lvlJc w:val="left"/>
      <w:pPr>
        <w:ind w:left="3645" w:hanging="360"/>
      </w:pPr>
      <w:rPr>
        <w:rFonts w:hint="default" w:ascii="Courier New" w:hAnsi="Courier New" w:cs="Courier New"/>
      </w:rPr>
    </w:lvl>
    <w:lvl w:ilvl="5" w:tplc="04270005" w:tentative="1">
      <w:start w:val="1"/>
      <w:numFmt w:val="bullet"/>
      <w:lvlText w:val=""/>
      <w:lvlJc w:val="left"/>
      <w:pPr>
        <w:ind w:left="4365" w:hanging="360"/>
      </w:pPr>
      <w:rPr>
        <w:rFonts w:hint="default" w:ascii="Wingdings" w:hAnsi="Wingdings"/>
      </w:rPr>
    </w:lvl>
    <w:lvl w:ilvl="6" w:tplc="04270001" w:tentative="1">
      <w:start w:val="1"/>
      <w:numFmt w:val="bullet"/>
      <w:lvlText w:val=""/>
      <w:lvlJc w:val="left"/>
      <w:pPr>
        <w:ind w:left="5085" w:hanging="360"/>
      </w:pPr>
      <w:rPr>
        <w:rFonts w:hint="default" w:ascii="Symbol" w:hAnsi="Symbol"/>
      </w:rPr>
    </w:lvl>
    <w:lvl w:ilvl="7" w:tplc="04270003" w:tentative="1">
      <w:start w:val="1"/>
      <w:numFmt w:val="bullet"/>
      <w:lvlText w:val="o"/>
      <w:lvlJc w:val="left"/>
      <w:pPr>
        <w:ind w:left="5805" w:hanging="360"/>
      </w:pPr>
      <w:rPr>
        <w:rFonts w:hint="default" w:ascii="Courier New" w:hAnsi="Courier New" w:cs="Courier New"/>
      </w:rPr>
    </w:lvl>
    <w:lvl w:ilvl="8" w:tplc="04270005" w:tentative="1">
      <w:start w:val="1"/>
      <w:numFmt w:val="bullet"/>
      <w:lvlText w:val=""/>
      <w:lvlJc w:val="left"/>
      <w:pPr>
        <w:ind w:left="6525" w:hanging="360"/>
      </w:pPr>
      <w:rPr>
        <w:rFonts w:hint="default" w:ascii="Wingdings" w:hAnsi="Wingdings"/>
      </w:rPr>
    </w:lvl>
  </w:abstractNum>
  <w:abstractNum w:abstractNumId="84" w15:restartNumberingAfterBreak="0">
    <w:nsid w:val="79EE60B0"/>
    <w:multiLevelType w:val="hybridMultilevel"/>
    <w:tmpl w:val="03BA73C4"/>
    <w:lvl w:ilvl="0" w:tplc="04270001">
      <w:start w:val="1"/>
      <w:numFmt w:val="bullet"/>
      <w:lvlText w:val=""/>
      <w:lvlJc w:val="left"/>
      <w:pPr>
        <w:ind w:left="765" w:hanging="360"/>
      </w:pPr>
      <w:rPr>
        <w:rFonts w:hint="default" w:ascii="Symbol" w:hAnsi="Symbol"/>
      </w:rPr>
    </w:lvl>
    <w:lvl w:ilvl="1" w:tplc="04270003" w:tentative="1">
      <w:start w:val="1"/>
      <w:numFmt w:val="bullet"/>
      <w:lvlText w:val="o"/>
      <w:lvlJc w:val="left"/>
      <w:pPr>
        <w:ind w:left="1485" w:hanging="360"/>
      </w:pPr>
      <w:rPr>
        <w:rFonts w:hint="default" w:ascii="Courier New" w:hAnsi="Courier New" w:cs="Courier New"/>
      </w:rPr>
    </w:lvl>
    <w:lvl w:ilvl="2" w:tplc="04270005" w:tentative="1">
      <w:start w:val="1"/>
      <w:numFmt w:val="bullet"/>
      <w:lvlText w:val=""/>
      <w:lvlJc w:val="left"/>
      <w:pPr>
        <w:ind w:left="2205" w:hanging="360"/>
      </w:pPr>
      <w:rPr>
        <w:rFonts w:hint="default" w:ascii="Wingdings" w:hAnsi="Wingdings"/>
      </w:rPr>
    </w:lvl>
    <w:lvl w:ilvl="3" w:tplc="04270001" w:tentative="1">
      <w:start w:val="1"/>
      <w:numFmt w:val="bullet"/>
      <w:lvlText w:val=""/>
      <w:lvlJc w:val="left"/>
      <w:pPr>
        <w:ind w:left="2925" w:hanging="360"/>
      </w:pPr>
      <w:rPr>
        <w:rFonts w:hint="default" w:ascii="Symbol" w:hAnsi="Symbol"/>
      </w:rPr>
    </w:lvl>
    <w:lvl w:ilvl="4" w:tplc="04270003" w:tentative="1">
      <w:start w:val="1"/>
      <w:numFmt w:val="bullet"/>
      <w:lvlText w:val="o"/>
      <w:lvlJc w:val="left"/>
      <w:pPr>
        <w:ind w:left="3645" w:hanging="360"/>
      </w:pPr>
      <w:rPr>
        <w:rFonts w:hint="default" w:ascii="Courier New" w:hAnsi="Courier New" w:cs="Courier New"/>
      </w:rPr>
    </w:lvl>
    <w:lvl w:ilvl="5" w:tplc="04270005" w:tentative="1">
      <w:start w:val="1"/>
      <w:numFmt w:val="bullet"/>
      <w:lvlText w:val=""/>
      <w:lvlJc w:val="left"/>
      <w:pPr>
        <w:ind w:left="4365" w:hanging="360"/>
      </w:pPr>
      <w:rPr>
        <w:rFonts w:hint="default" w:ascii="Wingdings" w:hAnsi="Wingdings"/>
      </w:rPr>
    </w:lvl>
    <w:lvl w:ilvl="6" w:tplc="04270001" w:tentative="1">
      <w:start w:val="1"/>
      <w:numFmt w:val="bullet"/>
      <w:lvlText w:val=""/>
      <w:lvlJc w:val="left"/>
      <w:pPr>
        <w:ind w:left="5085" w:hanging="360"/>
      </w:pPr>
      <w:rPr>
        <w:rFonts w:hint="default" w:ascii="Symbol" w:hAnsi="Symbol"/>
      </w:rPr>
    </w:lvl>
    <w:lvl w:ilvl="7" w:tplc="04270003" w:tentative="1">
      <w:start w:val="1"/>
      <w:numFmt w:val="bullet"/>
      <w:lvlText w:val="o"/>
      <w:lvlJc w:val="left"/>
      <w:pPr>
        <w:ind w:left="5805" w:hanging="360"/>
      </w:pPr>
      <w:rPr>
        <w:rFonts w:hint="default" w:ascii="Courier New" w:hAnsi="Courier New" w:cs="Courier New"/>
      </w:rPr>
    </w:lvl>
    <w:lvl w:ilvl="8" w:tplc="04270005" w:tentative="1">
      <w:start w:val="1"/>
      <w:numFmt w:val="bullet"/>
      <w:lvlText w:val=""/>
      <w:lvlJc w:val="left"/>
      <w:pPr>
        <w:ind w:left="6525" w:hanging="360"/>
      </w:pPr>
      <w:rPr>
        <w:rFonts w:hint="default" w:ascii="Wingdings" w:hAnsi="Wingdings"/>
      </w:rPr>
    </w:lvl>
  </w:abstractNum>
  <w:abstractNum w:abstractNumId="85" w15:restartNumberingAfterBreak="0">
    <w:nsid w:val="7AE8758E"/>
    <w:multiLevelType w:val="multilevel"/>
    <w:tmpl w:val="2AD0CD9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86" w15:restartNumberingAfterBreak="0">
    <w:nsid w:val="7CF81444"/>
    <w:multiLevelType w:val="hybridMultilevel"/>
    <w:tmpl w:val="30409086"/>
    <w:lvl w:ilvl="0" w:tplc="04270001">
      <w:start w:val="1"/>
      <w:numFmt w:val="bullet"/>
      <w:lvlText w:val=""/>
      <w:lvlJc w:val="left"/>
      <w:pPr>
        <w:ind w:left="720" w:hanging="360"/>
      </w:pPr>
      <w:rPr>
        <w:rFonts w:hint="default" w:ascii="Symbol" w:hAnsi="Symbol"/>
      </w:rPr>
    </w:lvl>
    <w:lvl w:ilvl="1" w:tplc="04270003">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87" w15:restartNumberingAfterBreak="0">
    <w:nsid w:val="7F553A6F"/>
    <w:multiLevelType w:val="hybridMultilevel"/>
    <w:tmpl w:val="DBFA9A46"/>
    <w:lvl w:ilvl="0" w:tplc="04270001">
      <w:start w:val="1"/>
      <w:numFmt w:val="bullet"/>
      <w:lvlText w:val=""/>
      <w:lvlJc w:val="left"/>
      <w:pPr>
        <w:ind w:left="720" w:hanging="360"/>
      </w:pPr>
      <w:rPr>
        <w:rFonts w:hint="default" w:ascii="Symbol" w:hAnsi="Symbol"/>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88" w15:restartNumberingAfterBreak="0">
    <w:nsid w:val="7FA835A3"/>
    <w:multiLevelType w:val="hybridMultilevel"/>
    <w:tmpl w:val="FAE48308"/>
    <w:lvl w:ilvl="0" w:tplc="04270001">
      <w:start w:val="1"/>
      <w:numFmt w:val="bullet"/>
      <w:lvlText w:val=""/>
      <w:lvlJc w:val="left"/>
      <w:pPr>
        <w:ind w:left="720" w:hanging="360"/>
      </w:pPr>
      <w:rPr>
        <w:rFonts w:hint="default" w:ascii="Symbol" w:hAnsi="Symbol"/>
      </w:rPr>
    </w:lvl>
    <w:lvl w:ilvl="1" w:tplc="04270003">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num w:numId="1" w16cid:durableId="1780220742">
    <w:abstractNumId w:val="33"/>
  </w:num>
  <w:num w:numId="2" w16cid:durableId="30309523">
    <w:abstractNumId w:val="0"/>
  </w:num>
  <w:num w:numId="3" w16cid:durableId="1518347196">
    <w:abstractNumId w:val="66"/>
  </w:num>
  <w:num w:numId="4" w16cid:durableId="1345014266">
    <w:abstractNumId w:val="84"/>
  </w:num>
  <w:num w:numId="5" w16cid:durableId="1681539022">
    <w:abstractNumId w:val="42"/>
  </w:num>
  <w:num w:numId="6" w16cid:durableId="719131982">
    <w:abstractNumId w:val="11"/>
  </w:num>
  <w:num w:numId="7" w16cid:durableId="1260869390">
    <w:abstractNumId w:val="27"/>
  </w:num>
  <w:num w:numId="8" w16cid:durableId="1965501778">
    <w:abstractNumId w:val="15"/>
  </w:num>
  <w:num w:numId="9" w16cid:durableId="1615287404">
    <w:abstractNumId w:val="58"/>
  </w:num>
  <w:num w:numId="10" w16cid:durableId="481699812">
    <w:abstractNumId w:val="67"/>
  </w:num>
  <w:num w:numId="11" w16cid:durableId="1064598039">
    <w:abstractNumId w:val="79"/>
  </w:num>
  <w:num w:numId="12" w16cid:durableId="540754293">
    <w:abstractNumId w:val="60"/>
  </w:num>
  <w:num w:numId="13" w16cid:durableId="1218249491">
    <w:abstractNumId w:val="12"/>
  </w:num>
  <w:num w:numId="14" w16cid:durableId="2051539103">
    <w:abstractNumId w:val="30"/>
  </w:num>
  <w:num w:numId="15" w16cid:durableId="1098141042">
    <w:abstractNumId w:val="25"/>
  </w:num>
  <w:num w:numId="16" w16cid:durableId="266933669">
    <w:abstractNumId w:val="87"/>
  </w:num>
  <w:num w:numId="17" w16cid:durableId="1049066808">
    <w:abstractNumId w:val="62"/>
  </w:num>
  <w:num w:numId="18" w16cid:durableId="1398089827">
    <w:abstractNumId w:val="6"/>
  </w:num>
  <w:num w:numId="19" w16cid:durableId="799109884">
    <w:abstractNumId w:val="35"/>
  </w:num>
  <w:num w:numId="20" w16cid:durableId="808281159">
    <w:abstractNumId w:val="39"/>
  </w:num>
  <w:num w:numId="21" w16cid:durableId="1451628494">
    <w:abstractNumId w:val="34"/>
  </w:num>
  <w:num w:numId="22" w16cid:durableId="1057751170">
    <w:abstractNumId w:val="26"/>
  </w:num>
  <w:num w:numId="23" w16cid:durableId="435901839">
    <w:abstractNumId w:val="1"/>
  </w:num>
  <w:num w:numId="24" w16cid:durableId="724531047">
    <w:abstractNumId w:val="55"/>
  </w:num>
  <w:num w:numId="25" w16cid:durableId="103155748">
    <w:abstractNumId w:val="2"/>
  </w:num>
  <w:num w:numId="26" w16cid:durableId="1994523843">
    <w:abstractNumId w:val="41"/>
  </w:num>
  <w:num w:numId="27" w16cid:durableId="327833296">
    <w:abstractNumId w:val="77"/>
  </w:num>
  <w:num w:numId="28" w16cid:durableId="786393537">
    <w:abstractNumId w:val="52"/>
  </w:num>
  <w:num w:numId="29" w16cid:durableId="49037004">
    <w:abstractNumId w:val="74"/>
  </w:num>
  <w:num w:numId="30" w16cid:durableId="2057503328">
    <w:abstractNumId w:val="71"/>
  </w:num>
  <w:num w:numId="31" w16cid:durableId="843323753">
    <w:abstractNumId w:val="7"/>
  </w:num>
  <w:num w:numId="32" w16cid:durableId="7801945">
    <w:abstractNumId w:val="51"/>
  </w:num>
  <w:num w:numId="33" w16cid:durableId="288248458">
    <w:abstractNumId w:val="48"/>
  </w:num>
  <w:num w:numId="34" w16cid:durableId="1518619901">
    <w:abstractNumId w:val="18"/>
  </w:num>
  <w:num w:numId="35" w16cid:durableId="1811971301">
    <w:abstractNumId w:val="41"/>
    <w:lvlOverride w:ilvl="0"/>
    <w:lvlOverride w:ilvl="1"/>
    <w:lvlOverride w:ilvl="2">
      <w:startOverride w:val="1"/>
    </w:lvlOverride>
    <w:lvlOverride w:ilvl="3"/>
    <w:lvlOverride w:ilvl="4"/>
    <w:lvlOverride w:ilvl="5"/>
    <w:lvlOverride w:ilvl="6"/>
    <w:lvlOverride w:ilvl="7"/>
    <w:lvlOverride w:ilvl="8"/>
  </w:num>
  <w:num w:numId="36" w16cid:durableId="1815364992">
    <w:abstractNumId w:val="53"/>
  </w:num>
  <w:num w:numId="37" w16cid:durableId="1329090297">
    <w:abstractNumId w:val="14"/>
  </w:num>
  <w:num w:numId="38" w16cid:durableId="432673742">
    <w:abstractNumId w:val="13"/>
  </w:num>
  <w:num w:numId="39" w16cid:durableId="1177187809">
    <w:abstractNumId w:val="80"/>
  </w:num>
  <w:num w:numId="40" w16cid:durableId="1539199164">
    <w:abstractNumId w:val="40"/>
  </w:num>
  <w:num w:numId="41" w16cid:durableId="1463576736">
    <w:abstractNumId w:val="86"/>
  </w:num>
  <w:num w:numId="42" w16cid:durableId="941646551">
    <w:abstractNumId w:val="61"/>
  </w:num>
  <w:num w:numId="43" w16cid:durableId="1613319500">
    <w:abstractNumId w:val="8"/>
  </w:num>
  <w:num w:numId="44" w16cid:durableId="1714231489">
    <w:abstractNumId w:val="72"/>
  </w:num>
  <w:num w:numId="45" w16cid:durableId="1026828754">
    <w:abstractNumId w:val="47"/>
  </w:num>
  <w:num w:numId="46" w16cid:durableId="236133456">
    <w:abstractNumId w:val="59"/>
  </w:num>
  <w:num w:numId="47" w16cid:durableId="2066753951">
    <w:abstractNumId w:val="76"/>
  </w:num>
  <w:num w:numId="48" w16cid:durableId="1555383265">
    <w:abstractNumId w:val="38"/>
  </w:num>
  <w:num w:numId="49" w16cid:durableId="569072723">
    <w:abstractNumId w:val="69"/>
  </w:num>
  <w:num w:numId="50" w16cid:durableId="186917014">
    <w:abstractNumId w:val="78"/>
  </w:num>
  <w:num w:numId="51" w16cid:durableId="537159522">
    <w:abstractNumId w:val="20"/>
  </w:num>
  <w:num w:numId="52" w16cid:durableId="596672059">
    <w:abstractNumId w:val="88"/>
  </w:num>
  <w:num w:numId="53" w16cid:durableId="736823528">
    <w:abstractNumId w:val="21"/>
  </w:num>
  <w:num w:numId="54" w16cid:durableId="518661363">
    <w:abstractNumId w:val="46"/>
  </w:num>
  <w:num w:numId="55" w16cid:durableId="2040273791">
    <w:abstractNumId w:val="5"/>
  </w:num>
  <w:num w:numId="56" w16cid:durableId="1886604954">
    <w:abstractNumId w:val="32"/>
  </w:num>
  <w:num w:numId="57" w16cid:durableId="1977221294">
    <w:abstractNumId w:val="54"/>
  </w:num>
  <w:num w:numId="58" w16cid:durableId="440300306">
    <w:abstractNumId w:val="50"/>
  </w:num>
  <w:num w:numId="59" w16cid:durableId="358891637">
    <w:abstractNumId w:val="82"/>
  </w:num>
  <w:num w:numId="60" w16cid:durableId="1151406741">
    <w:abstractNumId w:val="64"/>
  </w:num>
  <w:num w:numId="61" w16cid:durableId="475420544">
    <w:abstractNumId w:val="3"/>
  </w:num>
  <w:num w:numId="62" w16cid:durableId="954486540">
    <w:abstractNumId w:val="37"/>
  </w:num>
  <w:num w:numId="63" w16cid:durableId="353382136">
    <w:abstractNumId w:val="28"/>
  </w:num>
  <w:num w:numId="64" w16cid:durableId="1752384913">
    <w:abstractNumId w:val="63"/>
  </w:num>
  <w:num w:numId="65" w16cid:durableId="1740789088">
    <w:abstractNumId w:val="78"/>
  </w:num>
  <w:num w:numId="66" w16cid:durableId="741295014">
    <w:abstractNumId w:val="68"/>
  </w:num>
  <w:num w:numId="67" w16cid:durableId="751317308">
    <w:abstractNumId w:val="16"/>
  </w:num>
  <w:num w:numId="68" w16cid:durableId="473376900">
    <w:abstractNumId w:val="4"/>
  </w:num>
  <w:num w:numId="69" w16cid:durableId="2119712270">
    <w:abstractNumId w:val="9"/>
  </w:num>
  <w:num w:numId="70" w16cid:durableId="1105420584">
    <w:abstractNumId w:val="70"/>
  </w:num>
  <w:num w:numId="71" w16cid:durableId="584267809">
    <w:abstractNumId w:val="83"/>
  </w:num>
  <w:num w:numId="72" w16cid:durableId="961378355">
    <w:abstractNumId w:val="23"/>
  </w:num>
  <w:num w:numId="73" w16cid:durableId="239027022">
    <w:abstractNumId w:val="44"/>
  </w:num>
  <w:num w:numId="74" w16cid:durableId="742334963">
    <w:abstractNumId w:val="24"/>
  </w:num>
  <w:num w:numId="75" w16cid:durableId="769357028">
    <w:abstractNumId w:val="10"/>
  </w:num>
  <w:num w:numId="76" w16cid:durableId="176697204">
    <w:abstractNumId w:val="45"/>
  </w:num>
  <w:num w:numId="77" w16cid:durableId="1926718361">
    <w:abstractNumId w:val="29"/>
  </w:num>
  <w:num w:numId="78" w16cid:durableId="2128348014">
    <w:abstractNumId w:val="36"/>
  </w:num>
  <w:num w:numId="79" w16cid:durableId="1340156150">
    <w:abstractNumId w:val="57"/>
  </w:num>
  <w:num w:numId="80" w16cid:durableId="141429857">
    <w:abstractNumId w:val="22"/>
  </w:num>
  <w:num w:numId="81" w16cid:durableId="704912191">
    <w:abstractNumId w:val="56"/>
  </w:num>
  <w:num w:numId="82" w16cid:durableId="1371609883">
    <w:abstractNumId w:val="75"/>
  </w:num>
  <w:num w:numId="83" w16cid:durableId="753555079">
    <w:abstractNumId w:val="17"/>
  </w:num>
  <w:num w:numId="84" w16cid:durableId="1885209537">
    <w:abstractNumId w:val="43"/>
  </w:num>
  <w:num w:numId="85" w16cid:durableId="1966504453">
    <w:abstractNumId w:val="85"/>
  </w:num>
  <w:num w:numId="86" w16cid:durableId="355545673">
    <w:abstractNumId w:val="73"/>
  </w:num>
  <w:num w:numId="87" w16cid:durableId="1485048653">
    <w:abstractNumId w:val="19"/>
  </w:num>
  <w:num w:numId="88" w16cid:durableId="568074900">
    <w:abstractNumId w:val="31"/>
  </w:num>
  <w:num w:numId="89" w16cid:durableId="1826359764">
    <w:abstractNumId w:val="65"/>
  </w:num>
  <w:num w:numId="90" w16cid:durableId="863178515">
    <w:abstractNumId w:val="81"/>
  </w:num>
  <w:num w:numId="91" w16cid:durableId="1460416386">
    <w:abstractNumId w:val="49"/>
  </w:num>
  <w:numIdMacAtCleanup w:val="7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Jelena Koškarova">
    <w15:presenceInfo w15:providerId="AD" w15:userId="S::J.Koskarova@ambergrid.lt::8725a20b-9d31-416f-94ab-ad30659b8f15"/>
  </w15:person>
  <w15:person w15:author="Emilija Gerdavaitė">
    <w15:presenceInfo w15:providerId="AD" w15:userId="S::E.Gerdavaite@ambergrid.lt::2be005ef-2082-45ba-b702-a411649e268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4"/>
  <w:trackRevisions w:val="false"/>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0831"/>
    <w:rsid w:val="000000B6"/>
    <w:rsid w:val="0000032E"/>
    <w:rsid w:val="000006BA"/>
    <w:rsid w:val="000007F8"/>
    <w:rsid w:val="00000BA0"/>
    <w:rsid w:val="00000C94"/>
    <w:rsid w:val="00000FFF"/>
    <w:rsid w:val="0000114C"/>
    <w:rsid w:val="000013B8"/>
    <w:rsid w:val="000015CD"/>
    <w:rsid w:val="0000187D"/>
    <w:rsid w:val="00001C06"/>
    <w:rsid w:val="00001E73"/>
    <w:rsid w:val="00001FF0"/>
    <w:rsid w:val="00002611"/>
    <w:rsid w:val="00002AAF"/>
    <w:rsid w:val="00002BEB"/>
    <w:rsid w:val="00002F5B"/>
    <w:rsid w:val="00002FD5"/>
    <w:rsid w:val="00003091"/>
    <w:rsid w:val="00003108"/>
    <w:rsid w:val="000035B4"/>
    <w:rsid w:val="00003A8E"/>
    <w:rsid w:val="0000429D"/>
    <w:rsid w:val="000043D3"/>
    <w:rsid w:val="00004563"/>
    <w:rsid w:val="00004C1C"/>
    <w:rsid w:val="00005156"/>
    <w:rsid w:val="00005203"/>
    <w:rsid w:val="00005226"/>
    <w:rsid w:val="0000540C"/>
    <w:rsid w:val="0000544A"/>
    <w:rsid w:val="000058B3"/>
    <w:rsid w:val="00005930"/>
    <w:rsid w:val="00005FC5"/>
    <w:rsid w:val="0000640E"/>
    <w:rsid w:val="0000658C"/>
    <w:rsid w:val="000065C9"/>
    <w:rsid w:val="00006957"/>
    <w:rsid w:val="00006965"/>
    <w:rsid w:val="0000696D"/>
    <w:rsid w:val="00006A12"/>
    <w:rsid w:val="00006CB7"/>
    <w:rsid w:val="00006D8F"/>
    <w:rsid w:val="00006DA7"/>
    <w:rsid w:val="00006EE0"/>
    <w:rsid w:val="00006F19"/>
    <w:rsid w:val="00007449"/>
    <w:rsid w:val="000074EE"/>
    <w:rsid w:val="000077FA"/>
    <w:rsid w:val="000078F4"/>
    <w:rsid w:val="00007AF7"/>
    <w:rsid w:val="00007AFA"/>
    <w:rsid w:val="00007BB6"/>
    <w:rsid w:val="00007FF3"/>
    <w:rsid w:val="00010064"/>
    <w:rsid w:val="00010187"/>
    <w:rsid w:val="00010417"/>
    <w:rsid w:val="000109A9"/>
    <w:rsid w:val="00010A1B"/>
    <w:rsid w:val="00010E80"/>
    <w:rsid w:val="00010EA4"/>
    <w:rsid w:val="000111DB"/>
    <w:rsid w:val="00011493"/>
    <w:rsid w:val="000115D4"/>
    <w:rsid w:val="000118A2"/>
    <w:rsid w:val="00011A6A"/>
    <w:rsid w:val="00011BF3"/>
    <w:rsid w:val="00011EB7"/>
    <w:rsid w:val="000120BD"/>
    <w:rsid w:val="0001238E"/>
    <w:rsid w:val="00012449"/>
    <w:rsid w:val="00012565"/>
    <w:rsid w:val="0001257F"/>
    <w:rsid w:val="000125E8"/>
    <w:rsid w:val="00012648"/>
    <w:rsid w:val="0001265C"/>
    <w:rsid w:val="000127DD"/>
    <w:rsid w:val="00012BFE"/>
    <w:rsid w:val="00012FFD"/>
    <w:rsid w:val="00013135"/>
    <w:rsid w:val="00013141"/>
    <w:rsid w:val="0001338D"/>
    <w:rsid w:val="000137F5"/>
    <w:rsid w:val="00013890"/>
    <w:rsid w:val="000143FD"/>
    <w:rsid w:val="000144D7"/>
    <w:rsid w:val="00014620"/>
    <w:rsid w:val="000148CD"/>
    <w:rsid w:val="00014901"/>
    <w:rsid w:val="00014D22"/>
    <w:rsid w:val="00014E8C"/>
    <w:rsid w:val="00015196"/>
    <w:rsid w:val="000151E6"/>
    <w:rsid w:val="000152E2"/>
    <w:rsid w:val="00015347"/>
    <w:rsid w:val="00015A51"/>
    <w:rsid w:val="00015B2F"/>
    <w:rsid w:val="00015F16"/>
    <w:rsid w:val="00016026"/>
    <w:rsid w:val="0001618E"/>
    <w:rsid w:val="000161E2"/>
    <w:rsid w:val="0001648E"/>
    <w:rsid w:val="00016780"/>
    <w:rsid w:val="00016F3A"/>
    <w:rsid w:val="00017086"/>
    <w:rsid w:val="000173D1"/>
    <w:rsid w:val="0001753D"/>
    <w:rsid w:val="00017B53"/>
    <w:rsid w:val="00017B78"/>
    <w:rsid w:val="00017FC1"/>
    <w:rsid w:val="000200DC"/>
    <w:rsid w:val="000200DE"/>
    <w:rsid w:val="0002068E"/>
    <w:rsid w:val="0002077A"/>
    <w:rsid w:val="00021A20"/>
    <w:rsid w:val="00021BCB"/>
    <w:rsid w:val="00021CF5"/>
    <w:rsid w:val="0002207F"/>
    <w:rsid w:val="0002284E"/>
    <w:rsid w:val="00022854"/>
    <w:rsid w:val="000228E9"/>
    <w:rsid w:val="00022989"/>
    <w:rsid w:val="00022BB8"/>
    <w:rsid w:val="00022C10"/>
    <w:rsid w:val="00022DC9"/>
    <w:rsid w:val="00022E09"/>
    <w:rsid w:val="00022EF4"/>
    <w:rsid w:val="0002331A"/>
    <w:rsid w:val="000239C7"/>
    <w:rsid w:val="00023AAD"/>
    <w:rsid w:val="00023DFC"/>
    <w:rsid w:val="00023F13"/>
    <w:rsid w:val="0002408D"/>
    <w:rsid w:val="00024091"/>
    <w:rsid w:val="0002437D"/>
    <w:rsid w:val="00024491"/>
    <w:rsid w:val="00024641"/>
    <w:rsid w:val="000246D5"/>
    <w:rsid w:val="000247D6"/>
    <w:rsid w:val="00024BEF"/>
    <w:rsid w:val="0002531E"/>
    <w:rsid w:val="00025488"/>
    <w:rsid w:val="000255BC"/>
    <w:rsid w:val="000256AA"/>
    <w:rsid w:val="0002586F"/>
    <w:rsid w:val="00025A77"/>
    <w:rsid w:val="00025D14"/>
    <w:rsid w:val="00026023"/>
    <w:rsid w:val="000263CF"/>
    <w:rsid w:val="0002653D"/>
    <w:rsid w:val="000268BF"/>
    <w:rsid w:val="00026D5F"/>
    <w:rsid w:val="00026E80"/>
    <w:rsid w:val="00026F56"/>
    <w:rsid w:val="00027A10"/>
    <w:rsid w:val="00027A17"/>
    <w:rsid w:val="00027AB3"/>
    <w:rsid w:val="00027B9C"/>
    <w:rsid w:val="00027FE4"/>
    <w:rsid w:val="00030020"/>
    <w:rsid w:val="00030333"/>
    <w:rsid w:val="00030346"/>
    <w:rsid w:val="00030AD1"/>
    <w:rsid w:val="00030B44"/>
    <w:rsid w:val="00030C83"/>
    <w:rsid w:val="00030CEB"/>
    <w:rsid w:val="00030E99"/>
    <w:rsid w:val="0003125A"/>
    <w:rsid w:val="000314EC"/>
    <w:rsid w:val="0003150F"/>
    <w:rsid w:val="00031554"/>
    <w:rsid w:val="0003157E"/>
    <w:rsid w:val="000316FD"/>
    <w:rsid w:val="000317A1"/>
    <w:rsid w:val="000318EE"/>
    <w:rsid w:val="00031C4A"/>
    <w:rsid w:val="0003230C"/>
    <w:rsid w:val="00032328"/>
    <w:rsid w:val="000326D1"/>
    <w:rsid w:val="0003276B"/>
    <w:rsid w:val="00032A17"/>
    <w:rsid w:val="00032A49"/>
    <w:rsid w:val="00032B01"/>
    <w:rsid w:val="00032B2A"/>
    <w:rsid w:val="00032E3D"/>
    <w:rsid w:val="000332B4"/>
    <w:rsid w:val="0003366B"/>
    <w:rsid w:val="00033853"/>
    <w:rsid w:val="0003390E"/>
    <w:rsid w:val="000339C3"/>
    <w:rsid w:val="00033CAD"/>
    <w:rsid w:val="00033EEF"/>
    <w:rsid w:val="00034102"/>
    <w:rsid w:val="0003421B"/>
    <w:rsid w:val="00034E61"/>
    <w:rsid w:val="00034EB3"/>
    <w:rsid w:val="00034EFE"/>
    <w:rsid w:val="000350C4"/>
    <w:rsid w:val="0003540B"/>
    <w:rsid w:val="000355CB"/>
    <w:rsid w:val="0003587B"/>
    <w:rsid w:val="000359A3"/>
    <w:rsid w:val="00035B82"/>
    <w:rsid w:val="00035E9C"/>
    <w:rsid w:val="00035EE9"/>
    <w:rsid w:val="00036404"/>
    <w:rsid w:val="0003653A"/>
    <w:rsid w:val="00036765"/>
    <w:rsid w:val="000367A2"/>
    <w:rsid w:val="00036A1D"/>
    <w:rsid w:val="00036E93"/>
    <w:rsid w:val="00036FFC"/>
    <w:rsid w:val="0003718D"/>
    <w:rsid w:val="00037325"/>
    <w:rsid w:val="0003752A"/>
    <w:rsid w:val="000375CF"/>
    <w:rsid w:val="00037669"/>
    <w:rsid w:val="00037836"/>
    <w:rsid w:val="00037C84"/>
    <w:rsid w:val="00037D67"/>
    <w:rsid w:val="00037D7D"/>
    <w:rsid w:val="000400E8"/>
    <w:rsid w:val="000404A9"/>
    <w:rsid w:val="0004057F"/>
    <w:rsid w:val="0004066C"/>
    <w:rsid w:val="00040939"/>
    <w:rsid w:val="00040AA6"/>
    <w:rsid w:val="00040C19"/>
    <w:rsid w:val="00040DF2"/>
    <w:rsid w:val="00040E42"/>
    <w:rsid w:val="00040E99"/>
    <w:rsid w:val="00040ED0"/>
    <w:rsid w:val="000410F3"/>
    <w:rsid w:val="000413B2"/>
    <w:rsid w:val="000413DF"/>
    <w:rsid w:val="000415B1"/>
    <w:rsid w:val="000415BC"/>
    <w:rsid w:val="000418C9"/>
    <w:rsid w:val="00041A09"/>
    <w:rsid w:val="00041A8B"/>
    <w:rsid w:val="00041E07"/>
    <w:rsid w:val="00042141"/>
    <w:rsid w:val="0004223A"/>
    <w:rsid w:val="00042344"/>
    <w:rsid w:val="0004263E"/>
    <w:rsid w:val="00042703"/>
    <w:rsid w:val="00042980"/>
    <w:rsid w:val="00043138"/>
    <w:rsid w:val="000431C9"/>
    <w:rsid w:val="0004326E"/>
    <w:rsid w:val="00043755"/>
    <w:rsid w:val="000437C6"/>
    <w:rsid w:val="00043B0A"/>
    <w:rsid w:val="00043CAC"/>
    <w:rsid w:val="00043F38"/>
    <w:rsid w:val="0004458A"/>
    <w:rsid w:val="00044590"/>
    <w:rsid w:val="0004499F"/>
    <w:rsid w:val="00044AA0"/>
    <w:rsid w:val="00045571"/>
    <w:rsid w:val="00045692"/>
    <w:rsid w:val="00045777"/>
    <w:rsid w:val="000458B4"/>
    <w:rsid w:val="00045A4B"/>
    <w:rsid w:val="00045C3C"/>
    <w:rsid w:val="00046089"/>
    <w:rsid w:val="000460FD"/>
    <w:rsid w:val="0004650D"/>
    <w:rsid w:val="000469AD"/>
    <w:rsid w:val="00046A25"/>
    <w:rsid w:val="000471F1"/>
    <w:rsid w:val="000472CB"/>
    <w:rsid w:val="000475FE"/>
    <w:rsid w:val="000478A2"/>
    <w:rsid w:val="00047A95"/>
    <w:rsid w:val="00047B56"/>
    <w:rsid w:val="00047D25"/>
    <w:rsid w:val="00047DC3"/>
    <w:rsid w:val="000500DF"/>
    <w:rsid w:val="00050124"/>
    <w:rsid w:val="00050148"/>
    <w:rsid w:val="00050653"/>
    <w:rsid w:val="000506D3"/>
    <w:rsid w:val="00050B47"/>
    <w:rsid w:val="00050C4E"/>
    <w:rsid w:val="00050C77"/>
    <w:rsid w:val="000510C6"/>
    <w:rsid w:val="00051115"/>
    <w:rsid w:val="00051167"/>
    <w:rsid w:val="00051345"/>
    <w:rsid w:val="0005144C"/>
    <w:rsid w:val="00051534"/>
    <w:rsid w:val="000519F2"/>
    <w:rsid w:val="00051B60"/>
    <w:rsid w:val="00052018"/>
    <w:rsid w:val="000524A9"/>
    <w:rsid w:val="000526AF"/>
    <w:rsid w:val="000526DA"/>
    <w:rsid w:val="000528FB"/>
    <w:rsid w:val="00052945"/>
    <w:rsid w:val="00052A9C"/>
    <w:rsid w:val="00052B09"/>
    <w:rsid w:val="00052B8A"/>
    <w:rsid w:val="00052BE9"/>
    <w:rsid w:val="00052F0D"/>
    <w:rsid w:val="00053267"/>
    <w:rsid w:val="00053572"/>
    <w:rsid w:val="00053853"/>
    <w:rsid w:val="00053917"/>
    <w:rsid w:val="00053C86"/>
    <w:rsid w:val="00053FC9"/>
    <w:rsid w:val="00054523"/>
    <w:rsid w:val="00054560"/>
    <w:rsid w:val="000547AA"/>
    <w:rsid w:val="00054A85"/>
    <w:rsid w:val="000550B8"/>
    <w:rsid w:val="000550C7"/>
    <w:rsid w:val="000551E3"/>
    <w:rsid w:val="000552D2"/>
    <w:rsid w:val="00055490"/>
    <w:rsid w:val="000557C8"/>
    <w:rsid w:val="00055E63"/>
    <w:rsid w:val="00055F46"/>
    <w:rsid w:val="0005622A"/>
    <w:rsid w:val="00056EB9"/>
    <w:rsid w:val="00056ECE"/>
    <w:rsid w:val="0005702E"/>
    <w:rsid w:val="000572A7"/>
    <w:rsid w:val="00057603"/>
    <w:rsid w:val="00057659"/>
    <w:rsid w:val="00057B27"/>
    <w:rsid w:val="00057DDF"/>
    <w:rsid w:val="00057DF1"/>
    <w:rsid w:val="00057E01"/>
    <w:rsid w:val="00057E88"/>
    <w:rsid w:val="00057FB9"/>
    <w:rsid w:val="000606EF"/>
    <w:rsid w:val="00060857"/>
    <w:rsid w:val="00060EE7"/>
    <w:rsid w:val="00060FD9"/>
    <w:rsid w:val="00061367"/>
    <w:rsid w:val="00061A74"/>
    <w:rsid w:val="00061BA7"/>
    <w:rsid w:val="00061C28"/>
    <w:rsid w:val="00061C55"/>
    <w:rsid w:val="00061E00"/>
    <w:rsid w:val="00062038"/>
    <w:rsid w:val="00062526"/>
    <w:rsid w:val="00062547"/>
    <w:rsid w:val="00062581"/>
    <w:rsid w:val="00062742"/>
    <w:rsid w:val="00062828"/>
    <w:rsid w:val="00062974"/>
    <w:rsid w:val="00062DCD"/>
    <w:rsid w:val="0006329D"/>
    <w:rsid w:val="00063988"/>
    <w:rsid w:val="000639C2"/>
    <w:rsid w:val="00063A7F"/>
    <w:rsid w:val="00063D2F"/>
    <w:rsid w:val="00063D59"/>
    <w:rsid w:val="00063FB0"/>
    <w:rsid w:val="00063FB3"/>
    <w:rsid w:val="00063FE0"/>
    <w:rsid w:val="0006415E"/>
    <w:rsid w:val="00064216"/>
    <w:rsid w:val="0006427E"/>
    <w:rsid w:val="000648FD"/>
    <w:rsid w:val="00064CD3"/>
    <w:rsid w:val="00064E48"/>
    <w:rsid w:val="00064EB5"/>
    <w:rsid w:val="00065397"/>
    <w:rsid w:val="000653C6"/>
    <w:rsid w:val="0006546E"/>
    <w:rsid w:val="000658C9"/>
    <w:rsid w:val="00065A14"/>
    <w:rsid w:val="00065A22"/>
    <w:rsid w:val="00065BC7"/>
    <w:rsid w:val="00065D84"/>
    <w:rsid w:val="00065E8A"/>
    <w:rsid w:val="00065E8C"/>
    <w:rsid w:val="000662CF"/>
    <w:rsid w:val="00066371"/>
    <w:rsid w:val="00066BAD"/>
    <w:rsid w:val="00066C04"/>
    <w:rsid w:val="00066E31"/>
    <w:rsid w:val="00066E9D"/>
    <w:rsid w:val="0006754E"/>
    <w:rsid w:val="00067796"/>
    <w:rsid w:val="00067809"/>
    <w:rsid w:val="00067B6A"/>
    <w:rsid w:val="00067BD6"/>
    <w:rsid w:val="00067F1A"/>
    <w:rsid w:val="00067F76"/>
    <w:rsid w:val="00070535"/>
    <w:rsid w:val="00070674"/>
    <w:rsid w:val="000707B4"/>
    <w:rsid w:val="00070877"/>
    <w:rsid w:val="00070E01"/>
    <w:rsid w:val="00070E49"/>
    <w:rsid w:val="00070F3A"/>
    <w:rsid w:val="0007102E"/>
    <w:rsid w:val="00071163"/>
    <w:rsid w:val="0007122E"/>
    <w:rsid w:val="00071744"/>
    <w:rsid w:val="00071C66"/>
    <w:rsid w:val="00071CA3"/>
    <w:rsid w:val="00071CC5"/>
    <w:rsid w:val="00071E07"/>
    <w:rsid w:val="0007205C"/>
    <w:rsid w:val="00072113"/>
    <w:rsid w:val="00072309"/>
    <w:rsid w:val="00072467"/>
    <w:rsid w:val="00072526"/>
    <w:rsid w:val="000731EA"/>
    <w:rsid w:val="00073203"/>
    <w:rsid w:val="00073406"/>
    <w:rsid w:val="0007346D"/>
    <w:rsid w:val="000735CF"/>
    <w:rsid w:val="0007379E"/>
    <w:rsid w:val="000738D3"/>
    <w:rsid w:val="000743A4"/>
    <w:rsid w:val="00074488"/>
    <w:rsid w:val="000744EB"/>
    <w:rsid w:val="00074635"/>
    <w:rsid w:val="000746D2"/>
    <w:rsid w:val="00074842"/>
    <w:rsid w:val="00074A1A"/>
    <w:rsid w:val="00074B6E"/>
    <w:rsid w:val="00074B87"/>
    <w:rsid w:val="00074C55"/>
    <w:rsid w:val="00074DC8"/>
    <w:rsid w:val="00074E1D"/>
    <w:rsid w:val="00074FE4"/>
    <w:rsid w:val="00075511"/>
    <w:rsid w:val="00075AA1"/>
    <w:rsid w:val="000762B1"/>
    <w:rsid w:val="00076448"/>
    <w:rsid w:val="00076454"/>
    <w:rsid w:val="0007687B"/>
    <w:rsid w:val="00076A9A"/>
    <w:rsid w:val="00076BD9"/>
    <w:rsid w:val="00076BE8"/>
    <w:rsid w:val="00077185"/>
    <w:rsid w:val="00077623"/>
    <w:rsid w:val="00077903"/>
    <w:rsid w:val="00080103"/>
    <w:rsid w:val="000804B0"/>
    <w:rsid w:val="00080545"/>
    <w:rsid w:val="000805BB"/>
    <w:rsid w:val="000805CF"/>
    <w:rsid w:val="00080976"/>
    <w:rsid w:val="00080B07"/>
    <w:rsid w:val="00080BF8"/>
    <w:rsid w:val="00080C50"/>
    <w:rsid w:val="00080D1F"/>
    <w:rsid w:val="00080E08"/>
    <w:rsid w:val="00080E7F"/>
    <w:rsid w:val="00080F36"/>
    <w:rsid w:val="00080FC2"/>
    <w:rsid w:val="000810F3"/>
    <w:rsid w:val="000810F9"/>
    <w:rsid w:val="0008111B"/>
    <w:rsid w:val="000811C3"/>
    <w:rsid w:val="000816A3"/>
    <w:rsid w:val="00081700"/>
    <w:rsid w:val="00081A2A"/>
    <w:rsid w:val="00081BCC"/>
    <w:rsid w:val="00081DDD"/>
    <w:rsid w:val="00082176"/>
    <w:rsid w:val="000821B6"/>
    <w:rsid w:val="000821F5"/>
    <w:rsid w:val="00082423"/>
    <w:rsid w:val="00082505"/>
    <w:rsid w:val="000825DC"/>
    <w:rsid w:val="000826F3"/>
    <w:rsid w:val="00082801"/>
    <w:rsid w:val="00082A2E"/>
    <w:rsid w:val="000831A0"/>
    <w:rsid w:val="0008341D"/>
    <w:rsid w:val="0008365E"/>
    <w:rsid w:val="00083703"/>
    <w:rsid w:val="00083E56"/>
    <w:rsid w:val="00083F78"/>
    <w:rsid w:val="000841C6"/>
    <w:rsid w:val="00084211"/>
    <w:rsid w:val="00084A02"/>
    <w:rsid w:val="00084AF1"/>
    <w:rsid w:val="00084D2D"/>
    <w:rsid w:val="00084D76"/>
    <w:rsid w:val="00084F7C"/>
    <w:rsid w:val="00084FF5"/>
    <w:rsid w:val="0008513E"/>
    <w:rsid w:val="00085292"/>
    <w:rsid w:val="000857CF"/>
    <w:rsid w:val="000858B1"/>
    <w:rsid w:val="00085A84"/>
    <w:rsid w:val="00085B68"/>
    <w:rsid w:val="00085BB9"/>
    <w:rsid w:val="00085E8F"/>
    <w:rsid w:val="000862BF"/>
    <w:rsid w:val="000863DA"/>
    <w:rsid w:val="000866F0"/>
    <w:rsid w:val="00086721"/>
    <w:rsid w:val="00086B2E"/>
    <w:rsid w:val="00086BB2"/>
    <w:rsid w:val="00086D14"/>
    <w:rsid w:val="00086EB2"/>
    <w:rsid w:val="00086F9D"/>
    <w:rsid w:val="00087008"/>
    <w:rsid w:val="000870D0"/>
    <w:rsid w:val="000877D9"/>
    <w:rsid w:val="0008786B"/>
    <w:rsid w:val="000878D6"/>
    <w:rsid w:val="0008796B"/>
    <w:rsid w:val="000900E3"/>
    <w:rsid w:val="00090195"/>
    <w:rsid w:val="00090292"/>
    <w:rsid w:val="00090463"/>
    <w:rsid w:val="00090480"/>
    <w:rsid w:val="0009060E"/>
    <w:rsid w:val="0009074D"/>
    <w:rsid w:val="00090C0E"/>
    <w:rsid w:val="00090C46"/>
    <w:rsid w:val="00090E03"/>
    <w:rsid w:val="00091059"/>
    <w:rsid w:val="000911E2"/>
    <w:rsid w:val="00091A8B"/>
    <w:rsid w:val="00091ABC"/>
    <w:rsid w:val="00091F56"/>
    <w:rsid w:val="000920EB"/>
    <w:rsid w:val="00092230"/>
    <w:rsid w:val="00092279"/>
    <w:rsid w:val="0009232D"/>
    <w:rsid w:val="00092609"/>
    <w:rsid w:val="0009273A"/>
    <w:rsid w:val="00092AF0"/>
    <w:rsid w:val="00092D18"/>
    <w:rsid w:val="00092EFE"/>
    <w:rsid w:val="00092FFA"/>
    <w:rsid w:val="00093104"/>
    <w:rsid w:val="00093146"/>
    <w:rsid w:val="00093173"/>
    <w:rsid w:val="0009346D"/>
    <w:rsid w:val="000934D1"/>
    <w:rsid w:val="000934E4"/>
    <w:rsid w:val="00093843"/>
    <w:rsid w:val="00093903"/>
    <w:rsid w:val="00093A9A"/>
    <w:rsid w:val="00093D74"/>
    <w:rsid w:val="00093EA7"/>
    <w:rsid w:val="000942F5"/>
    <w:rsid w:val="00094321"/>
    <w:rsid w:val="0009445D"/>
    <w:rsid w:val="000946CC"/>
    <w:rsid w:val="0009496D"/>
    <w:rsid w:val="00094BC9"/>
    <w:rsid w:val="000952D6"/>
    <w:rsid w:val="0009571E"/>
    <w:rsid w:val="00095969"/>
    <w:rsid w:val="000959DD"/>
    <w:rsid w:val="00095A4E"/>
    <w:rsid w:val="0009612F"/>
    <w:rsid w:val="000966B6"/>
    <w:rsid w:val="00096773"/>
    <w:rsid w:val="00096BDB"/>
    <w:rsid w:val="00096E0A"/>
    <w:rsid w:val="00096F6F"/>
    <w:rsid w:val="00097298"/>
    <w:rsid w:val="0009737C"/>
    <w:rsid w:val="00097783"/>
    <w:rsid w:val="000A027C"/>
    <w:rsid w:val="000A03A2"/>
    <w:rsid w:val="000A0562"/>
    <w:rsid w:val="000A063C"/>
    <w:rsid w:val="000A0647"/>
    <w:rsid w:val="000A080A"/>
    <w:rsid w:val="000A0B94"/>
    <w:rsid w:val="000A1187"/>
    <w:rsid w:val="000A16F6"/>
    <w:rsid w:val="000A171C"/>
    <w:rsid w:val="000A1837"/>
    <w:rsid w:val="000A1EF4"/>
    <w:rsid w:val="000A1F4F"/>
    <w:rsid w:val="000A23E6"/>
    <w:rsid w:val="000A24AD"/>
    <w:rsid w:val="000A2665"/>
    <w:rsid w:val="000A2671"/>
    <w:rsid w:val="000A2837"/>
    <w:rsid w:val="000A2899"/>
    <w:rsid w:val="000A2B4C"/>
    <w:rsid w:val="000A2B77"/>
    <w:rsid w:val="000A2CA4"/>
    <w:rsid w:val="000A30CF"/>
    <w:rsid w:val="000A3144"/>
    <w:rsid w:val="000A3806"/>
    <w:rsid w:val="000A3C7D"/>
    <w:rsid w:val="000A406E"/>
    <w:rsid w:val="000A41B5"/>
    <w:rsid w:val="000A41D0"/>
    <w:rsid w:val="000A420B"/>
    <w:rsid w:val="000A4655"/>
    <w:rsid w:val="000A46BF"/>
    <w:rsid w:val="000A5205"/>
    <w:rsid w:val="000A5256"/>
    <w:rsid w:val="000A535B"/>
    <w:rsid w:val="000A55D1"/>
    <w:rsid w:val="000A56B0"/>
    <w:rsid w:val="000A5701"/>
    <w:rsid w:val="000A5887"/>
    <w:rsid w:val="000A59F8"/>
    <w:rsid w:val="000A5C57"/>
    <w:rsid w:val="000A6535"/>
    <w:rsid w:val="000A65CE"/>
    <w:rsid w:val="000A6672"/>
    <w:rsid w:val="000A66B6"/>
    <w:rsid w:val="000A674E"/>
    <w:rsid w:val="000A6BC5"/>
    <w:rsid w:val="000A6CC4"/>
    <w:rsid w:val="000A71AC"/>
    <w:rsid w:val="000A76F6"/>
    <w:rsid w:val="000A7A87"/>
    <w:rsid w:val="000A7B85"/>
    <w:rsid w:val="000A7DAE"/>
    <w:rsid w:val="000A7E95"/>
    <w:rsid w:val="000B0159"/>
    <w:rsid w:val="000B03E4"/>
    <w:rsid w:val="000B07E4"/>
    <w:rsid w:val="000B08F3"/>
    <w:rsid w:val="000B0A7A"/>
    <w:rsid w:val="000B0B13"/>
    <w:rsid w:val="000B0B39"/>
    <w:rsid w:val="000B0D8C"/>
    <w:rsid w:val="000B1247"/>
    <w:rsid w:val="000B1400"/>
    <w:rsid w:val="000B14D8"/>
    <w:rsid w:val="000B16A6"/>
    <w:rsid w:val="000B18E5"/>
    <w:rsid w:val="000B1A58"/>
    <w:rsid w:val="000B1C8B"/>
    <w:rsid w:val="000B1D21"/>
    <w:rsid w:val="000B1E28"/>
    <w:rsid w:val="000B1E7C"/>
    <w:rsid w:val="000B1F12"/>
    <w:rsid w:val="000B1F4D"/>
    <w:rsid w:val="000B207F"/>
    <w:rsid w:val="000B2098"/>
    <w:rsid w:val="000B20EF"/>
    <w:rsid w:val="000B218D"/>
    <w:rsid w:val="000B2214"/>
    <w:rsid w:val="000B24BC"/>
    <w:rsid w:val="000B2532"/>
    <w:rsid w:val="000B3225"/>
    <w:rsid w:val="000B3340"/>
    <w:rsid w:val="000B3461"/>
    <w:rsid w:val="000B3CF9"/>
    <w:rsid w:val="000B3D16"/>
    <w:rsid w:val="000B3D94"/>
    <w:rsid w:val="000B422E"/>
    <w:rsid w:val="000B476F"/>
    <w:rsid w:val="000B4A1C"/>
    <w:rsid w:val="000B4A7B"/>
    <w:rsid w:val="000B5484"/>
    <w:rsid w:val="000B55EE"/>
    <w:rsid w:val="000B56D5"/>
    <w:rsid w:val="000B57A2"/>
    <w:rsid w:val="000B584A"/>
    <w:rsid w:val="000B640C"/>
    <w:rsid w:val="000B6A0A"/>
    <w:rsid w:val="000B6B1D"/>
    <w:rsid w:val="000B6C11"/>
    <w:rsid w:val="000B6CF8"/>
    <w:rsid w:val="000B70B1"/>
    <w:rsid w:val="000B7444"/>
    <w:rsid w:val="000B7591"/>
    <w:rsid w:val="000B76F3"/>
    <w:rsid w:val="000B7809"/>
    <w:rsid w:val="000B79D4"/>
    <w:rsid w:val="000B7C3D"/>
    <w:rsid w:val="000B7D10"/>
    <w:rsid w:val="000B7FF1"/>
    <w:rsid w:val="000C0621"/>
    <w:rsid w:val="000C0EC1"/>
    <w:rsid w:val="000C0FD5"/>
    <w:rsid w:val="000C1012"/>
    <w:rsid w:val="000C1094"/>
    <w:rsid w:val="000C10BA"/>
    <w:rsid w:val="000C1421"/>
    <w:rsid w:val="000C1CC6"/>
    <w:rsid w:val="000C1F39"/>
    <w:rsid w:val="000C22A7"/>
    <w:rsid w:val="000C270B"/>
    <w:rsid w:val="000C2BC0"/>
    <w:rsid w:val="000C2C34"/>
    <w:rsid w:val="000C2C8A"/>
    <w:rsid w:val="000C3282"/>
    <w:rsid w:val="000C35BE"/>
    <w:rsid w:val="000C3779"/>
    <w:rsid w:val="000C37A1"/>
    <w:rsid w:val="000C389B"/>
    <w:rsid w:val="000C3988"/>
    <w:rsid w:val="000C3ABA"/>
    <w:rsid w:val="000C3AE6"/>
    <w:rsid w:val="000C3DEA"/>
    <w:rsid w:val="000C3E62"/>
    <w:rsid w:val="000C3F4D"/>
    <w:rsid w:val="000C4032"/>
    <w:rsid w:val="000C41E9"/>
    <w:rsid w:val="000C4239"/>
    <w:rsid w:val="000C4A76"/>
    <w:rsid w:val="000C4B2D"/>
    <w:rsid w:val="000C4BCC"/>
    <w:rsid w:val="000C4E47"/>
    <w:rsid w:val="000C5328"/>
    <w:rsid w:val="000C5784"/>
    <w:rsid w:val="000C5DD2"/>
    <w:rsid w:val="000C5FFE"/>
    <w:rsid w:val="000C63A6"/>
    <w:rsid w:val="000C69D3"/>
    <w:rsid w:val="000C724E"/>
    <w:rsid w:val="000C7773"/>
    <w:rsid w:val="000C7ED7"/>
    <w:rsid w:val="000D0650"/>
    <w:rsid w:val="000D0827"/>
    <w:rsid w:val="000D089B"/>
    <w:rsid w:val="000D0C31"/>
    <w:rsid w:val="000D0C8C"/>
    <w:rsid w:val="000D10CA"/>
    <w:rsid w:val="000D10FB"/>
    <w:rsid w:val="000D13B7"/>
    <w:rsid w:val="000D1506"/>
    <w:rsid w:val="000D1B8F"/>
    <w:rsid w:val="000D1C37"/>
    <w:rsid w:val="000D21B8"/>
    <w:rsid w:val="000D2207"/>
    <w:rsid w:val="000D220E"/>
    <w:rsid w:val="000D2725"/>
    <w:rsid w:val="000D2B3B"/>
    <w:rsid w:val="000D2E6B"/>
    <w:rsid w:val="000D2F56"/>
    <w:rsid w:val="000D306A"/>
    <w:rsid w:val="000D3277"/>
    <w:rsid w:val="000D3750"/>
    <w:rsid w:val="000D3A80"/>
    <w:rsid w:val="000D4185"/>
    <w:rsid w:val="000D41EB"/>
    <w:rsid w:val="000D429F"/>
    <w:rsid w:val="000D4315"/>
    <w:rsid w:val="000D4404"/>
    <w:rsid w:val="000D44B9"/>
    <w:rsid w:val="000D4557"/>
    <w:rsid w:val="000D4638"/>
    <w:rsid w:val="000D4976"/>
    <w:rsid w:val="000D4C28"/>
    <w:rsid w:val="000D4F43"/>
    <w:rsid w:val="000D55BA"/>
    <w:rsid w:val="000D58E8"/>
    <w:rsid w:val="000D5A3D"/>
    <w:rsid w:val="000D5D55"/>
    <w:rsid w:val="000D5D76"/>
    <w:rsid w:val="000D6140"/>
    <w:rsid w:val="000D61D3"/>
    <w:rsid w:val="000D6386"/>
    <w:rsid w:val="000D65A8"/>
    <w:rsid w:val="000D66BE"/>
    <w:rsid w:val="000D6BD1"/>
    <w:rsid w:val="000D6F24"/>
    <w:rsid w:val="000D6F5B"/>
    <w:rsid w:val="000D7125"/>
    <w:rsid w:val="000D727C"/>
    <w:rsid w:val="000D736E"/>
    <w:rsid w:val="000D7560"/>
    <w:rsid w:val="000D785A"/>
    <w:rsid w:val="000D78C0"/>
    <w:rsid w:val="000D7939"/>
    <w:rsid w:val="000E00CC"/>
    <w:rsid w:val="000E0913"/>
    <w:rsid w:val="000E0A5E"/>
    <w:rsid w:val="000E0ABC"/>
    <w:rsid w:val="000E11C3"/>
    <w:rsid w:val="000E1225"/>
    <w:rsid w:val="000E1271"/>
    <w:rsid w:val="000E1B48"/>
    <w:rsid w:val="000E1EF0"/>
    <w:rsid w:val="000E203F"/>
    <w:rsid w:val="000E2253"/>
    <w:rsid w:val="000E2501"/>
    <w:rsid w:val="000E2536"/>
    <w:rsid w:val="000E25E9"/>
    <w:rsid w:val="000E296F"/>
    <w:rsid w:val="000E2B13"/>
    <w:rsid w:val="000E2DF5"/>
    <w:rsid w:val="000E3106"/>
    <w:rsid w:val="000E32CF"/>
    <w:rsid w:val="000E3371"/>
    <w:rsid w:val="000E340F"/>
    <w:rsid w:val="000E3425"/>
    <w:rsid w:val="000E3B0E"/>
    <w:rsid w:val="000E3BA4"/>
    <w:rsid w:val="000E3DB3"/>
    <w:rsid w:val="000E455B"/>
    <w:rsid w:val="000E45F2"/>
    <w:rsid w:val="000E479A"/>
    <w:rsid w:val="000E486C"/>
    <w:rsid w:val="000E4B87"/>
    <w:rsid w:val="000E4D3A"/>
    <w:rsid w:val="000E57E7"/>
    <w:rsid w:val="000E5BC9"/>
    <w:rsid w:val="000E637E"/>
    <w:rsid w:val="000E6524"/>
    <w:rsid w:val="000E660D"/>
    <w:rsid w:val="000E6A54"/>
    <w:rsid w:val="000E6D15"/>
    <w:rsid w:val="000E730C"/>
    <w:rsid w:val="000E7E91"/>
    <w:rsid w:val="000F027B"/>
    <w:rsid w:val="000F09BA"/>
    <w:rsid w:val="000F0FD3"/>
    <w:rsid w:val="000F1459"/>
    <w:rsid w:val="000F169C"/>
    <w:rsid w:val="000F1869"/>
    <w:rsid w:val="000F1942"/>
    <w:rsid w:val="000F203B"/>
    <w:rsid w:val="000F204F"/>
    <w:rsid w:val="000F2098"/>
    <w:rsid w:val="000F2150"/>
    <w:rsid w:val="000F2292"/>
    <w:rsid w:val="000F236A"/>
    <w:rsid w:val="000F2449"/>
    <w:rsid w:val="000F275E"/>
    <w:rsid w:val="000F280C"/>
    <w:rsid w:val="000F28C9"/>
    <w:rsid w:val="000F2C77"/>
    <w:rsid w:val="000F30D1"/>
    <w:rsid w:val="000F3234"/>
    <w:rsid w:val="000F32B8"/>
    <w:rsid w:val="000F354D"/>
    <w:rsid w:val="000F358C"/>
    <w:rsid w:val="000F364E"/>
    <w:rsid w:val="000F3C81"/>
    <w:rsid w:val="000F3CED"/>
    <w:rsid w:val="000F3FE3"/>
    <w:rsid w:val="000F433C"/>
    <w:rsid w:val="000F4B3D"/>
    <w:rsid w:val="000F4CD1"/>
    <w:rsid w:val="000F4D33"/>
    <w:rsid w:val="000F4D63"/>
    <w:rsid w:val="000F4DBB"/>
    <w:rsid w:val="000F4DE5"/>
    <w:rsid w:val="000F4E4C"/>
    <w:rsid w:val="000F4EFC"/>
    <w:rsid w:val="000F4F41"/>
    <w:rsid w:val="000F50E2"/>
    <w:rsid w:val="000F52BF"/>
    <w:rsid w:val="000F5375"/>
    <w:rsid w:val="000F5C94"/>
    <w:rsid w:val="000F5D30"/>
    <w:rsid w:val="000F5D73"/>
    <w:rsid w:val="000F5E40"/>
    <w:rsid w:val="000F61A3"/>
    <w:rsid w:val="000F6521"/>
    <w:rsid w:val="000F662D"/>
    <w:rsid w:val="000F6848"/>
    <w:rsid w:val="000F6A9B"/>
    <w:rsid w:val="000F6C18"/>
    <w:rsid w:val="000F71D1"/>
    <w:rsid w:val="000F7242"/>
    <w:rsid w:val="000F7334"/>
    <w:rsid w:val="000F7C10"/>
    <w:rsid w:val="000F7E5C"/>
    <w:rsid w:val="000F7F71"/>
    <w:rsid w:val="00100094"/>
    <w:rsid w:val="00100115"/>
    <w:rsid w:val="00100372"/>
    <w:rsid w:val="00100401"/>
    <w:rsid w:val="001008D1"/>
    <w:rsid w:val="00100A4B"/>
    <w:rsid w:val="00100C7C"/>
    <w:rsid w:val="00100C94"/>
    <w:rsid w:val="00100D86"/>
    <w:rsid w:val="00100E98"/>
    <w:rsid w:val="001010FA"/>
    <w:rsid w:val="001011F6"/>
    <w:rsid w:val="001014A6"/>
    <w:rsid w:val="00101A0C"/>
    <w:rsid w:val="00101C69"/>
    <w:rsid w:val="00101D6A"/>
    <w:rsid w:val="00101D77"/>
    <w:rsid w:val="00101DA1"/>
    <w:rsid w:val="00101DB8"/>
    <w:rsid w:val="0010215E"/>
    <w:rsid w:val="0010217D"/>
    <w:rsid w:val="001025BC"/>
    <w:rsid w:val="00102812"/>
    <w:rsid w:val="00102C4B"/>
    <w:rsid w:val="00102E22"/>
    <w:rsid w:val="00102EAE"/>
    <w:rsid w:val="0010343A"/>
    <w:rsid w:val="0010355F"/>
    <w:rsid w:val="001037A9"/>
    <w:rsid w:val="0010390B"/>
    <w:rsid w:val="00103A09"/>
    <w:rsid w:val="00103E34"/>
    <w:rsid w:val="00104080"/>
    <w:rsid w:val="001042B0"/>
    <w:rsid w:val="00104388"/>
    <w:rsid w:val="001043EA"/>
    <w:rsid w:val="001049D0"/>
    <w:rsid w:val="00104AA6"/>
    <w:rsid w:val="00104B8A"/>
    <w:rsid w:val="00104C4D"/>
    <w:rsid w:val="00104D1A"/>
    <w:rsid w:val="00104E67"/>
    <w:rsid w:val="00104EAE"/>
    <w:rsid w:val="0010543D"/>
    <w:rsid w:val="00105466"/>
    <w:rsid w:val="0010567D"/>
    <w:rsid w:val="001056D9"/>
    <w:rsid w:val="001058B9"/>
    <w:rsid w:val="00105AF9"/>
    <w:rsid w:val="00105BF5"/>
    <w:rsid w:val="00105D37"/>
    <w:rsid w:val="00105D6C"/>
    <w:rsid w:val="00105DD7"/>
    <w:rsid w:val="00105DF1"/>
    <w:rsid w:val="00105F31"/>
    <w:rsid w:val="001061CB"/>
    <w:rsid w:val="001061CE"/>
    <w:rsid w:val="00106439"/>
    <w:rsid w:val="0010657B"/>
    <w:rsid w:val="001065BA"/>
    <w:rsid w:val="00106822"/>
    <w:rsid w:val="00106C44"/>
    <w:rsid w:val="00106C59"/>
    <w:rsid w:val="00106D18"/>
    <w:rsid w:val="0010723F"/>
    <w:rsid w:val="00107686"/>
    <w:rsid w:val="00107844"/>
    <w:rsid w:val="00107A00"/>
    <w:rsid w:val="00107C3D"/>
    <w:rsid w:val="00107E68"/>
    <w:rsid w:val="00107F5A"/>
    <w:rsid w:val="00110134"/>
    <w:rsid w:val="001101E2"/>
    <w:rsid w:val="001103CE"/>
    <w:rsid w:val="001109AC"/>
    <w:rsid w:val="00110AFF"/>
    <w:rsid w:val="00110E65"/>
    <w:rsid w:val="00110F65"/>
    <w:rsid w:val="00110FAD"/>
    <w:rsid w:val="00111010"/>
    <w:rsid w:val="00111077"/>
    <w:rsid w:val="001111A7"/>
    <w:rsid w:val="001112D9"/>
    <w:rsid w:val="001115BB"/>
    <w:rsid w:val="001115DB"/>
    <w:rsid w:val="00111796"/>
    <w:rsid w:val="00111833"/>
    <w:rsid w:val="00111AEF"/>
    <w:rsid w:val="00111C57"/>
    <w:rsid w:val="00111CA6"/>
    <w:rsid w:val="00111EE5"/>
    <w:rsid w:val="00111F12"/>
    <w:rsid w:val="0011202A"/>
    <w:rsid w:val="0011202F"/>
    <w:rsid w:val="00112042"/>
    <w:rsid w:val="0011207C"/>
    <w:rsid w:val="0011222A"/>
    <w:rsid w:val="00112348"/>
    <w:rsid w:val="001127CC"/>
    <w:rsid w:val="00112800"/>
    <w:rsid w:val="00112CEE"/>
    <w:rsid w:val="00112E2A"/>
    <w:rsid w:val="0011310E"/>
    <w:rsid w:val="00113152"/>
    <w:rsid w:val="00113865"/>
    <w:rsid w:val="00113B89"/>
    <w:rsid w:val="00113E0F"/>
    <w:rsid w:val="00114023"/>
    <w:rsid w:val="00114790"/>
    <w:rsid w:val="00114A2F"/>
    <w:rsid w:val="00114C1F"/>
    <w:rsid w:val="0011500A"/>
    <w:rsid w:val="001150F6"/>
    <w:rsid w:val="00115486"/>
    <w:rsid w:val="0011557D"/>
    <w:rsid w:val="00115580"/>
    <w:rsid w:val="00115CC1"/>
    <w:rsid w:val="00116280"/>
    <w:rsid w:val="00116619"/>
    <w:rsid w:val="00116690"/>
    <w:rsid w:val="00116743"/>
    <w:rsid w:val="0011693E"/>
    <w:rsid w:val="0011697A"/>
    <w:rsid w:val="00116A66"/>
    <w:rsid w:val="00116CF3"/>
    <w:rsid w:val="0011716E"/>
    <w:rsid w:val="0011727E"/>
    <w:rsid w:val="001172AC"/>
    <w:rsid w:val="001174A7"/>
    <w:rsid w:val="00117503"/>
    <w:rsid w:val="00117666"/>
    <w:rsid w:val="0011773C"/>
    <w:rsid w:val="0011776B"/>
    <w:rsid w:val="001177DF"/>
    <w:rsid w:val="00117CC6"/>
    <w:rsid w:val="00120995"/>
    <w:rsid w:val="00120A4E"/>
    <w:rsid w:val="00120B60"/>
    <w:rsid w:val="00121361"/>
    <w:rsid w:val="001216C1"/>
    <w:rsid w:val="0012171A"/>
    <w:rsid w:val="0012171F"/>
    <w:rsid w:val="00121BB4"/>
    <w:rsid w:val="00121C83"/>
    <w:rsid w:val="001224F1"/>
    <w:rsid w:val="00122502"/>
    <w:rsid w:val="001232EE"/>
    <w:rsid w:val="00123461"/>
    <w:rsid w:val="0012386D"/>
    <w:rsid w:val="00123883"/>
    <w:rsid w:val="00123A3B"/>
    <w:rsid w:val="00123AB0"/>
    <w:rsid w:val="001240F2"/>
    <w:rsid w:val="001242A1"/>
    <w:rsid w:val="0012437A"/>
    <w:rsid w:val="0012485A"/>
    <w:rsid w:val="00124866"/>
    <w:rsid w:val="00124969"/>
    <w:rsid w:val="00124AAE"/>
    <w:rsid w:val="00124EFC"/>
    <w:rsid w:val="0012500D"/>
    <w:rsid w:val="0012515B"/>
    <w:rsid w:val="001254C7"/>
    <w:rsid w:val="00125686"/>
    <w:rsid w:val="0012570E"/>
    <w:rsid w:val="001258DF"/>
    <w:rsid w:val="00125B35"/>
    <w:rsid w:val="001260FD"/>
    <w:rsid w:val="001262F7"/>
    <w:rsid w:val="0012635B"/>
    <w:rsid w:val="0012663D"/>
    <w:rsid w:val="001266F2"/>
    <w:rsid w:val="00126774"/>
    <w:rsid w:val="0012680B"/>
    <w:rsid w:val="00126863"/>
    <w:rsid w:val="001268AF"/>
    <w:rsid w:val="00126983"/>
    <w:rsid w:val="001269A8"/>
    <w:rsid w:val="00126C7B"/>
    <w:rsid w:val="00126DEC"/>
    <w:rsid w:val="00126FBC"/>
    <w:rsid w:val="001274B2"/>
    <w:rsid w:val="001277FF"/>
    <w:rsid w:val="00127852"/>
    <w:rsid w:val="001278DE"/>
    <w:rsid w:val="001279D0"/>
    <w:rsid w:val="00127A2F"/>
    <w:rsid w:val="00127D28"/>
    <w:rsid w:val="00127EE6"/>
    <w:rsid w:val="00130176"/>
    <w:rsid w:val="0013080A"/>
    <w:rsid w:val="0013093F"/>
    <w:rsid w:val="00130D6E"/>
    <w:rsid w:val="00130E05"/>
    <w:rsid w:val="00130FFE"/>
    <w:rsid w:val="00131209"/>
    <w:rsid w:val="00131388"/>
    <w:rsid w:val="001315EA"/>
    <w:rsid w:val="001316C7"/>
    <w:rsid w:val="00131762"/>
    <w:rsid w:val="00132559"/>
    <w:rsid w:val="0013277A"/>
    <w:rsid w:val="00132802"/>
    <w:rsid w:val="001329A7"/>
    <w:rsid w:val="00132B5C"/>
    <w:rsid w:val="00132CB6"/>
    <w:rsid w:val="0013302D"/>
    <w:rsid w:val="00133201"/>
    <w:rsid w:val="001333C1"/>
    <w:rsid w:val="0013348E"/>
    <w:rsid w:val="00133639"/>
    <w:rsid w:val="001336AB"/>
    <w:rsid w:val="0013371D"/>
    <w:rsid w:val="00133AA8"/>
    <w:rsid w:val="00133B1F"/>
    <w:rsid w:val="00133B35"/>
    <w:rsid w:val="0013444D"/>
    <w:rsid w:val="00134C30"/>
    <w:rsid w:val="00135461"/>
    <w:rsid w:val="00135511"/>
    <w:rsid w:val="00135873"/>
    <w:rsid w:val="00135A8B"/>
    <w:rsid w:val="00135D04"/>
    <w:rsid w:val="00135D71"/>
    <w:rsid w:val="00135E3B"/>
    <w:rsid w:val="00135F81"/>
    <w:rsid w:val="00136153"/>
    <w:rsid w:val="001365F8"/>
    <w:rsid w:val="001366BA"/>
    <w:rsid w:val="00136797"/>
    <w:rsid w:val="00136927"/>
    <w:rsid w:val="001369B4"/>
    <w:rsid w:val="00136BE2"/>
    <w:rsid w:val="00137025"/>
    <w:rsid w:val="0013733D"/>
    <w:rsid w:val="00137707"/>
    <w:rsid w:val="00137ADD"/>
    <w:rsid w:val="00137B23"/>
    <w:rsid w:val="00137B2B"/>
    <w:rsid w:val="00137CD3"/>
    <w:rsid w:val="00137D9F"/>
    <w:rsid w:val="00137DC9"/>
    <w:rsid w:val="00140181"/>
    <w:rsid w:val="001405EF"/>
    <w:rsid w:val="001405F7"/>
    <w:rsid w:val="0014073E"/>
    <w:rsid w:val="001407A3"/>
    <w:rsid w:val="00140A2A"/>
    <w:rsid w:val="00140B6D"/>
    <w:rsid w:val="00140D03"/>
    <w:rsid w:val="00140DB8"/>
    <w:rsid w:val="00140EDF"/>
    <w:rsid w:val="00140F26"/>
    <w:rsid w:val="00140F4E"/>
    <w:rsid w:val="0014115B"/>
    <w:rsid w:val="00141555"/>
    <w:rsid w:val="00141654"/>
    <w:rsid w:val="00141748"/>
    <w:rsid w:val="00141A1F"/>
    <w:rsid w:val="00141C40"/>
    <w:rsid w:val="00141C8B"/>
    <w:rsid w:val="00141CBA"/>
    <w:rsid w:val="00141D93"/>
    <w:rsid w:val="00141DA3"/>
    <w:rsid w:val="00141F73"/>
    <w:rsid w:val="0014224B"/>
    <w:rsid w:val="00142458"/>
    <w:rsid w:val="001425B5"/>
    <w:rsid w:val="001427B0"/>
    <w:rsid w:val="00142846"/>
    <w:rsid w:val="00142F03"/>
    <w:rsid w:val="001436F4"/>
    <w:rsid w:val="00143E02"/>
    <w:rsid w:val="0014419D"/>
    <w:rsid w:val="00144216"/>
    <w:rsid w:val="00144657"/>
    <w:rsid w:val="00144EF6"/>
    <w:rsid w:val="001453C8"/>
    <w:rsid w:val="0014549F"/>
    <w:rsid w:val="00145832"/>
    <w:rsid w:val="001459E9"/>
    <w:rsid w:val="00145BBB"/>
    <w:rsid w:val="00146182"/>
    <w:rsid w:val="001462C7"/>
    <w:rsid w:val="001463B0"/>
    <w:rsid w:val="0014657E"/>
    <w:rsid w:val="0014689E"/>
    <w:rsid w:val="00146963"/>
    <w:rsid w:val="00146CF4"/>
    <w:rsid w:val="00146DE9"/>
    <w:rsid w:val="001475D6"/>
    <w:rsid w:val="001477C4"/>
    <w:rsid w:val="00147C46"/>
    <w:rsid w:val="00147C77"/>
    <w:rsid w:val="00147CFE"/>
    <w:rsid w:val="001500E3"/>
    <w:rsid w:val="00150741"/>
    <w:rsid w:val="00150777"/>
    <w:rsid w:val="00150983"/>
    <w:rsid w:val="00150BB4"/>
    <w:rsid w:val="00150D8C"/>
    <w:rsid w:val="00150E6E"/>
    <w:rsid w:val="00150E75"/>
    <w:rsid w:val="001515A9"/>
    <w:rsid w:val="001515EF"/>
    <w:rsid w:val="00151917"/>
    <w:rsid w:val="00151936"/>
    <w:rsid w:val="00151B21"/>
    <w:rsid w:val="00151C75"/>
    <w:rsid w:val="00151D04"/>
    <w:rsid w:val="00151D56"/>
    <w:rsid w:val="00151EA8"/>
    <w:rsid w:val="001520A7"/>
    <w:rsid w:val="001524A1"/>
    <w:rsid w:val="001528AE"/>
    <w:rsid w:val="00152CD1"/>
    <w:rsid w:val="00152F21"/>
    <w:rsid w:val="00152F41"/>
    <w:rsid w:val="00152F9E"/>
    <w:rsid w:val="001532C4"/>
    <w:rsid w:val="001532D7"/>
    <w:rsid w:val="001534AD"/>
    <w:rsid w:val="001537C1"/>
    <w:rsid w:val="00153AAF"/>
    <w:rsid w:val="00153CC9"/>
    <w:rsid w:val="00154294"/>
    <w:rsid w:val="0015478C"/>
    <w:rsid w:val="001548AA"/>
    <w:rsid w:val="00154A52"/>
    <w:rsid w:val="00154F92"/>
    <w:rsid w:val="001550DA"/>
    <w:rsid w:val="0015513A"/>
    <w:rsid w:val="001552E7"/>
    <w:rsid w:val="00155320"/>
    <w:rsid w:val="00155B67"/>
    <w:rsid w:val="00155D34"/>
    <w:rsid w:val="00155EF7"/>
    <w:rsid w:val="001560B2"/>
    <w:rsid w:val="001560FB"/>
    <w:rsid w:val="00156447"/>
    <w:rsid w:val="00156473"/>
    <w:rsid w:val="00156BB1"/>
    <w:rsid w:val="00156D96"/>
    <w:rsid w:val="00157063"/>
    <w:rsid w:val="001571CF"/>
    <w:rsid w:val="0015734B"/>
    <w:rsid w:val="00157481"/>
    <w:rsid w:val="00157563"/>
    <w:rsid w:val="00157797"/>
    <w:rsid w:val="00157A5E"/>
    <w:rsid w:val="00157B9F"/>
    <w:rsid w:val="00157CFD"/>
    <w:rsid w:val="001604DA"/>
    <w:rsid w:val="001607B3"/>
    <w:rsid w:val="001607B7"/>
    <w:rsid w:val="0016168B"/>
    <w:rsid w:val="00161B4D"/>
    <w:rsid w:val="00161BA0"/>
    <w:rsid w:val="00161CEB"/>
    <w:rsid w:val="00162004"/>
    <w:rsid w:val="001625C1"/>
    <w:rsid w:val="00162771"/>
    <w:rsid w:val="001627FA"/>
    <w:rsid w:val="001628BC"/>
    <w:rsid w:val="00162B0D"/>
    <w:rsid w:val="00162E44"/>
    <w:rsid w:val="00162EB4"/>
    <w:rsid w:val="0016304A"/>
    <w:rsid w:val="001634B4"/>
    <w:rsid w:val="001637C0"/>
    <w:rsid w:val="001642DE"/>
    <w:rsid w:val="00164481"/>
    <w:rsid w:val="00164593"/>
    <w:rsid w:val="001647F8"/>
    <w:rsid w:val="00164835"/>
    <w:rsid w:val="00164BAD"/>
    <w:rsid w:val="00164BD1"/>
    <w:rsid w:val="00164C29"/>
    <w:rsid w:val="00164C60"/>
    <w:rsid w:val="00164D32"/>
    <w:rsid w:val="00164D34"/>
    <w:rsid w:val="00164FA6"/>
    <w:rsid w:val="00165516"/>
    <w:rsid w:val="0016553B"/>
    <w:rsid w:val="0016587A"/>
    <w:rsid w:val="00165BD3"/>
    <w:rsid w:val="00165F80"/>
    <w:rsid w:val="0016624A"/>
    <w:rsid w:val="00166660"/>
    <w:rsid w:val="00166679"/>
    <w:rsid w:val="00166EC0"/>
    <w:rsid w:val="001670CA"/>
    <w:rsid w:val="001673A2"/>
    <w:rsid w:val="001673C4"/>
    <w:rsid w:val="0016767D"/>
    <w:rsid w:val="00167847"/>
    <w:rsid w:val="00167848"/>
    <w:rsid w:val="001678EA"/>
    <w:rsid w:val="00167C35"/>
    <w:rsid w:val="00167D86"/>
    <w:rsid w:val="00167ECE"/>
    <w:rsid w:val="00170313"/>
    <w:rsid w:val="001707CA"/>
    <w:rsid w:val="001707F8"/>
    <w:rsid w:val="001707FF"/>
    <w:rsid w:val="00170A25"/>
    <w:rsid w:val="00170B34"/>
    <w:rsid w:val="00170B66"/>
    <w:rsid w:val="00170F3A"/>
    <w:rsid w:val="00170FD7"/>
    <w:rsid w:val="001710E9"/>
    <w:rsid w:val="00171406"/>
    <w:rsid w:val="0017183B"/>
    <w:rsid w:val="00171BFE"/>
    <w:rsid w:val="00171D8B"/>
    <w:rsid w:val="00171E3D"/>
    <w:rsid w:val="00171F8A"/>
    <w:rsid w:val="00172183"/>
    <w:rsid w:val="001721F6"/>
    <w:rsid w:val="001724B7"/>
    <w:rsid w:val="00172822"/>
    <w:rsid w:val="001728E9"/>
    <w:rsid w:val="00172996"/>
    <w:rsid w:val="00172B8E"/>
    <w:rsid w:val="00172E1F"/>
    <w:rsid w:val="00172FB7"/>
    <w:rsid w:val="00173097"/>
    <w:rsid w:val="0017311B"/>
    <w:rsid w:val="001731BE"/>
    <w:rsid w:val="00173481"/>
    <w:rsid w:val="001739C8"/>
    <w:rsid w:val="00173A82"/>
    <w:rsid w:val="00174404"/>
    <w:rsid w:val="0017454B"/>
    <w:rsid w:val="00174618"/>
    <w:rsid w:val="00174BB3"/>
    <w:rsid w:val="00174CD3"/>
    <w:rsid w:val="00174D9F"/>
    <w:rsid w:val="0017515A"/>
    <w:rsid w:val="00175274"/>
    <w:rsid w:val="001754BD"/>
    <w:rsid w:val="00175597"/>
    <w:rsid w:val="00175737"/>
    <w:rsid w:val="00175A0E"/>
    <w:rsid w:val="00175B2B"/>
    <w:rsid w:val="00175B8B"/>
    <w:rsid w:val="00175C4E"/>
    <w:rsid w:val="00175E4D"/>
    <w:rsid w:val="0017617A"/>
    <w:rsid w:val="00176564"/>
    <w:rsid w:val="0017670F"/>
    <w:rsid w:val="00176726"/>
    <w:rsid w:val="001768A5"/>
    <w:rsid w:val="00176A21"/>
    <w:rsid w:val="00177183"/>
    <w:rsid w:val="00177236"/>
    <w:rsid w:val="001774CA"/>
    <w:rsid w:val="001775B9"/>
    <w:rsid w:val="00177A58"/>
    <w:rsid w:val="00177AB1"/>
    <w:rsid w:val="00177E89"/>
    <w:rsid w:val="00177F8B"/>
    <w:rsid w:val="001804FD"/>
    <w:rsid w:val="00180531"/>
    <w:rsid w:val="001805D7"/>
    <w:rsid w:val="00180845"/>
    <w:rsid w:val="00180A63"/>
    <w:rsid w:val="00180B4D"/>
    <w:rsid w:val="00180B57"/>
    <w:rsid w:val="00180BDA"/>
    <w:rsid w:val="00180DCB"/>
    <w:rsid w:val="00181073"/>
    <w:rsid w:val="001814F7"/>
    <w:rsid w:val="001816CC"/>
    <w:rsid w:val="00181853"/>
    <w:rsid w:val="00181BC5"/>
    <w:rsid w:val="00181DE7"/>
    <w:rsid w:val="0018206F"/>
    <w:rsid w:val="001820DB"/>
    <w:rsid w:val="001821FD"/>
    <w:rsid w:val="0018223B"/>
    <w:rsid w:val="0018238D"/>
    <w:rsid w:val="00182655"/>
    <w:rsid w:val="00182725"/>
    <w:rsid w:val="001827F6"/>
    <w:rsid w:val="00182B31"/>
    <w:rsid w:val="00182D6D"/>
    <w:rsid w:val="00183243"/>
    <w:rsid w:val="00183A6D"/>
    <w:rsid w:val="00183B57"/>
    <w:rsid w:val="00183CD8"/>
    <w:rsid w:val="00183CEF"/>
    <w:rsid w:val="00183D40"/>
    <w:rsid w:val="00183D5C"/>
    <w:rsid w:val="001840FB"/>
    <w:rsid w:val="001841C3"/>
    <w:rsid w:val="001844D3"/>
    <w:rsid w:val="00184584"/>
    <w:rsid w:val="001846E6"/>
    <w:rsid w:val="0018479E"/>
    <w:rsid w:val="001848D9"/>
    <w:rsid w:val="00184A36"/>
    <w:rsid w:val="001851CB"/>
    <w:rsid w:val="0018548E"/>
    <w:rsid w:val="00185715"/>
    <w:rsid w:val="00185DB0"/>
    <w:rsid w:val="001862D2"/>
    <w:rsid w:val="001862DC"/>
    <w:rsid w:val="00186625"/>
    <w:rsid w:val="001869A2"/>
    <w:rsid w:val="00186AAB"/>
    <w:rsid w:val="00186ADD"/>
    <w:rsid w:val="00186E68"/>
    <w:rsid w:val="00186E7B"/>
    <w:rsid w:val="00187068"/>
    <w:rsid w:val="0018734C"/>
    <w:rsid w:val="00187707"/>
    <w:rsid w:val="00187AB1"/>
    <w:rsid w:val="00187CB7"/>
    <w:rsid w:val="00187ED7"/>
    <w:rsid w:val="001904A4"/>
    <w:rsid w:val="001905AD"/>
    <w:rsid w:val="0019067B"/>
    <w:rsid w:val="0019098D"/>
    <w:rsid w:val="00190AAA"/>
    <w:rsid w:val="00190C2A"/>
    <w:rsid w:val="00190D88"/>
    <w:rsid w:val="00190E5F"/>
    <w:rsid w:val="00190F5E"/>
    <w:rsid w:val="00191270"/>
    <w:rsid w:val="00191365"/>
    <w:rsid w:val="001917CD"/>
    <w:rsid w:val="00191B1D"/>
    <w:rsid w:val="00191B62"/>
    <w:rsid w:val="00191FE0"/>
    <w:rsid w:val="0019219A"/>
    <w:rsid w:val="00192A07"/>
    <w:rsid w:val="00192DE4"/>
    <w:rsid w:val="00192E98"/>
    <w:rsid w:val="00192EB1"/>
    <w:rsid w:val="00193096"/>
    <w:rsid w:val="001932F7"/>
    <w:rsid w:val="0019333D"/>
    <w:rsid w:val="001934DF"/>
    <w:rsid w:val="0019351B"/>
    <w:rsid w:val="0019353E"/>
    <w:rsid w:val="001936B5"/>
    <w:rsid w:val="00193749"/>
    <w:rsid w:val="0019385D"/>
    <w:rsid w:val="00193D67"/>
    <w:rsid w:val="00193E86"/>
    <w:rsid w:val="00194723"/>
    <w:rsid w:val="00194766"/>
    <w:rsid w:val="00194801"/>
    <w:rsid w:val="00194C22"/>
    <w:rsid w:val="00194CEE"/>
    <w:rsid w:val="00194DC9"/>
    <w:rsid w:val="0019532F"/>
    <w:rsid w:val="00195606"/>
    <w:rsid w:val="001958FC"/>
    <w:rsid w:val="0019593A"/>
    <w:rsid w:val="00195BDA"/>
    <w:rsid w:val="0019628A"/>
    <w:rsid w:val="00196303"/>
    <w:rsid w:val="00196365"/>
    <w:rsid w:val="0019641A"/>
    <w:rsid w:val="00196560"/>
    <w:rsid w:val="001969CC"/>
    <w:rsid w:val="00196DD4"/>
    <w:rsid w:val="001971B1"/>
    <w:rsid w:val="001975ED"/>
    <w:rsid w:val="00197A0A"/>
    <w:rsid w:val="00197AC6"/>
    <w:rsid w:val="00197D25"/>
    <w:rsid w:val="00197DCE"/>
    <w:rsid w:val="001A02DD"/>
    <w:rsid w:val="001A04D8"/>
    <w:rsid w:val="001A04E2"/>
    <w:rsid w:val="001A0802"/>
    <w:rsid w:val="001A0D4B"/>
    <w:rsid w:val="001A0EA3"/>
    <w:rsid w:val="001A0EED"/>
    <w:rsid w:val="001A0FEE"/>
    <w:rsid w:val="001A1226"/>
    <w:rsid w:val="001A13E0"/>
    <w:rsid w:val="001A15D3"/>
    <w:rsid w:val="001A1625"/>
    <w:rsid w:val="001A1657"/>
    <w:rsid w:val="001A16ED"/>
    <w:rsid w:val="001A17C3"/>
    <w:rsid w:val="001A1974"/>
    <w:rsid w:val="001A19DC"/>
    <w:rsid w:val="001A1B2E"/>
    <w:rsid w:val="001A1BC7"/>
    <w:rsid w:val="001A1E0C"/>
    <w:rsid w:val="001A1FEB"/>
    <w:rsid w:val="001A235A"/>
    <w:rsid w:val="001A2D97"/>
    <w:rsid w:val="001A2E40"/>
    <w:rsid w:val="001A2FBC"/>
    <w:rsid w:val="001A306D"/>
    <w:rsid w:val="001A3416"/>
    <w:rsid w:val="001A35DD"/>
    <w:rsid w:val="001A368F"/>
    <w:rsid w:val="001A38D9"/>
    <w:rsid w:val="001A3A7F"/>
    <w:rsid w:val="001A3BE6"/>
    <w:rsid w:val="001A3C04"/>
    <w:rsid w:val="001A3DE1"/>
    <w:rsid w:val="001A3E14"/>
    <w:rsid w:val="001A3F2F"/>
    <w:rsid w:val="001A4198"/>
    <w:rsid w:val="001A42B1"/>
    <w:rsid w:val="001A43CD"/>
    <w:rsid w:val="001A4417"/>
    <w:rsid w:val="001A44AF"/>
    <w:rsid w:val="001A44BB"/>
    <w:rsid w:val="001A514B"/>
    <w:rsid w:val="001A51C9"/>
    <w:rsid w:val="001A5262"/>
    <w:rsid w:val="001A5425"/>
    <w:rsid w:val="001A5428"/>
    <w:rsid w:val="001A5459"/>
    <w:rsid w:val="001A5634"/>
    <w:rsid w:val="001A5D2C"/>
    <w:rsid w:val="001A5D5E"/>
    <w:rsid w:val="001A648A"/>
    <w:rsid w:val="001A64C6"/>
    <w:rsid w:val="001A68EF"/>
    <w:rsid w:val="001A6936"/>
    <w:rsid w:val="001A6B4E"/>
    <w:rsid w:val="001A6DEE"/>
    <w:rsid w:val="001A6E71"/>
    <w:rsid w:val="001A7245"/>
    <w:rsid w:val="001A7279"/>
    <w:rsid w:val="001A78D2"/>
    <w:rsid w:val="001A7976"/>
    <w:rsid w:val="001A7A71"/>
    <w:rsid w:val="001A7AF6"/>
    <w:rsid w:val="001A7CAD"/>
    <w:rsid w:val="001A7D30"/>
    <w:rsid w:val="001A7EC5"/>
    <w:rsid w:val="001A7F73"/>
    <w:rsid w:val="001B007E"/>
    <w:rsid w:val="001B008A"/>
    <w:rsid w:val="001B023F"/>
    <w:rsid w:val="001B065E"/>
    <w:rsid w:val="001B0664"/>
    <w:rsid w:val="001B09CD"/>
    <w:rsid w:val="001B0F21"/>
    <w:rsid w:val="001B0F97"/>
    <w:rsid w:val="001B1053"/>
    <w:rsid w:val="001B10FE"/>
    <w:rsid w:val="001B1142"/>
    <w:rsid w:val="001B12CF"/>
    <w:rsid w:val="001B1492"/>
    <w:rsid w:val="001B1578"/>
    <w:rsid w:val="001B158D"/>
    <w:rsid w:val="001B1926"/>
    <w:rsid w:val="001B19B2"/>
    <w:rsid w:val="001B1CF8"/>
    <w:rsid w:val="001B1E95"/>
    <w:rsid w:val="001B20E0"/>
    <w:rsid w:val="001B20EB"/>
    <w:rsid w:val="001B2242"/>
    <w:rsid w:val="001B2372"/>
    <w:rsid w:val="001B2807"/>
    <w:rsid w:val="001B2C0C"/>
    <w:rsid w:val="001B2CF8"/>
    <w:rsid w:val="001B2D30"/>
    <w:rsid w:val="001B2DE3"/>
    <w:rsid w:val="001B32D7"/>
    <w:rsid w:val="001B3780"/>
    <w:rsid w:val="001B3A73"/>
    <w:rsid w:val="001B3B09"/>
    <w:rsid w:val="001B3D78"/>
    <w:rsid w:val="001B3EE1"/>
    <w:rsid w:val="001B3FCE"/>
    <w:rsid w:val="001B3FE3"/>
    <w:rsid w:val="001B43DA"/>
    <w:rsid w:val="001B446E"/>
    <w:rsid w:val="001B4B3B"/>
    <w:rsid w:val="001B4C43"/>
    <w:rsid w:val="001B4FFA"/>
    <w:rsid w:val="001B500A"/>
    <w:rsid w:val="001B5053"/>
    <w:rsid w:val="001B5210"/>
    <w:rsid w:val="001B52FB"/>
    <w:rsid w:val="001B53E8"/>
    <w:rsid w:val="001B55A2"/>
    <w:rsid w:val="001B5662"/>
    <w:rsid w:val="001B58E1"/>
    <w:rsid w:val="001B5A45"/>
    <w:rsid w:val="001B5D13"/>
    <w:rsid w:val="001B5D25"/>
    <w:rsid w:val="001B5DD2"/>
    <w:rsid w:val="001B5DFE"/>
    <w:rsid w:val="001B61C4"/>
    <w:rsid w:val="001B65AB"/>
    <w:rsid w:val="001B698D"/>
    <w:rsid w:val="001B6A40"/>
    <w:rsid w:val="001B6B11"/>
    <w:rsid w:val="001B7012"/>
    <w:rsid w:val="001B706F"/>
    <w:rsid w:val="001B71CB"/>
    <w:rsid w:val="001B7274"/>
    <w:rsid w:val="001B7380"/>
    <w:rsid w:val="001B7381"/>
    <w:rsid w:val="001B76A1"/>
    <w:rsid w:val="001B7B32"/>
    <w:rsid w:val="001B7B68"/>
    <w:rsid w:val="001B7F3F"/>
    <w:rsid w:val="001C0107"/>
    <w:rsid w:val="001C0179"/>
    <w:rsid w:val="001C075A"/>
    <w:rsid w:val="001C0A16"/>
    <w:rsid w:val="001C0A89"/>
    <w:rsid w:val="001C0C9E"/>
    <w:rsid w:val="001C0F1D"/>
    <w:rsid w:val="001C1136"/>
    <w:rsid w:val="001C12F2"/>
    <w:rsid w:val="001C1406"/>
    <w:rsid w:val="001C14A4"/>
    <w:rsid w:val="001C158B"/>
    <w:rsid w:val="001C16F3"/>
    <w:rsid w:val="001C1B3E"/>
    <w:rsid w:val="001C1B4C"/>
    <w:rsid w:val="001C1E9C"/>
    <w:rsid w:val="001C264C"/>
    <w:rsid w:val="001C29CD"/>
    <w:rsid w:val="001C2BD6"/>
    <w:rsid w:val="001C2CED"/>
    <w:rsid w:val="001C37FD"/>
    <w:rsid w:val="001C386D"/>
    <w:rsid w:val="001C3A6C"/>
    <w:rsid w:val="001C3C75"/>
    <w:rsid w:val="001C3CEC"/>
    <w:rsid w:val="001C3FD1"/>
    <w:rsid w:val="001C3FE4"/>
    <w:rsid w:val="001C412C"/>
    <w:rsid w:val="001C4468"/>
    <w:rsid w:val="001C474D"/>
    <w:rsid w:val="001C494C"/>
    <w:rsid w:val="001C4A6F"/>
    <w:rsid w:val="001C5011"/>
    <w:rsid w:val="001C518E"/>
    <w:rsid w:val="001C5601"/>
    <w:rsid w:val="001C5747"/>
    <w:rsid w:val="001C5788"/>
    <w:rsid w:val="001C57E0"/>
    <w:rsid w:val="001C58EB"/>
    <w:rsid w:val="001C5CAA"/>
    <w:rsid w:val="001C6027"/>
    <w:rsid w:val="001C610E"/>
    <w:rsid w:val="001C6372"/>
    <w:rsid w:val="001C6482"/>
    <w:rsid w:val="001C67E6"/>
    <w:rsid w:val="001C692C"/>
    <w:rsid w:val="001C69DA"/>
    <w:rsid w:val="001C6A60"/>
    <w:rsid w:val="001C6BC2"/>
    <w:rsid w:val="001C6C0E"/>
    <w:rsid w:val="001C6C89"/>
    <w:rsid w:val="001C6CD7"/>
    <w:rsid w:val="001C6DCF"/>
    <w:rsid w:val="001C6F9A"/>
    <w:rsid w:val="001C74F0"/>
    <w:rsid w:val="001C751C"/>
    <w:rsid w:val="001C756E"/>
    <w:rsid w:val="001C7625"/>
    <w:rsid w:val="001C7681"/>
    <w:rsid w:val="001C7AD4"/>
    <w:rsid w:val="001C7D6E"/>
    <w:rsid w:val="001C7E33"/>
    <w:rsid w:val="001C7EE1"/>
    <w:rsid w:val="001C7F63"/>
    <w:rsid w:val="001D01B0"/>
    <w:rsid w:val="001D02B4"/>
    <w:rsid w:val="001D038E"/>
    <w:rsid w:val="001D047C"/>
    <w:rsid w:val="001D0884"/>
    <w:rsid w:val="001D0B68"/>
    <w:rsid w:val="001D0F7F"/>
    <w:rsid w:val="001D1064"/>
    <w:rsid w:val="001D110A"/>
    <w:rsid w:val="001D12FC"/>
    <w:rsid w:val="001D146D"/>
    <w:rsid w:val="001D17BF"/>
    <w:rsid w:val="001D17F2"/>
    <w:rsid w:val="001D19C9"/>
    <w:rsid w:val="001D1B1C"/>
    <w:rsid w:val="001D2691"/>
    <w:rsid w:val="001D2934"/>
    <w:rsid w:val="001D2FF3"/>
    <w:rsid w:val="001D30EA"/>
    <w:rsid w:val="001D3255"/>
    <w:rsid w:val="001D3373"/>
    <w:rsid w:val="001D33D9"/>
    <w:rsid w:val="001D3566"/>
    <w:rsid w:val="001D3BEC"/>
    <w:rsid w:val="001D3EDC"/>
    <w:rsid w:val="001D4B9E"/>
    <w:rsid w:val="001D4C3D"/>
    <w:rsid w:val="001D4C64"/>
    <w:rsid w:val="001D4CD5"/>
    <w:rsid w:val="001D4F1D"/>
    <w:rsid w:val="001D51A7"/>
    <w:rsid w:val="001D5884"/>
    <w:rsid w:val="001D597F"/>
    <w:rsid w:val="001D5ACF"/>
    <w:rsid w:val="001D5BDF"/>
    <w:rsid w:val="001D6269"/>
    <w:rsid w:val="001D642C"/>
    <w:rsid w:val="001D654A"/>
    <w:rsid w:val="001D6AA6"/>
    <w:rsid w:val="001D6C7A"/>
    <w:rsid w:val="001D6C7E"/>
    <w:rsid w:val="001D6CEA"/>
    <w:rsid w:val="001D73B2"/>
    <w:rsid w:val="001D75F8"/>
    <w:rsid w:val="001D7677"/>
    <w:rsid w:val="001D769B"/>
    <w:rsid w:val="001D77CF"/>
    <w:rsid w:val="001D7DD2"/>
    <w:rsid w:val="001E0271"/>
    <w:rsid w:val="001E07B8"/>
    <w:rsid w:val="001E09CC"/>
    <w:rsid w:val="001E0AFC"/>
    <w:rsid w:val="001E0EC1"/>
    <w:rsid w:val="001E10D6"/>
    <w:rsid w:val="001E1104"/>
    <w:rsid w:val="001E1371"/>
    <w:rsid w:val="001E14BE"/>
    <w:rsid w:val="001E1AC4"/>
    <w:rsid w:val="001E1CC1"/>
    <w:rsid w:val="001E2080"/>
    <w:rsid w:val="001E21D2"/>
    <w:rsid w:val="001E22B7"/>
    <w:rsid w:val="001E235F"/>
    <w:rsid w:val="001E236F"/>
    <w:rsid w:val="001E24DC"/>
    <w:rsid w:val="001E265A"/>
    <w:rsid w:val="001E2AA9"/>
    <w:rsid w:val="001E2AEA"/>
    <w:rsid w:val="001E2CBE"/>
    <w:rsid w:val="001E2E7D"/>
    <w:rsid w:val="001E2FD9"/>
    <w:rsid w:val="001E32FB"/>
    <w:rsid w:val="001E3480"/>
    <w:rsid w:val="001E34C7"/>
    <w:rsid w:val="001E355B"/>
    <w:rsid w:val="001E3584"/>
    <w:rsid w:val="001E3624"/>
    <w:rsid w:val="001E3CF4"/>
    <w:rsid w:val="001E3E3B"/>
    <w:rsid w:val="001E3F17"/>
    <w:rsid w:val="001E401D"/>
    <w:rsid w:val="001E403B"/>
    <w:rsid w:val="001E424A"/>
    <w:rsid w:val="001E449C"/>
    <w:rsid w:val="001E44E7"/>
    <w:rsid w:val="001E4679"/>
    <w:rsid w:val="001E4B14"/>
    <w:rsid w:val="001E4BCF"/>
    <w:rsid w:val="001E51BC"/>
    <w:rsid w:val="001E57DF"/>
    <w:rsid w:val="001E57FC"/>
    <w:rsid w:val="001E5858"/>
    <w:rsid w:val="001E5B73"/>
    <w:rsid w:val="001E5EF4"/>
    <w:rsid w:val="001E61E9"/>
    <w:rsid w:val="001E63D6"/>
    <w:rsid w:val="001E64A1"/>
    <w:rsid w:val="001E685A"/>
    <w:rsid w:val="001E6AEC"/>
    <w:rsid w:val="001E6CF5"/>
    <w:rsid w:val="001E6D8C"/>
    <w:rsid w:val="001E6DAC"/>
    <w:rsid w:val="001E6E24"/>
    <w:rsid w:val="001E6EE1"/>
    <w:rsid w:val="001E6F92"/>
    <w:rsid w:val="001E7156"/>
    <w:rsid w:val="001E759D"/>
    <w:rsid w:val="001E79D6"/>
    <w:rsid w:val="001E7E76"/>
    <w:rsid w:val="001E7E84"/>
    <w:rsid w:val="001E7ED9"/>
    <w:rsid w:val="001F00BD"/>
    <w:rsid w:val="001F00CA"/>
    <w:rsid w:val="001F00F7"/>
    <w:rsid w:val="001F03FE"/>
    <w:rsid w:val="001F0438"/>
    <w:rsid w:val="001F08D3"/>
    <w:rsid w:val="001F0A7E"/>
    <w:rsid w:val="001F0B01"/>
    <w:rsid w:val="001F0FEF"/>
    <w:rsid w:val="001F10A7"/>
    <w:rsid w:val="001F1161"/>
    <w:rsid w:val="001F1B26"/>
    <w:rsid w:val="001F1E01"/>
    <w:rsid w:val="001F1E0B"/>
    <w:rsid w:val="001F2095"/>
    <w:rsid w:val="001F21CB"/>
    <w:rsid w:val="001F236C"/>
    <w:rsid w:val="001F27AF"/>
    <w:rsid w:val="001F2C10"/>
    <w:rsid w:val="001F2E9D"/>
    <w:rsid w:val="001F3036"/>
    <w:rsid w:val="001F3638"/>
    <w:rsid w:val="001F36D8"/>
    <w:rsid w:val="001F395D"/>
    <w:rsid w:val="001F39A8"/>
    <w:rsid w:val="001F39DB"/>
    <w:rsid w:val="001F3A88"/>
    <w:rsid w:val="001F3CDD"/>
    <w:rsid w:val="001F3E64"/>
    <w:rsid w:val="001F3FE5"/>
    <w:rsid w:val="001F40B0"/>
    <w:rsid w:val="001F424A"/>
    <w:rsid w:val="001F438D"/>
    <w:rsid w:val="001F456A"/>
    <w:rsid w:val="001F4613"/>
    <w:rsid w:val="001F4885"/>
    <w:rsid w:val="001F4D12"/>
    <w:rsid w:val="001F4FD7"/>
    <w:rsid w:val="001F5B48"/>
    <w:rsid w:val="001F5CF1"/>
    <w:rsid w:val="001F5DE5"/>
    <w:rsid w:val="001F5F47"/>
    <w:rsid w:val="001F626A"/>
    <w:rsid w:val="001F652E"/>
    <w:rsid w:val="001F657C"/>
    <w:rsid w:val="001F6731"/>
    <w:rsid w:val="001F6940"/>
    <w:rsid w:val="001F6B19"/>
    <w:rsid w:val="001F79E0"/>
    <w:rsid w:val="001F7BDB"/>
    <w:rsid w:val="001F7C4D"/>
    <w:rsid w:val="001F7DFF"/>
    <w:rsid w:val="0020006C"/>
    <w:rsid w:val="0020075F"/>
    <w:rsid w:val="00200D6D"/>
    <w:rsid w:val="0020112A"/>
    <w:rsid w:val="0020132B"/>
    <w:rsid w:val="0020133B"/>
    <w:rsid w:val="002015AA"/>
    <w:rsid w:val="002015C6"/>
    <w:rsid w:val="00201604"/>
    <w:rsid w:val="002018CF"/>
    <w:rsid w:val="00201BCC"/>
    <w:rsid w:val="00201BF4"/>
    <w:rsid w:val="00201F6D"/>
    <w:rsid w:val="002022FF"/>
    <w:rsid w:val="00202391"/>
    <w:rsid w:val="00202AE1"/>
    <w:rsid w:val="00202B37"/>
    <w:rsid w:val="00202CCF"/>
    <w:rsid w:val="00202D78"/>
    <w:rsid w:val="00202E8F"/>
    <w:rsid w:val="00202FFE"/>
    <w:rsid w:val="002038E5"/>
    <w:rsid w:val="002039A9"/>
    <w:rsid w:val="00203B00"/>
    <w:rsid w:val="00203B4D"/>
    <w:rsid w:val="00203CE7"/>
    <w:rsid w:val="00203EAF"/>
    <w:rsid w:val="00203FBE"/>
    <w:rsid w:val="002040A2"/>
    <w:rsid w:val="002040CC"/>
    <w:rsid w:val="002042FD"/>
    <w:rsid w:val="00204681"/>
    <w:rsid w:val="00204769"/>
    <w:rsid w:val="002048E2"/>
    <w:rsid w:val="00204C68"/>
    <w:rsid w:val="002050BC"/>
    <w:rsid w:val="002050C7"/>
    <w:rsid w:val="002051B8"/>
    <w:rsid w:val="00205523"/>
    <w:rsid w:val="0020566F"/>
    <w:rsid w:val="002056B3"/>
    <w:rsid w:val="0020575C"/>
    <w:rsid w:val="00205BF8"/>
    <w:rsid w:val="00205C48"/>
    <w:rsid w:val="00205D3A"/>
    <w:rsid w:val="002061B6"/>
    <w:rsid w:val="0020654B"/>
    <w:rsid w:val="002066A3"/>
    <w:rsid w:val="002067C4"/>
    <w:rsid w:val="0020681F"/>
    <w:rsid w:val="00206EE9"/>
    <w:rsid w:val="00207188"/>
    <w:rsid w:val="0020720E"/>
    <w:rsid w:val="0020765B"/>
    <w:rsid w:val="002076CE"/>
    <w:rsid w:val="0020782E"/>
    <w:rsid w:val="00207843"/>
    <w:rsid w:val="002078CE"/>
    <w:rsid w:val="00207930"/>
    <w:rsid w:val="002079B7"/>
    <w:rsid w:val="00207AF8"/>
    <w:rsid w:val="00207B1E"/>
    <w:rsid w:val="00207BF6"/>
    <w:rsid w:val="00207F15"/>
    <w:rsid w:val="002101D2"/>
    <w:rsid w:val="002102FD"/>
    <w:rsid w:val="0021034F"/>
    <w:rsid w:val="0021073A"/>
    <w:rsid w:val="00210742"/>
    <w:rsid w:val="002107D2"/>
    <w:rsid w:val="002109BC"/>
    <w:rsid w:val="00210BB4"/>
    <w:rsid w:val="00210C92"/>
    <w:rsid w:val="002113F5"/>
    <w:rsid w:val="0021197C"/>
    <w:rsid w:val="00211B0C"/>
    <w:rsid w:val="00211F90"/>
    <w:rsid w:val="00212531"/>
    <w:rsid w:val="00212740"/>
    <w:rsid w:val="0021298E"/>
    <w:rsid w:val="002129B4"/>
    <w:rsid w:val="00212A81"/>
    <w:rsid w:val="00212E72"/>
    <w:rsid w:val="00213191"/>
    <w:rsid w:val="002131FD"/>
    <w:rsid w:val="00213248"/>
    <w:rsid w:val="00213252"/>
    <w:rsid w:val="00213287"/>
    <w:rsid w:val="00213979"/>
    <w:rsid w:val="00213A38"/>
    <w:rsid w:val="00213CD0"/>
    <w:rsid w:val="00213DFF"/>
    <w:rsid w:val="00214212"/>
    <w:rsid w:val="00214448"/>
    <w:rsid w:val="0021461F"/>
    <w:rsid w:val="00214792"/>
    <w:rsid w:val="002147B2"/>
    <w:rsid w:val="00214987"/>
    <w:rsid w:val="00214AC7"/>
    <w:rsid w:val="00214C75"/>
    <w:rsid w:val="00215568"/>
    <w:rsid w:val="002156AE"/>
    <w:rsid w:val="002156F9"/>
    <w:rsid w:val="00215701"/>
    <w:rsid w:val="002158A5"/>
    <w:rsid w:val="00215A3D"/>
    <w:rsid w:val="00215A8D"/>
    <w:rsid w:val="00215F90"/>
    <w:rsid w:val="0021612E"/>
    <w:rsid w:val="00216306"/>
    <w:rsid w:val="00216555"/>
    <w:rsid w:val="00216854"/>
    <w:rsid w:val="00216996"/>
    <w:rsid w:val="00216A20"/>
    <w:rsid w:val="00216BB2"/>
    <w:rsid w:val="00216D6E"/>
    <w:rsid w:val="00216F17"/>
    <w:rsid w:val="00217186"/>
    <w:rsid w:val="002172E2"/>
    <w:rsid w:val="00217A31"/>
    <w:rsid w:val="00217AAC"/>
    <w:rsid w:val="00217AD2"/>
    <w:rsid w:val="00217BD3"/>
    <w:rsid w:val="00217E60"/>
    <w:rsid w:val="0022045D"/>
    <w:rsid w:val="00220474"/>
    <w:rsid w:val="00220559"/>
    <w:rsid w:val="002207E1"/>
    <w:rsid w:val="002208A5"/>
    <w:rsid w:val="00220944"/>
    <w:rsid w:val="00220A6D"/>
    <w:rsid w:val="00220AC7"/>
    <w:rsid w:val="00220BD2"/>
    <w:rsid w:val="00221058"/>
    <w:rsid w:val="00221445"/>
    <w:rsid w:val="002219A4"/>
    <w:rsid w:val="00221D3F"/>
    <w:rsid w:val="00221EDD"/>
    <w:rsid w:val="00221F05"/>
    <w:rsid w:val="00221F68"/>
    <w:rsid w:val="0022205D"/>
    <w:rsid w:val="002224E8"/>
    <w:rsid w:val="00222697"/>
    <w:rsid w:val="00222712"/>
    <w:rsid w:val="00222824"/>
    <w:rsid w:val="0022289D"/>
    <w:rsid w:val="00222D01"/>
    <w:rsid w:val="00222E5C"/>
    <w:rsid w:val="00222F6F"/>
    <w:rsid w:val="00223155"/>
    <w:rsid w:val="00223871"/>
    <w:rsid w:val="00223C45"/>
    <w:rsid w:val="00223DC0"/>
    <w:rsid w:val="00223F35"/>
    <w:rsid w:val="002243C0"/>
    <w:rsid w:val="0022448B"/>
    <w:rsid w:val="00224784"/>
    <w:rsid w:val="00224C83"/>
    <w:rsid w:val="00224C9E"/>
    <w:rsid w:val="00224E60"/>
    <w:rsid w:val="00224F0B"/>
    <w:rsid w:val="00225286"/>
    <w:rsid w:val="002253F7"/>
    <w:rsid w:val="00225607"/>
    <w:rsid w:val="0022566B"/>
    <w:rsid w:val="00225912"/>
    <w:rsid w:val="00225960"/>
    <w:rsid w:val="00225997"/>
    <w:rsid w:val="00225999"/>
    <w:rsid w:val="00225B1A"/>
    <w:rsid w:val="00226252"/>
    <w:rsid w:val="00226413"/>
    <w:rsid w:val="00226456"/>
    <w:rsid w:val="0022652F"/>
    <w:rsid w:val="002265F6"/>
    <w:rsid w:val="0022683C"/>
    <w:rsid w:val="002268D5"/>
    <w:rsid w:val="002272DC"/>
    <w:rsid w:val="0022759F"/>
    <w:rsid w:val="002276AD"/>
    <w:rsid w:val="0022777C"/>
    <w:rsid w:val="00227991"/>
    <w:rsid w:val="00227BB1"/>
    <w:rsid w:val="00227BFB"/>
    <w:rsid w:val="00227EDB"/>
    <w:rsid w:val="00227F59"/>
    <w:rsid w:val="00230332"/>
    <w:rsid w:val="0023049B"/>
    <w:rsid w:val="00230663"/>
    <w:rsid w:val="002307B4"/>
    <w:rsid w:val="00230D09"/>
    <w:rsid w:val="0023131F"/>
    <w:rsid w:val="00231385"/>
    <w:rsid w:val="0023140A"/>
    <w:rsid w:val="00231468"/>
    <w:rsid w:val="00231678"/>
    <w:rsid w:val="002318A7"/>
    <w:rsid w:val="00231925"/>
    <w:rsid w:val="00231C63"/>
    <w:rsid w:val="00231D95"/>
    <w:rsid w:val="0023215E"/>
    <w:rsid w:val="00232D86"/>
    <w:rsid w:val="00232F0F"/>
    <w:rsid w:val="00232F4B"/>
    <w:rsid w:val="0023302F"/>
    <w:rsid w:val="002331D4"/>
    <w:rsid w:val="002332ED"/>
    <w:rsid w:val="002334F5"/>
    <w:rsid w:val="002336C4"/>
    <w:rsid w:val="0023383B"/>
    <w:rsid w:val="00233AD2"/>
    <w:rsid w:val="00233BC1"/>
    <w:rsid w:val="00233D42"/>
    <w:rsid w:val="00233F11"/>
    <w:rsid w:val="00233FC7"/>
    <w:rsid w:val="00234138"/>
    <w:rsid w:val="00234CDB"/>
    <w:rsid w:val="00234E9F"/>
    <w:rsid w:val="0023510E"/>
    <w:rsid w:val="00235330"/>
    <w:rsid w:val="00235810"/>
    <w:rsid w:val="00235C5E"/>
    <w:rsid w:val="00235E10"/>
    <w:rsid w:val="00235E39"/>
    <w:rsid w:val="00235E79"/>
    <w:rsid w:val="002362BA"/>
    <w:rsid w:val="00236A92"/>
    <w:rsid w:val="00236B27"/>
    <w:rsid w:val="00236D91"/>
    <w:rsid w:val="00236E51"/>
    <w:rsid w:val="00237291"/>
    <w:rsid w:val="002376D9"/>
    <w:rsid w:val="00237932"/>
    <w:rsid w:val="00237F54"/>
    <w:rsid w:val="002401AA"/>
    <w:rsid w:val="002401E3"/>
    <w:rsid w:val="0024030E"/>
    <w:rsid w:val="00240529"/>
    <w:rsid w:val="00240D3E"/>
    <w:rsid w:val="00240DB7"/>
    <w:rsid w:val="00240FBE"/>
    <w:rsid w:val="00241057"/>
    <w:rsid w:val="00241371"/>
    <w:rsid w:val="002413DC"/>
    <w:rsid w:val="00241731"/>
    <w:rsid w:val="00241B53"/>
    <w:rsid w:val="00241E75"/>
    <w:rsid w:val="00241E88"/>
    <w:rsid w:val="00242375"/>
    <w:rsid w:val="002423E6"/>
    <w:rsid w:val="0024244B"/>
    <w:rsid w:val="002427BA"/>
    <w:rsid w:val="002429AA"/>
    <w:rsid w:val="00242BA2"/>
    <w:rsid w:val="00242F61"/>
    <w:rsid w:val="00242FEB"/>
    <w:rsid w:val="00243604"/>
    <w:rsid w:val="002439C7"/>
    <w:rsid w:val="00243BD0"/>
    <w:rsid w:val="00243E5C"/>
    <w:rsid w:val="0024423A"/>
    <w:rsid w:val="002445BD"/>
    <w:rsid w:val="00244757"/>
    <w:rsid w:val="00244A25"/>
    <w:rsid w:val="00244B4A"/>
    <w:rsid w:val="00244CD8"/>
    <w:rsid w:val="00244D72"/>
    <w:rsid w:val="00245450"/>
    <w:rsid w:val="00245705"/>
    <w:rsid w:val="0024593E"/>
    <w:rsid w:val="00245A06"/>
    <w:rsid w:val="00245D01"/>
    <w:rsid w:val="00245D6F"/>
    <w:rsid w:val="00246080"/>
    <w:rsid w:val="00246184"/>
    <w:rsid w:val="002462ED"/>
    <w:rsid w:val="00246A9F"/>
    <w:rsid w:val="00246ADC"/>
    <w:rsid w:val="00246DD2"/>
    <w:rsid w:val="00246F74"/>
    <w:rsid w:val="00247485"/>
    <w:rsid w:val="002477ED"/>
    <w:rsid w:val="0024782A"/>
    <w:rsid w:val="00247A0C"/>
    <w:rsid w:val="00247B91"/>
    <w:rsid w:val="00247BB6"/>
    <w:rsid w:val="00247F3B"/>
    <w:rsid w:val="002502A3"/>
    <w:rsid w:val="002504B8"/>
    <w:rsid w:val="00250573"/>
    <w:rsid w:val="002508F2"/>
    <w:rsid w:val="002508FB"/>
    <w:rsid w:val="00250A64"/>
    <w:rsid w:val="00250CAD"/>
    <w:rsid w:val="002511BC"/>
    <w:rsid w:val="00251203"/>
    <w:rsid w:val="0025126D"/>
    <w:rsid w:val="002512B3"/>
    <w:rsid w:val="002516AA"/>
    <w:rsid w:val="002517B2"/>
    <w:rsid w:val="00251C36"/>
    <w:rsid w:val="00251E42"/>
    <w:rsid w:val="00251ED0"/>
    <w:rsid w:val="00252059"/>
    <w:rsid w:val="0025236B"/>
    <w:rsid w:val="002523C3"/>
    <w:rsid w:val="00252755"/>
    <w:rsid w:val="00252A28"/>
    <w:rsid w:val="00252B28"/>
    <w:rsid w:val="00252D29"/>
    <w:rsid w:val="00252E6A"/>
    <w:rsid w:val="00252EA6"/>
    <w:rsid w:val="002531F3"/>
    <w:rsid w:val="002532E3"/>
    <w:rsid w:val="00253358"/>
    <w:rsid w:val="00253389"/>
    <w:rsid w:val="0025341E"/>
    <w:rsid w:val="00253459"/>
    <w:rsid w:val="00253689"/>
    <w:rsid w:val="00253AD0"/>
    <w:rsid w:val="00253C59"/>
    <w:rsid w:val="00253CFB"/>
    <w:rsid w:val="00253DF3"/>
    <w:rsid w:val="00253E01"/>
    <w:rsid w:val="00253FDE"/>
    <w:rsid w:val="002545B0"/>
    <w:rsid w:val="002548DF"/>
    <w:rsid w:val="00254C41"/>
    <w:rsid w:val="00254D50"/>
    <w:rsid w:val="00254DD9"/>
    <w:rsid w:val="00254DDF"/>
    <w:rsid w:val="0025514F"/>
    <w:rsid w:val="00255353"/>
    <w:rsid w:val="00255533"/>
    <w:rsid w:val="00255A27"/>
    <w:rsid w:val="00255BFE"/>
    <w:rsid w:val="00255D9C"/>
    <w:rsid w:val="00256098"/>
    <w:rsid w:val="0025631D"/>
    <w:rsid w:val="0025680E"/>
    <w:rsid w:val="0025686C"/>
    <w:rsid w:val="0025688B"/>
    <w:rsid w:val="00256A8E"/>
    <w:rsid w:val="00256B44"/>
    <w:rsid w:val="00256B9B"/>
    <w:rsid w:val="00256BFF"/>
    <w:rsid w:val="00256C60"/>
    <w:rsid w:val="00256C76"/>
    <w:rsid w:val="00256F57"/>
    <w:rsid w:val="00256FFF"/>
    <w:rsid w:val="00257144"/>
    <w:rsid w:val="0025719C"/>
    <w:rsid w:val="002577F7"/>
    <w:rsid w:val="00257AB2"/>
    <w:rsid w:val="00257B64"/>
    <w:rsid w:val="00257C2A"/>
    <w:rsid w:val="00257D22"/>
    <w:rsid w:val="00257D25"/>
    <w:rsid w:val="00257F42"/>
    <w:rsid w:val="00257FCB"/>
    <w:rsid w:val="00260506"/>
    <w:rsid w:val="002607BE"/>
    <w:rsid w:val="00260B7F"/>
    <w:rsid w:val="00260D5F"/>
    <w:rsid w:val="00260D85"/>
    <w:rsid w:val="00261061"/>
    <w:rsid w:val="00261249"/>
    <w:rsid w:val="002614D6"/>
    <w:rsid w:val="00261649"/>
    <w:rsid w:val="00261814"/>
    <w:rsid w:val="00261E95"/>
    <w:rsid w:val="00261EC6"/>
    <w:rsid w:val="00262940"/>
    <w:rsid w:val="00262D76"/>
    <w:rsid w:val="00262FC8"/>
    <w:rsid w:val="002635FC"/>
    <w:rsid w:val="0026391A"/>
    <w:rsid w:val="00263C28"/>
    <w:rsid w:val="00263CA2"/>
    <w:rsid w:val="00263E01"/>
    <w:rsid w:val="00263FFF"/>
    <w:rsid w:val="002641E3"/>
    <w:rsid w:val="002643F8"/>
    <w:rsid w:val="002646A0"/>
    <w:rsid w:val="002646BC"/>
    <w:rsid w:val="002649E8"/>
    <w:rsid w:val="00264BE7"/>
    <w:rsid w:val="00264CA5"/>
    <w:rsid w:val="00264E64"/>
    <w:rsid w:val="002650A2"/>
    <w:rsid w:val="002653A7"/>
    <w:rsid w:val="00265466"/>
    <w:rsid w:val="00265493"/>
    <w:rsid w:val="002654B6"/>
    <w:rsid w:val="00265771"/>
    <w:rsid w:val="0026593B"/>
    <w:rsid w:val="00265A28"/>
    <w:rsid w:val="00265B33"/>
    <w:rsid w:val="00265BE7"/>
    <w:rsid w:val="00265DF3"/>
    <w:rsid w:val="00265F28"/>
    <w:rsid w:val="0026620A"/>
    <w:rsid w:val="00266828"/>
    <w:rsid w:val="00266AB7"/>
    <w:rsid w:val="00266B0C"/>
    <w:rsid w:val="00266D70"/>
    <w:rsid w:val="00267305"/>
    <w:rsid w:val="002673D1"/>
    <w:rsid w:val="00267845"/>
    <w:rsid w:val="00267977"/>
    <w:rsid w:val="00267A93"/>
    <w:rsid w:val="00267D9D"/>
    <w:rsid w:val="00267EA7"/>
    <w:rsid w:val="00270167"/>
    <w:rsid w:val="002703A3"/>
    <w:rsid w:val="00270539"/>
    <w:rsid w:val="002707E3"/>
    <w:rsid w:val="00270AFD"/>
    <w:rsid w:val="00270D69"/>
    <w:rsid w:val="00271076"/>
    <w:rsid w:val="002712A8"/>
    <w:rsid w:val="00271416"/>
    <w:rsid w:val="00271664"/>
    <w:rsid w:val="00271712"/>
    <w:rsid w:val="002717FC"/>
    <w:rsid w:val="00271887"/>
    <w:rsid w:val="00271C36"/>
    <w:rsid w:val="00271E40"/>
    <w:rsid w:val="00272424"/>
    <w:rsid w:val="00272666"/>
    <w:rsid w:val="002727EF"/>
    <w:rsid w:val="002729FD"/>
    <w:rsid w:val="00272B33"/>
    <w:rsid w:val="00272D34"/>
    <w:rsid w:val="00273240"/>
    <w:rsid w:val="00273287"/>
    <w:rsid w:val="002733AF"/>
    <w:rsid w:val="002734B3"/>
    <w:rsid w:val="002735CD"/>
    <w:rsid w:val="002736ED"/>
    <w:rsid w:val="00273AE3"/>
    <w:rsid w:val="00273D4C"/>
    <w:rsid w:val="00273F43"/>
    <w:rsid w:val="00274639"/>
    <w:rsid w:val="002746EA"/>
    <w:rsid w:val="00274F8D"/>
    <w:rsid w:val="00275459"/>
    <w:rsid w:val="002757AF"/>
    <w:rsid w:val="00275A09"/>
    <w:rsid w:val="00275C30"/>
    <w:rsid w:val="00275D46"/>
    <w:rsid w:val="00275E47"/>
    <w:rsid w:val="00276080"/>
    <w:rsid w:val="00276503"/>
    <w:rsid w:val="002765D9"/>
    <w:rsid w:val="002767CA"/>
    <w:rsid w:val="00276AD5"/>
    <w:rsid w:val="00276C41"/>
    <w:rsid w:val="002771DA"/>
    <w:rsid w:val="00277332"/>
    <w:rsid w:val="0027783A"/>
    <w:rsid w:val="0027788C"/>
    <w:rsid w:val="00280110"/>
    <w:rsid w:val="00280119"/>
    <w:rsid w:val="002803EF"/>
    <w:rsid w:val="00280608"/>
    <w:rsid w:val="00280708"/>
    <w:rsid w:val="002807A9"/>
    <w:rsid w:val="00280E62"/>
    <w:rsid w:val="00280E74"/>
    <w:rsid w:val="002810DB"/>
    <w:rsid w:val="002811B3"/>
    <w:rsid w:val="002812D6"/>
    <w:rsid w:val="00281497"/>
    <w:rsid w:val="00281762"/>
    <w:rsid w:val="0028194C"/>
    <w:rsid w:val="002819BF"/>
    <w:rsid w:val="00281D86"/>
    <w:rsid w:val="002822BB"/>
    <w:rsid w:val="00282368"/>
    <w:rsid w:val="00282450"/>
    <w:rsid w:val="00282832"/>
    <w:rsid w:val="0028295A"/>
    <w:rsid w:val="00282998"/>
    <w:rsid w:val="00282CED"/>
    <w:rsid w:val="00282EAA"/>
    <w:rsid w:val="002830D6"/>
    <w:rsid w:val="0028321A"/>
    <w:rsid w:val="002836EF"/>
    <w:rsid w:val="00283E11"/>
    <w:rsid w:val="00284323"/>
    <w:rsid w:val="00284426"/>
    <w:rsid w:val="002844EE"/>
    <w:rsid w:val="002848E2"/>
    <w:rsid w:val="00284A25"/>
    <w:rsid w:val="00284A57"/>
    <w:rsid w:val="00284AE3"/>
    <w:rsid w:val="00284FE4"/>
    <w:rsid w:val="0028521B"/>
    <w:rsid w:val="0028530C"/>
    <w:rsid w:val="0028551D"/>
    <w:rsid w:val="0028570C"/>
    <w:rsid w:val="002858CF"/>
    <w:rsid w:val="00285B85"/>
    <w:rsid w:val="00285D5B"/>
    <w:rsid w:val="0028611D"/>
    <w:rsid w:val="0028619D"/>
    <w:rsid w:val="00286444"/>
    <w:rsid w:val="0028682F"/>
    <w:rsid w:val="00286C99"/>
    <w:rsid w:val="00286CAD"/>
    <w:rsid w:val="00286E56"/>
    <w:rsid w:val="002875B2"/>
    <w:rsid w:val="002876D5"/>
    <w:rsid w:val="00287711"/>
    <w:rsid w:val="002878C4"/>
    <w:rsid w:val="0028798D"/>
    <w:rsid w:val="00287F99"/>
    <w:rsid w:val="00290241"/>
    <w:rsid w:val="00290247"/>
    <w:rsid w:val="00290597"/>
    <w:rsid w:val="0029074D"/>
    <w:rsid w:val="00290979"/>
    <w:rsid w:val="00290B16"/>
    <w:rsid w:val="00291166"/>
    <w:rsid w:val="0029118C"/>
    <w:rsid w:val="0029132A"/>
    <w:rsid w:val="002915DA"/>
    <w:rsid w:val="00291703"/>
    <w:rsid w:val="002917F9"/>
    <w:rsid w:val="00291807"/>
    <w:rsid w:val="002919DD"/>
    <w:rsid w:val="00291A67"/>
    <w:rsid w:val="00291BDA"/>
    <w:rsid w:val="00291C8C"/>
    <w:rsid w:val="00291F2A"/>
    <w:rsid w:val="00291F79"/>
    <w:rsid w:val="002928BA"/>
    <w:rsid w:val="00292EE6"/>
    <w:rsid w:val="00292F5F"/>
    <w:rsid w:val="0029309C"/>
    <w:rsid w:val="00293241"/>
    <w:rsid w:val="0029370B"/>
    <w:rsid w:val="002938DC"/>
    <w:rsid w:val="00293D0B"/>
    <w:rsid w:val="00293FFC"/>
    <w:rsid w:val="002940D6"/>
    <w:rsid w:val="00294323"/>
    <w:rsid w:val="002943CD"/>
    <w:rsid w:val="002946BF"/>
    <w:rsid w:val="002947D0"/>
    <w:rsid w:val="002947FF"/>
    <w:rsid w:val="0029517D"/>
    <w:rsid w:val="00295305"/>
    <w:rsid w:val="00295342"/>
    <w:rsid w:val="002955C1"/>
    <w:rsid w:val="00295BC5"/>
    <w:rsid w:val="00295E2F"/>
    <w:rsid w:val="00295EDC"/>
    <w:rsid w:val="002960D6"/>
    <w:rsid w:val="002965C9"/>
    <w:rsid w:val="0029682B"/>
    <w:rsid w:val="002968CE"/>
    <w:rsid w:val="00296BD2"/>
    <w:rsid w:val="00296E68"/>
    <w:rsid w:val="00297115"/>
    <w:rsid w:val="0029716C"/>
    <w:rsid w:val="002972F3"/>
    <w:rsid w:val="00297980"/>
    <w:rsid w:val="00297A80"/>
    <w:rsid w:val="00297CB1"/>
    <w:rsid w:val="00297CDD"/>
    <w:rsid w:val="00297D6C"/>
    <w:rsid w:val="00297EF1"/>
    <w:rsid w:val="002A00FF"/>
    <w:rsid w:val="002A016E"/>
    <w:rsid w:val="002A0320"/>
    <w:rsid w:val="002A0749"/>
    <w:rsid w:val="002A0A84"/>
    <w:rsid w:val="002A0B13"/>
    <w:rsid w:val="002A0CAA"/>
    <w:rsid w:val="002A0E2C"/>
    <w:rsid w:val="002A0ECE"/>
    <w:rsid w:val="002A11D7"/>
    <w:rsid w:val="002A144D"/>
    <w:rsid w:val="002A1615"/>
    <w:rsid w:val="002A1CDA"/>
    <w:rsid w:val="002A1EDA"/>
    <w:rsid w:val="002A1F88"/>
    <w:rsid w:val="002A2077"/>
    <w:rsid w:val="002A21AF"/>
    <w:rsid w:val="002A2232"/>
    <w:rsid w:val="002A23BE"/>
    <w:rsid w:val="002A23BF"/>
    <w:rsid w:val="002A295D"/>
    <w:rsid w:val="002A2A25"/>
    <w:rsid w:val="002A306E"/>
    <w:rsid w:val="002A3073"/>
    <w:rsid w:val="002A3129"/>
    <w:rsid w:val="002A32C4"/>
    <w:rsid w:val="002A3309"/>
    <w:rsid w:val="002A342C"/>
    <w:rsid w:val="002A345A"/>
    <w:rsid w:val="002A4149"/>
    <w:rsid w:val="002A429B"/>
    <w:rsid w:val="002A4571"/>
    <w:rsid w:val="002A4677"/>
    <w:rsid w:val="002A4824"/>
    <w:rsid w:val="002A492B"/>
    <w:rsid w:val="002A4977"/>
    <w:rsid w:val="002A4B06"/>
    <w:rsid w:val="002A4DD9"/>
    <w:rsid w:val="002A4DE2"/>
    <w:rsid w:val="002A517A"/>
    <w:rsid w:val="002A5432"/>
    <w:rsid w:val="002A54AB"/>
    <w:rsid w:val="002A54D2"/>
    <w:rsid w:val="002A562F"/>
    <w:rsid w:val="002A5B85"/>
    <w:rsid w:val="002A621C"/>
    <w:rsid w:val="002A6325"/>
    <w:rsid w:val="002A6556"/>
    <w:rsid w:val="002A65EE"/>
    <w:rsid w:val="002A66B9"/>
    <w:rsid w:val="002A6873"/>
    <w:rsid w:val="002A6AE3"/>
    <w:rsid w:val="002A6B46"/>
    <w:rsid w:val="002A6BC5"/>
    <w:rsid w:val="002A73D1"/>
    <w:rsid w:val="002A742F"/>
    <w:rsid w:val="002A74E6"/>
    <w:rsid w:val="002A750F"/>
    <w:rsid w:val="002A767F"/>
    <w:rsid w:val="002A7687"/>
    <w:rsid w:val="002A76C5"/>
    <w:rsid w:val="002A7813"/>
    <w:rsid w:val="002A7AD3"/>
    <w:rsid w:val="002A7B54"/>
    <w:rsid w:val="002AEDBD"/>
    <w:rsid w:val="002B0187"/>
    <w:rsid w:val="002B0263"/>
    <w:rsid w:val="002B087C"/>
    <w:rsid w:val="002B0B54"/>
    <w:rsid w:val="002B0DAD"/>
    <w:rsid w:val="002B1017"/>
    <w:rsid w:val="002B178E"/>
    <w:rsid w:val="002B18A4"/>
    <w:rsid w:val="002B1A1A"/>
    <w:rsid w:val="002B1C41"/>
    <w:rsid w:val="002B2013"/>
    <w:rsid w:val="002B202A"/>
    <w:rsid w:val="002B20CB"/>
    <w:rsid w:val="002B2122"/>
    <w:rsid w:val="002B22BE"/>
    <w:rsid w:val="002B2708"/>
    <w:rsid w:val="002B275F"/>
    <w:rsid w:val="002B2774"/>
    <w:rsid w:val="002B294F"/>
    <w:rsid w:val="002B2B37"/>
    <w:rsid w:val="002B2B72"/>
    <w:rsid w:val="002B31E5"/>
    <w:rsid w:val="002B326B"/>
    <w:rsid w:val="002B351A"/>
    <w:rsid w:val="002B3525"/>
    <w:rsid w:val="002B35D0"/>
    <w:rsid w:val="002B3718"/>
    <w:rsid w:val="002B37BC"/>
    <w:rsid w:val="002B3E5D"/>
    <w:rsid w:val="002B3E66"/>
    <w:rsid w:val="002B3EDE"/>
    <w:rsid w:val="002B411E"/>
    <w:rsid w:val="002B4169"/>
    <w:rsid w:val="002B4530"/>
    <w:rsid w:val="002B46B3"/>
    <w:rsid w:val="002B4809"/>
    <w:rsid w:val="002B496B"/>
    <w:rsid w:val="002B4977"/>
    <w:rsid w:val="002B5102"/>
    <w:rsid w:val="002B5208"/>
    <w:rsid w:val="002B5305"/>
    <w:rsid w:val="002B5521"/>
    <w:rsid w:val="002B5646"/>
    <w:rsid w:val="002B5719"/>
    <w:rsid w:val="002B5D47"/>
    <w:rsid w:val="002B5F74"/>
    <w:rsid w:val="002B619E"/>
    <w:rsid w:val="002B677F"/>
    <w:rsid w:val="002B67C8"/>
    <w:rsid w:val="002B6D2A"/>
    <w:rsid w:val="002B6EF7"/>
    <w:rsid w:val="002B6F8C"/>
    <w:rsid w:val="002B7983"/>
    <w:rsid w:val="002B7C63"/>
    <w:rsid w:val="002B7C75"/>
    <w:rsid w:val="002B7D55"/>
    <w:rsid w:val="002B7FCE"/>
    <w:rsid w:val="002C0056"/>
    <w:rsid w:val="002C011B"/>
    <w:rsid w:val="002C02EB"/>
    <w:rsid w:val="002C0338"/>
    <w:rsid w:val="002C0484"/>
    <w:rsid w:val="002C05C4"/>
    <w:rsid w:val="002C06F6"/>
    <w:rsid w:val="002C0753"/>
    <w:rsid w:val="002C08AD"/>
    <w:rsid w:val="002C10D9"/>
    <w:rsid w:val="002C1101"/>
    <w:rsid w:val="002C11C2"/>
    <w:rsid w:val="002C1343"/>
    <w:rsid w:val="002C135B"/>
    <w:rsid w:val="002C1421"/>
    <w:rsid w:val="002C1592"/>
    <w:rsid w:val="002C173D"/>
    <w:rsid w:val="002C17E0"/>
    <w:rsid w:val="002C1956"/>
    <w:rsid w:val="002C1B25"/>
    <w:rsid w:val="002C1CB8"/>
    <w:rsid w:val="002C1D74"/>
    <w:rsid w:val="002C22BB"/>
    <w:rsid w:val="002C250C"/>
    <w:rsid w:val="002C27E3"/>
    <w:rsid w:val="002C28A7"/>
    <w:rsid w:val="002C2BFB"/>
    <w:rsid w:val="002C2EC9"/>
    <w:rsid w:val="002C2F4D"/>
    <w:rsid w:val="002C3249"/>
    <w:rsid w:val="002C34CA"/>
    <w:rsid w:val="002C355C"/>
    <w:rsid w:val="002C357B"/>
    <w:rsid w:val="002C396F"/>
    <w:rsid w:val="002C3F7A"/>
    <w:rsid w:val="002C4254"/>
    <w:rsid w:val="002C42CE"/>
    <w:rsid w:val="002C4876"/>
    <w:rsid w:val="002C4A23"/>
    <w:rsid w:val="002C5103"/>
    <w:rsid w:val="002C555C"/>
    <w:rsid w:val="002C590F"/>
    <w:rsid w:val="002C5958"/>
    <w:rsid w:val="002C5A7D"/>
    <w:rsid w:val="002C5B51"/>
    <w:rsid w:val="002C5E7B"/>
    <w:rsid w:val="002C5F08"/>
    <w:rsid w:val="002C690D"/>
    <w:rsid w:val="002C6A84"/>
    <w:rsid w:val="002C6B97"/>
    <w:rsid w:val="002C6CA3"/>
    <w:rsid w:val="002C6D3B"/>
    <w:rsid w:val="002C72A8"/>
    <w:rsid w:val="002C72AA"/>
    <w:rsid w:val="002C7433"/>
    <w:rsid w:val="002C7A88"/>
    <w:rsid w:val="002C7AB9"/>
    <w:rsid w:val="002D0339"/>
    <w:rsid w:val="002D0342"/>
    <w:rsid w:val="002D03F3"/>
    <w:rsid w:val="002D0504"/>
    <w:rsid w:val="002D05FD"/>
    <w:rsid w:val="002D075A"/>
    <w:rsid w:val="002D111D"/>
    <w:rsid w:val="002D11E1"/>
    <w:rsid w:val="002D13F6"/>
    <w:rsid w:val="002D1603"/>
    <w:rsid w:val="002D168C"/>
    <w:rsid w:val="002D1780"/>
    <w:rsid w:val="002D224E"/>
    <w:rsid w:val="002D2384"/>
    <w:rsid w:val="002D27C5"/>
    <w:rsid w:val="002D2BAF"/>
    <w:rsid w:val="002D2C64"/>
    <w:rsid w:val="002D2CF3"/>
    <w:rsid w:val="002D2D81"/>
    <w:rsid w:val="002D2E0E"/>
    <w:rsid w:val="002D2F37"/>
    <w:rsid w:val="002D3044"/>
    <w:rsid w:val="002D3137"/>
    <w:rsid w:val="002D341A"/>
    <w:rsid w:val="002D34BF"/>
    <w:rsid w:val="002D366B"/>
    <w:rsid w:val="002D394B"/>
    <w:rsid w:val="002D3D4A"/>
    <w:rsid w:val="002D3E20"/>
    <w:rsid w:val="002D4050"/>
    <w:rsid w:val="002D41D3"/>
    <w:rsid w:val="002D42A0"/>
    <w:rsid w:val="002D45AC"/>
    <w:rsid w:val="002D4608"/>
    <w:rsid w:val="002D47E1"/>
    <w:rsid w:val="002D4B67"/>
    <w:rsid w:val="002D5435"/>
    <w:rsid w:val="002D56AF"/>
    <w:rsid w:val="002D59A1"/>
    <w:rsid w:val="002D5AB8"/>
    <w:rsid w:val="002D5C82"/>
    <w:rsid w:val="002D5FBE"/>
    <w:rsid w:val="002D6111"/>
    <w:rsid w:val="002D6251"/>
    <w:rsid w:val="002D68D3"/>
    <w:rsid w:val="002D6BD9"/>
    <w:rsid w:val="002D6C6A"/>
    <w:rsid w:val="002D6CDC"/>
    <w:rsid w:val="002D7162"/>
    <w:rsid w:val="002D731C"/>
    <w:rsid w:val="002D78AF"/>
    <w:rsid w:val="002D7905"/>
    <w:rsid w:val="002D7953"/>
    <w:rsid w:val="002D7A0B"/>
    <w:rsid w:val="002E023C"/>
    <w:rsid w:val="002E02CE"/>
    <w:rsid w:val="002E08DB"/>
    <w:rsid w:val="002E08FE"/>
    <w:rsid w:val="002E0DDB"/>
    <w:rsid w:val="002E0EBB"/>
    <w:rsid w:val="002E0F06"/>
    <w:rsid w:val="002E0F54"/>
    <w:rsid w:val="002E0F58"/>
    <w:rsid w:val="002E12AE"/>
    <w:rsid w:val="002E12F7"/>
    <w:rsid w:val="002E13DC"/>
    <w:rsid w:val="002E14A3"/>
    <w:rsid w:val="002E1722"/>
    <w:rsid w:val="002E1872"/>
    <w:rsid w:val="002E1CF2"/>
    <w:rsid w:val="002E1DEE"/>
    <w:rsid w:val="002E1E32"/>
    <w:rsid w:val="002E21C7"/>
    <w:rsid w:val="002E2381"/>
    <w:rsid w:val="002E24AD"/>
    <w:rsid w:val="002E266A"/>
    <w:rsid w:val="002E2839"/>
    <w:rsid w:val="002E2F5E"/>
    <w:rsid w:val="002E309C"/>
    <w:rsid w:val="002E32D5"/>
    <w:rsid w:val="002E358E"/>
    <w:rsid w:val="002E3851"/>
    <w:rsid w:val="002E38DE"/>
    <w:rsid w:val="002E38ED"/>
    <w:rsid w:val="002E3A92"/>
    <w:rsid w:val="002E3F2C"/>
    <w:rsid w:val="002E425D"/>
    <w:rsid w:val="002E43DF"/>
    <w:rsid w:val="002E4460"/>
    <w:rsid w:val="002E47A3"/>
    <w:rsid w:val="002E4841"/>
    <w:rsid w:val="002E4860"/>
    <w:rsid w:val="002E48E9"/>
    <w:rsid w:val="002E4972"/>
    <w:rsid w:val="002E4BB6"/>
    <w:rsid w:val="002E4F86"/>
    <w:rsid w:val="002E51F2"/>
    <w:rsid w:val="002E56AA"/>
    <w:rsid w:val="002E57CA"/>
    <w:rsid w:val="002E5D89"/>
    <w:rsid w:val="002E5E72"/>
    <w:rsid w:val="002E6147"/>
    <w:rsid w:val="002E63F9"/>
    <w:rsid w:val="002E659E"/>
    <w:rsid w:val="002E685F"/>
    <w:rsid w:val="002E69C3"/>
    <w:rsid w:val="002E6F7D"/>
    <w:rsid w:val="002E704F"/>
    <w:rsid w:val="002E72F5"/>
    <w:rsid w:val="002E733F"/>
    <w:rsid w:val="002E757F"/>
    <w:rsid w:val="002E766F"/>
    <w:rsid w:val="002E79C1"/>
    <w:rsid w:val="002E7BE6"/>
    <w:rsid w:val="002F034A"/>
    <w:rsid w:val="002F03DE"/>
    <w:rsid w:val="002F047E"/>
    <w:rsid w:val="002F05B3"/>
    <w:rsid w:val="002F07BB"/>
    <w:rsid w:val="002F0813"/>
    <w:rsid w:val="002F0A79"/>
    <w:rsid w:val="002F0CE4"/>
    <w:rsid w:val="002F11B4"/>
    <w:rsid w:val="002F17B4"/>
    <w:rsid w:val="002F1BA6"/>
    <w:rsid w:val="002F1C61"/>
    <w:rsid w:val="002F2425"/>
    <w:rsid w:val="002F2427"/>
    <w:rsid w:val="002F246F"/>
    <w:rsid w:val="002F25BD"/>
    <w:rsid w:val="002F25BF"/>
    <w:rsid w:val="002F2822"/>
    <w:rsid w:val="002F2CAC"/>
    <w:rsid w:val="002F30C1"/>
    <w:rsid w:val="002F3245"/>
    <w:rsid w:val="002F32AA"/>
    <w:rsid w:val="002F3447"/>
    <w:rsid w:val="002F34E9"/>
    <w:rsid w:val="002F3569"/>
    <w:rsid w:val="002F3D92"/>
    <w:rsid w:val="002F4005"/>
    <w:rsid w:val="002F412D"/>
    <w:rsid w:val="002F46E3"/>
    <w:rsid w:val="002F4747"/>
    <w:rsid w:val="002F4794"/>
    <w:rsid w:val="002F4849"/>
    <w:rsid w:val="002F49D7"/>
    <w:rsid w:val="002F4AE2"/>
    <w:rsid w:val="002F4C12"/>
    <w:rsid w:val="002F5089"/>
    <w:rsid w:val="002F5352"/>
    <w:rsid w:val="002F5BE7"/>
    <w:rsid w:val="002F5D4D"/>
    <w:rsid w:val="002F5EC3"/>
    <w:rsid w:val="002F5FCC"/>
    <w:rsid w:val="002F63FA"/>
    <w:rsid w:val="002F66B9"/>
    <w:rsid w:val="002F674C"/>
    <w:rsid w:val="002F6B48"/>
    <w:rsid w:val="002F6B7C"/>
    <w:rsid w:val="002F6BB0"/>
    <w:rsid w:val="002F6CDC"/>
    <w:rsid w:val="002F6E06"/>
    <w:rsid w:val="002F6E73"/>
    <w:rsid w:val="002F6F20"/>
    <w:rsid w:val="002F701A"/>
    <w:rsid w:val="002F71BC"/>
    <w:rsid w:val="002F7AC5"/>
    <w:rsid w:val="002F7B88"/>
    <w:rsid w:val="002F7BC7"/>
    <w:rsid w:val="002F7BFE"/>
    <w:rsid w:val="002F7CD0"/>
    <w:rsid w:val="002F7E23"/>
    <w:rsid w:val="0030008D"/>
    <w:rsid w:val="00300154"/>
    <w:rsid w:val="003002CD"/>
    <w:rsid w:val="00300336"/>
    <w:rsid w:val="00300368"/>
    <w:rsid w:val="003003D9"/>
    <w:rsid w:val="0030054D"/>
    <w:rsid w:val="00300912"/>
    <w:rsid w:val="003009AF"/>
    <w:rsid w:val="00300A53"/>
    <w:rsid w:val="00300B8A"/>
    <w:rsid w:val="00300D60"/>
    <w:rsid w:val="0030116D"/>
    <w:rsid w:val="003011F6"/>
    <w:rsid w:val="00301289"/>
    <w:rsid w:val="003013F2"/>
    <w:rsid w:val="00301415"/>
    <w:rsid w:val="00301CA9"/>
    <w:rsid w:val="00301D5E"/>
    <w:rsid w:val="0030208F"/>
    <w:rsid w:val="00302157"/>
    <w:rsid w:val="00302400"/>
    <w:rsid w:val="003024A6"/>
    <w:rsid w:val="00302566"/>
    <w:rsid w:val="0030265C"/>
    <w:rsid w:val="0030274C"/>
    <w:rsid w:val="00302761"/>
    <w:rsid w:val="003033EB"/>
    <w:rsid w:val="00303413"/>
    <w:rsid w:val="00303425"/>
    <w:rsid w:val="00303563"/>
    <w:rsid w:val="00303778"/>
    <w:rsid w:val="00303808"/>
    <w:rsid w:val="0030383B"/>
    <w:rsid w:val="00303C0B"/>
    <w:rsid w:val="00303CED"/>
    <w:rsid w:val="003042ED"/>
    <w:rsid w:val="003045B7"/>
    <w:rsid w:val="00304788"/>
    <w:rsid w:val="00304807"/>
    <w:rsid w:val="00304D01"/>
    <w:rsid w:val="003052CB"/>
    <w:rsid w:val="003053B6"/>
    <w:rsid w:val="00305602"/>
    <w:rsid w:val="0030564B"/>
    <w:rsid w:val="00305662"/>
    <w:rsid w:val="003058D7"/>
    <w:rsid w:val="00305931"/>
    <w:rsid w:val="00305A64"/>
    <w:rsid w:val="00305B17"/>
    <w:rsid w:val="00305BB4"/>
    <w:rsid w:val="00305FC9"/>
    <w:rsid w:val="00306258"/>
    <w:rsid w:val="0030661A"/>
    <w:rsid w:val="0030663C"/>
    <w:rsid w:val="0030682B"/>
    <w:rsid w:val="0030699F"/>
    <w:rsid w:val="00306BB4"/>
    <w:rsid w:val="00306CE4"/>
    <w:rsid w:val="00306D6B"/>
    <w:rsid w:val="00306EBE"/>
    <w:rsid w:val="00307487"/>
    <w:rsid w:val="0030766A"/>
    <w:rsid w:val="00307764"/>
    <w:rsid w:val="003077BF"/>
    <w:rsid w:val="00307B04"/>
    <w:rsid w:val="00307C95"/>
    <w:rsid w:val="003107BE"/>
    <w:rsid w:val="00310816"/>
    <w:rsid w:val="0031099D"/>
    <w:rsid w:val="00310AE5"/>
    <w:rsid w:val="00310B5A"/>
    <w:rsid w:val="00310B89"/>
    <w:rsid w:val="00310BE4"/>
    <w:rsid w:val="00311007"/>
    <w:rsid w:val="0031136F"/>
    <w:rsid w:val="003114E7"/>
    <w:rsid w:val="003115B4"/>
    <w:rsid w:val="0031166C"/>
    <w:rsid w:val="00311723"/>
    <w:rsid w:val="00311743"/>
    <w:rsid w:val="003119DE"/>
    <w:rsid w:val="00311BE4"/>
    <w:rsid w:val="00311CF1"/>
    <w:rsid w:val="00311FC3"/>
    <w:rsid w:val="00311FCF"/>
    <w:rsid w:val="003120B1"/>
    <w:rsid w:val="00312224"/>
    <w:rsid w:val="00312595"/>
    <w:rsid w:val="003125CB"/>
    <w:rsid w:val="00312607"/>
    <w:rsid w:val="003127BF"/>
    <w:rsid w:val="00312BB0"/>
    <w:rsid w:val="00312E5B"/>
    <w:rsid w:val="003136E4"/>
    <w:rsid w:val="00313BC9"/>
    <w:rsid w:val="00313C35"/>
    <w:rsid w:val="00313F7E"/>
    <w:rsid w:val="00313FAF"/>
    <w:rsid w:val="003140D6"/>
    <w:rsid w:val="00314306"/>
    <w:rsid w:val="00314533"/>
    <w:rsid w:val="00314639"/>
    <w:rsid w:val="00314C7E"/>
    <w:rsid w:val="00314DC0"/>
    <w:rsid w:val="00314EC9"/>
    <w:rsid w:val="003156D5"/>
    <w:rsid w:val="00315BB0"/>
    <w:rsid w:val="00315C14"/>
    <w:rsid w:val="00315D41"/>
    <w:rsid w:val="003161AD"/>
    <w:rsid w:val="003161F6"/>
    <w:rsid w:val="003162EC"/>
    <w:rsid w:val="0031646A"/>
    <w:rsid w:val="0031659F"/>
    <w:rsid w:val="00316643"/>
    <w:rsid w:val="0031679A"/>
    <w:rsid w:val="00316A72"/>
    <w:rsid w:val="00316D6B"/>
    <w:rsid w:val="003172C6"/>
    <w:rsid w:val="00317A8A"/>
    <w:rsid w:val="00317ADB"/>
    <w:rsid w:val="00317D4A"/>
    <w:rsid w:val="003200A7"/>
    <w:rsid w:val="00320235"/>
    <w:rsid w:val="003203EB"/>
    <w:rsid w:val="00320435"/>
    <w:rsid w:val="00320A8F"/>
    <w:rsid w:val="00320B77"/>
    <w:rsid w:val="00320C9C"/>
    <w:rsid w:val="00320DB0"/>
    <w:rsid w:val="00321132"/>
    <w:rsid w:val="003211AC"/>
    <w:rsid w:val="003211EF"/>
    <w:rsid w:val="003215D0"/>
    <w:rsid w:val="00321671"/>
    <w:rsid w:val="003216AB"/>
    <w:rsid w:val="00321965"/>
    <w:rsid w:val="00321A09"/>
    <w:rsid w:val="00321EE1"/>
    <w:rsid w:val="0032213F"/>
    <w:rsid w:val="0032222B"/>
    <w:rsid w:val="0032231B"/>
    <w:rsid w:val="003225F2"/>
    <w:rsid w:val="003228DA"/>
    <w:rsid w:val="0032290C"/>
    <w:rsid w:val="00322AD1"/>
    <w:rsid w:val="0032327A"/>
    <w:rsid w:val="00323A37"/>
    <w:rsid w:val="00323F90"/>
    <w:rsid w:val="00324302"/>
    <w:rsid w:val="00324365"/>
    <w:rsid w:val="0032464F"/>
    <w:rsid w:val="0032465E"/>
    <w:rsid w:val="0032475A"/>
    <w:rsid w:val="00324BEC"/>
    <w:rsid w:val="0032559E"/>
    <w:rsid w:val="0032591F"/>
    <w:rsid w:val="00325B65"/>
    <w:rsid w:val="00325BAB"/>
    <w:rsid w:val="00325C2F"/>
    <w:rsid w:val="00325C62"/>
    <w:rsid w:val="00325E13"/>
    <w:rsid w:val="00325E6C"/>
    <w:rsid w:val="00325F55"/>
    <w:rsid w:val="00326065"/>
    <w:rsid w:val="00326455"/>
    <w:rsid w:val="00326566"/>
    <w:rsid w:val="003269C7"/>
    <w:rsid w:val="003269EB"/>
    <w:rsid w:val="00326B8F"/>
    <w:rsid w:val="00326CAC"/>
    <w:rsid w:val="00326DF2"/>
    <w:rsid w:val="003270FC"/>
    <w:rsid w:val="0032719B"/>
    <w:rsid w:val="003279D9"/>
    <w:rsid w:val="00327B3E"/>
    <w:rsid w:val="00327CED"/>
    <w:rsid w:val="00327E19"/>
    <w:rsid w:val="00327E4F"/>
    <w:rsid w:val="00327FDF"/>
    <w:rsid w:val="0033000F"/>
    <w:rsid w:val="0033070C"/>
    <w:rsid w:val="00330835"/>
    <w:rsid w:val="0033085C"/>
    <w:rsid w:val="00330AE3"/>
    <w:rsid w:val="00330C43"/>
    <w:rsid w:val="003312A8"/>
    <w:rsid w:val="003316E0"/>
    <w:rsid w:val="00331704"/>
    <w:rsid w:val="00331A38"/>
    <w:rsid w:val="00331B93"/>
    <w:rsid w:val="00331BD4"/>
    <w:rsid w:val="00331C65"/>
    <w:rsid w:val="00331D94"/>
    <w:rsid w:val="0033254A"/>
    <w:rsid w:val="003325E1"/>
    <w:rsid w:val="003326EC"/>
    <w:rsid w:val="00332845"/>
    <w:rsid w:val="0033292C"/>
    <w:rsid w:val="00332ACF"/>
    <w:rsid w:val="00332C4C"/>
    <w:rsid w:val="00332EB9"/>
    <w:rsid w:val="00332F41"/>
    <w:rsid w:val="0033309F"/>
    <w:rsid w:val="00333260"/>
    <w:rsid w:val="003332B0"/>
    <w:rsid w:val="0033365B"/>
    <w:rsid w:val="003337A4"/>
    <w:rsid w:val="00333859"/>
    <w:rsid w:val="0033387D"/>
    <w:rsid w:val="003338EE"/>
    <w:rsid w:val="00333CB2"/>
    <w:rsid w:val="00333D47"/>
    <w:rsid w:val="00333D8A"/>
    <w:rsid w:val="0033450F"/>
    <w:rsid w:val="0033465D"/>
    <w:rsid w:val="0033473E"/>
    <w:rsid w:val="00334743"/>
    <w:rsid w:val="00334BC3"/>
    <w:rsid w:val="00334C23"/>
    <w:rsid w:val="00334F8C"/>
    <w:rsid w:val="003351B1"/>
    <w:rsid w:val="00335474"/>
    <w:rsid w:val="0033564F"/>
    <w:rsid w:val="0033579B"/>
    <w:rsid w:val="003357BF"/>
    <w:rsid w:val="00335D53"/>
    <w:rsid w:val="00335EC2"/>
    <w:rsid w:val="00335ED2"/>
    <w:rsid w:val="0033608F"/>
    <w:rsid w:val="00336429"/>
    <w:rsid w:val="00336A86"/>
    <w:rsid w:val="00336CC0"/>
    <w:rsid w:val="00336D7F"/>
    <w:rsid w:val="00336DF5"/>
    <w:rsid w:val="00336E0B"/>
    <w:rsid w:val="00336E1D"/>
    <w:rsid w:val="00336FC0"/>
    <w:rsid w:val="0033705E"/>
    <w:rsid w:val="003374C9"/>
    <w:rsid w:val="00337578"/>
    <w:rsid w:val="003376BA"/>
    <w:rsid w:val="0033785D"/>
    <w:rsid w:val="0034067A"/>
    <w:rsid w:val="003408A4"/>
    <w:rsid w:val="003408C8"/>
    <w:rsid w:val="00340E03"/>
    <w:rsid w:val="00340F4A"/>
    <w:rsid w:val="003413F5"/>
    <w:rsid w:val="003414E8"/>
    <w:rsid w:val="003416D3"/>
    <w:rsid w:val="00341946"/>
    <w:rsid w:val="00341BB4"/>
    <w:rsid w:val="0034224A"/>
    <w:rsid w:val="003424D9"/>
    <w:rsid w:val="003427A1"/>
    <w:rsid w:val="00342936"/>
    <w:rsid w:val="00342C96"/>
    <w:rsid w:val="003433F3"/>
    <w:rsid w:val="00343532"/>
    <w:rsid w:val="00343565"/>
    <w:rsid w:val="0034371A"/>
    <w:rsid w:val="0034379F"/>
    <w:rsid w:val="00343C9A"/>
    <w:rsid w:val="00343E34"/>
    <w:rsid w:val="00344512"/>
    <w:rsid w:val="003448DF"/>
    <w:rsid w:val="00344BC2"/>
    <w:rsid w:val="00344C18"/>
    <w:rsid w:val="00344C8F"/>
    <w:rsid w:val="0034536C"/>
    <w:rsid w:val="003457E9"/>
    <w:rsid w:val="00345BAF"/>
    <w:rsid w:val="00345E4F"/>
    <w:rsid w:val="00345F71"/>
    <w:rsid w:val="003460CA"/>
    <w:rsid w:val="00346280"/>
    <w:rsid w:val="0034643F"/>
    <w:rsid w:val="00346558"/>
    <w:rsid w:val="00346707"/>
    <w:rsid w:val="003469C8"/>
    <w:rsid w:val="003469EA"/>
    <w:rsid w:val="00346A67"/>
    <w:rsid w:val="00346B8E"/>
    <w:rsid w:val="00346BED"/>
    <w:rsid w:val="00346C79"/>
    <w:rsid w:val="00346CAF"/>
    <w:rsid w:val="003470D0"/>
    <w:rsid w:val="0034711F"/>
    <w:rsid w:val="00347280"/>
    <w:rsid w:val="00347315"/>
    <w:rsid w:val="0034736B"/>
    <w:rsid w:val="00347F36"/>
    <w:rsid w:val="003500AA"/>
    <w:rsid w:val="00350257"/>
    <w:rsid w:val="0035034F"/>
    <w:rsid w:val="003504EC"/>
    <w:rsid w:val="003505B7"/>
    <w:rsid w:val="00350A1D"/>
    <w:rsid w:val="00350AAD"/>
    <w:rsid w:val="00350ACF"/>
    <w:rsid w:val="00350AE4"/>
    <w:rsid w:val="00350E6C"/>
    <w:rsid w:val="00350FE5"/>
    <w:rsid w:val="00351330"/>
    <w:rsid w:val="0035150F"/>
    <w:rsid w:val="0035185D"/>
    <w:rsid w:val="003519EA"/>
    <w:rsid w:val="00351A6C"/>
    <w:rsid w:val="00351AC1"/>
    <w:rsid w:val="00351D7B"/>
    <w:rsid w:val="00351E89"/>
    <w:rsid w:val="00351F0D"/>
    <w:rsid w:val="00352255"/>
    <w:rsid w:val="003526D0"/>
    <w:rsid w:val="00352936"/>
    <w:rsid w:val="003529B9"/>
    <w:rsid w:val="00352DFC"/>
    <w:rsid w:val="00353010"/>
    <w:rsid w:val="0035306F"/>
    <w:rsid w:val="003537D0"/>
    <w:rsid w:val="00353B2D"/>
    <w:rsid w:val="00353F87"/>
    <w:rsid w:val="00354123"/>
    <w:rsid w:val="00354199"/>
    <w:rsid w:val="00354583"/>
    <w:rsid w:val="00354625"/>
    <w:rsid w:val="00354638"/>
    <w:rsid w:val="003547AC"/>
    <w:rsid w:val="00354A42"/>
    <w:rsid w:val="00354E0E"/>
    <w:rsid w:val="0035510B"/>
    <w:rsid w:val="003552FA"/>
    <w:rsid w:val="0035532D"/>
    <w:rsid w:val="00355515"/>
    <w:rsid w:val="003557B1"/>
    <w:rsid w:val="00355C3B"/>
    <w:rsid w:val="00355D67"/>
    <w:rsid w:val="00355E10"/>
    <w:rsid w:val="0035667A"/>
    <w:rsid w:val="0035672E"/>
    <w:rsid w:val="00356984"/>
    <w:rsid w:val="00356A98"/>
    <w:rsid w:val="00356C2D"/>
    <w:rsid w:val="003571D5"/>
    <w:rsid w:val="0035759A"/>
    <w:rsid w:val="00357BCD"/>
    <w:rsid w:val="00360A0F"/>
    <w:rsid w:val="00360F84"/>
    <w:rsid w:val="003610B0"/>
    <w:rsid w:val="003611B3"/>
    <w:rsid w:val="00361476"/>
    <w:rsid w:val="00361492"/>
    <w:rsid w:val="00361525"/>
    <w:rsid w:val="00361771"/>
    <w:rsid w:val="00361786"/>
    <w:rsid w:val="003617D8"/>
    <w:rsid w:val="003617F5"/>
    <w:rsid w:val="003618C1"/>
    <w:rsid w:val="00361A25"/>
    <w:rsid w:val="00361B2D"/>
    <w:rsid w:val="00361B40"/>
    <w:rsid w:val="00361C43"/>
    <w:rsid w:val="00361C64"/>
    <w:rsid w:val="00361FDE"/>
    <w:rsid w:val="00362189"/>
    <w:rsid w:val="003625AF"/>
    <w:rsid w:val="0036266B"/>
    <w:rsid w:val="003627EE"/>
    <w:rsid w:val="003628E7"/>
    <w:rsid w:val="0036296B"/>
    <w:rsid w:val="00362B0D"/>
    <w:rsid w:val="00362B46"/>
    <w:rsid w:val="00362D4E"/>
    <w:rsid w:val="0036325A"/>
    <w:rsid w:val="00363818"/>
    <w:rsid w:val="00363949"/>
    <w:rsid w:val="003639E2"/>
    <w:rsid w:val="00363AE8"/>
    <w:rsid w:val="00363B93"/>
    <w:rsid w:val="00363BC1"/>
    <w:rsid w:val="00363CE6"/>
    <w:rsid w:val="00363D9B"/>
    <w:rsid w:val="003643E1"/>
    <w:rsid w:val="003647B9"/>
    <w:rsid w:val="00364A1C"/>
    <w:rsid w:val="00364D07"/>
    <w:rsid w:val="00365746"/>
    <w:rsid w:val="00365869"/>
    <w:rsid w:val="00365A6E"/>
    <w:rsid w:val="00365B05"/>
    <w:rsid w:val="00365C7A"/>
    <w:rsid w:val="00365CCF"/>
    <w:rsid w:val="00365CE4"/>
    <w:rsid w:val="00365DBF"/>
    <w:rsid w:val="0036633A"/>
    <w:rsid w:val="00366368"/>
    <w:rsid w:val="00366B7F"/>
    <w:rsid w:val="00366C75"/>
    <w:rsid w:val="0036773A"/>
    <w:rsid w:val="00367A62"/>
    <w:rsid w:val="003701BF"/>
    <w:rsid w:val="00370225"/>
    <w:rsid w:val="00370863"/>
    <w:rsid w:val="003709DD"/>
    <w:rsid w:val="00370D87"/>
    <w:rsid w:val="00370F54"/>
    <w:rsid w:val="003710F6"/>
    <w:rsid w:val="0037135B"/>
    <w:rsid w:val="003714E4"/>
    <w:rsid w:val="003717FB"/>
    <w:rsid w:val="00371A03"/>
    <w:rsid w:val="00371A53"/>
    <w:rsid w:val="00371BFB"/>
    <w:rsid w:val="0037214A"/>
    <w:rsid w:val="003723D3"/>
    <w:rsid w:val="00372636"/>
    <w:rsid w:val="00372E0B"/>
    <w:rsid w:val="0037316D"/>
    <w:rsid w:val="003734B4"/>
    <w:rsid w:val="00373772"/>
    <w:rsid w:val="0037382E"/>
    <w:rsid w:val="00373A26"/>
    <w:rsid w:val="00373D4E"/>
    <w:rsid w:val="00373E09"/>
    <w:rsid w:val="00373E48"/>
    <w:rsid w:val="003742B6"/>
    <w:rsid w:val="0037431F"/>
    <w:rsid w:val="003745AF"/>
    <w:rsid w:val="00374673"/>
    <w:rsid w:val="00374778"/>
    <w:rsid w:val="003747D9"/>
    <w:rsid w:val="00374F00"/>
    <w:rsid w:val="003751F5"/>
    <w:rsid w:val="00375493"/>
    <w:rsid w:val="00375611"/>
    <w:rsid w:val="00375D5C"/>
    <w:rsid w:val="00375EBE"/>
    <w:rsid w:val="003760E0"/>
    <w:rsid w:val="00376152"/>
    <w:rsid w:val="003762BD"/>
    <w:rsid w:val="003763CC"/>
    <w:rsid w:val="003764B2"/>
    <w:rsid w:val="003769F1"/>
    <w:rsid w:val="00376C46"/>
    <w:rsid w:val="003770F2"/>
    <w:rsid w:val="0037714D"/>
    <w:rsid w:val="00377159"/>
    <w:rsid w:val="0037743D"/>
    <w:rsid w:val="003774BC"/>
    <w:rsid w:val="00377585"/>
    <w:rsid w:val="003775A4"/>
    <w:rsid w:val="00377ACD"/>
    <w:rsid w:val="00377E3C"/>
    <w:rsid w:val="00377FA5"/>
    <w:rsid w:val="00377FE6"/>
    <w:rsid w:val="0038004D"/>
    <w:rsid w:val="0038028B"/>
    <w:rsid w:val="003804A7"/>
    <w:rsid w:val="00380656"/>
    <w:rsid w:val="003808DC"/>
    <w:rsid w:val="0038091C"/>
    <w:rsid w:val="00380958"/>
    <w:rsid w:val="00381590"/>
    <w:rsid w:val="0038165C"/>
    <w:rsid w:val="00381DB3"/>
    <w:rsid w:val="00382911"/>
    <w:rsid w:val="00382937"/>
    <w:rsid w:val="00382D2B"/>
    <w:rsid w:val="00382E2F"/>
    <w:rsid w:val="00383275"/>
    <w:rsid w:val="0038345A"/>
    <w:rsid w:val="00383721"/>
    <w:rsid w:val="00383818"/>
    <w:rsid w:val="00383C32"/>
    <w:rsid w:val="00383CBF"/>
    <w:rsid w:val="00384295"/>
    <w:rsid w:val="0038443F"/>
    <w:rsid w:val="0038467E"/>
    <w:rsid w:val="00384C9D"/>
    <w:rsid w:val="00384FFA"/>
    <w:rsid w:val="003853AC"/>
    <w:rsid w:val="00385405"/>
    <w:rsid w:val="003854AC"/>
    <w:rsid w:val="003855EB"/>
    <w:rsid w:val="00385783"/>
    <w:rsid w:val="003859A8"/>
    <w:rsid w:val="00385BD4"/>
    <w:rsid w:val="00385CE1"/>
    <w:rsid w:val="00385DDD"/>
    <w:rsid w:val="00386463"/>
    <w:rsid w:val="003864BF"/>
    <w:rsid w:val="003865AE"/>
    <w:rsid w:val="00386BB3"/>
    <w:rsid w:val="00386CBC"/>
    <w:rsid w:val="00386D34"/>
    <w:rsid w:val="00386F7F"/>
    <w:rsid w:val="00387074"/>
    <w:rsid w:val="00387197"/>
    <w:rsid w:val="00387292"/>
    <w:rsid w:val="00387330"/>
    <w:rsid w:val="003875D6"/>
    <w:rsid w:val="00387F0B"/>
    <w:rsid w:val="00387FF9"/>
    <w:rsid w:val="003903E3"/>
    <w:rsid w:val="00390407"/>
    <w:rsid w:val="0039050D"/>
    <w:rsid w:val="00390625"/>
    <w:rsid w:val="00391042"/>
    <w:rsid w:val="00391316"/>
    <w:rsid w:val="00391322"/>
    <w:rsid w:val="003915C7"/>
    <w:rsid w:val="003915C8"/>
    <w:rsid w:val="00391AF2"/>
    <w:rsid w:val="00391B8C"/>
    <w:rsid w:val="00391BBF"/>
    <w:rsid w:val="00392032"/>
    <w:rsid w:val="003921BD"/>
    <w:rsid w:val="003923EB"/>
    <w:rsid w:val="003925E9"/>
    <w:rsid w:val="0039263B"/>
    <w:rsid w:val="003926AC"/>
    <w:rsid w:val="00392740"/>
    <w:rsid w:val="003927CB"/>
    <w:rsid w:val="00392932"/>
    <w:rsid w:val="00392A6F"/>
    <w:rsid w:val="00392E0B"/>
    <w:rsid w:val="00392FA6"/>
    <w:rsid w:val="00393009"/>
    <w:rsid w:val="003931A2"/>
    <w:rsid w:val="00393302"/>
    <w:rsid w:val="0039372C"/>
    <w:rsid w:val="0039381B"/>
    <w:rsid w:val="00393995"/>
    <w:rsid w:val="00393A0C"/>
    <w:rsid w:val="00393AB3"/>
    <w:rsid w:val="00393D0A"/>
    <w:rsid w:val="003948AE"/>
    <w:rsid w:val="0039491A"/>
    <w:rsid w:val="0039494A"/>
    <w:rsid w:val="0039499C"/>
    <w:rsid w:val="00394A82"/>
    <w:rsid w:val="00394B52"/>
    <w:rsid w:val="00394FB5"/>
    <w:rsid w:val="003952A2"/>
    <w:rsid w:val="00395B8F"/>
    <w:rsid w:val="00396189"/>
    <w:rsid w:val="0039647F"/>
    <w:rsid w:val="00396612"/>
    <w:rsid w:val="003968D6"/>
    <w:rsid w:val="00396A25"/>
    <w:rsid w:val="00396E4B"/>
    <w:rsid w:val="00396EDE"/>
    <w:rsid w:val="00396FDA"/>
    <w:rsid w:val="00397037"/>
    <w:rsid w:val="00397310"/>
    <w:rsid w:val="00397ABD"/>
    <w:rsid w:val="00397ADB"/>
    <w:rsid w:val="00397B4D"/>
    <w:rsid w:val="003A0114"/>
    <w:rsid w:val="003A028E"/>
    <w:rsid w:val="003A053B"/>
    <w:rsid w:val="003A05AB"/>
    <w:rsid w:val="003A061A"/>
    <w:rsid w:val="003A0743"/>
    <w:rsid w:val="003A07A1"/>
    <w:rsid w:val="003A0B0E"/>
    <w:rsid w:val="003A0D95"/>
    <w:rsid w:val="003A0DBA"/>
    <w:rsid w:val="003A15C3"/>
    <w:rsid w:val="003A165C"/>
    <w:rsid w:val="003A1971"/>
    <w:rsid w:val="003A1988"/>
    <w:rsid w:val="003A2204"/>
    <w:rsid w:val="003A2594"/>
    <w:rsid w:val="003A27F7"/>
    <w:rsid w:val="003A2A5A"/>
    <w:rsid w:val="003A2DFC"/>
    <w:rsid w:val="003A2E18"/>
    <w:rsid w:val="003A2E89"/>
    <w:rsid w:val="003A3390"/>
    <w:rsid w:val="003A3487"/>
    <w:rsid w:val="003A3639"/>
    <w:rsid w:val="003A36AD"/>
    <w:rsid w:val="003A37A3"/>
    <w:rsid w:val="003A3B8C"/>
    <w:rsid w:val="003A3B93"/>
    <w:rsid w:val="003A3FEC"/>
    <w:rsid w:val="003A4248"/>
    <w:rsid w:val="003A4272"/>
    <w:rsid w:val="003A43C5"/>
    <w:rsid w:val="003A445B"/>
    <w:rsid w:val="003A4504"/>
    <w:rsid w:val="003A45C1"/>
    <w:rsid w:val="003A4A12"/>
    <w:rsid w:val="003A4B8B"/>
    <w:rsid w:val="003A5202"/>
    <w:rsid w:val="003A5253"/>
    <w:rsid w:val="003A5B53"/>
    <w:rsid w:val="003A5DC8"/>
    <w:rsid w:val="003A5F81"/>
    <w:rsid w:val="003A61E4"/>
    <w:rsid w:val="003A6481"/>
    <w:rsid w:val="003A68EA"/>
    <w:rsid w:val="003A695B"/>
    <w:rsid w:val="003A69DF"/>
    <w:rsid w:val="003A6D90"/>
    <w:rsid w:val="003A6E46"/>
    <w:rsid w:val="003A72B0"/>
    <w:rsid w:val="003A7317"/>
    <w:rsid w:val="003A731D"/>
    <w:rsid w:val="003A7372"/>
    <w:rsid w:val="003A74DE"/>
    <w:rsid w:val="003A7A58"/>
    <w:rsid w:val="003A7B96"/>
    <w:rsid w:val="003A7CDC"/>
    <w:rsid w:val="003A7E04"/>
    <w:rsid w:val="003B0D11"/>
    <w:rsid w:val="003B1085"/>
    <w:rsid w:val="003B128D"/>
    <w:rsid w:val="003B1312"/>
    <w:rsid w:val="003B14AB"/>
    <w:rsid w:val="003B179B"/>
    <w:rsid w:val="003B22F9"/>
    <w:rsid w:val="003B2367"/>
    <w:rsid w:val="003B275F"/>
    <w:rsid w:val="003B27DF"/>
    <w:rsid w:val="003B2932"/>
    <w:rsid w:val="003B296A"/>
    <w:rsid w:val="003B29E0"/>
    <w:rsid w:val="003B29E8"/>
    <w:rsid w:val="003B2ACC"/>
    <w:rsid w:val="003B2C4E"/>
    <w:rsid w:val="003B2F69"/>
    <w:rsid w:val="003B30D9"/>
    <w:rsid w:val="003B33E3"/>
    <w:rsid w:val="003B35D3"/>
    <w:rsid w:val="003B360C"/>
    <w:rsid w:val="003B3808"/>
    <w:rsid w:val="003B3DBE"/>
    <w:rsid w:val="003B41AC"/>
    <w:rsid w:val="003B42E7"/>
    <w:rsid w:val="003B435F"/>
    <w:rsid w:val="003B4435"/>
    <w:rsid w:val="003B48B4"/>
    <w:rsid w:val="003B493D"/>
    <w:rsid w:val="003B4AB1"/>
    <w:rsid w:val="003B4BCB"/>
    <w:rsid w:val="003B50A2"/>
    <w:rsid w:val="003B5251"/>
    <w:rsid w:val="003B57DA"/>
    <w:rsid w:val="003B589D"/>
    <w:rsid w:val="003B5AFE"/>
    <w:rsid w:val="003B6104"/>
    <w:rsid w:val="003B628C"/>
    <w:rsid w:val="003B66AF"/>
    <w:rsid w:val="003B6B7B"/>
    <w:rsid w:val="003B6CC5"/>
    <w:rsid w:val="003B786B"/>
    <w:rsid w:val="003B7AD3"/>
    <w:rsid w:val="003B7B3C"/>
    <w:rsid w:val="003C08D6"/>
    <w:rsid w:val="003C0A3F"/>
    <w:rsid w:val="003C0AB4"/>
    <w:rsid w:val="003C0EDB"/>
    <w:rsid w:val="003C1342"/>
    <w:rsid w:val="003C148D"/>
    <w:rsid w:val="003C1564"/>
    <w:rsid w:val="003C167C"/>
    <w:rsid w:val="003C17FA"/>
    <w:rsid w:val="003C1E3E"/>
    <w:rsid w:val="003C1E4B"/>
    <w:rsid w:val="003C1ED8"/>
    <w:rsid w:val="003C20F4"/>
    <w:rsid w:val="003C210F"/>
    <w:rsid w:val="003C21E4"/>
    <w:rsid w:val="003C2279"/>
    <w:rsid w:val="003C2508"/>
    <w:rsid w:val="003C255E"/>
    <w:rsid w:val="003C2813"/>
    <w:rsid w:val="003C2E52"/>
    <w:rsid w:val="003C2F20"/>
    <w:rsid w:val="003C346D"/>
    <w:rsid w:val="003C3680"/>
    <w:rsid w:val="003C3D51"/>
    <w:rsid w:val="003C3D71"/>
    <w:rsid w:val="003C4105"/>
    <w:rsid w:val="003C4200"/>
    <w:rsid w:val="003C424E"/>
    <w:rsid w:val="003C529B"/>
    <w:rsid w:val="003C59C2"/>
    <w:rsid w:val="003C5D09"/>
    <w:rsid w:val="003C5DBA"/>
    <w:rsid w:val="003C5F02"/>
    <w:rsid w:val="003C6258"/>
    <w:rsid w:val="003C6474"/>
    <w:rsid w:val="003C6476"/>
    <w:rsid w:val="003C6E52"/>
    <w:rsid w:val="003C6EED"/>
    <w:rsid w:val="003C7133"/>
    <w:rsid w:val="003C7206"/>
    <w:rsid w:val="003C72AB"/>
    <w:rsid w:val="003C742A"/>
    <w:rsid w:val="003C75AC"/>
    <w:rsid w:val="003C7627"/>
    <w:rsid w:val="003C7B14"/>
    <w:rsid w:val="003C7C8B"/>
    <w:rsid w:val="003C7DA8"/>
    <w:rsid w:val="003D0533"/>
    <w:rsid w:val="003D060A"/>
    <w:rsid w:val="003D0B41"/>
    <w:rsid w:val="003D0E3A"/>
    <w:rsid w:val="003D169A"/>
    <w:rsid w:val="003D16F4"/>
    <w:rsid w:val="003D1800"/>
    <w:rsid w:val="003D194C"/>
    <w:rsid w:val="003D19A9"/>
    <w:rsid w:val="003D1A38"/>
    <w:rsid w:val="003D1D7E"/>
    <w:rsid w:val="003D2322"/>
    <w:rsid w:val="003D26E8"/>
    <w:rsid w:val="003D2A23"/>
    <w:rsid w:val="003D2C5B"/>
    <w:rsid w:val="003D2EF4"/>
    <w:rsid w:val="003D2F20"/>
    <w:rsid w:val="003D3185"/>
    <w:rsid w:val="003D340E"/>
    <w:rsid w:val="003D344E"/>
    <w:rsid w:val="003D35C0"/>
    <w:rsid w:val="003D38C8"/>
    <w:rsid w:val="003D3B1F"/>
    <w:rsid w:val="003D3E91"/>
    <w:rsid w:val="003D3EE0"/>
    <w:rsid w:val="003D3EE8"/>
    <w:rsid w:val="003D3F01"/>
    <w:rsid w:val="003D40F2"/>
    <w:rsid w:val="003D40F8"/>
    <w:rsid w:val="003D442B"/>
    <w:rsid w:val="003D4534"/>
    <w:rsid w:val="003D4803"/>
    <w:rsid w:val="003D4819"/>
    <w:rsid w:val="003D48C2"/>
    <w:rsid w:val="003D4B98"/>
    <w:rsid w:val="003D5557"/>
    <w:rsid w:val="003D5638"/>
    <w:rsid w:val="003D5684"/>
    <w:rsid w:val="003D58CF"/>
    <w:rsid w:val="003D61E3"/>
    <w:rsid w:val="003D681B"/>
    <w:rsid w:val="003D6991"/>
    <w:rsid w:val="003D6C36"/>
    <w:rsid w:val="003D6F62"/>
    <w:rsid w:val="003D70C2"/>
    <w:rsid w:val="003D7555"/>
    <w:rsid w:val="003D75AA"/>
    <w:rsid w:val="003D7823"/>
    <w:rsid w:val="003D793F"/>
    <w:rsid w:val="003D7945"/>
    <w:rsid w:val="003D7BA9"/>
    <w:rsid w:val="003E04AA"/>
    <w:rsid w:val="003E04E1"/>
    <w:rsid w:val="003E08A1"/>
    <w:rsid w:val="003E08C0"/>
    <w:rsid w:val="003E0A38"/>
    <w:rsid w:val="003E1236"/>
    <w:rsid w:val="003E1302"/>
    <w:rsid w:val="003E18EB"/>
    <w:rsid w:val="003E18EC"/>
    <w:rsid w:val="003E1B2E"/>
    <w:rsid w:val="003E1BBD"/>
    <w:rsid w:val="003E1D74"/>
    <w:rsid w:val="003E22B3"/>
    <w:rsid w:val="003E25BC"/>
    <w:rsid w:val="003E28C3"/>
    <w:rsid w:val="003E3264"/>
    <w:rsid w:val="003E32B1"/>
    <w:rsid w:val="003E3374"/>
    <w:rsid w:val="003E33D5"/>
    <w:rsid w:val="003E36E9"/>
    <w:rsid w:val="003E3DC7"/>
    <w:rsid w:val="003E3E69"/>
    <w:rsid w:val="003E3ECD"/>
    <w:rsid w:val="003E3ED5"/>
    <w:rsid w:val="003E3FF0"/>
    <w:rsid w:val="003E401D"/>
    <w:rsid w:val="003E425B"/>
    <w:rsid w:val="003E4396"/>
    <w:rsid w:val="003E4472"/>
    <w:rsid w:val="003E47DD"/>
    <w:rsid w:val="003E4A5B"/>
    <w:rsid w:val="003E4AD9"/>
    <w:rsid w:val="003E4BDF"/>
    <w:rsid w:val="003E4E25"/>
    <w:rsid w:val="003E5448"/>
    <w:rsid w:val="003E54CD"/>
    <w:rsid w:val="003E55C5"/>
    <w:rsid w:val="003E57B1"/>
    <w:rsid w:val="003E5E78"/>
    <w:rsid w:val="003E5FFE"/>
    <w:rsid w:val="003E6317"/>
    <w:rsid w:val="003E6577"/>
    <w:rsid w:val="003E669A"/>
    <w:rsid w:val="003E6930"/>
    <w:rsid w:val="003E6C80"/>
    <w:rsid w:val="003E6E60"/>
    <w:rsid w:val="003E6F1A"/>
    <w:rsid w:val="003E7554"/>
    <w:rsid w:val="003E7DD3"/>
    <w:rsid w:val="003E7F20"/>
    <w:rsid w:val="003F000F"/>
    <w:rsid w:val="003F01BD"/>
    <w:rsid w:val="003F0699"/>
    <w:rsid w:val="003F0796"/>
    <w:rsid w:val="003F0A78"/>
    <w:rsid w:val="003F0D56"/>
    <w:rsid w:val="003F0E68"/>
    <w:rsid w:val="003F0F31"/>
    <w:rsid w:val="003F110D"/>
    <w:rsid w:val="003F1154"/>
    <w:rsid w:val="003F1528"/>
    <w:rsid w:val="003F1A2D"/>
    <w:rsid w:val="003F1A96"/>
    <w:rsid w:val="003F1C02"/>
    <w:rsid w:val="003F1CA1"/>
    <w:rsid w:val="003F1E68"/>
    <w:rsid w:val="003F21A5"/>
    <w:rsid w:val="003F232B"/>
    <w:rsid w:val="003F2348"/>
    <w:rsid w:val="003F2633"/>
    <w:rsid w:val="003F26B9"/>
    <w:rsid w:val="003F285C"/>
    <w:rsid w:val="003F29AB"/>
    <w:rsid w:val="003F2B4F"/>
    <w:rsid w:val="003F2C90"/>
    <w:rsid w:val="003F2E0B"/>
    <w:rsid w:val="003F2F3A"/>
    <w:rsid w:val="003F30E6"/>
    <w:rsid w:val="003F350F"/>
    <w:rsid w:val="003F3587"/>
    <w:rsid w:val="003F35B7"/>
    <w:rsid w:val="003F389C"/>
    <w:rsid w:val="003F3A74"/>
    <w:rsid w:val="003F3FC7"/>
    <w:rsid w:val="003F4240"/>
    <w:rsid w:val="003F443D"/>
    <w:rsid w:val="003F476B"/>
    <w:rsid w:val="003F4774"/>
    <w:rsid w:val="003F4973"/>
    <w:rsid w:val="003F4CBB"/>
    <w:rsid w:val="003F4E58"/>
    <w:rsid w:val="003F4FCE"/>
    <w:rsid w:val="003F5147"/>
    <w:rsid w:val="003F52BE"/>
    <w:rsid w:val="003F5421"/>
    <w:rsid w:val="003F57BE"/>
    <w:rsid w:val="003F581A"/>
    <w:rsid w:val="003F5952"/>
    <w:rsid w:val="003F5B48"/>
    <w:rsid w:val="003F5C14"/>
    <w:rsid w:val="003F5C27"/>
    <w:rsid w:val="003F5C54"/>
    <w:rsid w:val="003F5CB7"/>
    <w:rsid w:val="003F5D4D"/>
    <w:rsid w:val="003F5D7D"/>
    <w:rsid w:val="003F5DF9"/>
    <w:rsid w:val="003F622B"/>
    <w:rsid w:val="003F6284"/>
    <w:rsid w:val="003F646F"/>
    <w:rsid w:val="003F64B3"/>
    <w:rsid w:val="003F64C6"/>
    <w:rsid w:val="003F687D"/>
    <w:rsid w:val="003F6AFF"/>
    <w:rsid w:val="003F6B92"/>
    <w:rsid w:val="003F6BF0"/>
    <w:rsid w:val="003F6CD1"/>
    <w:rsid w:val="003F6F2D"/>
    <w:rsid w:val="003F7277"/>
    <w:rsid w:val="003F732D"/>
    <w:rsid w:val="003F7486"/>
    <w:rsid w:val="003F7709"/>
    <w:rsid w:val="003F7857"/>
    <w:rsid w:val="003F7952"/>
    <w:rsid w:val="003F7993"/>
    <w:rsid w:val="00400279"/>
    <w:rsid w:val="0040039D"/>
    <w:rsid w:val="0040058F"/>
    <w:rsid w:val="00400612"/>
    <w:rsid w:val="00400638"/>
    <w:rsid w:val="0040074D"/>
    <w:rsid w:val="00400A09"/>
    <w:rsid w:val="00400C5C"/>
    <w:rsid w:val="00400D96"/>
    <w:rsid w:val="00400E33"/>
    <w:rsid w:val="00400EC0"/>
    <w:rsid w:val="00401066"/>
    <w:rsid w:val="004011CD"/>
    <w:rsid w:val="004011EF"/>
    <w:rsid w:val="004012C8"/>
    <w:rsid w:val="0040176F"/>
    <w:rsid w:val="0040202B"/>
    <w:rsid w:val="00402D66"/>
    <w:rsid w:val="00402ED1"/>
    <w:rsid w:val="00402F73"/>
    <w:rsid w:val="00403046"/>
    <w:rsid w:val="00403052"/>
    <w:rsid w:val="004033BC"/>
    <w:rsid w:val="004033CD"/>
    <w:rsid w:val="00403430"/>
    <w:rsid w:val="00403BB8"/>
    <w:rsid w:val="00403D36"/>
    <w:rsid w:val="00403D78"/>
    <w:rsid w:val="00403E0C"/>
    <w:rsid w:val="004041DB"/>
    <w:rsid w:val="00404456"/>
    <w:rsid w:val="004044B3"/>
    <w:rsid w:val="00404838"/>
    <w:rsid w:val="0040484B"/>
    <w:rsid w:val="00404CCB"/>
    <w:rsid w:val="0040556B"/>
    <w:rsid w:val="00405BE9"/>
    <w:rsid w:val="00405C2B"/>
    <w:rsid w:val="0040619E"/>
    <w:rsid w:val="004067A9"/>
    <w:rsid w:val="004068A3"/>
    <w:rsid w:val="00406901"/>
    <w:rsid w:val="00406903"/>
    <w:rsid w:val="00406B31"/>
    <w:rsid w:val="00406CEB"/>
    <w:rsid w:val="00406FE9"/>
    <w:rsid w:val="00407083"/>
    <w:rsid w:val="004071D7"/>
    <w:rsid w:val="00407446"/>
    <w:rsid w:val="0040758C"/>
    <w:rsid w:val="0040764F"/>
    <w:rsid w:val="004078F8"/>
    <w:rsid w:val="00407AE6"/>
    <w:rsid w:val="00407DB4"/>
    <w:rsid w:val="004102D5"/>
    <w:rsid w:val="004102D8"/>
    <w:rsid w:val="004102DE"/>
    <w:rsid w:val="004102EE"/>
    <w:rsid w:val="00410379"/>
    <w:rsid w:val="00410631"/>
    <w:rsid w:val="0041089B"/>
    <w:rsid w:val="00410AB1"/>
    <w:rsid w:val="00410C17"/>
    <w:rsid w:val="00410DB5"/>
    <w:rsid w:val="004110DE"/>
    <w:rsid w:val="0041177D"/>
    <w:rsid w:val="00411831"/>
    <w:rsid w:val="00411950"/>
    <w:rsid w:val="004119C0"/>
    <w:rsid w:val="0041227B"/>
    <w:rsid w:val="004122BD"/>
    <w:rsid w:val="004124E5"/>
    <w:rsid w:val="0041262E"/>
    <w:rsid w:val="0041268E"/>
    <w:rsid w:val="00412BD1"/>
    <w:rsid w:val="0041300F"/>
    <w:rsid w:val="0041305E"/>
    <w:rsid w:val="0041307A"/>
    <w:rsid w:val="00413089"/>
    <w:rsid w:val="00413224"/>
    <w:rsid w:val="004135F6"/>
    <w:rsid w:val="0041379B"/>
    <w:rsid w:val="0041395C"/>
    <w:rsid w:val="00413DD4"/>
    <w:rsid w:val="004143D9"/>
    <w:rsid w:val="0041448E"/>
    <w:rsid w:val="0041463D"/>
    <w:rsid w:val="00414766"/>
    <w:rsid w:val="0041482B"/>
    <w:rsid w:val="004148EC"/>
    <w:rsid w:val="0041563E"/>
    <w:rsid w:val="004156A3"/>
    <w:rsid w:val="004158D9"/>
    <w:rsid w:val="00415DF6"/>
    <w:rsid w:val="00415E12"/>
    <w:rsid w:val="00416258"/>
    <w:rsid w:val="00416777"/>
    <w:rsid w:val="00416910"/>
    <w:rsid w:val="00416C10"/>
    <w:rsid w:val="0041718B"/>
    <w:rsid w:val="00417433"/>
    <w:rsid w:val="0041746B"/>
    <w:rsid w:val="0041768E"/>
    <w:rsid w:val="00417775"/>
    <w:rsid w:val="00417812"/>
    <w:rsid w:val="00417A33"/>
    <w:rsid w:val="00417A55"/>
    <w:rsid w:val="00417CCA"/>
    <w:rsid w:val="00417F13"/>
    <w:rsid w:val="00420002"/>
    <w:rsid w:val="0042000B"/>
    <w:rsid w:val="00420088"/>
    <w:rsid w:val="00420256"/>
    <w:rsid w:val="004202FF"/>
    <w:rsid w:val="0042043C"/>
    <w:rsid w:val="00420632"/>
    <w:rsid w:val="00420E8E"/>
    <w:rsid w:val="0042120A"/>
    <w:rsid w:val="004212F3"/>
    <w:rsid w:val="00421593"/>
    <w:rsid w:val="004217D7"/>
    <w:rsid w:val="004219A7"/>
    <w:rsid w:val="004219A9"/>
    <w:rsid w:val="00421BB0"/>
    <w:rsid w:val="00422548"/>
    <w:rsid w:val="00422618"/>
    <w:rsid w:val="00422AD1"/>
    <w:rsid w:val="00422FE3"/>
    <w:rsid w:val="00423850"/>
    <w:rsid w:val="004239FD"/>
    <w:rsid w:val="00423AAB"/>
    <w:rsid w:val="00423B76"/>
    <w:rsid w:val="00423F7C"/>
    <w:rsid w:val="004242EF"/>
    <w:rsid w:val="00424605"/>
    <w:rsid w:val="00424777"/>
    <w:rsid w:val="0042494D"/>
    <w:rsid w:val="004249E8"/>
    <w:rsid w:val="00424B4F"/>
    <w:rsid w:val="00424D09"/>
    <w:rsid w:val="00424DB6"/>
    <w:rsid w:val="00424F07"/>
    <w:rsid w:val="00424F88"/>
    <w:rsid w:val="0042510C"/>
    <w:rsid w:val="00425562"/>
    <w:rsid w:val="00425571"/>
    <w:rsid w:val="00425739"/>
    <w:rsid w:val="004259BB"/>
    <w:rsid w:val="00425F95"/>
    <w:rsid w:val="00426388"/>
    <w:rsid w:val="0042663E"/>
    <w:rsid w:val="00426993"/>
    <w:rsid w:val="004269FB"/>
    <w:rsid w:val="0042792A"/>
    <w:rsid w:val="004279CF"/>
    <w:rsid w:val="00427BA8"/>
    <w:rsid w:val="00427D56"/>
    <w:rsid w:val="00427E63"/>
    <w:rsid w:val="00427F2A"/>
    <w:rsid w:val="00427F73"/>
    <w:rsid w:val="00427FD3"/>
    <w:rsid w:val="004305E2"/>
    <w:rsid w:val="00430608"/>
    <w:rsid w:val="004306C3"/>
    <w:rsid w:val="004307BC"/>
    <w:rsid w:val="00430888"/>
    <w:rsid w:val="0043094D"/>
    <w:rsid w:val="00430ED9"/>
    <w:rsid w:val="00430F1D"/>
    <w:rsid w:val="004313E2"/>
    <w:rsid w:val="00431522"/>
    <w:rsid w:val="00431DF5"/>
    <w:rsid w:val="00431DF7"/>
    <w:rsid w:val="00431FF1"/>
    <w:rsid w:val="00432390"/>
    <w:rsid w:val="00432488"/>
    <w:rsid w:val="0043253A"/>
    <w:rsid w:val="0043253C"/>
    <w:rsid w:val="0043257F"/>
    <w:rsid w:val="004325DD"/>
    <w:rsid w:val="0043291E"/>
    <w:rsid w:val="00432FD8"/>
    <w:rsid w:val="004338A4"/>
    <w:rsid w:val="00433964"/>
    <w:rsid w:val="004339D6"/>
    <w:rsid w:val="00433C29"/>
    <w:rsid w:val="00433CB8"/>
    <w:rsid w:val="00433CCD"/>
    <w:rsid w:val="00433EC8"/>
    <w:rsid w:val="0043429D"/>
    <w:rsid w:val="00434353"/>
    <w:rsid w:val="004348AE"/>
    <w:rsid w:val="0043519B"/>
    <w:rsid w:val="00435392"/>
    <w:rsid w:val="004357B0"/>
    <w:rsid w:val="004357B3"/>
    <w:rsid w:val="004359BC"/>
    <w:rsid w:val="004359BE"/>
    <w:rsid w:val="00435C6F"/>
    <w:rsid w:val="00435CBD"/>
    <w:rsid w:val="00435F62"/>
    <w:rsid w:val="00436032"/>
    <w:rsid w:val="004362E1"/>
    <w:rsid w:val="0043640F"/>
    <w:rsid w:val="00436658"/>
    <w:rsid w:val="00436823"/>
    <w:rsid w:val="00436BDC"/>
    <w:rsid w:val="00436E33"/>
    <w:rsid w:val="00436EC2"/>
    <w:rsid w:val="00436F56"/>
    <w:rsid w:val="00437019"/>
    <w:rsid w:val="00437400"/>
    <w:rsid w:val="0043765D"/>
    <w:rsid w:val="00437F6E"/>
    <w:rsid w:val="00437F73"/>
    <w:rsid w:val="00437FB3"/>
    <w:rsid w:val="004400E3"/>
    <w:rsid w:val="004401F0"/>
    <w:rsid w:val="00440778"/>
    <w:rsid w:val="00440CDA"/>
    <w:rsid w:val="00440F5A"/>
    <w:rsid w:val="004411DB"/>
    <w:rsid w:val="004413FD"/>
    <w:rsid w:val="00441576"/>
    <w:rsid w:val="0044159F"/>
    <w:rsid w:val="004417F8"/>
    <w:rsid w:val="00441863"/>
    <w:rsid w:val="00441AE9"/>
    <w:rsid w:val="00441C36"/>
    <w:rsid w:val="00441D0F"/>
    <w:rsid w:val="00441E04"/>
    <w:rsid w:val="0044211F"/>
    <w:rsid w:val="0044242D"/>
    <w:rsid w:val="00442D4C"/>
    <w:rsid w:val="004432A8"/>
    <w:rsid w:val="004434F9"/>
    <w:rsid w:val="0044359E"/>
    <w:rsid w:val="004435A2"/>
    <w:rsid w:val="00443762"/>
    <w:rsid w:val="00443776"/>
    <w:rsid w:val="00443843"/>
    <w:rsid w:val="00443BE3"/>
    <w:rsid w:val="00443CE7"/>
    <w:rsid w:val="00443D4E"/>
    <w:rsid w:val="00443FB3"/>
    <w:rsid w:val="0044465B"/>
    <w:rsid w:val="00444693"/>
    <w:rsid w:val="004448EC"/>
    <w:rsid w:val="0044499F"/>
    <w:rsid w:val="00444BD7"/>
    <w:rsid w:val="00444D97"/>
    <w:rsid w:val="00444DAE"/>
    <w:rsid w:val="00444F83"/>
    <w:rsid w:val="00444F9F"/>
    <w:rsid w:val="00444FE6"/>
    <w:rsid w:val="00445091"/>
    <w:rsid w:val="00445265"/>
    <w:rsid w:val="00445941"/>
    <w:rsid w:val="004469ED"/>
    <w:rsid w:val="00446D6D"/>
    <w:rsid w:val="00446FEC"/>
    <w:rsid w:val="004476E5"/>
    <w:rsid w:val="004478AE"/>
    <w:rsid w:val="00447D97"/>
    <w:rsid w:val="00450630"/>
    <w:rsid w:val="0045071F"/>
    <w:rsid w:val="00450CD5"/>
    <w:rsid w:val="00450D7E"/>
    <w:rsid w:val="004512F8"/>
    <w:rsid w:val="004513C4"/>
    <w:rsid w:val="00451AFB"/>
    <w:rsid w:val="00452015"/>
    <w:rsid w:val="00452161"/>
    <w:rsid w:val="0045245C"/>
    <w:rsid w:val="0045255E"/>
    <w:rsid w:val="00452862"/>
    <w:rsid w:val="00452FFC"/>
    <w:rsid w:val="004532CF"/>
    <w:rsid w:val="00453306"/>
    <w:rsid w:val="0045366A"/>
    <w:rsid w:val="004538DD"/>
    <w:rsid w:val="004539B8"/>
    <w:rsid w:val="00453A85"/>
    <w:rsid w:val="00453B74"/>
    <w:rsid w:val="00453CDC"/>
    <w:rsid w:val="00454292"/>
    <w:rsid w:val="00454642"/>
    <w:rsid w:val="00454888"/>
    <w:rsid w:val="00454BB0"/>
    <w:rsid w:val="00454CEC"/>
    <w:rsid w:val="00454F64"/>
    <w:rsid w:val="004550B6"/>
    <w:rsid w:val="004551C8"/>
    <w:rsid w:val="00455240"/>
    <w:rsid w:val="004557C4"/>
    <w:rsid w:val="0045583F"/>
    <w:rsid w:val="004558F7"/>
    <w:rsid w:val="00455C98"/>
    <w:rsid w:val="00455DE4"/>
    <w:rsid w:val="00456266"/>
    <w:rsid w:val="004564C7"/>
    <w:rsid w:val="00456812"/>
    <w:rsid w:val="00456977"/>
    <w:rsid w:val="00456B66"/>
    <w:rsid w:val="00456C5F"/>
    <w:rsid w:val="00456F5F"/>
    <w:rsid w:val="00456F8C"/>
    <w:rsid w:val="004572C2"/>
    <w:rsid w:val="00457373"/>
    <w:rsid w:val="00457591"/>
    <w:rsid w:val="004576C9"/>
    <w:rsid w:val="00457B0A"/>
    <w:rsid w:val="00457C51"/>
    <w:rsid w:val="00460024"/>
    <w:rsid w:val="0046027A"/>
    <w:rsid w:val="004602C1"/>
    <w:rsid w:val="00460312"/>
    <w:rsid w:val="004605ED"/>
    <w:rsid w:val="00460903"/>
    <w:rsid w:val="00460A8A"/>
    <w:rsid w:val="00460C15"/>
    <w:rsid w:val="00460DE5"/>
    <w:rsid w:val="00460FEA"/>
    <w:rsid w:val="004610F7"/>
    <w:rsid w:val="0046110E"/>
    <w:rsid w:val="00461542"/>
    <w:rsid w:val="004615E9"/>
    <w:rsid w:val="00461764"/>
    <w:rsid w:val="0046185F"/>
    <w:rsid w:val="004618D0"/>
    <w:rsid w:val="00461A03"/>
    <w:rsid w:val="00461B7E"/>
    <w:rsid w:val="00461BED"/>
    <w:rsid w:val="00461CC1"/>
    <w:rsid w:val="00461E0F"/>
    <w:rsid w:val="00461ECA"/>
    <w:rsid w:val="00462053"/>
    <w:rsid w:val="004620E0"/>
    <w:rsid w:val="0046215A"/>
    <w:rsid w:val="004628D6"/>
    <w:rsid w:val="00462E5B"/>
    <w:rsid w:val="00463069"/>
    <w:rsid w:val="00463440"/>
    <w:rsid w:val="00463888"/>
    <w:rsid w:val="00463B81"/>
    <w:rsid w:val="00463D71"/>
    <w:rsid w:val="00463DDA"/>
    <w:rsid w:val="00463FEC"/>
    <w:rsid w:val="00464195"/>
    <w:rsid w:val="004642A3"/>
    <w:rsid w:val="00464587"/>
    <w:rsid w:val="00464D0D"/>
    <w:rsid w:val="00464FC6"/>
    <w:rsid w:val="004652B9"/>
    <w:rsid w:val="0046532B"/>
    <w:rsid w:val="00465643"/>
    <w:rsid w:val="004656AB"/>
    <w:rsid w:val="00465976"/>
    <w:rsid w:val="00465979"/>
    <w:rsid w:val="00465AE9"/>
    <w:rsid w:val="00465BC7"/>
    <w:rsid w:val="0046617D"/>
    <w:rsid w:val="00466250"/>
    <w:rsid w:val="004663B9"/>
    <w:rsid w:val="004663DE"/>
    <w:rsid w:val="00466565"/>
    <w:rsid w:val="00466885"/>
    <w:rsid w:val="00466A90"/>
    <w:rsid w:val="00466D8B"/>
    <w:rsid w:val="00466E69"/>
    <w:rsid w:val="00466EE6"/>
    <w:rsid w:val="00467027"/>
    <w:rsid w:val="00467322"/>
    <w:rsid w:val="00467753"/>
    <w:rsid w:val="0046790B"/>
    <w:rsid w:val="00467930"/>
    <w:rsid w:val="0046797E"/>
    <w:rsid w:val="00467AC6"/>
    <w:rsid w:val="00467C8F"/>
    <w:rsid w:val="00467FE8"/>
    <w:rsid w:val="00470280"/>
    <w:rsid w:val="00470295"/>
    <w:rsid w:val="0047057D"/>
    <w:rsid w:val="00470624"/>
    <w:rsid w:val="0047062D"/>
    <w:rsid w:val="00470832"/>
    <w:rsid w:val="00470B74"/>
    <w:rsid w:val="00470CF6"/>
    <w:rsid w:val="00471156"/>
    <w:rsid w:val="0047126B"/>
    <w:rsid w:val="004715A5"/>
    <w:rsid w:val="0047160E"/>
    <w:rsid w:val="00471986"/>
    <w:rsid w:val="00471B45"/>
    <w:rsid w:val="00471E68"/>
    <w:rsid w:val="00471EBE"/>
    <w:rsid w:val="0047201B"/>
    <w:rsid w:val="004724AC"/>
    <w:rsid w:val="004724C3"/>
    <w:rsid w:val="00472619"/>
    <w:rsid w:val="00472BA2"/>
    <w:rsid w:val="00472C98"/>
    <w:rsid w:val="0047308B"/>
    <w:rsid w:val="00473132"/>
    <w:rsid w:val="00473427"/>
    <w:rsid w:val="004735E2"/>
    <w:rsid w:val="0047388E"/>
    <w:rsid w:val="00473A4B"/>
    <w:rsid w:val="00473C75"/>
    <w:rsid w:val="00473F81"/>
    <w:rsid w:val="004741F5"/>
    <w:rsid w:val="00474273"/>
    <w:rsid w:val="0047437E"/>
    <w:rsid w:val="004744EC"/>
    <w:rsid w:val="004749D1"/>
    <w:rsid w:val="004749F4"/>
    <w:rsid w:val="00475205"/>
    <w:rsid w:val="00475268"/>
    <w:rsid w:val="00475368"/>
    <w:rsid w:val="00475759"/>
    <w:rsid w:val="00475834"/>
    <w:rsid w:val="00475A8D"/>
    <w:rsid w:val="00475EE2"/>
    <w:rsid w:val="00476024"/>
    <w:rsid w:val="004761E8"/>
    <w:rsid w:val="00476204"/>
    <w:rsid w:val="00476263"/>
    <w:rsid w:val="004762B0"/>
    <w:rsid w:val="004763CE"/>
    <w:rsid w:val="0047669F"/>
    <w:rsid w:val="00476C42"/>
    <w:rsid w:val="00476CB4"/>
    <w:rsid w:val="004776B3"/>
    <w:rsid w:val="004776C3"/>
    <w:rsid w:val="004777CF"/>
    <w:rsid w:val="00477818"/>
    <w:rsid w:val="004779CB"/>
    <w:rsid w:val="00477D14"/>
    <w:rsid w:val="004801E3"/>
    <w:rsid w:val="00480200"/>
    <w:rsid w:val="0048068A"/>
    <w:rsid w:val="004807DA"/>
    <w:rsid w:val="00480DA5"/>
    <w:rsid w:val="00481039"/>
    <w:rsid w:val="004814D9"/>
    <w:rsid w:val="004815DC"/>
    <w:rsid w:val="00481717"/>
    <w:rsid w:val="004818D5"/>
    <w:rsid w:val="00482017"/>
    <w:rsid w:val="00482048"/>
    <w:rsid w:val="004821BE"/>
    <w:rsid w:val="0048220F"/>
    <w:rsid w:val="00482260"/>
    <w:rsid w:val="004828E0"/>
    <w:rsid w:val="00482B7A"/>
    <w:rsid w:val="00482D2D"/>
    <w:rsid w:val="00482D30"/>
    <w:rsid w:val="00482DB6"/>
    <w:rsid w:val="004831C6"/>
    <w:rsid w:val="00483317"/>
    <w:rsid w:val="0048339C"/>
    <w:rsid w:val="004836E9"/>
    <w:rsid w:val="0048374B"/>
    <w:rsid w:val="0048397B"/>
    <w:rsid w:val="00483AB5"/>
    <w:rsid w:val="00483AD7"/>
    <w:rsid w:val="00483D34"/>
    <w:rsid w:val="00483F79"/>
    <w:rsid w:val="00483FCA"/>
    <w:rsid w:val="00484450"/>
    <w:rsid w:val="00484459"/>
    <w:rsid w:val="00484646"/>
    <w:rsid w:val="00484788"/>
    <w:rsid w:val="00484B29"/>
    <w:rsid w:val="00484E84"/>
    <w:rsid w:val="004858DF"/>
    <w:rsid w:val="00485A90"/>
    <w:rsid w:val="00486412"/>
    <w:rsid w:val="0048685A"/>
    <w:rsid w:val="0048687F"/>
    <w:rsid w:val="00487034"/>
    <w:rsid w:val="004873C4"/>
    <w:rsid w:val="004878C1"/>
    <w:rsid w:val="00487D18"/>
    <w:rsid w:val="00487DAE"/>
    <w:rsid w:val="00487DC7"/>
    <w:rsid w:val="0049027E"/>
    <w:rsid w:val="00490572"/>
    <w:rsid w:val="00490727"/>
    <w:rsid w:val="0049093E"/>
    <w:rsid w:val="00490C20"/>
    <w:rsid w:val="00490D34"/>
    <w:rsid w:val="00490F03"/>
    <w:rsid w:val="00490F39"/>
    <w:rsid w:val="0049121F"/>
    <w:rsid w:val="004913BB"/>
    <w:rsid w:val="00491471"/>
    <w:rsid w:val="0049151A"/>
    <w:rsid w:val="004915FC"/>
    <w:rsid w:val="00491655"/>
    <w:rsid w:val="004916DB"/>
    <w:rsid w:val="004916E7"/>
    <w:rsid w:val="004918C5"/>
    <w:rsid w:val="00491F13"/>
    <w:rsid w:val="00491FF0"/>
    <w:rsid w:val="0049218B"/>
    <w:rsid w:val="00492341"/>
    <w:rsid w:val="0049274F"/>
    <w:rsid w:val="00492BDB"/>
    <w:rsid w:val="00493034"/>
    <w:rsid w:val="0049335A"/>
    <w:rsid w:val="004936EB"/>
    <w:rsid w:val="00493C77"/>
    <w:rsid w:val="00493E75"/>
    <w:rsid w:val="00493FC3"/>
    <w:rsid w:val="00494379"/>
    <w:rsid w:val="004944E8"/>
    <w:rsid w:val="0049471C"/>
    <w:rsid w:val="004947F3"/>
    <w:rsid w:val="00494F18"/>
    <w:rsid w:val="00494FAC"/>
    <w:rsid w:val="0049507F"/>
    <w:rsid w:val="00495115"/>
    <w:rsid w:val="004957AF"/>
    <w:rsid w:val="00495E22"/>
    <w:rsid w:val="00495EB4"/>
    <w:rsid w:val="00495FD5"/>
    <w:rsid w:val="00496032"/>
    <w:rsid w:val="00496571"/>
    <w:rsid w:val="004965A4"/>
    <w:rsid w:val="00496924"/>
    <w:rsid w:val="00496A02"/>
    <w:rsid w:val="00496B91"/>
    <w:rsid w:val="00496EED"/>
    <w:rsid w:val="004970A3"/>
    <w:rsid w:val="0049729C"/>
    <w:rsid w:val="00497315"/>
    <w:rsid w:val="004976C1"/>
    <w:rsid w:val="00497B1C"/>
    <w:rsid w:val="00497EB0"/>
    <w:rsid w:val="00497F55"/>
    <w:rsid w:val="00497F7D"/>
    <w:rsid w:val="00497F9F"/>
    <w:rsid w:val="004A0216"/>
    <w:rsid w:val="004A0231"/>
    <w:rsid w:val="004A023F"/>
    <w:rsid w:val="004A035F"/>
    <w:rsid w:val="004A03A4"/>
    <w:rsid w:val="004A08A9"/>
    <w:rsid w:val="004A08D6"/>
    <w:rsid w:val="004A0EE1"/>
    <w:rsid w:val="004A0F94"/>
    <w:rsid w:val="004A1204"/>
    <w:rsid w:val="004A19E8"/>
    <w:rsid w:val="004A2017"/>
    <w:rsid w:val="004A2117"/>
    <w:rsid w:val="004A220E"/>
    <w:rsid w:val="004A2361"/>
    <w:rsid w:val="004A2692"/>
    <w:rsid w:val="004A29FC"/>
    <w:rsid w:val="004A2B46"/>
    <w:rsid w:val="004A2D64"/>
    <w:rsid w:val="004A2EED"/>
    <w:rsid w:val="004A327D"/>
    <w:rsid w:val="004A3F04"/>
    <w:rsid w:val="004A4298"/>
    <w:rsid w:val="004A448C"/>
    <w:rsid w:val="004A48B5"/>
    <w:rsid w:val="004A4967"/>
    <w:rsid w:val="004A4C9B"/>
    <w:rsid w:val="004A4D87"/>
    <w:rsid w:val="004A509A"/>
    <w:rsid w:val="004A5277"/>
    <w:rsid w:val="004A560D"/>
    <w:rsid w:val="004A5A4F"/>
    <w:rsid w:val="004A5B16"/>
    <w:rsid w:val="004A5C78"/>
    <w:rsid w:val="004A5FE3"/>
    <w:rsid w:val="004A65DB"/>
    <w:rsid w:val="004A6603"/>
    <w:rsid w:val="004A6946"/>
    <w:rsid w:val="004A6A9C"/>
    <w:rsid w:val="004A6C36"/>
    <w:rsid w:val="004A6C6A"/>
    <w:rsid w:val="004A6EBC"/>
    <w:rsid w:val="004A6EE6"/>
    <w:rsid w:val="004A7181"/>
    <w:rsid w:val="004A71FD"/>
    <w:rsid w:val="004A755D"/>
    <w:rsid w:val="004A7573"/>
    <w:rsid w:val="004A761A"/>
    <w:rsid w:val="004A7733"/>
    <w:rsid w:val="004A7785"/>
    <w:rsid w:val="004A7975"/>
    <w:rsid w:val="004A7A18"/>
    <w:rsid w:val="004A7A88"/>
    <w:rsid w:val="004A7FF1"/>
    <w:rsid w:val="004B0394"/>
    <w:rsid w:val="004B0463"/>
    <w:rsid w:val="004B06DF"/>
    <w:rsid w:val="004B07C2"/>
    <w:rsid w:val="004B0A33"/>
    <w:rsid w:val="004B0ABB"/>
    <w:rsid w:val="004B0D2D"/>
    <w:rsid w:val="004B0D7E"/>
    <w:rsid w:val="004B0E10"/>
    <w:rsid w:val="004B0EE1"/>
    <w:rsid w:val="004B1082"/>
    <w:rsid w:val="004B1284"/>
    <w:rsid w:val="004B149C"/>
    <w:rsid w:val="004B17AC"/>
    <w:rsid w:val="004B1C3E"/>
    <w:rsid w:val="004B1EBC"/>
    <w:rsid w:val="004B20E1"/>
    <w:rsid w:val="004B230F"/>
    <w:rsid w:val="004B2351"/>
    <w:rsid w:val="004B2E25"/>
    <w:rsid w:val="004B2FAE"/>
    <w:rsid w:val="004B3169"/>
    <w:rsid w:val="004B3404"/>
    <w:rsid w:val="004B35D1"/>
    <w:rsid w:val="004B377F"/>
    <w:rsid w:val="004B37CF"/>
    <w:rsid w:val="004B3A25"/>
    <w:rsid w:val="004B3F4F"/>
    <w:rsid w:val="004B429E"/>
    <w:rsid w:val="004B42AB"/>
    <w:rsid w:val="004B43AF"/>
    <w:rsid w:val="004B47E2"/>
    <w:rsid w:val="004B4A3F"/>
    <w:rsid w:val="004B4E63"/>
    <w:rsid w:val="004B4F52"/>
    <w:rsid w:val="004B5070"/>
    <w:rsid w:val="004B536E"/>
    <w:rsid w:val="004B556D"/>
    <w:rsid w:val="004B6121"/>
    <w:rsid w:val="004B613A"/>
    <w:rsid w:val="004B625A"/>
    <w:rsid w:val="004B6614"/>
    <w:rsid w:val="004B6632"/>
    <w:rsid w:val="004B688D"/>
    <w:rsid w:val="004B6A5A"/>
    <w:rsid w:val="004B6C6C"/>
    <w:rsid w:val="004B6D72"/>
    <w:rsid w:val="004B6F97"/>
    <w:rsid w:val="004B7187"/>
    <w:rsid w:val="004B748D"/>
    <w:rsid w:val="004B7665"/>
    <w:rsid w:val="004B7712"/>
    <w:rsid w:val="004B7768"/>
    <w:rsid w:val="004B7824"/>
    <w:rsid w:val="004B7859"/>
    <w:rsid w:val="004B79CA"/>
    <w:rsid w:val="004B7B83"/>
    <w:rsid w:val="004B7D49"/>
    <w:rsid w:val="004B7D5B"/>
    <w:rsid w:val="004C0389"/>
    <w:rsid w:val="004C044E"/>
    <w:rsid w:val="004C0475"/>
    <w:rsid w:val="004C075E"/>
    <w:rsid w:val="004C0FAB"/>
    <w:rsid w:val="004C11A9"/>
    <w:rsid w:val="004C12BB"/>
    <w:rsid w:val="004C14AE"/>
    <w:rsid w:val="004C15A7"/>
    <w:rsid w:val="004C164A"/>
    <w:rsid w:val="004C1878"/>
    <w:rsid w:val="004C195A"/>
    <w:rsid w:val="004C199C"/>
    <w:rsid w:val="004C1F02"/>
    <w:rsid w:val="004C219F"/>
    <w:rsid w:val="004C23C3"/>
    <w:rsid w:val="004C265C"/>
    <w:rsid w:val="004C2696"/>
    <w:rsid w:val="004C2735"/>
    <w:rsid w:val="004C28B0"/>
    <w:rsid w:val="004C29EB"/>
    <w:rsid w:val="004C2AA5"/>
    <w:rsid w:val="004C2B7B"/>
    <w:rsid w:val="004C307E"/>
    <w:rsid w:val="004C3220"/>
    <w:rsid w:val="004C3244"/>
    <w:rsid w:val="004C358E"/>
    <w:rsid w:val="004C38AE"/>
    <w:rsid w:val="004C39AD"/>
    <w:rsid w:val="004C3DEC"/>
    <w:rsid w:val="004C4067"/>
    <w:rsid w:val="004C4474"/>
    <w:rsid w:val="004C44E4"/>
    <w:rsid w:val="004C47CB"/>
    <w:rsid w:val="004C47D0"/>
    <w:rsid w:val="004C4A0E"/>
    <w:rsid w:val="004C4B46"/>
    <w:rsid w:val="004C4DD8"/>
    <w:rsid w:val="004C4E84"/>
    <w:rsid w:val="004C4F3E"/>
    <w:rsid w:val="004C4FA2"/>
    <w:rsid w:val="004C51DB"/>
    <w:rsid w:val="004C533C"/>
    <w:rsid w:val="004C576A"/>
    <w:rsid w:val="004C582F"/>
    <w:rsid w:val="004C5A26"/>
    <w:rsid w:val="004C5CD9"/>
    <w:rsid w:val="004C6250"/>
    <w:rsid w:val="004C64DF"/>
    <w:rsid w:val="004C67A1"/>
    <w:rsid w:val="004C67F8"/>
    <w:rsid w:val="004C68E0"/>
    <w:rsid w:val="004C738B"/>
    <w:rsid w:val="004C7682"/>
    <w:rsid w:val="004C77A5"/>
    <w:rsid w:val="004C7A40"/>
    <w:rsid w:val="004C7E3A"/>
    <w:rsid w:val="004C7FAE"/>
    <w:rsid w:val="004D018D"/>
    <w:rsid w:val="004D04CD"/>
    <w:rsid w:val="004D0C51"/>
    <w:rsid w:val="004D0F35"/>
    <w:rsid w:val="004D1047"/>
    <w:rsid w:val="004D185E"/>
    <w:rsid w:val="004D1FEC"/>
    <w:rsid w:val="004D2116"/>
    <w:rsid w:val="004D22C3"/>
    <w:rsid w:val="004D22C9"/>
    <w:rsid w:val="004D241A"/>
    <w:rsid w:val="004D2621"/>
    <w:rsid w:val="004D2672"/>
    <w:rsid w:val="004D26DE"/>
    <w:rsid w:val="004D2941"/>
    <w:rsid w:val="004D2A5A"/>
    <w:rsid w:val="004D2B3D"/>
    <w:rsid w:val="004D30C5"/>
    <w:rsid w:val="004D34AD"/>
    <w:rsid w:val="004D36E2"/>
    <w:rsid w:val="004D381D"/>
    <w:rsid w:val="004D3850"/>
    <w:rsid w:val="004D38F2"/>
    <w:rsid w:val="004D395B"/>
    <w:rsid w:val="004D400C"/>
    <w:rsid w:val="004D4084"/>
    <w:rsid w:val="004D42E1"/>
    <w:rsid w:val="004D4391"/>
    <w:rsid w:val="004D49F6"/>
    <w:rsid w:val="004D4A0B"/>
    <w:rsid w:val="004D4A4C"/>
    <w:rsid w:val="004D4F6D"/>
    <w:rsid w:val="004D51B5"/>
    <w:rsid w:val="004D5568"/>
    <w:rsid w:val="004D5A76"/>
    <w:rsid w:val="004D5ABB"/>
    <w:rsid w:val="004D5C31"/>
    <w:rsid w:val="004D5DEC"/>
    <w:rsid w:val="004D6246"/>
    <w:rsid w:val="004D6442"/>
    <w:rsid w:val="004D6941"/>
    <w:rsid w:val="004D6D57"/>
    <w:rsid w:val="004D6F40"/>
    <w:rsid w:val="004D7502"/>
    <w:rsid w:val="004D75A1"/>
    <w:rsid w:val="004D771D"/>
    <w:rsid w:val="004D7780"/>
    <w:rsid w:val="004D77A7"/>
    <w:rsid w:val="004D7816"/>
    <w:rsid w:val="004D7B95"/>
    <w:rsid w:val="004D7BBF"/>
    <w:rsid w:val="004E0AA4"/>
    <w:rsid w:val="004E0F94"/>
    <w:rsid w:val="004E1004"/>
    <w:rsid w:val="004E16BD"/>
    <w:rsid w:val="004E18C0"/>
    <w:rsid w:val="004E1A73"/>
    <w:rsid w:val="004E20E1"/>
    <w:rsid w:val="004E248F"/>
    <w:rsid w:val="004E2782"/>
    <w:rsid w:val="004E2880"/>
    <w:rsid w:val="004E2918"/>
    <w:rsid w:val="004E2A8E"/>
    <w:rsid w:val="004E2ADD"/>
    <w:rsid w:val="004E2ADE"/>
    <w:rsid w:val="004E2D50"/>
    <w:rsid w:val="004E303D"/>
    <w:rsid w:val="004E310C"/>
    <w:rsid w:val="004E31B9"/>
    <w:rsid w:val="004E3588"/>
    <w:rsid w:val="004E35A9"/>
    <w:rsid w:val="004E36D2"/>
    <w:rsid w:val="004E37BE"/>
    <w:rsid w:val="004E3870"/>
    <w:rsid w:val="004E3B8E"/>
    <w:rsid w:val="004E3CBA"/>
    <w:rsid w:val="004E3CED"/>
    <w:rsid w:val="004E3E67"/>
    <w:rsid w:val="004E4984"/>
    <w:rsid w:val="004E4996"/>
    <w:rsid w:val="004E49D3"/>
    <w:rsid w:val="004E4A4E"/>
    <w:rsid w:val="004E4BF4"/>
    <w:rsid w:val="004E4CC5"/>
    <w:rsid w:val="004E4D38"/>
    <w:rsid w:val="004E4D88"/>
    <w:rsid w:val="004E5531"/>
    <w:rsid w:val="004E56B0"/>
    <w:rsid w:val="004E5BA8"/>
    <w:rsid w:val="004E5EA5"/>
    <w:rsid w:val="004E5EE6"/>
    <w:rsid w:val="004E629F"/>
    <w:rsid w:val="004E6476"/>
    <w:rsid w:val="004E679A"/>
    <w:rsid w:val="004E67DF"/>
    <w:rsid w:val="004E67E1"/>
    <w:rsid w:val="004E69F9"/>
    <w:rsid w:val="004E6A64"/>
    <w:rsid w:val="004E6CC8"/>
    <w:rsid w:val="004E6D54"/>
    <w:rsid w:val="004E6DB9"/>
    <w:rsid w:val="004E6DFF"/>
    <w:rsid w:val="004E70B6"/>
    <w:rsid w:val="004E71E3"/>
    <w:rsid w:val="004E72AC"/>
    <w:rsid w:val="004E78C2"/>
    <w:rsid w:val="004E79D5"/>
    <w:rsid w:val="004E7A56"/>
    <w:rsid w:val="004E7C9A"/>
    <w:rsid w:val="004E7D78"/>
    <w:rsid w:val="004F0304"/>
    <w:rsid w:val="004F069E"/>
    <w:rsid w:val="004F09E6"/>
    <w:rsid w:val="004F0B87"/>
    <w:rsid w:val="004F1101"/>
    <w:rsid w:val="004F13E5"/>
    <w:rsid w:val="004F15E1"/>
    <w:rsid w:val="004F189E"/>
    <w:rsid w:val="004F1BAF"/>
    <w:rsid w:val="004F1E71"/>
    <w:rsid w:val="004F20B6"/>
    <w:rsid w:val="004F21F0"/>
    <w:rsid w:val="004F225A"/>
    <w:rsid w:val="004F2517"/>
    <w:rsid w:val="004F28BF"/>
    <w:rsid w:val="004F2A6E"/>
    <w:rsid w:val="004F2A94"/>
    <w:rsid w:val="004F2AF3"/>
    <w:rsid w:val="004F2E82"/>
    <w:rsid w:val="004F2EA2"/>
    <w:rsid w:val="004F2F13"/>
    <w:rsid w:val="004F3089"/>
    <w:rsid w:val="004F3CC1"/>
    <w:rsid w:val="004F3CF6"/>
    <w:rsid w:val="004F3F5F"/>
    <w:rsid w:val="004F4126"/>
    <w:rsid w:val="004F4206"/>
    <w:rsid w:val="004F4332"/>
    <w:rsid w:val="004F45DA"/>
    <w:rsid w:val="004F4A69"/>
    <w:rsid w:val="004F4B27"/>
    <w:rsid w:val="004F4DC0"/>
    <w:rsid w:val="004F5393"/>
    <w:rsid w:val="004F5431"/>
    <w:rsid w:val="004F5780"/>
    <w:rsid w:val="004F5AB2"/>
    <w:rsid w:val="004F5C5A"/>
    <w:rsid w:val="004F5DE9"/>
    <w:rsid w:val="004F61BD"/>
    <w:rsid w:val="004F62D0"/>
    <w:rsid w:val="004F65A1"/>
    <w:rsid w:val="004F6728"/>
    <w:rsid w:val="004F6B23"/>
    <w:rsid w:val="004F6CBB"/>
    <w:rsid w:val="004F6D32"/>
    <w:rsid w:val="004F71A3"/>
    <w:rsid w:val="004F7205"/>
    <w:rsid w:val="004F73C6"/>
    <w:rsid w:val="004F772D"/>
    <w:rsid w:val="004F7973"/>
    <w:rsid w:val="004F79F5"/>
    <w:rsid w:val="004F7B60"/>
    <w:rsid w:val="004F7C2C"/>
    <w:rsid w:val="0050006A"/>
    <w:rsid w:val="00500090"/>
    <w:rsid w:val="005000A9"/>
    <w:rsid w:val="0050016A"/>
    <w:rsid w:val="00500621"/>
    <w:rsid w:val="00500A29"/>
    <w:rsid w:val="00500F13"/>
    <w:rsid w:val="00500FE4"/>
    <w:rsid w:val="005012D2"/>
    <w:rsid w:val="005019E0"/>
    <w:rsid w:val="00501AF5"/>
    <w:rsid w:val="00501EE7"/>
    <w:rsid w:val="00501F65"/>
    <w:rsid w:val="00502365"/>
    <w:rsid w:val="00502476"/>
    <w:rsid w:val="00502483"/>
    <w:rsid w:val="0050260C"/>
    <w:rsid w:val="00502826"/>
    <w:rsid w:val="00502F45"/>
    <w:rsid w:val="00503134"/>
    <w:rsid w:val="00503188"/>
    <w:rsid w:val="0050356B"/>
    <w:rsid w:val="005037CB"/>
    <w:rsid w:val="00503812"/>
    <w:rsid w:val="00503853"/>
    <w:rsid w:val="00503B1B"/>
    <w:rsid w:val="00503B68"/>
    <w:rsid w:val="00503BB0"/>
    <w:rsid w:val="00503D86"/>
    <w:rsid w:val="00503EBC"/>
    <w:rsid w:val="005042A1"/>
    <w:rsid w:val="005043AB"/>
    <w:rsid w:val="00504638"/>
    <w:rsid w:val="00504AF7"/>
    <w:rsid w:val="00504B4B"/>
    <w:rsid w:val="00504C15"/>
    <w:rsid w:val="00505357"/>
    <w:rsid w:val="0050546D"/>
    <w:rsid w:val="0050586E"/>
    <w:rsid w:val="00505D6C"/>
    <w:rsid w:val="00505FBD"/>
    <w:rsid w:val="005061CD"/>
    <w:rsid w:val="005065CC"/>
    <w:rsid w:val="0050674E"/>
    <w:rsid w:val="00506C6F"/>
    <w:rsid w:val="00506FD1"/>
    <w:rsid w:val="0050704D"/>
    <w:rsid w:val="00507396"/>
    <w:rsid w:val="005073E3"/>
    <w:rsid w:val="005074DD"/>
    <w:rsid w:val="00507756"/>
    <w:rsid w:val="00507A5A"/>
    <w:rsid w:val="00507BA5"/>
    <w:rsid w:val="00507FEE"/>
    <w:rsid w:val="0051007C"/>
    <w:rsid w:val="0051090A"/>
    <w:rsid w:val="00510983"/>
    <w:rsid w:val="00510A22"/>
    <w:rsid w:val="00510AB7"/>
    <w:rsid w:val="00510B07"/>
    <w:rsid w:val="00510E17"/>
    <w:rsid w:val="00510F29"/>
    <w:rsid w:val="005112A9"/>
    <w:rsid w:val="005113D2"/>
    <w:rsid w:val="005114DE"/>
    <w:rsid w:val="0051171F"/>
    <w:rsid w:val="00511CEE"/>
    <w:rsid w:val="005120E8"/>
    <w:rsid w:val="0051219D"/>
    <w:rsid w:val="005122E4"/>
    <w:rsid w:val="00512372"/>
    <w:rsid w:val="00512873"/>
    <w:rsid w:val="00512909"/>
    <w:rsid w:val="00512D33"/>
    <w:rsid w:val="00512EAC"/>
    <w:rsid w:val="00512EDB"/>
    <w:rsid w:val="00513379"/>
    <w:rsid w:val="005133F9"/>
    <w:rsid w:val="005138CD"/>
    <w:rsid w:val="00513DA3"/>
    <w:rsid w:val="00513EFA"/>
    <w:rsid w:val="00514025"/>
    <w:rsid w:val="0051409C"/>
    <w:rsid w:val="0051412B"/>
    <w:rsid w:val="00514692"/>
    <w:rsid w:val="005147FB"/>
    <w:rsid w:val="00514BC6"/>
    <w:rsid w:val="00514C22"/>
    <w:rsid w:val="00514D2F"/>
    <w:rsid w:val="00514E55"/>
    <w:rsid w:val="0051558C"/>
    <w:rsid w:val="005156B2"/>
    <w:rsid w:val="005157E6"/>
    <w:rsid w:val="00515A6B"/>
    <w:rsid w:val="00515AF7"/>
    <w:rsid w:val="00515C44"/>
    <w:rsid w:val="00515C58"/>
    <w:rsid w:val="00515FEC"/>
    <w:rsid w:val="00516057"/>
    <w:rsid w:val="005161C2"/>
    <w:rsid w:val="005162EF"/>
    <w:rsid w:val="0051630B"/>
    <w:rsid w:val="0051650D"/>
    <w:rsid w:val="00516630"/>
    <w:rsid w:val="00516676"/>
    <w:rsid w:val="00516BE8"/>
    <w:rsid w:val="00516E0F"/>
    <w:rsid w:val="00516F2E"/>
    <w:rsid w:val="00517245"/>
    <w:rsid w:val="0051725B"/>
    <w:rsid w:val="0051731B"/>
    <w:rsid w:val="0051740E"/>
    <w:rsid w:val="005176B9"/>
    <w:rsid w:val="00517931"/>
    <w:rsid w:val="0051795F"/>
    <w:rsid w:val="00517976"/>
    <w:rsid w:val="00520150"/>
    <w:rsid w:val="005201FE"/>
    <w:rsid w:val="00520321"/>
    <w:rsid w:val="0052047B"/>
    <w:rsid w:val="005205B3"/>
    <w:rsid w:val="00520889"/>
    <w:rsid w:val="00520976"/>
    <w:rsid w:val="00520B12"/>
    <w:rsid w:val="00520BBF"/>
    <w:rsid w:val="00520C0F"/>
    <w:rsid w:val="00520D23"/>
    <w:rsid w:val="00520EFA"/>
    <w:rsid w:val="005210BE"/>
    <w:rsid w:val="00521449"/>
    <w:rsid w:val="00521CF0"/>
    <w:rsid w:val="00522015"/>
    <w:rsid w:val="00522318"/>
    <w:rsid w:val="00522454"/>
    <w:rsid w:val="00522688"/>
    <w:rsid w:val="00522759"/>
    <w:rsid w:val="005229C8"/>
    <w:rsid w:val="00522B9B"/>
    <w:rsid w:val="00522BBF"/>
    <w:rsid w:val="005231B1"/>
    <w:rsid w:val="0052357E"/>
    <w:rsid w:val="00523690"/>
    <w:rsid w:val="0052381B"/>
    <w:rsid w:val="00523A34"/>
    <w:rsid w:val="00523E0F"/>
    <w:rsid w:val="0052421A"/>
    <w:rsid w:val="005247CC"/>
    <w:rsid w:val="00524916"/>
    <w:rsid w:val="00524D02"/>
    <w:rsid w:val="00524F6A"/>
    <w:rsid w:val="005251B5"/>
    <w:rsid w:val="0052522E"/>
    <w:rsid w:val="005255B6"/>
    <w:rsid w:val="00525762"/>
    <w:rsid w:val="00525788"/>
    <w:rsid w:val="00525812"/>
    <w:rsid w:val="00525B5A"/>
    <w:rsid w:val="00525C20"/>
    <w:rsid w:val="00525C66"/>
    <w:rsid w:val="00525DFE"/>
    <w:rsid w:val="00525E41"/>
    <w:rsid w:val="00526019"/>
    <w:rsid w:val="005261CD"/>
    <w:rsid w:val="00526530"/>
    <w:rsid w:val="00526636"/>
    <w:rsid w:val="00526714"/>
    <w:rsid w:val="005273F7"/>
    <w:rsid w:val="00527423"/>
    <w:rsid w:val="0052770C"/>
    <w:rsid w:val="00527746"/>
    <w:rsid w:val="0052780C"/>
    <w:rsid w:val="00527903"/>
    <w:rsid w:val="00527930"/>
    <w:rsid w:val="005279AA"/>
    <w:rsid w:val="00527B7F"/>
    <w:rsid w:val="00527D99"/>
    <w:rsid w:val="00530182"/>
    <w:rsid w:val="005305C3"/>
    <w:rsid w:val="0053064C"/>
    <w:rsid w:val="005309C7"/>
    <w:rsid w:val="00530A81"/>
    <w:rsid w:val="00530B72"/>
    <w:rsid w:val="00530BC8"/>
    <w:rsid w:val="00530BD5"/>
    <w:rsid w:val="00530D87"/>
    <w:rsid w:val="00530F85"/>
    <w:rsid w:val="00531112"/>
    <w:rsid w:val="005311A7"/>
    <w:rsid w:val="00531566"/>
    <w:rsid w:val="005316E9"/>
    <w:rsid w:val="00531CCA"/>
    <w:rsid w:val="00531E5C"/>
    <w:rsid w:val="00531F16"/>
    <w:rsid w:val="00531F2A"/>
    <w:rsid w:val="00532064"/>
    <w:rsid w:val="005321A8"/>
    <w:rsid w:val="00532427"/>
    <w:rsid w:val="005328A4"/>
    <w:rsid w:val="00532C11"/>
    <w:rsid w:val="00533830"/>
    <w:rsid w:val="00533D2E"/>
    <w:rsid w:val="00533F9B"/>
    <w:rsid w:val="005340D4"/>
    <w:rsid w:val="005341BA"/>
    <w:rsid w:val="005342A2"/>
    <w:rsid w:val="00534404"/>
    <w:rsid w:val="005345E2"/>
    <w:rsid w:val="00534608"/>
    <w:rsid w:val="00534C38"/>
    <w:rsid w:val="00534D2C"/>
    <w:rsid w:val="00534F58"/>
    <w:rsid w:val="0053517C"/>
    <w:rsid w:val="00535452"/>
    <w:rsid w:val="00535458"/>
    <w:rsid w:val="005355EC"/>
    <w:rsid w:val="005359C5"/>
    <w:rsid w:val="00536420"/>
    <w:rsid w:val="005364F3"/>
    <w:rsid w:val="005365C2"/>
    <w:rsid w:val="005365F5"/>
    <w:rsid w:val="00536675"/>
    <w:rsid w:val="00536688"/>
    <w:rsid w:val="00536E38"/>
    <w:rsid w:val="00536FE0"/>
    <w:rsid w:val="00537230"/>
    <w:rsid w:val="005373F5"/>
    <w:rsid w:val="005373FE"/>
    <w:rsid w:val="00537527"/>
    <w:rsid w:val="00537D8E"/>
    <w:rsid w:val="00537E63"/>
    <w:rsid w:val="00540097"/>
    <w:rsid w:val="005403AA"/>
    <w:rsid w:val="0054067B"/>
    <w:rsid w:val="005406DF"/>
    <w:rsid w:val="00540743"/>
    <w:rsid w:val="00540B93"/>
    <w:rsid w:val="00540BB1"/>
    <w:rsid w:val="00540BC4"/>
    <w:rsid w:val="00540E33"/>
    <w:rsid w:val="00541224"/>
    <w:rsid w:val="00541595"/>
    <w:rsid w:val="00541897"/>
    <w:rsid w:val="00541958"/>
    <w:rsid w:val="0054195A"/>
    <w:rsid w:val="00541A0A"/>
    <w:rsid w:val="00541BED"/>
    <w:rsid w:val="00542138"/>
    <w:rsid w:val="005421F0"/>
    <w:rsid w:val="005422E1"/>
    <w:rsid w:val="005426E0"/>
    <w:rsid w:val="00542961"/>
    <w:rsid w:val="00542B32"/>
    <w:rsid w:val="00542D91"/>
    <w:rsid w:val="00542DB2"/>
    <w:rsid w:val="00542E79"/>
    <w:rsid w:val="0054332D"/>
    <w:rsid w:val="005433A2"/>
    <w:rsid w:val="0054341A"/>
    <w:rsid w:val="00543527"/>
    <w:rsid w:val="00543755"/>
    <w:rsid w:val="00543836"/>
    <w:rsid w:val="0054395E"/>
    <w:rsid w:val="00543C41"/>
    <w:rsid w:val="00543C66"/>
    <w:rsid w:val="00543DAE"/>
    <w:rsid w:val="005441AF"/>
    <w:rsid w:val="005442EB"/>
    <w:rsid w:val="005443F3"/>
    <w:rsid w:val="00544416"/>
    <w:rsid w:val="0054467B"/>
    <w:rsid w:val="00544FD7"/>
    <w:rsid w:val="005451C0"/>
    <w:rsid w:val="005452F3"/>
    <w:rsid w:val="00545597"/>
    <w:rsid w:val="00545A4D"/>
    <w:rsid w:val="00545CFC"/>
    <w:rsid w:val="00545DE7"/>
    <w:rsid w:val="00546095"/>
    <w:rsid w:val="005460F5"/>
    <w:rsid w:val="005461B4"/>
    <w:rsid w:val="00546592"/>
    <w:rsid w:val="00546687"/>
    <w:rsid w:val="005466F7"/>
    <w:rsid w:val="005468A0"/>
    <w:rsid w:val="005469F1"/>
    <w:rsid w:val="00546C10"/>
    <w:rsid w:val="00546F32"/>
    <w:rsid w:val="0054711F"/>
    <w:rsid w:val="0054741C"/>
    <w:rsid w:val="0054753F"/>
    <w:rsid w:val="00547571"/>
    <w:rsid w:val="005477E8"/>
    <w:rsid w:val="005477F2"/>
    <w:rsid w:val="005478E3"/>
    <w:rsid w:val="0055009D"/>
    <w:rsid w:val="00550425"/>
    <w:rsid w:val="00550528"/>
    <w:rsid w:val="005506BB"/>
    <w:rsid w:val="005508DE"/>
    <w:rsid w:val="005509D9"/>
    <w:rsid w:val="00550DF2"/>
    <w:rsid w:val="00550ED3"/>
    <w:rsid w:val="00550F79"/>
    <w:rsid w:val="00551265"/>
    <w:rsid w:val="005513DE"/>
    <w:rsid w:val="00551B98"/>
    <w:rsid w:val="00551FE0"/>
    <w:rsid w:val="005520D9"/>
    <w:rsid w:val="0055251D"/>
    <w:rsid w:val="005526B6"/>
    <w:rsid w:val="00552754"/>
    <w:rsid w:val="00552CF0"/>
    <w:rsid w:val="0055312D"/>
    <w:rsid w:val="00553257"/>
    <w:rsid w:val="005534D4"/>
    <w:rsid w:val="00553565"/>
    <w:rsid w:val="005542D6"/>
    <w:rsid w:val="005544D1"/>
    <w:rsid w:val="0055455F"/>
    <w:rsid w:val="00554622"/>
    <w:rsid w:val="005547B7"/>
    <w:rsid w:val="00554A88"/>
    <w:rsid w:val="00555315"/>
    <w:rsid w:val="005555AA"/>
    <w:rsid w:val="00555600"/>
    <w:rsid w:val="00555638"/>
    <w:rsid w:val="00555A0E"/>
    <w:rsid w:val="00555A71"/>
    <w:rsid w:val="00555AA5"/>
    <w:rsid w:val="00555C5E"/>
    <w:rsid w:val="00555C98"/>
    <w:rsid w:val="00556062"/>
    <w:rsid w:val="00556218"/>
    <w:rsid w:val="00556478"/>
    <w:rsid w:val="005564FA"/>
    <w:rsid w:val="0055657E"/>
    <w:rsid w:val="0055679E"/>
    <w:rsid w:val="00556D17"/>
    <w:rsid w:val="0055703A"/>
    <w:rsid w:val="00557123"/>
    <w:rsid w:val="00557249"/>
    <w:rsid w:val="00557316"/>
    <w:rsid w:val="00557318"/>
    <w:rsid w:val="00557CAD"/>
    <w:rsid w:val="005603B1"/>
    <w:rsid w:val="00560493"/>
    <w:rsid w:val="00560CAC"/>
    <w:rsid w:val="00560EBE"/>
    <w:rsid w:val="00560F2A"/>
    <w:rsid w:val="00561515"/>
    <w:rsid w:val="00561553"/>
    <w:rsid w:val="00561587"/>
    <w:rsid w:val="005615C8"/>
    <w:rsid w:val="005615F8"/>
    <w:rsid w:val="005618E4"/>
    <w:rsid w:val="005622F6"/>
    <w:rsid w:val="00562393"/>
    <w:rsid w:val="005623BA"/>
    <w:rsid w:val="005625FF"/>
    <w:rsid w:val="005627EE"/>
    <w:rsid w:val="00562A5F"/>
    <w:rsid w:val="005631D2"/>
    <w:rsid w:val="0056357D"/>
    <w:rsid w:val="0056365E"/>
    <w:rsid w:val="00563787"/>
    <w:rsid w:val="00563843"/>
    <w:rsid w:val="005639E3"/>
    <w:rsid w:val="00563CF2"/>
    <w:rsid w:val="00563F4F"/>
    <w:rsid w:val="00563F81"/>
    <w:rsid w:val="0056403F"/>
    <w:rsid w:val="0056417F"/>
    <w:rsid w:val="005641A0"/>
    <w:rsid w:val="005643AA"/>
    <w:rsid w:val="00564BA3"/>
    <w:rsid w:val="00564D18"/>
    <w:rsid w:val="00565BC1"/>
    <w:rsid w:val="00565D8C"/>
    <w:rsid w:val="00565DA5"/>
    <w:rsid w:val="00566530"/>
    <w:rsid w:val="0056656A"/>
    <w:rsid w:val="005667AE"/>
    <w:rsid w:val="00567104"/>
    <w:rsid w:val="00567223"/>
    <w:rsid w:val="00567461"/>
    <w:rsid w:val="00567588"/>
    <w:rsid w:val="00567AF6"/>
    <w:rsid w:val="00567CA5"/>
    <w:rsid w:val="00567E25"/>
    <w:rsid w:val="00570020"/>
    <w:rsid w:val="005708A0"/>
    <w:rsid w:val="00570A3E"/>
    <w:rsid w:val="00570CD5"/>
    <w:rsid w:val="00570DC0"/>
    <w:rsid w:val="005710F3"/>
    <w:rsid w:val="00571232"/>
    <w:rsid w:val="00571443"/>
    <w:rsid w:val="00571527"/>
    <w:rsid w:val="005718EE"/>
    <w:rsid w:val="00571A46"/>
    <w:rsid w:val="00572112"/>
    <w:rsid w:val="0057231B"/>
    <w:rsid w:val="005725D9"/>
    <w:rsid w:val="0057294E"/>
    <w:rsid w:val="00573536"/>
    <w:rsid w:val="00573591"/>
    <w:rsid w:val="005735B3"/>
    <w:rsid w:val="00573905"/>
    <w:rsid w:val="00573A5C"/>
    <w:rsid w:val="00573B5C"/>
    <w:rsid w:val="00573BF6"/>
    <w:rsid w:val="00573ECA"/>
    <w:rsid w:val="00574192"/>
    <w:rsid w:val="005741D3"/>
    <w:rsid w:val="005745F2"/>
    <w:rsid w:val="00574B56"/>
    <w:rsid w:val="00574EDE"/>
    <w:rsid w:val="0057522A"/>
    <w:rsid w:val="0057523B"/>
    <w:rsid w:val="005753FB"/>
    <w:rsid w:val="005756B0"/>
    <w:rsid w:val="00575811"/>
    <w:rsid w:val="005758D8"/>
    <w:rsid w:val="00575BA2"/>
    <w:rsid w:val="00575C27"/>
    <w:rsid w:val="00575C8D"/>
    <w:rsid w:val="00575DB9"/>
    <w:rsid w:val="00576262"/>
    <w:rsid w:val="005767A5"/>
    <w:rsid w:val="00576A34"/>
    <w:rsid w:val="00576AF2"/>
    <w:rsid w:val="00576B8B"/>
    <w:rsid w:val="00576B93"/>
    <w:rsid w:val="00576F9C"/>
    <w:rsid w:val="005774D8"/>
    <w:rsid w:val="00577D82"/>
    <w:rsid w:val="00577E23"/>
    <w:rsid w:val="00577F36"/>
    <w:rsid w:val="005807E9"/>
    <w:rsid w:val="0058099E"/>
    <w:rsid w:val="00580B1C"/>
    <w:rsid w:val="00580C22"/>
    <w:rsid w:val="00580F0B"/>
    <w:rsid w:val="0058123B"/>
    <w:rsid w:val="00581A08"/>
    <w:rsid w:val="00581A24"/>
    <w:rsid w:val="00581B9A"/>
    <w:rsid w:val="00581EC9"/>
    <w:rsid w:val="00581ED3"/>
    <w:rsid w:val="00581F52"/>
    <w:rsid w:val="005824E7"/>
    <w:rsid w:val="00582659"/>
    <w:rsid w:val="0058283F"/>
    <w:rsid w:val="00582BEE"/>
    <w:rsid w:val="00582D61"/>
    <w:rsid w:val="00582E2E"/>
    <w:rsid w:val="005833DB"/>
    <w:rsid w:val="00583BC3"/>
    <w:rsid w:val="00583CFD"/>
    <w:rsid w:val="00583FF7"/>
    <w:rsid w:val="00584249"/>
    <w:rsid w:val="0058433B"/>
    <w:rsid w:val="0058447C"/>
    <w:rsid w:val="005844D0"/>
    <w:rsid w:val="005844F3"/>
    <w:rsid w:val="00584816"/>
    <w:rsid w:val="0058481E"/>
    <w:rsid w:val="00584B31"/>
    <w:rsid w:val="00584F05"/>
    <w:rsid w:val="00585409"/>
    <w:rsid w:val="0058556B"/>
    <w:rsid w:val="00585A5A"/>
    <w:rsid w:val="00585B3B"/>
    <w:rsid w:val="00585E4C"/>
    <w:rsid w:val="005864B9"/>
    <w:rsid w:val="005865DD"/>
    <w:rsid w:val="005865FE"/>
    <w:rsid w:val="00586621"/>
    <w:rsid w:val="0058666F"/>
    <w:rsid w:val="005866A7"/>
    <w:rsid w:val="00586745"/>
    <w:rsid w:val="00586CD3"/>
    <w:rsid w:val="00586CD6"/>
    <w:rsid w:val="00586F3D"/>
    <w:rsid w:val="00587722"/>
    <w:rsid w:val="005877D2"/>
    <w:rsid w:val="00587BDF"/>
    <w:rsid w:val="00587BE0"/>
    <w:rsid w:val="00587C6B"/>
    <w:rsid w:val="00587C7C"/>
    <w:rsid w:val="00587DB2"/>
    <w:rsid w:val="00589FD0"/>
    <w:rsid w:val="0059029D"/>
    <w:rsid w:val="005902D5"/>
    <w:rsid w:val="0059051C"/>
    <w:rsid w:val="00590682"/>
    <w:rsid w:val="00591008"/>
    <w:rsid w:val="005911E7"/>
    <w:rsid w:val="005913F7"/>
    <w:rsid w:val="0059205F"/>
    <w:rsid w:val="005923F5"/>
    <w:rsid w:val="00592446"/>
    <w:rsid w:val="00592875"/>
    <w:rsid w:val="00592A35"/>
    <w:rsid w:val="00592AA8"/>
    <w:rsid w:val="00592F5A"/>
    <w:rsid w:val="005930D5"/>
    <w:rsid w:val="005930DA"/>
    <w:rsid w:val="0059328B"/>
    <w:rsid w:val="00593429"/>
    <w:rsid w:val="00593539"/>
    <w:rsid w:val="005937CB"/>
    <w:rsid w:val="00593944"/>
    <w:rsid w:val="00593BD9"/>
    <w:rsid w:val="00593C64"/>
    <w:rsid w:val="00593DC2"/>
    <w:rsid w:val="00593E91"/>
    <w:rsid w:val="00593EC1"/>
    <w:rsid w:val="00593FE8"/>
    <w:rsid w:val="005942D0"/>
    <w:rsid w:val="0059452B"/>
    <w:rsid w:val="0059490A"/>
    <w:rsid w:val="00594C0D"/>
    <w:rsid w:val="00594F3A"/>
    <w:rsid w:val="00595213"/>
    <w:rsid w:val="00595364"/>
    <w:rsid w:val="005953DC"/>
    <w:rsid w:val="0059578E"/>
    <w:rsid w:val="005957FA"/>
    <w:rsid w:val="0059581E"/>
    <w:rsid w:val="005959B9"/>
    <w:rsid w:val="00595B78"/>
    <w:rsid w:val="00595D23"/>
    <w:rsid w:val="005960C0"/>
    <w:rsid w:val="00596393"/>
    <w:rsid w:val="00596420"/>
    <w:rsid w:val="00596599"/>
    <w:rsid w:val="00596818"/>
    <w:rsid w:val="005968F1"/>
    <w:rsid w:val="005969D3"/>
    <w:rsid w:val="00596C46"/>
    <w:rsid w:val="00596E05"/>
    <w:rsid w:val="005970D4"/>
    <w:rsid w:val="0059712A"/>
    <w:rsid w:val="00597144"/>
    <w:rsid w:val="0059718C"/>
    <w:rsid w:val="00597317"/>
    <w:rsid w:val="005973B1"/>
    <w:rsid w:val="0059770E"/>
    <w:rsid w:val="00597E78"/>
    <w:rsid w:val="005A0173"/>
    <w:rsid w:val="005A023A"/>
    <w:rsid w:val="005A040E"/>
    <w:rsid w:val="005A05E8"/>
    <w:rsid w:val="005A06D4"/>
    <w:rsid w:val="005A0DAC"/>
    <w:rsid w:val="005A13BE"/>
    <w:rsid w:val="005A13D1"/>
    <w:rsid w:val="005A15ED"/>
    <w:rsid w:val="005A160A"/>
    <w:rsid w:val="005A16E4"/>
    <w:rsid w:val="005A1DBA"/>
    <w:rsid w:val="005A1E3F"/>
    <w:rsid w:val="005A1F5E"/>
    <w:rsid w:val="005A2381"/>
    <w:rsid w:val="005A2391"/>
    <w:rsid w:val="005A288A"/>
    <w:rsid w:val="005A2892"/>
    <w:rsid w:val="005A28FB"/>
    <w:rsid w:val="005A29B1"/>
    <w:rsid w:val="005A2C66"/>
    <w:rsid w:val="005A2FA8"/>
    <w:rsid w:val="005A31C1"/>
    <w:rsid w:val="005A3649"/>
    <w:rsid w:val="005A36CA"/>
    <w:rsid w:val="005A3839"/>
    <w:rsid w:val="005A3879"/>
    <w:rsid w:val="005A3A07"/>
    <w:rsid w:val="005A3C1F"/>
    <w:rsid w:val="005A485A"/>
    <w:rsid w:val="005A491A"/>
    <w:rsid w:val="005A4A83"/>
    <w:rsid w:val="005A4AAE"/>
    <w:rsid w:val="005A4B35"/>
    <w:rsid w:val="005A4F75"/>
    <w:rsid w:val="005A50B7"/>
    <w:rsid w:val="005A50E8"/>
    <w:rsid w:val="005A5707"/>
    <w:rsid w:val="005A5F06"/>
    <w:rsid w:val="005A6041"/>
    <w:rsid w:val="005A6541"/>
    <w:rsid w:val="005A6750"/>
    <w:rsid w:val="005A678A"/>
    <w:rsid w:val="005A678C"/>
    <w:rsid w:val="005A684D"/>
    <w:rsid w:val="005A69F7"/>
    <w:rsid w:val="005A6A58"/>
    <w:rsid w:val="005A6CD5"/>
    <w:rsid w:val="005A6F2F"/>
    <w:rsid w:val="005A71F6"/>
    <w:rsid w:val="005A7998"/>
    <w:rsid w:val="005A79A4"/>
    <w:rsid w:val="005A7AE8"/>
    <w:rsid w:val="005A7CB4"/>
    <w:rsid w:val="005A7D55"/>
    <w:rsid w:val="005A7E63"/>
    <w:rsid w:val="005B0065"/>
    <w:rsid w:val="005B045B"/>
    <w:rsid w:val="005B07E1"/>
    <w:rsid w:val="005B0A2F"/>
    <w:rsid w:val="005B0E8C"/>
    <w:rsid w:val="005B0EA5"/>
    <w:rsid w:val="005B0F33"/>
    <w:rsid w:val="005B137C"/>
    <w:rsid w:val="005B14CF"/>
    <w:rsid w:val="005B1991"/>
    <w:rsid w:val="005B1E72"/>
    <w:rsid w:val="005B1F33"/>
    <w:rsid w:val="005B2BB5"/>
    <w:rsid w:val="005B309B"/>
    <w:rsid w:val="005B36FC"/>
    <w:rsid w:val="005B3CF4"/>
    <w:rsid w:val="005B3CFF"/>
    <w:rsid w:val="005B3E27"/>
    <w:rsid w:val="005B402B"/>
    <w:rsid w:val="005B41CA"/>
    <w:rsid w:val="005B4275"/>
    <w:rsid w:val="005B4615"/>
    <w:rsid w:val="005B47E5"/>
    <w:rsid w:val="005B48D0"/>
    <w:rsid w:val="005B4C46"/>
    <w:rsid w:val="005B4F48"/>
    <w:rsid w:val="005B5168"/>
    <w:rsid w:val="005B5621"/>
    <w:rsid w:val="005B5923"/>
    <w:rsid w:val="005B592E"/>
    <w:rsid w:val="005B5BA0"/>
    <w:rsid w:val="005B604A"/>
    <w:rsid w:val="005B61CB"/>
    <w:rsid w:val="005B6259"/>
    <w:rsid w:val="005B62A2"/>
    <w:rsid w:val="005B6354"/>
    <w:rsid w:val="005B643E"/>
    <w:rsid w:val="005B667F"/>
    <w:rsid w:val="005B72E8"/>
    <w:rsid w:val="005B7600"/>
    <w:rsid w:val="005B7D78"/>
    <w:rsid w:val="005B7E81"/>
    <w:rsid w:val="005C0055"/>
    <w:rsid w:val="005C024B"/>
    <w:rsid w:val="005C0493"/>
    <w:rsid w:val="005C05F0"/>
    <w:rsid w:val="005C0665"/>
    <w:rsid w:val="005C0BB4"/>
    <w:rsid w:val="005C1017"/>
    <w:rsid w:val="005C109A"/>
    <w:rsid w:val="005C12F7"/>
    <w:rsid w:val="005C1423"/>
    <w:rsid w:val="005C15B5"/>
    <w:rsid w:val="005C1722"/>
    <w:rsid w:val="005C1752"/>
    <w:rsid w:val="005C1979"/>
    <w:rsid w:val="005C1A42"/>
    <w:rsid w:val="005C1CCD"/>
    <w:rsid w:val="005C2046"/>
    <w:rsid w:val="005C2073"/>
    <w:rsid w:val="005C2087"/>
    <w:rsid w:val="005C2458"/>
    <w:rsid w:val="005C249A"/>
    <w:rsid w:val="005C256D"/>
    <w:rsid w:val="005C25F7"/>
    <w:rsid w:val="005C28B9"/>
    <w:rsid w:val="005C2CF8"/>
    <w:rsid w:val="005C2D0B"/>
    <w:rsid w:val="005C308A"/>
    <w:rsid w:val="005C3314"/>
    <w:rsid w:val="005C3579"/>
    <w:rsid w:val="005C3720"/>
    <w:rsid w:val="005C39D4"/>
    <w:rsid w:val="005C3A7B"/>
    <w:rsid w:val="005C3A7C"/>
    <w:rsid w:val="005C3A8F"/>
    <w:rsid w:val="005C3CB9"/>
    <w:rsid w:val="005C3E8F"/>
    <w:rsid w:val="005C3F2A"/>
    <w:rsid w:val="005C42FF"/>
    <w:rsid w:val="005C475F"/>
    <w:rsid w:val="005C4808"/>
    <w:rsid w:val="005C497F"/>
    <w:rsid w:val="005C4A4B"/>
    <w:rsid w:val="005C4B16"/>
    <w:rsid w:val="005C5D19"/>
    <w:rsid w:val="005C5F77"/>
    <w:rsid w:val="005C5F91"/>
    <w:rsid w:val="005C61BE"/>
    <w:rsid w:val="005C6267"/>
    <w:rsid w:val="005C6AF8"/>
    <w:rsid w:val="005C6C02"/>
    <w:rsid w:val="005C6DA9"/>
    <w:rsid w:val="005C6F59"/>
    <w:rsid w:val="005C7447"/>
    <w:rsid w:val="005C7522"/>
    <w:rsid w:val="005C7DBA"/>
    <w:rsid w:val="005C7EFF"/>
    <w:rsid w:val="005D0117"/>
    <w:rsid w:val="005D03A8"/>
    <w:rsid w:val="005D09D6"/>
    <w:rsid w:val="005D0D75"/>
    <w:rsid w:val="005D0E9E"/>
    <w:rsid w:val="005D0FE9"/>
    <w:rsid w:val="005D10BC"/>
    <w:rsid w:val="005D1273"/>
    <w:rsid w:val="005D1419"/>
    <w:rsid w:val="005D165B"/>
    <w:rsid w:val="005D1E11"/>
    <w:rsid w:val="005D216F"/>
    <w:rsid w:val="005D2299"/>
    <w:rsid w:val="005D239E"/>
    <w:rsid w:val="005D277C"/>
    <w:rsid w:val="005D2A46"/>
    <w:rsid w:val="005D2E83"/>
    <w:rsid w:val="005D2FF1"/>
    <w:rsid w:val="005D3012"/>
    <w:rsid w:val="005D34C0"/>
    <w:rsid w:val="005D3D80"/>
    <w:rsid w:val="005D3EFD"/>
    <w:rsid w:val="005D4014"/>
    <w:rsid w:val="005D42DF"/>
    <w:rsid w:val="005D4425"/>
    <w:rsid w:val="005D4465"/>
    <w:rsid w:val="005D4496"/>
    <w:rsid w:val="005D479E"/>
    <w:rsid w:val="005D4970"/>
    <w:rsid w:val="005D49D2"/>
    <w:rsid w:val="005D4CEB"/>
    <w:rsid w:val="005D4FB8"/>
    <w:rsid w:val="005D506B"/>
    <w:rsid w:val="005D5074"/>
    <w:rsid w:val="005D5107"/>
    <w:rsid w:val="005D51FF"/>
    <w:rsid w:val="005D554E"/>
    <w:rsid w:val="005D573E"/>
    <w:rsid w:val="005D5913"/>
    <w:rsid w:val="005D5BD1"/>
    <w:rsid w:val="005D5BDA"/>
    <w:rsid w:val="005D5D23"/>
    <w:rsid w:val="005D5D4F"/>
    <w:rsid w:val="005D5D79"/>
    <w:rsid w:val="005D6071"/>
    <w:rsid w:val="005D618B"/>
    <w:rsid w:val="005D61B7"/>
    <w:rsid w:val="005D63C9"/>
    <w:rsid w:val="005D6810"/>
    <w:rsid w:val="005D684C"/>
    <w:rsid w:val="005D6CC7"/>
    <w:rsid w:val="005D72BC"/>
    <w:rsid w:val="005D7381"/>
    <w:rsid w:val="005D7727"/>
    <w:rsid w:val="005D7C1C"/>
    <w:rsid w:val="005D7CB5"/>
    <w:rsid w:val="005E0225"/>
    <w:rsid w:val="005E0D82"/>
    <w:rsid w:val="005E0EAE"/>
    <w:rsid w:val="005E0F03"/>
    <w:rsid w:val="005E0F59"/>
    <w:rsid w:val="005E0F91"/>
    <w:rsid w:val="005E1023"/>
    <w:rsid w:val="005E1120"/>
    <w:rsid w:val="005E11A3"/>
    <w:rsid w:val="005E131D"/>
    <w:rsid w:val="005E1399"/>
    <w:rsid w:val="005E1740"/>
    <w:rsid w:val="005E1843"/>
    <w:rsid w:val="005E1AED"/>
    <w:rsid w:val="005E1B10"/>
    <w:rsid w:val="005E1D90"/>
    <w:rsid w:val="005E1EEB"/>
    <w:rsid w:val="005E1EF8"/>
    <w:rsid w:val="005E2B9A"/>
    <w:rsid w:val="005E2C7F"/>
    <w:rsid w:val="005E2CB0"/>
    <w:rsid w:val="005E2D0F"/>
    <w:rsid w:val="005E2DE6"/>
    <w:rsid w:val="005E2E05"/>
    <w:rsid w:val="005E314A"/>
    <w:rsid w:val="005E31BB"/>
    <w:rsid w:val="005E340B"/>
    <w:rsid w:val="005E3420"/>
    <w:rsid w:val="005E39F2"/>
    <w:rsid w:val="005E3AC4"/>
    <w:rsid w:val="005E3AD9"/>
    <w:rsid w:val="005E3BCD"/>
    <w:rsid w:val="005E3C20"/>
    <w:rsid w:val="005E3ED2"/>
    <w:rsid w:val="005E4112"/>
    <w:rsid w:val="005E43BE"/>
    <w:rsid w:val="005E44D4"/>
    <w:rsid w:val="005E468B"/>
    <w:rsid w:val="005E48D0"/>
    <w:rsid w:val="005E49DD"/>
    <w:rsid w:val="005E4B8C"/>
    <w:rsid w:val="005E4D63"/>
    <w:rsid w:val="005E54AC"/>
    <w:rsid w:val="005E5656"/>
    <w:rsid w:val="005E58CA"/>
    <w:rsid w:val="005E5B79"/>
    <w:rsid w:val="005E5B94"/>
    <w:rsid w:val="005E5B95"/>
    <w:rsid w:val="005E5E3E"/>
    <w:rsid w:val="005E62DB"/>
    <w:rsid w:val="005E62DD"/>
    <w:rsid w:val="005E6384"/>
    <w:rsid w:val="005E63D3"/>
    <w:rsid w:val="005E681E"/>
    <w:rsid w:val="005E689A"/>
    <w:rsid w:val="005E699A"/>
    <w:rsid w:val="005E69E6"/>
    <w:rsid w:val="005E6DD6"/>
    <w:rsid w:val="005E6EB7"/>
    <w:rsid w:val="005E7007"/>
    <w:rsid w:val="005E71D4"/>
    <w:rsid w:val="005E7272"/>
    <w:rsid w:val="005E7844"/>
    <w:rsid w:val="005E7CCB"/>
    <w:rsid w:val="005E7D47"/>
    <w:rsid w:val="005E7E01"/>
    <w:rsid w:val="005F0330"/>
    <w:rsid w:val="005F03B3"/>
    <w:rsid w:val="005F0478"/>
    <w:rsid w:val="005F07CF"/>
    <w:rsid w:val="005F0C25"/>
    <w:rsid w:val="005F0DB3"/>
    <w:rsid w:val="005F0E19"/>
    <w:rsid w:val="005F0F7A"/>
    <w:rsid w:val="005F148B"/>
    <w:rsid w:val="005F14CF"/>
    <w:rsid w:val="005F14F8"/>
    <w:rsid w:val="005F1692"/>
    <w:rsid w:val="005F16BC"/>
    <w:rsid w:val="005F17F9"/>
    <w:rsid w:val="005F19EB"/>
    <w:rsid w:val="005F2008"/>
    <w:rsid w:val="005F25E8"/>
    <w:rsid w:val="005F2AE7"/>
    <w:rsid w:val="005F2FC8"/>
    <w:rsid w:val="005F30DD"/>
    <w:rsid w:val="005F30EB"/>
    <w:rsid w:val="005F3240"/>
    <w:rsid w:val="005F326E"/>
    <w:rsid w:val="005F37B6"/>
    <w:rsid w:val="005F388C"/>
    <w:rsid w:val="005F3BBE"/>
    <w:rsid w:val="005F3D27"/>
    <w:rsid w:val="005F3D32"/>
    <w:rsid w:val="005F474F"/>
    <w:rsid w:val="005F4B95"/>
    <w:rsid w:val="005F4BBB"/>
    <w:rsid w:val="005F4C1E"/>
    <w:rsid w:val="005F51D2"/>
    <w:rsid w:val="005F521A"/>
    <w:rsid w:val="005F5294"/>
    <w:rsid w:val="005F5517"/>
    <w:rsid w:val="005F5C04"/>
    <w:rsid w:val="005F5CFC"/>
    <w:rsid w:val="005F5F13"/>
    <w:rsid w:val="005F694C"/>
    <w:rsid w:val="005F6D39"/>
    <w:rsid w:val="005F710F"/>
    <w:rsid w:val="005F7818"/>
    <w:rsid w:val="005F784C"/>
    <w:rsid w:val="005F79FA"/>
    <w:rsid w:val="005F7B06"/>
    <w:rsid w:val="005F7B07"/>
    <w:rsid w:val="005F7F15"/>
    <w:rsid w:val="005F7FC3"/>
    <w:rsid w:val="00600027"/>
    <w:rsid w:val="006001B3"/>
    <w:rsid w:val="0060025C"/>
    <w:rsid w:val="0060040D"/>
    <w:rsid w:val="0060041A"/>
    <w:rsid w:val="006009EE"/>
    <w:rsid w:val="006009FF"/>
    <w:rsid w:val="00600CDC"/>
    <w:rsid w:val="00600D2B"/>
    <w:rsid w:val="00601444"/>
    <w:rsid w:val="00601514"/>
    <w:rsid w:val="00601517"/>
    <w:rsid w:val="00601815"/>
    <w:rsid w:val="006019AD"/>
    <w:rsid w:val="00601A58"/>
    <w:rsid w:val="00601A5B"/>
    <w:rsid w:val="00601D3E"/>
    <w:rsid w:val="00601D4C"/>
    <w:rsid w:val="00601F9C"/>
    <w:rsid w:val="00601FFC"/>
    <w:rsid w:val="0060246B"/>
    <w:rsid w:val="00602543"/>
    <w:rsid w:val="0060255D"/>
    <w:rsid w:val="006026AE"/>
    <w:rsid w:val="006027BB"/>
    <w:rsid w:val="006027DE"/>
    <w:rsid w:val="006028B8"/>
    <w:rsid w:val="006029FB"/>
    <w:rsid w:val="00602B2B"/>
    <w:rsid w:val="00602C85"/>
    <w:rsid w:val="00602FB6"/>
    <w:rsid w:val="00603118"/>
    <w:rsid w:val="00603170"/>
    <w:rsid w:val="00603358"/>
    <w:rsid w:val="00603740"/>
    <w:rsid w:val="006039E0"/>
    <w:rsid w:val="00603AEB"/>
    <w:rsid w:val="00603D5F"/>
    <w:rsid w:val="006040A8"/>
    <w:rsid w:val="00604174"/>
    <w:rsid w:val="0060428A"/>
    <w:rsid w:val="006046B0"/>
    <w:rsid w:val="006048E3"/>
    <w:rsid w:val="00604EBC"/>
    <w:rsid w:val="0060527E"/>
    <w:rsid w:val="006054BF"/>
    <w:rsid w:val="0060554C"/>
    <w:rsid w:val="00605681"/>
    <w:rsid w:val="006057B9"/>
    <w:rsid w:val="006058A7"/>
    <w:rsid w:val="006059D0"/>
    <w:rsid w:val="00605E7F"/>
    <w:rsid w:val="006060D4"/>
    <w:rsid w:val="00606293"/>
    <w:rsid w:val="00606552"/>
    <w:rsid w:val="00606724"/>
    <w:rsid w:val="00606857"/>
    <w:rsid w:val="006069E2"/>
    <w:rsid w:val="00606BD8"/>
    <w:rsid w:val="00606D00"/>
    <w:rsid w:val="00607122"/>
    <w:rsid w:val="00607174"/>
    <w:rsid w:val="00607529"/>
    <w:rsid w:val="0060765A"/>
    <w:rsid w:val="00607E54"/>
    <w:rsid w:val="00607E5A"/>
    <w:rsid w:val="0061026A"/>
    <w:rsid w:val="00610813"/>
    <w:rsid w:val="00610955"/>
    <w:rsid w:val="0061096F"/>
    <w:rsid w:val="00610D0B"/>
    <w:rsid w:val="00610DC9"/>
    <w:rsid w:val="00611924"/>
    <w:rsid w:val="00611B0F"/>
    <w:rsid w:val="00611DCB"/>
    <w:rsid w:val="00612589"/>
    <w:rsid w:val="0061287B"/>
    <w:rsid w:val="00612F7B"/>
    <w:rsid w:val="00613054"/>
    <w:rsid w:val="006130D4"/>
    <w:rsid w:val="00613655"/>
    <w:rsid w:val="006136C2"/>
    <w:rsid w:val="006136E7"/>
    <w:rsid w:val="00613739"/>
    <w:rsid w:val="006137C2"/>
    <w:rsid w:val="00613B81"/>
    <w:rsid w:val="00613E0A"/>
    <w:rsid w:val="00613F32"/>
    <w:rsid w:val="006140FC"/>
    <w:rsid w:val="006141A8"/>
    <w:rsid w:val="006141FF"/>
    <w:rsid w:val="0061420B"/>
    <w:rsid w:val="00614345"/>
    <w:rsid w:val="006143A3"/>
    <w:rsid w:val="0061455D"/>
    <w:rsid w:val="00614A0F"/>
    <w:rsid w:val="00614CAB"/>
    <w:rsid w:val="00614E36"/>
    <w:rsid w:val="00614F2E"/>
    <w:rsid w:val="00615052"/>
    <w:rsid w:val="006151E6"/>
    <w:rsid w:val="0061542E"/>
    <w:rsid w:val="00615F42"/>
    <w:rsid w:val="00616198"/>
    <w:rsid w:val="006162D7"/>
    <w:rsid w:val="00616844"/>
    <w:rsid w:val="006168C2"/>
    <w:rsid w:val="0061692A"/>
    <w:rsid w:val="00616A74"/>
    <w:rsid w:val="00616BA6"/>
    <w:rsid w:val="00616BC6"/>
    <w:rsid w:val="00616CA7"/>
    <w:rsid w:val="00616CC7"/>
    <w:rsid w:val="00616D00"/>
    <w:rsid w:val="00616D19"/>
    <w:rsid w:val="00616FB4"/>
    <w:rsid w:val="00617052"/>
    <w:rsid w:val="00617066"/>
    <w:rsid w:val="00617B7E"/>
    <w:rsid w:val="00617BA1"/>
    <w:rsid w:val="00617F14"/>
    <w:rsid w:val="00620302"/>
    <w:rsid w:val="006206A6"/>
    <w:rsid w:val="00620BC4"/>
    <w:rsid w:val="006211A0"/>
    <w:rsid w:val="0062172D"/>
    <w:rsid w:val="006218CB"/>
    <w:rsid w:val="00621AAE"/>
    <w:rsid w:val="00621B8B"/>
    <w:rsid w:val="00621D9C"/>
    <w:rsid w:val="00622010"/>
    <w:rsid w:val="00622295"/>
    <w:rsid w:val="006222A9"/>
    <w:rsid w:val="0062230C"/>
    <w:rsid w:val="00622735"/>
    <w:rsid w:val="00622C97"/>
    <w:rsid w:val="00622DA5"/>
    <w:rsid w:val="006231B1"/>
    <w:rsid w:val="0062334D"/>
    <w:rsid w:val="0062353C"/>
    <w:rsid w:val="00623A95"/>
    <w:rsid w:val="00623BB4"/>
    <w:rsid w:val="00623E64"/>
    <w:rsid w:val="00623EF7"/>
    <w:rsid w:val="00623FDC"/>
    <w:rsid w:val="00624000"/>
    <w:rsid w:val="0062429A"/>
    <w:rsid w:val="006244C3"/>
    <w:rsid w:val="00624ED9"/>
    <w:rsid w:val="00624F51"/>
    <w:rsid w:val="00624F7C"/>
    <w:rsid w:val="0062527D"/>
    <w:rsid w:val="00625CF5"/>
    <w:rsid w:val="00625D8C"/>
    <w:rsid w:val="0062601D"/>
    <w:rsid w:val="00626217"/>
    <w:rsid w:val="00626801"/>
    <w:rsid w:val="00626975"/>
    <w:rsid w:val="00626A50"/>
    <w:rsid w:val="00626B7D"/>
    <w:rsid w:val="00626D72"/>
    <w:rsid w:val="0062705B"/>
    <w:rsid w:val="006271C1"/>
    <w:rsid w:val="00627422"/>
    <w:rsid w:val="00627BCD"/>
    <w:rsid w:val="006301D1"/>
    <w:rsid w:val="00630412"/>
    <w:rsid w:val="0063053C"/>
    <w:rsid w:val="0063067A"/>
    <w:rsid w:val="006306FE"/>
    <w:rsid w:val="00630A3C"/>
    <w:rsid w:val="00630C9E"/>
    <w:rsid w:val="006310B0"/>
    <w:rsid w:val="00631464"/>
    <w:rsid w:val="0063163A"/>
    <w:rsid w:val="006316FB"/>
    <w:rsid w:val="006317B0"/>
    <w:rsid w:val="00631A8E"/>
    <w:rsid w:val="00631C0D"/>
    <w:rsid w:val="00631D57"/>
    <w:rsid w:val="00631FA2"/>
    <w:rsid w:val="00632155"/>
    <w:rsid w:val="006321A8"/>
    <w:rsid w:val="00632202"/>
    <w:rsid w:val="00632449"/>
    <w:rsid w:val="0063270E"/>
    <w:rsid w:val="00632914"/>
    <w:rsid w:val="00632949"/>
    <w:rsid w:val="00632D77"/>
    <w:rsid w:val="00633075"/>
    <w:rsid w:val="006336AF"/>
    <w:rsid w:val="00633853"/>
    <w:rsid w:val="00633FC7"/>
    <w:rsid w:val="006340EB"/>
    <w:rsid w:val="006342C5"/>
    <w:rsid w:val="00634735"/>
    <w:rsid w:val="0063477B"/>
    <w:rsid w:val="006347B4"/>
    <w:rsid w:val="006349B6"/>
    <w:rsid w:val="00634D6E"/>
    <w:rsid w:val="00634E1D"/>
    <w:rsid w:val="00634ED4"/>
    <w:rsid w:val="006351DA"/>
    <w:rsid w:val="006354F9"/>
    <w:rsid w:val="0063569A"/>
    <w:rsid w:val="00635823"/>
    <w:rsid w:val="00636486"/>
    <w:rsid w:val="006365EC"/>
    <w:rsid w:val="00636677"/>
    <w:rsid w:val="00636B3A"/>
    <w:rsid w:val="00636D05"/>
    <w:rsid w:val="00636F4D"/>
    <w:rsid w:val="00636F6D"/>
    <w:rsid w:val="006370D9"/>
    <w:rsid w:val="00637108"/>
    <w:rsid w:val="00637C70"/>
    <w:rsid w:val="0064029E"/>
    <w:rsid w:val="00640617"/>
    <w:rsid w:val="006408CE"/>
    <w:rsid w:val="00640909"/>
    <w:rsid w:val="00640D7D"/>
    <w:rsid w:val="00641021"/>
    <w:rsid w:val="006410AC"/>
    <w:rsid w:val="00641404"/>
    <w:rsid w:val="00641608"/>
    <w:rsid w:val="0064161D"/>
    <w:rsid w:val="00641673"/>
    <w:rsid w:val="00641CAC"/>
    <w:rsid w:val="00641CAE"/>
    <w:rsid w:val="00641D6A"/>
    <w:rsid w:val="00641E20"/>
    <w:rsid w:val="00642298"/>
    <w:rsid w:val="00642388"/>
    <w:rsid w:val="00642429"/>
    <w:rsid w:val="006424AF"/>
    <w:rsid w:val="006425A9"/>
    <w:rsid w:val="0064265E"/>
    <w:rsid w:val="00642894"/>
    <w:rsid w:val="00642B3F"/>
    <w:rsid w:val="00642B8C"/>
    <w:rsid w:val="00642BA4"/>
    <w:rsid w:val="006434FE"/>
    <w:rsid w:val="00643508"/>
    <w:rsid w:val="006435EE"/>
    <w:rsid w:val="0064365F"/>
    <w:rsid w:val="0064369B"/>
    <w:rsid w:val="00643A70"/>
    <w:rsid w:val="00643DA9"/>
    <w:rsid w:val="006443F2"/>
    <w:rsid w:val="00644694"/>
    <w:rsid w:val="00644876"/>
    <w:rsid w:val="006448BE"/>
    <w:rsid w:val="00644BF7"/>
    <w:rsid w:val="00644CD5"/>
    <w:rsid w:val="00644E13"/>
    <w:rsid w:val="0064515C"/>
    <w:rsid w:val="0064525F"/>
    <w:rsid w:val="00645676"/>
    <w:rsid w:val="00645D31"/>
    <w:rsid w:val="0064602B"/>
    <w:rsid w:val="006460FC"/>
    <w:rsid w:val="0064619A"/>
    <w:rsid w:val="00646372"/>
    <w:rsid w:val="00646773"/>
    <w:rsid w:val="006467FF"/>
    <w:rsid w:val="00646828"/>
    <w:rsid w:val="00646B88"/>
    <w:rsid w:val="00646C9C"/>
    <w:rsid w:val="00646FA9"/>
    <w:rsid w:val="0064703D"/>
    <w:rsid w:val="006472E5"/>
    <w:rsid w:val="0064748B"/>
    <w:rsid w:val="00647749"/>
    <w:rsid w:val="006477B8"/>
    <w:rsid w:val="00647875"/>
    <w:rsid w:val="006479DD"/>
    <w:rsid w:val="00647A16"/>
    <w:rsid w:val="00650164"/>
    <w:rsid w:val="00650288"/>
    <w:rsid w:val="006502C6"/>
    <w:rsid w:val="00650404"/>
    <w:rsid w:val="006504BC"/>
    <w:rsid w:val="006506F1"/>
    <w:rsid w:val="0065078D"/>
    <w:rsid w:val="00650F79"/>
    <w:rsid w:val="00651171"/>
    <w:rsid w:val="006514F7"/>
    <w:rsid w:val="006517EE"/>
    <w:rsid w:val="00651815"/>
    <w:rsid w:val="00651C58"/>
    <w:rsid w:val="00651D69"/>
    <w:rsid w:val="006522D6"/>
    <w:rsid w:val="006523F1"/>
    <w:rsid w:val="0065268A"/>
    <w:rsid w:val="00652761"/>
    <w:rsid w:val="00652AF1"/>
    <w:rsid w:val="00652D2F"/>
    <w:rsid w:val="0065341A"/>
    <w:rsid w:val="00653784"/>
    <w:rsid w:val="0065378A"/>
    <w:rsid w:val="00653ACA"/>
    <w:rsid w:val="00653DAF"/>
    <w:rsid w:val="00653F1B"/>
    <w:rsid w:val="00654045"/>
    <w:rsid w:val="0065424F"/>
    <w:rsid w:val="006546E8"/>
    <w:rsid w:val="00654DCA"/>
    <w:rsid w:val="00654E9F"/>
    <w:rsid w:val="0065503E"/>
    <w:rsid w:val="00655086"/>
    <w:rsid w:val="006557B0"/>
    <w:rsid w:val="0065581C"/>
    <w:rsid w:val="006558A8"/>
    <w:rsid w:val="006558F2"/>
    <w:rsid w:val="00655A11"/>
    <w:rsid w:val="00655A18"/>
    <w:rsid w:val="00655C05"/>
    <w:rsid w:val="00655C85"/>
    <w:rsid w:val="006560FF"/>
    <w:rsid w:val="006563CF"/>
    <w:rsid w:val="00656509"/>
    <w:rsid w:val="006568F4"/>
    <w:rsid w:val="00656C5A"/>
    <w:rsid w:val="00656D5B"/>
    <w:rsid w:val="00656E7F"/>
    <w:rsid w:val="00657009"/>
    <w:rsid w:val="00657175"/>
    <w:rsid w:val="0065749D"/>
    <w:rsid w:val="00657815"/>
    <w:rsid w:val="00657BC4"/>
    <w:rsid w:val="00657BF6"/>
    <w:rsid w:val="00657CB4"/>
    <w:rsid w:val="00657D10"/>
    <w:rsid w:val="006600C6"/>
    <w:rsid w:val="006600E6"/>
    <w:rsid w:val="00660112"/>
    <w:rsid w:val="0066029B"/>
    <w:rsid w:val="00660B8B"/>
    <w:rsid w:val="00660BBF"/>
    <w:rsid w:val="00661308"/>
    <w:rsid w:val="006613F0"/>
    <w:rsid w:val="0066153D"/>
    <w:rsid w:val="00661599"/>
    <w:rsid w:val="00661628"/>
    <w:rsid w:val="00661724"/>
    <w:rsid w:val="006617E7"/>
    <w:rsid w:val="00661808"/>
    <w:rsid w:val="00661D85"/>
    <w:rsid w:val="006622F6"/>
    <w:rsid w:val="0066254C"/>
    <w:rsid w:val="0066255C"/>
    <w:rsid w:val="006626BC"/>
    <w:rsid w:val="00662ABA"/>
    <w:rsid w:val="00662BFA"/>
    <w:rsid w:val="00662E89"/>
    <w:rsid w:val="00662F06"/>
    <w:rsid w:val="00663118"/>
    <w:rsid w:val="006634D1"/>
    <w:rsid w:val="0066386E"/>
    <w:rsid w:val="00663920"/>
    <w:rsid w:val="006639BC"/>
    <w:rsid w:val="00663B1C"/>
    <w:rsid w:val="00663CDF"/>
    <w:rsid w:val="00664026"/>
    <w:rsid w:val="006640D4"/>
    <w:rsid w:val="0066414C"/>
    <w:rsid w:val="00664213"/>
    <w:rsid w:val="006642A7"/>
    <w:rsid w:val="0066460A"/>
    <w:rsid w:val="006646B7"/>
    <w:rsid w:val="0066487F"/>
    <w:rsid w:val="00664919"/>
    <w:rsid w:val="006649DE"/>
    <w:rsid w:val="00664B4C"/>
    <w:rsid w:val="00664CB7"/>
    <w:rsid w:val="00664CF5"/>
    <w:rsid w:val="006653C5"/>
    <w:rsid w:val="0066560D"/>
    <w:rsid w:val="00665AD3"/>
    <w:rsid w:val="00665AFE"/>
    <w:rsid w:val="00666193"/>
    <w:rsid w:val="006662CA"/>
    <w:rsid w:val="00666A1B"/>
    <w:rsid w:val="00666B3E"/>
    <w:rsid w:val="00666DBA"/>
    <w:rsid w:val="00666F2A"/>
    <w:rsid w:val="006670BE"/>
    <w:rsid w:val="006671A0"/>
    <w:rsid w:val="00667265"/>
    <w:rsid w:val="00667393"/>
    <w:rsid w:val="00667860"/>
    <w:rsid w:val="00667874"/>
    <w:rsid w:val="00667C8E"/>
    <w:rsid w:val="00667DA6"/>
    <w:rsid w:val="00667E1A"/>
    <w:rsid w:val="00670158"/>
    <w:rsid w:val="00670239"/>
    <w:rsid w:val="00670288"/>
    <w:rsid w:val="0067029D"/>
    <w:rsid w:val="00670631"/>
    <w:rsid w:val="0067076E"/>
    <w:rsid w:val="00670790"/>
    <w:rsid w:val="00670A07"/>
    <w:rsid w:val="00670BEF"/>
    <w:rsid w:val="006713A2"/>
    <w:rsid w:val="006715B1"/>
    <w:rsid w:val="00671777"/>
    <w:rsid w:val="006719FA"/>
    <w:rsid w:val="00672437"/>
    <w:rsid w:val="006724DF"/>
    <w:rsid w:val="0067260A"/>
    <w:rsid w:val="006727A8"/>
    <w:rsid w:val="00672CF4"/>
    <w:rsid w:val="00672E81"/>
    <w:rsid w:val="00672F3F"/>
    <w:rsid w:val="0067322E"/>
    <w:rsid w:val="006734C9"/>
    <w:rsid w:val="00673828"/>
    <w:rsid w:val="00673967"/>
    <w:rsid w:val="006739B8"/>
    <w:rsid w:val="00673C9D"/>
    <w:rsid w:val="006740F3"/>
    <w:rsid w:val="00674758"/>
    <w:rsid w:val="00674A9D"/>
    <w:rsid w:val="0067512C"/>
    <w:rsid w:val="006756D8"/>
    <w:rsid w:val="00675D7E"/>
    <w:rsid w:val="00675FCF"/>
    <w:rsid w:val="0067638E"/>
    <w:rsid w:val="00676BF4"/>
    <w:rsid w:val="00676DEB"/>
    <w:rsid w:val="00676E29"/>
    <w:rsid w:val="006771B3"/>
    <w:rsid w:val="006773B2"/>
    <w:rsid w:val="00677630"/>
    <w:rsid w:val="00677635"/>
    <w:rsid w:val="006777AF"/>
    <w:rsid w:val="006777B7"/>
    <w:rsid w:val="0067799E"/>
    <w:rsid w:val="00677B56"/>
    <w:rsid w:val="00677D0B"/>
    <w:rsid w:val="00677F40"/>
    <w:rsid w:val="00680026"/>
    <w:rsid w:val="006801BD"/>
    <w:rsid w:val="00680290"/>
    <w:rsid w:val="00680526"/>
    <w:rsid w:val="00680674"/>
    <w:rsid w:val="0068093D"/>
    <w:rsid w:val="00680E85"/>
    <w:rsid w:val="00680F9D"/>
    <w:rsid w:val="0068116C"/>
    <w:rsid w:val="006815BC"/>
    <w:rsid w:val="00681758"/>
    <w:rsid w:val="00681832"/>
    <w:rsid w:val="00681947"/>
    <w:rsid w:val="006820E1"/>
    <w:rsid w:val="006822D5"/>
    <w:rsid w:val="00682336"/>
    <w:rsid w:val="006826B0"/>
    <w:rsid w:val="006828DE"/>
    <w:rsid w:val="0068294A"/>
    <w:rsid w:val="00682AC3"/>
    <w:rsid w:val="00682B69"/>
    <w:rsid w:val="00682C3B"/>
    <w:rsid w:val="00682F74"/>
    <w:rsid w:val="00683794"/>
    <w:rsid w:val="00683BC4"/>
    <w:rsid w:val="00683E38"/>
    <w:rsid w:val="00683EAC"/>
    <w:rsid w:val="00684188"/>
    <w:rsid w:val="006844CA"/>
    <w:rsid w:val="00684BD6"/>
    <w:rsid w:val="00684C17"/>
    <w:rsid w:val="0068516F"/>
    <w:rsid w:val="006855BB"/>
    <w:rsid w:val="00685793"/>
    <w:rsid w:val="00685797"/>
    <w:rsid w:val="00685A9A"/>
    <w:rsid w:val="00685CB9"/>
    <w:rsid w:val="00685D36"/>
    <w:rsid w:val="00686169"/>
    <w:rsid w:val="0068657B"/>
    <w:rsid w:val="00686656"/>
    <w:rsid w:val="00686B8E"/>
    <w:rsid w:val="00686F90"/>
    <w:rsid w:val="00686FB0"/>
    <w:rsid w:val="006876F4"/>
    <w:rsid w:val="006877A8"/>
    <w:rsid w:val="00687820"/>
    <w:rsid w:val="0068783D"/>
    <w:rsid w:val="00687914"/>
    <w:rsid w:val="00687D49"/>
    <w:rsid w:val="0069004D"/>
    <w:rsid w:val="0069009E"/>
    <w:rsid w:val="006905EA"/>
    <w:rsid w:val="00690686"/>
    <w:rsid w:val="006907EE"/>
    <w:rsid w:val="006909B4"/>
    <w:rsid w:val="006909E6"/>
    <w:rsid w:val="00690F7D"/>
    <w:rsid w:val="00690F98"/>
    <w:rsid w:val="006911DF"/>
    <w:rsid w:val="00691571"/>
    <w:rsid w:val="006916D7"/>
    <w:rsid w:val="006917B8"/>
    <w:rsid w:val="00691862"/>
    <w:rsid w:val="006918A7"/>
    <w:rsid w:val="00691E94"/>
    <w:rsid w:val="006926BA"/>
    <w:rsid w:val="0069272B"/>
    <w:rsid w:val="0069272D"/>
    <w:rsid w:val="006929B0"/>
    <w:rsid w:val="00692B9D"/>
    <w:rsid w:val="00692C25"/>
    <w:rsid w:val="00692F31"/>
    <w:rsid w:val="00692F61"/>
    <w:rsid w:val="006930B1"/>
    <w:rsid w:val="00693348"/>
    <w:rsid w:val="0069351B"/>
    <w:rsid w:val="00693D1C"/>
    <w:rsid w:val="00693E10"/>
    <w:rsid w:val="00693E9E"/>
    <w:rsid w:val="00693EC4"/>
    <w:rsid w:val="00693FAE"/>
    <w:rsid w:val="006941BF"/>
    <w:rsid w:val="00694215"/>
    <w:rsid w:val="0069442B"/>
    <w:rsid w:val="0069448B"/>
    <w:rsid w:val="00694729"/>
    <w:rsid w:val="00694AB6"/>
    <w:rsid w:val="00694C17"/>
    <w:rsid w:val="00694C5C"/>
    <w:rsid w:val="00694C85"/>
    <w:rsid w:val="00694D32"/>
    <w:rsid w:val="00694E51"/>
    <w:rsid w:val="00694E59"/>
    <w:rsid w:val="00695285"/>
    <w:rsid w:val="006953DC"/>
    <w:rsid w:val="00695433"/>
    <w:rsid w:val="006956A4"/>
    <w:rsid w:val="00695DA6"/>
    <w:rsid w:val="00695ED4"/>
    <w:rsid w:val="00696106"/>
    <w:rsid w:val="00696214"/>
    <w:rsid w:val="0069637B"/>
    <w:rsid w:val="0069662F"/>
    <w:rsid w:val="00696C06"/>
    <w:rsid w:val="006970A7"/>
    <w:rsid w:val="00697104"/>
    <w:rsid w:val="00697229"/>
    <w:rsid w:val="00697487"/>
    <w:rsid w:val="00697CC7"/>
    <w:rsid w:val="00697E0E"/>
    <w:rsid w:val="006A00DB"/>
    <w:rsid w:val="006A03C6"/>
    <w:rsid w:val="006A08CB"/>
    <w:rsid w:val="006A0C36"/>
    <w:rsid w:val="006A102D"/>
    <w:rsid w:val="006A12BC"/>
    <w:rsid w:val="006A1447"/>
    <w:rsid w:val="006A15EF"/>
    <w:rsid w:val="006A18C2"/>
    <w:rsid w:val="006A1AF3"/>
    <w:rsid w:val="006A1BCB"/>
    <w:rsid w:val="006A1DE1"/>
    <w:rsid w:val="006A1E48"/>
    <w:rsid w:val="006A21BC"/>
    <w:rsid w:val="006A221D"/>
    <w:rsid w:val="006A2CFC"/>
    <w:rsid w:val="006A32B3"/>
    <w:rsid w:val="006A3532"/>
    <w:rsid w:val="006A3647"/>
    <w:rsid w:val="006A37FF"/>
    <w:rsid w:val="006A38E9"/>
    <w:rsid w:val="006A3A8D"/>
    <w:rsid w:val="006A3B9A"/>
    <w:rsid w:val="006A3C81"/>
    <w:rsid w:val="006A41E2"/>
    <w:rsid w:val="006A4246"/>
    <w:rsid w:val="006A427E"/>
    <w:rsid w:val="006A4362"/>
    <w:rsid w:val="006A4C6D"/>
    <w:rsid w:val="006A541B"/>
    <w:rsid w:val="006A550D"/>
    <w:rsid w:val="006A56F4"/>
    <w:rsid w:val="006A5A18"/>
    <w:rsid w:val="006A6469"/>
    <w:rsid w:val="006A67CF"/>
    <w:rsid w:val="006A6BC9"/>
    <w:rsid w:val="006A6F74"/>
    <w:rsid w:val="006A6FF9"/>
    <w:rsid w:val="006A71BC"/>
    <w:rsid w:val="006A74A7"/>
    <w:rsid w:val="006A7501"/>
    <w:rsid w:val="006A764F"/>
    <w:rsid w:val="006A7697"/>
    <w:rsid w:val="006A77AB"/>
    <w:rsid w:val="006A77ED"/>
    <w:rsid w:val="006A7D52"/>
    <w:rsid w:val="006B00E0"/>
    <w:rsid w:val="006B0137"/>
    <w:rsid w:val="006B02E9"/>
    <w:rsid w:val="006B02F3"/>
    <w:rsid w:val="006B0522"/>
    <w:rsid w:val="006B0789"/>
    <w:rsid w:val="006B0A37"/>
    <w:rsid w:val="006B11E1"/>
    <w:rsid w:val="006B16D8"/>
    <w:rsid w:val="006B1CE7"/>
    <w:rsid w:val="006B26A2"/>
    <w:rsid w:val="006B2D9D"/>
    <w:rsid w:val="006B2F4F"/>
    <w:rsid w:val="006B31F1"/>
    <w:rsid w:val="006B3708"/>
    <w:rsid w:val="006B3A8E"/>
    <w:rsid w:val="006B43C1"/>
    <w:rsid w:val="006B4CB9"/>
    <w:rsid w:val="006B4D7F"/>
    <w:rsid w:val="006B5428"/>
    <w:rsid w:val="006B57B5"/>
    <w:rsid w:val="006B5827"/>
    <w:rsid w:val="006B5845"/>
    <w:rsid w:val="006B5D3C"/>
    <w:rsid w:val="006B61CD"/>
    <w:rsid w:val="006B6786"/>
    <w:rsid w:val="006B68F1"/>
    <w:rsid w:val="006B6C89"/>
    <w:rsid w:val="006B6CC4"/>
    <w:rsid w:val="006B6DEB"/>
    <w:rsid w:val="006B6F81"/>
    <w:rsid w:val="006B7250"/>
    <w:rsid w:val="006B78D4"/>
    <w:rsid w:val="006B7CE0"/>
    <w:rsid w:val="006B7CF8"/>
    <w:rsid w:val="006B7DA0"/>
    <w:rsid w:val="006B7DDD"/>
    <w:rsid w:val="006B7EF1"/>
    <w:rsid w:val="006C0295"/>
    <w:rsid w:val="006C0424"/>
    <w:rsid w:val="006C0C85"/>
    <w:rsid w:val="006C111D"/>
    <w:rsid w:val="006C11C8"/>
    <w:rsid w:val="006C134E"/>
    <w:rsid w:val="006C1360"/>
    <w:rsid w:val="006C137F"/>
    <w:rsid w:val="006C1938"/>
    <w:rsid w:val="006C1D20"/>
    <w:rsid w:val="006C22BB"/>
    <w:rsid w:val="006C2331"/>
    <w:rsid w:val="006C2503"/>
    <w:rsid w:val="006C2704"/>
    <w:rsid w:val="006C2E25"/>
    <w:rsid w:val="006C2EF1"/>
    <w:rsid w:val="006C3509"/>
    <w:rsid w:val="006C3582"/>
    <w:rsid w:val="006C36C5"/>
    <w:rsid w:val="006C3BC9"/>
    <w:rsid w:val="006C3C6D"/>
    <w:rsid w:val="006C3F57"/>
    <w:rsid w:val="006C3FE6"/>
    <w:rsid w:val="006C4083"/>
    <w:rsid w:val="006C416B"/>
    <w:rsid w:val="006C42CF"/>
    <w:rsid w:val="006C4501"/>
    <w:rsid w:val="006C451A"/>
    <w:rsid w:val="006C4588"/>
    <w:rsid w:val="006C47EC"/>
    <w:rsid w:val="006C4C12"/>
    <w:rsid w:val="006C4C5D"/>
    <w:rsid w:val="006C4CD4"/>
    <w:rsid w:val="006C4F8F"/>
    <w:rsid w:val="006C50C1"/>
    <w:rsid w:val="006C533B"/>
    <w:rsid w:val="006C53EC"/>
    <w:rsid w:val="006C550C"/>
    <w:rsid w:val="006C572F"/>
    <w:rsid w:val="006C57EF"/>
    <w:rsid w:val="006C5BBE"/>
    <w:rsid w:val="006C5DA9"/>
    <w:rsid w:val="006C5E19"/>
    <w:rsid w:val="006C5EB5"/>
    <w:rsid w:val="006C6099"/>
    <w:rsid w:val="006C66C3"/>
    <w:rsid w:val="006C66D6"/>
    <w:rsid w:val="006C6886"/>
    <w:rsid w:val="006C6C7A"/>
    <w:rsid w:val="006C6E6D"/>
    <w:rsid w:val="006C7544"/>
    <w:rsid w:val="006C7645"/>
    <w:rsid w:val="006C79AD"/>
    <w:rsid w:val="006D00DA"/>
    <w:rsid w:val="006D02E1"/>
    <w:rsid w:val="006D0772"/>
    <w:rsid w:val="006D08C4"/>
    <w:rsid w:val="006D0E51"/>
    <w:rsid w:val="006D0EE9"/>
    <w:rsid w:val="006D10DE"/>
    <w:rsid w:val="006D1139"/>
    <w:rsid w:val="006D1328"/>
    <w:rsid w:val="006D1378"/>
    <w:rsid w:val="006D1416"/>
    <w:rsid w:val="006D1A89"/>
    <w:rsid w:val="006D217A"/>
    <w:rsid w:val="006D218E"/>
    <w:rsid w:val="006D23A5"/>
    <w:rsid w:val="006D2405"/>
    <w:rsid w:val="006D268F"/>
    <w:rsid w:val="006D27CB"/>
    <w:rsid w:val="006D2B8F"/>
    <w:rsid w:val="006D2D64"/>
    <w:rsid w:val="006D2FAE"/>
    <w:rsid w:val="006D2FBD"/>
    <w:rsid w:val="006D305A"/>
    <w:rsid w:val="006D33E9"/>
    <w:rsid w:val="006D34F3"/>
    <w:rsid w:val="006D38A9"/>
    <w:rsid w:val="006D395A"/>
    <w:rsid w:val="006D3BFB"/>
    <w:rsid w:val="006D3C20"/>
    <w:rsid w:val="006D3E32"/>
    <w:rsid w:val="006D5037"/>
    <w:rsid w:val="006D51E7"/>
    <w:rsid w:val="006D5920"/>
    <w:rsid w:val="006D5A75"/>
    <w:rsid w:val="006D601B"/>
    <w:rsid w:val="006D6447"/>
    <w:rsid w:val="006D653C"/>
    <w:rsid w:val="006D67E9"/>
    <w:rsid w:val="006D6E6B"/>
    <w:rsid w:val="006D6F96"/>
    <w:rsid w:val="006D7281"/>
    <w:rsid w:val="006D76D1"/>
    <w:rsid w:val="006D77C9"/>
    <w:rsid w:val="006E014D"/>
    <w:rsid w:val="006E02A3"/>
    <w:rsid w:val="006E0B7F"/>
    <w:rsid w:val="006E0E70"/>
    <w:rsid w:val="006E1369"/>
    <w:rsid w:val="006E13BC"/>
    <w:rsid w:val="006E1822"/>
    <w:rsid w:val="006E1883"/>
    <w:rsid w:val="006E1962"/>
    <w:rsid w:val="006E1FA6"/>
    <w:rsid w:val="006E20EA"/>
    <w:rsid w:val="006E2383"/>
    <w:rsid w:val="006E23F2"/>
    <w:rsid w:val="006E242D"/>
    <w:rsid w:val="006E2709"/>
    <w:rsid w:val="006E2AEF"/>
    <w:rsid w:val="006E2B5B"/>
    <w:rsid w:val="006E2C49"/>
    <w:rsid w:val="006E309C"/>
    <w:rsid w:val="006E31FB"/>
    <w:rsid w:val="006E3226"/>
    <w:rsid w:val="006E33E8"/>
    <w:rsid w:val="006E36B0"/>
    <w:rsid w:val="006E38AF"/>
    <w:rsid w:val="006E38DB"/>
    <w:rsid w:val="006E3A50"/>
    <w:rsid w:val="006E3C0D"/>
    <w:rsid w:val="006E3FFD"/>
    <w:rsid w:val="006E4074"/>
    <w:rsid w:val="006E4215"/>
    <w:rsid w:val="006E4398"/>
    <w:rsid w:val="006E4B78"/>
    <w:rsid w:val="006E4B9F"/>
    <w:rsid w:val="006E4C96"/>
    <w:rsid w:val="006E4D5D"/>
    <w:rsid w:val="006E4ED8"/>
    <w:rsid w:val="006E5024"/>
    <w:rsid w:val="006E5135"/>
    <w:rsid w:val="006E5334"/>
    <w:rsid w:val="006E54EA"/>
    <w:rsid w:val="006E55B6"/>
    <w:rsid w:val="006E564F"/>
    <w:rsid w:val="006E5781"/>
    <w:rsid w:val="006E6323"/>
    <w:rsid w:val="006E6502"/>
    <w:rsid w:val="006E67CE"/>
    <w:rsid w:val="006E69A9"/>
    <w:rsid w:val="006E6DF2"/>
    <w:rsid w:val="006E7018"/>
    <w:rsid w:val="006E70AD"/>
    <w:rsid w:val="006E7462"/>
    <w:rsid w:val="006E7A17"/>
    <w:rsid w:val="006E7CD7"/>
    <w:rsid w:val="006E7E79"/>
    <w:rsid w:val="006E7FA6"/>
    <w:rsid w:val="006F0474"/>
    <w:rsid w:val="006F058E"/>
    <w:rsid w:val="006F0714"/>
    <w:rsid w:val="006F10E2"/>
    <w:rsid w:val="006F1165"/>
    <w:rsid w:val="006F15DE"/>
    <w:rsid w:val="006F1947"/>
    <w:rsid w:val="006F1957"/>
    <w:rsid w:val="006F1C0C"/>
    <w:rsid w:val="006F1CFF"/>
    <w:rsid w:val="006F1E36"/>
    <w:rsid w:val="006F27A0"/>
    <w:rsid w:val="006F2D10"/>
    <w:rsid w:val="006F2D96"/>
    <w:rsid w:val="006F3113"/>
    <w:rsid w:val="006F3245"/>
    <w:rsid w:val="006F32E9"/>
    <w:rsid w:val="006F3338"/>
    <w:rsid w:val="006F339A"/>
    <w:rsid w:val="006F36F0"/>
    <w:rsid w:val="006F3813"/>
    <w:rsid w:val="006F3878"/>
    <w:rsid w:val="006F3B35"/>
    <w:rsid w:val="006F3B45"/>
    <w:rsid w:val="006F49C6"/>
    <w:rsid w:val="006F4B61"/>
    <w:rsid w:val="006F4CDE"/>
    <w:rsid w:val="006F4F6A"/>
    <w:rsid w:val="006F5096"/>
    <w:rsid w:val="006F50C7"/>
    <w:rsid w:val="006F5154"/>
    <w:rsid w:val="006F5448"/>
    <w:rsid w:val="006F5606"/>
    <w:rsid w:val="006F570B"/>
    <w:rsid w:val="006F58F1"/>
    <w:rsid w:val="006F5907"/>
    <w:rsid w:val="006F5A96"/>
    <w:rsid w:val="006F5AAB"/>
    <w:rsid w:val="006F6156"/>
    <w:rsid w:val="006F61CD"/>
    <w:rsid w:val="006F626A"/>
    <w:rsid w:val="006F63DA"/>
    <w:rsid w:val="006F6497"/>
    <w:rsid w:val="006F64E7"/>
    <w:rsid w:val="006F6866"/>
    <w:rsid w:val="006F68F1"/>
    <w:rsid w:val="006F6959"/>
    <w:rsid w:val="006F6B55"/>
    <w:rsid w:val="006F6BF7"/>
    <w:rsid w:val="006F6CA4"/>
    <w:rsid w:val="006F6FED"/>
    <w:rsid w:val="006F7C33"/>
    <w:rsid w:val="0070020D"/>
    <w:rsid w:val="007005D9"/>
    <w:rsid w:val="00700874"/>
    <w:rsid w:val="0070096D"/>
    <w:rsid w:val="00700A0B"/>
    <w:rsid w:val="00700C91"/>
    <w:rsid w:val="00700D86"/>
    <w:rsid w:val="00700EF2"/>
    <w:rsid w:val="007012E2"/>
    <w:rsid w:val="007016C7"/>
    <w:rsid w:val="00701AA5"/>
    <w:rsid w:val="00701B8E"/>
    <w:rsid w:val="00701DF1"/>
    <w:rsid w:val="00701E25"/>
    <w:rsid w:val="00701E87"/>
    <w:rsid w:val="00702018"/>
    <w:rsid w:val="007021DA"/>
    <w:rsid w:val="007021E4"/>
    <w:rsid w:val="00702488"/>
    <w:rsid w:val="00702CCE"/>
    <w:rsid w:val="0070367E"/>
    <w:rsid w:val="007038A7"/>
    <w:rsid w:val="00703A3B"/>
    <w:rsid w:val="00703B86"/>
    <w:rsid w:val="00703D36"/>
    <w:rsid w:val="00703F68"/>
    <w:rsid w:val="00703FDA"/>
    <w:rsid w:val="00704038"/>
    <w:rsid w:val="007043CB"/>
    <w:rsid w:val="007044F6"/>
    <w:rsid w:val="007049F7"/>
    <w:rsid w:val="00704A1B"/>
    <w:rsid w:val="00704CEF"/>
    <w:rsid w:val="00704DD0"/>
    <w:rsid w:val="0070527D"/>
    <w:rsid w:val="00705339"/>
    <w:rsid w:val="007059A5"/>
    <w:rsid w:val="00705A23"/>
    <w:rsid w:val="00705BE3"/>
    <w:rsid w:val="00705DCE"/>
    <w:rsid w:val="00705E8A"/>
    <w:rsid w:val="007063BC"/>
    <w:rsid w:val="00706686"/>
    <w:rsid w:val="00706711"/>
    <w:rsid w:val="00706E08"/>
    <w:rsid w:val="00706F57"/>
    <w:rsid w:val="00707235"/>
    <w:rsid w:val="0070729E"/>
    <w:rsid w:val="007075BE"/>
    <w:rsid w:val="00707995"/>
    <w:rsid w:val="00707998"/>
    <w:rsid w:val="00707C96"/>
    <w:rsid w:val="00707CA3"/>
    <w:rsid w:val="00707CF1"/>
    <w:rsid w:val="00707E81"/>
    <w:rsid w:val="00707EF0"/>
    <w:rsid w:val="007102F7"/>
    <w:rsid w:val="007103B4"/>
    <w:rsid w:val="0071055D"/>
    <w:rsid w:val="0071060E"/>
    <w:rsid w:val="00710C6A"/>
    <w:rsid w:val="00710D3D"/>
    <w:rsid w:val="00710F83"/>
    <w:rsid w:val="007116D4"/>
    <w:rsid w:val="00711810"/>
    <w:rsid w:val="0071196F"/>
    <w:rsid w:val="007119C7"/>
    <w:rsid w:val="00711D7B"/>
    <w:rsid w:val="00712301"/>
    <w:rsid w:val="00712473"/>
    <w:rsid w:val="007126D0"/>
    <w:rsid w:val="007126FA"/>
    <w:rsid w:val="00712799"/>
    <w:rsid w:val="00712C3B"/>
    <w:rsid w:val="00712D6E"/>
    <w:rsid w:val="00712DFD"/>
    <w:rsid w:val="00712EE5"/>
    <w:rsid w:val="0071316A"/>
    <w:rsid w:val="00713392"/>
    <w:rsid w:val="00713472"/>
    <w:rsid w:val="00713592"/>
    <w:rsid w:val="00713627"/>
    <w:rsid w:val="00713798"/>
    <w:rsid w:val="007138D3"/>
    <w:rsid w:val="00713E46"/>
    <w:rsid w:val="00713FE1"/>
    <w:rsid w:val="0071467C"/>
    <w:rsid w:val="007146DC"/>
    <w:rsid w:val="00714AA2"/>
    <w:rsid w:val="00714D2B"/>
    <w:rsid w:val="00715005"/>
    <w:rsid w:val="0071504F"/>
    <w:rsid w:val="0071525D"/>
    <w:rsid w:val="00715B3F"/>
    <w:rsid w:val="00715CC2"/>
    <w:rsid w:val="00715E5E"/>
    <w:rsid w:val="00716146"/>
    <w:rsid w:val="007163A5"/>
    <w:rsid w:val="007165A4"/>
    <w:rsid w:val="00716607"/>
    <w:rsid w:val="0071661D"/>
    <w:rsid w:val="00716ACA"/>
    <w:rsid w:val="00716BA8"/>
    <w:rsid w:val="00716D1E"/>
    <w:rsid w:val="00716E0D"/>
    <w:rsid w:val="00717019"/>
    <w:rsid w:val="007171F5"/>
    <w:rsid w:val="00717455"/>
    <w:rsid w:val="00717515"/>
    <w:rsid w:val="00717573"/>
    <w:rsid w:val="007176D3"/>
    <w:rsid w:val="00717B12"/>
    <w:rsid w:val="00717B31"/>
    <w:rsid w:val="00717DD5"/>
    <w:rsid w:val="00717F4C"/>
    <w:rsid w:val="00717FD2"/>
    <w:rsid w:val="00720348"/>
    <w:rsid w:val="007209EF"/>
    <w:rsid w:val="00720A62"/>
    <w:rsid w:val="00720DE5"/>
    <w:rsid w:val="00720FC3"/>
    <w:rsid w:val="007210A3"/>
    <w:rsid w:val="0072114B"/>
    <w:rsid w:val="007217F7"/>
    <w:rsid w:val="00721850"/>
    <w:rsid w:val="00721B28"/>
    <w:rsid w:val="00721DD1"/>
    <w:rsid w:val="0072204C"/>
    <w:rsid w:val="007220BA"/>
    <w:rsid w:val="007224B6"/>
    <w:rsid w:val="0072289E"/>
    <w:rsid w:val="0072291F"/>
    <w:rsid w:val="00722CE7"/>
    <w:rsid w:val="00722DCF"/>
    <w:rsid w:val="00722F35"/>
    <w:rsid w:val="00722F5D"/>
    <w:rsid w:val="00723137"/>
    <w:rsid w:val="00723267"/>
    <w:rsid w:val="00723330"/>
    <w:rsid w:val="00723549"/>
    <w:rsid w:val="007235C4"/>
    <w:rsid w:val="0072394E"/>
    <w:rsid w:val="00723A19"/>
    <w:rsid w:val="00723D20"/>
    <w:rsid w:val="00723D88"/>
    <w:rsid w:val="00723D97"/>
    <w:rsid w:val="00724605"/>
    <w:rsid w:val="00724C1E"/>
    <w:rsid w:val="00724E15"/>
    <w:rsid w:val="0072516D"/>
    <w:rsid w:val="007254AF"/>
    <w:rsid w:val="00725733"/>
    <w:rsid w:val="00725798"/>
    <w:rsid w:val="00725853"/>
    <w:rsid w:val="007259C9"/>
    <w:rsid w:val="00725A65"/>
    <w:rsid w:val="00725B1C"/>
    <w:rsid w:val="00725D03"/>
    <w:rsid w:val="00725D3E"/>
    <w:rsid w:val="00725DC0"/>
    <w:rsid w:val="0072604C"/>
    <w:rsid w:val="0072607F"/>
    <w:rsid w:val="007263FF"/>
    <w:rsid w:val="00726414"/>
    <w:rsid w:val="00726426"/>
    <w:rsid w:val="007266B0"/>
    <w:rsid w:val="007269F9"/>
    <w:rsid w:val="00726A3A"/>
    <w:rsid w:val="00726BBB"/>
    <w:rsid w:val="00726D55"/>
    <w:rsid w:val="00727135"/>
    <w:rsid w:val="00727820"/>
    <w:rsid w:val="007279A1"/>
    <w:rsid w:val="00727B68"/>
    <w:rsid w:val="00727C14"/>
    <w:rsid w:val="00727F2D"/>
    <w:rsid w:val="0073011E"/>
    <w:rsid w:val="007302D6"/>
    <w:rsid w:val="007304C3"/>
    <w:rsid w:val="007305C7"/>
    <w:rsid w:val="007309CD"/>
    <w:rsid w:val="00730CFC"/>
    <w:rsid w:val="00730FE2"/>
    <w:rsid w:val="0073113E"/>
    <w:rsid w:val="007312DC"/>
    <w:rsid w:val="00731529"/>
    <w:rsid w:val="007316A0"/>
    <w:rsid w:val="0073184F"/>
    <w:rsid w:val="00731CF1"/>
    <w:rsid w:val="00731DB9"/>
    <w:rsid w:val="00731FC9"/>
    <w:rsid w:val="007320A8"/>
    <w:rsid w:val="007320AE"/>
    <w:rsid w:val="007321CE"/>
    <w:rsid w:val="00732890"/>
    <w:rsid w:val="00732E34"/>
    <w:rsid w:val="00732E61"/>
    <w:rsid w:val="00733151"/>
    <w:rsid w:val="00733190"/>
    <w:rsid w:val="0073348A"/>
    <w:rsid w:val="00733CC2"/>
    <w:rsid w:val="00733CC9"/>
    <w:rsid w:val="00734723"/>
    <w:rsid w:val="00734961"/>
    <w:rsid w:val="00734B3D"/>
    <w:rsid w:val="00734C48"/>
    <w:rsid w:val="00734C77"/>
    <w:rsid w:val="00734DA4"/>
    <w:rsid w:val="00734F27"/>
    <w:rsid w:val="00734FCA"/>
    <w:rsid w:val="00735289"/>
    <w:rsid w:val="0073531D"/>
    <w:rsid w:val="007353AE"/>
    <w:rsid w:val="007354EE"/>
    <w:rsid w:val="00735C43"/>
    <w:rsid w:val="00735C9C"/>
    <w:rsid w:val="00735D37"/>
    <w:rsid w:val="00735D4E"/>
    <w:rsid w:val="00735E6D"/>
    <w:rsid w:val="00735E9A"/>
    <w:rsid w:val="00735FD9"/>
    <w:rsid w:val="007363A7"/>
    <w:rsid w:val="007364A3"/>
    <w:rsid w:val="0073654F"/>
    <w:rsid w:val="007368A7"/>
    <w:rsid w:val="00736A65"/>
    <w:rsid w:val="00736A72"/>
    <w:rsid w:val="00736AAE"/>
    <w:rsid w:val="00736BCB"/>
    <w:rsid w:val="00736C67"/>
    <w:rsid w:val="00736D17"/>
    <w:rsid w:val="00737032"/>
    <w:rsid w:val="007371D1"/>
    <w:rsid w:val="007371FB"/>
    <w:rsid w:val="00737456"/>
    <w:rsid w:val="0073748F"/>
    <w:rsid w:val="00737731"/>
    <w:rsid w:val="00737884"/>
    <w:rsid w:val="00737FA3"/>
    <w:rsid w:val="00740183"/>
    <w:rsid w:val="007403A2"/>
    <w:rsid w:val="0074041E"/>
    <w:rsid w:val="007405FC"/>
    <w:rsid w:val="00740B13"/>
    <w:rsid w:val="00740C7A"/>
    <w:rsid w:val="00740D78"/>
    <w:rsid w:val="00740E11"/>
    <w:rsid w:val="007410C3"/>
    <w:rsid w:val="007410C4"/>
    <w:rsid w:val="00741179"/>
    <w:rsid w:val="007412C8"/>
    <w:rsid w:val="00741750"/>
    <w:rsid w:val="007419FC"/>
    <w:rsid w:val="00741BEF"/>
    <w:rsid w:val="00741C70"/>
    <w:rsid w:val="007422A6"/>
    <w:rsid w:val="007428A9"/>
    <w:rsid w:val="00742DFA"/>
    <w:rsid w:val="00742E29"/>
    <w:rsid w:val="00743249"/>
    <w:rsid w:val="00743584"/>
    <w:rsid w:val="00743625"/>
    <w:rsid w:val="00743980"/>
    <w:rsid w:val="00743A14"/>
    <w:rsid w:val="00744444"/>
    <w:rsid w:val="00744543"/>
    <w:rsid w:val="007447B9"/>
    <w:rsid w:val="00744A43"/>
    <w:rsid w:val="00744C65"/>
    <w:rsid w:val="00744C73"/>
    <w:rsid w:val="00744E8B"/>
    <w:rsid w:val="0074513A"/>
    <w:rsid w:val="0074536B"/>
    <w:rsid w:val="00745402"/>
    <w:rsid w:val="00745420"/>
    <w:rsid w:val="0074570B"/>
    <w:rsid w:val="00745787"/>
    <w:rsid w:val="00745907"/>
    <w:rsid w:val="00745DFE"/>
    <w:rsid w:val="00746426"/>
    <w:rsid w:val="007464F9"/>
    <w:rsid w:val="0074664F"/>
    <w:rsid w:val="007466B2"/>
    <w:rsid w:val="00746721"/>
    <w:rsid w:val="007469FC"/>
    <w:rsid w:val="00746ACF"/>
    <w:rsid w:val="00746DDB"/>
    <w:rsid w:val="0074718A"/>
    <w:rsid w:val="00747876"/>
    <w:rsid w:val="00747AC9"/>
    <w:rsid w:val="00747E0A"/>
    <w:rsid w:val="00747E3B"/>
    <w:rsid w:val="00747F62"/>
    <w:rsid w:val="007500B1"/>
    <w:rsid w:val="0075041C"/>
    <w:rsid w:val="00750450"/>
    <w:rsid w:val="0075053B"/>
    <w:rsid w:val="007508BC"/>
    <w:rsid w:val="00750A2C"/>
    <w:rsid w:val="00750C03"/>
    <w:rsid w:val="00750F32"/>
    <w:rsid w:val="00750FBE"/>
    <w:rsid w:val="007510AA"/>
    <w:rsid w:val="0075121B"/>
    <w:rsid w:val="00751711"/>
    <w:rsid w:val="00751713"/>
    <w:rsid w:val="00751721"/>
    <w:rsid w:val="0075177D"/>
    <w:rsid w:val="00751983"/>
    <w:rsid w:val="00751CB3"/>
    <w:rsid w:val="00751F89"/>
    <w:rsid w:val="007524D9"/>
    <w:rsid w:val="00752888"/>
    <w:rsid w:val="0075296B"/>
    <w:rsid w:val="00752A53"/>
    <w:rsid w:val="00752AD7"/>
    <w:rsid w:val="00752B03"/>
    <w:rsid w:val="00752CBB"/>
    <w:rsid w:val="00753588"/>
    <w:rsid w:val="007535DC"/>
    <w:rsid w:val="0075390A"/>
    <w:rsid w:val="00753998"/>
    <w:rsid w:val="00753BE1"/>
    <w:rsid w:val="00753C2C"/>
    <w:rsid w:val="00753E6D"/>
    <w:rsid w:val="0075401A"/>
    <w:rsid w:val="00754812"/>
    <w:rsid w:val="00754968"/>
    <w:rsid w:val="007549E6"/>
    <w:rsid w:val="00754AA3"/>
    <w:rsid w:val="00754AE7"/>
    <w:rsid w:val="00754D2D"/>
    <w:rsid w:val="00754DC1"/>
    <w:rsid w:val="00754F6C"/>
    <w:rsid w:val="007552C1"/>
    <w:rsid w:val="007553F1"/>
    <w:rsid w:val="00755403"/>
    <w:rsid w:val="0075581E"/>
    <w:rsid w:val="0075589D"/>
    <w:rsid w:val="00755B93"/>
    <w:rsid w:val="007560D2"/>
    <w:rsid w:val="007563B2"/>
    <w:rsid w:val="0075678D"/>
    <w:rsid w:val="007568A1"/>
    <w:rsid w:val="007569F5"/>
    <w:rsid w:val="00756C9A"/>
    <w:rsid w:val="00757011"/>
    <w:rsid w:val="0075714D"/>
    <w:rsid w:val="007572BC"/>
    <w:rsid w:val="0075734D"/>
    <w:rsid w:val="0075763A"/>
    <w:rsid w:val="00757738"/>
    <w:rsid w:val="0075793D"/>
    <w:rsid w:val="00760101"/>
    <w:rsid w:val="00760169"/>
    <w:rsid w:val="00760175"/>
    <w:rsid w:val="0076031D"/>
    <w:rsid w:val="0076034A"/>
    <w:rsid w:val="007604A0"/>
    <w:rsid w:val="0076080A"/>
    <w:rsid w:val="007608FA"/>
    <w:rsid w:val="0076095C"/>
    <w:rsid w:val="00760B03"/>
    <w:rsid w:val="00760C4A"/>
    <w:rsid w:val="00760E26"/>
    <w:rsid w:val="00760F25"/>
    <w:rsid w:val="007610D7"/>
    <w:rsid w:val="007615E1"/>
    <w:rsid w:val="0076180B"/>
    <w:rsid w:val="00761AA2"/>
    <w:rsid w:val="00761B11"/>
    <w:rsid w:val="00761D23"/>
    <w:rsid w:val="00761E63"/>
    <w:rsid w:val="00761E73"/>
    <w:rsid w:val="007621DA"/>
    <w:rsid w:val="00762C5E"/>
    <w:rsid w:val="00762EE6"/>
    <w:rsid w:val="0076313C"/>
    <w:rsid w:val="00763772"/>
    <w:rsid w:val="00763779"/>
    <w:rsid w:val="007637F6"/>
    <w:rsid w:val="0076388C"/>
    <w:rsid w:val="00763894"/>
    <w:rsid w:val="0076415B"/>
    <w:rsid w:val="00764DB1"/>
    <w:rsid w:val="00764EEE"/>
    <w:rsid w:val="00765077"/>
    <w:rsid w:val="00765212"/>
    <w:rsid w:val="007653D7"/>
    <w:rsid w:val="00765403"/>
    <w:rsid w:val="0076552D"/>
    <w:rsid w:val="00765B31"/>
    <w:rsid w:val="00765C0E"/>
    <w:rsid w:val="00765C24"/>
    <w:rsid w:val="00766028"/>
    <w:rsid w:val="00766206"/>
    <w:rsid w:val="007664D2"/>
    <w:rsid w:val="007664DD"/>
    <w:rsid w:val="00766835"/>
    <w:rsid w:val="00767179"/>
    <w:rsid w:val="0076718A"/>
    <w:rsid w:val="00767BBB"/>
    <w:rsid w:val="00767BC6"/>
    <w:rsid w:val="00767E9A"/>
    <w:rsid w:val="00767F20"/>
    <w:rsid w:val="007700B6"/>
    <w:rsid w:val="0077079E"/>
    <w:rsid w:val="0077080C"/>
    <w:rsid w:val="00771171"/>
    <w:rsid w:val="007717AA"/>
    <w:rsid w:val="007717E6"/>
    <w:rsid w:val="007719C9"/>
    <w:rsid w:val="00771B26"/>
    <w:rsid w:val="00771ED4"/>
    <w:rsid w:val="00771F89"/>
    <w:rsid w:val="00772084"/>
    <w:rsid w:val="0077224C"/>
    <w:rsid w:val="0077248E"/>
    <w:rsid w:val="007724D5"/>
    <w:rsid w:val="0077264A"/>
    <w:rsid w:val="00772788"/>
    <w:rsid w:val="00772984"/>
    <w:rsid w:val="00772A33"/>
    <w:rsid w:val="0077308A"/>
    <w:rsid w:val="007735A2"/>
    <w:rsid w:val="007737F1"/>
    <w:rsid w:val="0077380B"/>
    <w:rsid w:val="0077383D"/>
    <w:rsid w:val="007738D9"/>
    <w:rsid w:val="00773C9B"/>
    <w:rsid w:val="00774067"/>
    <w:rsid w:val="00774256"/>
    <w:rsid w:val="007742A7"/>
    <w:rsid w:val="00774396"/>
    <w:rsid w:val="007744EB"/>
    <w:rsid w:val="007745A8"/>
    <w:rsid w:val="0077498F"/>
    <w:rsid w:val="00774B57"/>
    <w:rsid w:val="0077510E"/>
    <w:rsid w:val="00775210"/>
    <w:rsid w:val="00775273"/>
    <w:rsid w:val="007752F5"/>
    <w:rsid w:val="00775E90"/>
    <w:rsid w:val="007761D7"/>
    <w:rsid w:val="00776347"/>
    <w:rsid w:val="007767C1"/>
    <w:rsid w:val="00776832"/>
    <w:rsid w:val="007768F9"/>
    <w:rsid w:val="00776F23"/>
    <w:rsid w:val="00776F8E"/>
    <w:rsid w:val="0077736D"/>
    <w:rsid w:val="007773CE"/>
    <w:rsid w:val="00777420"/>
    <w:rsid w:val="00777634"/>
    <w:rsid w:val="007778B4"/>
    <w:rsid w:val="00777ADB"/>
    <w:rsid w:val="00777D5E"/>
    <w:rsid w:val="00777DB7"/>
    <w:rsid w:val="007802A3"/>
    <w:rsid w:val="0078062E"/>
    <w:rsid w:val="00780A05"/>
    <w:rsid w:val="00780B19"/>
    <w:rsid w:val="00780BEA"/>
    <w:rsid w:val="00780C88"/>
    <w:rsid w:val="00780E84"/>
    <w:rsid w:val="0078113E"/>
    <w:rsid w:val="00781374"/>
    <w:rsid w:val="0078154F"/>
    <w:rsid w:val="007816A4"/>
    <w:rsid w:val="007819EA"/>
    <w:rsid w:val="00781D6E"/>
    <w:rsid w:val="00781DD7"/>
    <w:rsid w:val="00781F06"/>
    <w:rsid w:val="0078208B"/>
    <w:rsid w:val="00782258"/>
    <w:rsid w:val="007823AE"/>
    <w:rsid w:val="007827E7"/>
    <w:rsid w:val="00782EA2"/>
    <w:rsid w:val="00782ECA"/>
    <w:rsid w:val="00783075"/>
    <w:rsid w:val="00783271"/>
    <w:rsid w:val="00783291"/>
    <w:rsid w:val="007832DC"/>
    <w:rsid w:val="00783599"/>
    <w:rsid w:val="007839F4"/>
    <w:rsid w:val="00783C01"/>
    <w:rsid w:val="0078408A"/>
    <w:rsid w:val="0078412E"/>
    <w:rsid w:val="007849B7"/>
    <w:rsid w:val="007849CF"/>
    <w:rsid w:val="00784A12"/>
    <w:rsid w:val="00784CFB"/>
    <w:rsid w:val="00784F15"/>
    <w:rsid w:val="007854C8"/>
    <w:rsid w:val="0078579A"/>
    <w:rsid w:val="007859C8"/>
    <w:rsid w:val="00785A1C"/>
    <w:rsid w:val="00785DDB"/>
    <w:rsid w:val="00785F09"/>
    <w:rsid w:val="00785FFC"/>
    <w:rsid w:val="00786650"/>
    <w:rsid w:val="00786840"/>
    <w:rsid w:val="00786887"/>
    <w:rsid w:val="00786D96"/>
    <w:rsid w:val="00786DA2"/>
    <w:rsid w:val="00786E6E"/>
    <w:rsid w:val="00786EF1"/>
    <w:rsid w:val="00787202"/>
    <w:rsid w:val="00787290"/>
    <w:rsid w:val="007872D4"/>
    <w:rsid w:val="00787380"/>
    <w:rsid w:val="00787499"/>
    <w:rsid w:val="007876DE"/>
    <w:rsid w:val="007877A9"/>
    <w:rsid w:val="007879E8"/>
    <w:rsid w:val="00787C0B"/>
    <w:rsid w:val="00787DAD"/>
    <w:rsid w:val="00787FBE"/>
    <w:rsid w:val="00790014"/>
    <w:rsid w:val="007905B6"/>
    <w:rsid w:val="00790C05"/>
    <w:rsid w:val="00790FCF"/>
    <w:rsid w:val="007911CB"/>
    <w:rsid w:val="0079130C"/>
    <w:rsid w:val="007913DD"/>
    <w:rsid w:val="00791459"/>
    <w:rsid w:val="00791895"/>
    <w:rsid w:val="0079189F"/>
    <w:rsid w:val="00791B36"/>
    <w:rsid w:val="00792020"/>
    <w:rsid w:val="007920A4"/>
    <w:rsid w:val="007925E6"/>
    <w:rsid w:val="00792675"/>
    <w:rsid w:val="0079277F"/>
    <w:rsid w:val="007928A5"/>
    <w:rsid w:val="00792C45"/>
    <w:rsid w:val="00792ED1"/>
    <w:rsid w:val="00792F7A"/>
    <w:rsid w:val="00793038"/>
    <w:rsid w:val="007934C2"/>
    <w:rsid w:val="00793741"/>
    <w:rsid w:val="00793815"/>
    <w:rsid w:val="00793972"/>
    <w:rsid w:val="00793A89"/>
    <w:rsid w:val="00793BBF"/>
    <w:rsid w:val="00794070"/>
    <w:rsid w:val="0079429D"/>
    <w:rsid w:val="0079437F"/>
    <w:rsid w:val="007943B4"/>
    <w:rsid w:val="00794916"/>
    <w:rsid w:val="00794BC6"/>
    <w:rsid w:val="00794C68"/>
    <w:rsid w:val="00794CAD"/>
    <w:rsid w:val="00794DF7"/>
    <w:rsid w:val="00794E19"/>
    <w:rsid w:val="007952EA"/>
    <w:rsid w:val="00795360"/>
    <w:rsid w:val="007954FF"/>
    <w:rsid w:val="00795547"/>
    <w:rsid w:val="00795709"/>
    <w:rsid w:val="00795790"/>
    <w:rsid w:val="00795910"/>
    <w:rsid w:val="00795A5F"/>
    <w:rsid w:val="00795BB5"/>
    <w:rsid w:val="00795E86"/>
    <w:rsid w:val="00795FD2"/>
    <w:rsid w:val="007961BC"/>
    <w:rsid w:val="007961C4"/>
    <w:rsid w:val="00796374"/>
    <w:rsid w:val="00796BCC"/>
    <w:rsid w:val="00796C02"/>
    <w:rsid w:val="00796D63"/>
    <w:rsid w:val="00796E86"/>
    <w:rsid w:val="0079750C"/>
    <w:rsid w:val="00797557"/>
    <w:rsid w:val="0079784B"/>
    <w:rsid w:val="007978A0"/>
    <w:rsid w:val="00797996"/>
    <w:rsid w:val="007979CB"/>
    <w:rsid w:val="00797A85"/>
    <w:rsid w:val="00797BD2"/>
    <w:rsid w:val="00797DCE"/>
    <w:rsid w:val="00797E69"/>
    <w:rsid w:val="007A0010"/>
    <w:rsid w:val="007A00B6"/>
    <w:rsid w:val="007A00D4"/>
    <w:rsid w:val="007A03D7"/>
    <w:rsid w:val="007A091B"/>
    <w:rsid w:val="007A0D61"/>
    <w:rsid w:val="007A0F3B"/>
    <w:rsid w:val="007A0F95"/>
    <w:rsid w:val="007A12B7"/>
    <w:rsid w:val="007A133D"/>
    <w:rsid w:val="007A1555"/>
    <w:rsid w:val="007A15FA"/>
    <w:rsid w:val="007A1721"/>
    <w:rsid w:val="007A1788"/>
    <w:rsid w:val="007A1A6D"/>
    <w:rsid w:val="007A1BF3"/>
    <w:rsid w:val="007A1DE2"/>
    <w:rsid w:val="007A1E2C"/>
    <w:rsid w:val="007A21EB"/>
    <w:rsid w:val="007A2A53"/>
    <w:rsid w:val="007A2AE0"/>
    <w:rsid w:val="007A2D86"/>
    <w:rsid w:val="007A2E4A"/>
    <w:rsid w:val="007A35E5"/>
    <w:rsid w:val="007A36A7"/>
    <w:rsid w:val="007A36E8"/>
    <w:rsid w:val="007A39AC"/>
    <w:rsid w:val="007A3A5F"/>
    <w:rsid w:val="007A3FFE"/>
    <w:rsid w:val="007A407A"/>
    <w:rsid w:val="007A4B18"/>
    <w:rsid w:val="007A4EAE"/>
    <w:rsid w:val="007A4FC5"/>
    <w:rsid w:val="007A531B"/>
    <w:rsid w:val="007A5621"/>
    <w:rsid w:val="007A572C"/>
    <w:rsid w:val="007A59C3"/>
    <w:rsid w:val="007A5F6A"/>
    <w:rsid w:val="007A628D"/>
    <w:rsid w:val="007A662D"/>
    <w:rsid w:val="007A6821"/>
    <w:rsid w:val="007A6B45"/>
    <w:rsid w:val="007A6CA4"/>
    <w:rsid w:val="007A76AD"/>
    <w:rsid w:val="007A7BC8"/>
    <w:rsid w:val="007A7C49"/>
    <w:rsid w:val="007A7D13"/>
    <w:rsid w:val="007A7E83"/>
    <w:rsid w:val="007B015D"/>
    <w:rsid w:val="007B01C2"/>
    <w:rsid w:val="007B03D9"/>
    <w:rsid w:val="007B058E"/>
    <w:rsid w:val="007B074B"/>
    <w:rsid w:val="007B07D4"/>
    <w:rsid w:val="007B0AD5"/>
    <w:rsid w:val="007B0E59"/>
    <w:rsid w:val="007B11F2"/>
    <w:rsid w:val="007B1314"/>
    <w:rsid w:val="007B1714"/>
    <w:rsid w:val="007B1743"/>
    <w:rsid w:val="007B1965"/>
    <w:rsid w:val="007B1E51"/>
    <w:rsid w:val="007B2207"/>
    <w:rsid w:val="007B259A"/>
    <w:rsid w:val="007B2ADF"/>
    <w:rsid w:val="007B2BA6"/>
    <w:rsid w:val="007B2EF8"/>
    <w:rsid w:val="007B2FEE"/>
    <w:rsid w:val="007B3184"/>
    <w:rsid w:val="007B3226"/>
    <w:rsid w:val="007B38BA"/>
    <w:rsid w:val="007B3C41"/>
    <w:rsid w:val="007B3E51"/>
    <w:rsid w:val="007B40DB"/>
    <w:rsid w:val="007B4285"/>
    <w:rsid w:val="007B4655"/>
    <w:rsid w:val="007B46AB"/>
    <w:rsid w:val="007B4766"/>
    <w:rsid w:val="007B48CE"/>
    <w:rsid w:val="007B4A73"/>
    <w:rsid w:val="007B4A87"/>
    <w:rsid w:val="007B4DA7"/>
    <w:rsid w:val="007B50A2"/>
    <w:rsid w:val="007B5160"/>
    <w:rsid w:val="007B5238"/>
    <w:rsid w:val="007B5504"/>
    <w:rsid w:val="007B59D8"/>
    <w:rsid w:val="007B59DA"/>
    <w:rsid w:val="007B5CBD"/>
    <w:rsid w:val="007B5DF2"/>
    <w:rsid w:val="007B6487"/>
    <w:rsid w:val="007B65B8"/>
    <w:rsid w:val="007B6745"/>
    <w:rsid w:val="007B6931"/>
    <w:rsid w:val="007B6D48"/>
    <w:rsid w:val="007B6DF5"/>
    <w:rsid w:val="007B6FDA"/>
    <w:rsid w:val="007B7C4C"/>
    <w:rsid w:val="007B7FC6"/>
    <w:rsid w:val="007C0651"/>
    <w:rsid w:val="007C09ED"/>
    <w:rsid w:val="007C09F4"/>
    <w:rsid w:val="007C0B72"/>
    <w:rsid w:val="007C0D69"/>
    <w:rsid w:val="007C0E31"/>
    <w:rsid w:val="007C140F"/>
    <w:rsid w:val="007C14A3"/>
    <w:rsid w:val="007C2273"/>
    <w:rsid w:val="007C24FC"/>
    <w:rsid w:val="007C2569"/>
    <w:rsid w:val="007C2688"/>
    <w:rsid w:val="007C283A"/>
    <w:rsid w:val="007C28CB"/>
    <w:rsid w:val="007C2BDF"/>
    <w:rsid w:val="007C2FDC"/>
    <w:rsid w:val="007C2FE3"/>
    <w:rsid w:val="007C319E"/>
    <w:rsid w:val="007C345C"/>
    <w:rsid w:val="007C3830"/>
    <w:rsid w:val="007C3893"/>
    <w:rsid w:val="007C3AF8"/>
    <w:rsid w:val="007C3B9A"/>
    <w:rsid w:val="007C3CA9"/>
    <w:rsid w:val="007C3CD1"/>
    <w:rsid w:val="007C3F3D"/>
    <w:rsid w:val="007C40CC"/>
    <w:rsid w:val="007C41D4"/>
    <w:rsid w:val="007C423F"/>
    <w:rsid w:val="007C42A5"/>
    <w:rsid w:val="007C4842"/>
    <w:rsid w:val="007C497F"/>
    <w:rsid w:val="007C49A1"/>
    <w:rsid w:val="007C4C04"/>
    <w:rsid w:val="007C4CB1"/>
    <w:rsid w:val="007C4CFF"/>
    <w:rsid w:val="007C51D6"/>
    <w:rsid w:val="007C5452"/>
    <w:rsid w:val="007C5467"/>
    <w:rsid w:val="007C56CD"/>
    <w:rsid w:val="007C5E10"/>
    <w:rsid w:val="007C661B"/>
    <w:rsid w:val="007C67E5"/>
    <w:rsid w:val="007C69A6"/>
    <w:rsid w:val="007C6A9F"/>
    <w:rsid w:val="007C6C35"/>
    <w:rsid w:val="007C6CD2"/>
    <w:rsid w:val="007C73F6"/>
    <w:rsid w:val="007C7FD9"/>
    <w:rsid w:val="007D008F"/>
    <w:rsid w:val="007D0202"/>
    <w:rsid w:val="007D0BA4"/>
    <w:rsid w:val="007D0CE7"/>
    <w:rsid w:val="007D10A1"/>
    <w:rsid w:val="007D1120"/>
    <w:rsid w:val="007D190D"/>
    <w:rsid w:val="007D1A2B"/>
    <w:rsid w:val="007D1AD2"/>
    <w:rsid w:val="007D1C1E"/>
    <w:rsid w:val="007D1EC9"/>
    <w:rsid w:val="007D1F84"/>
    <w:rsid w:val="007D24EC"/>
    <w:rsid w:val="007D28C4"/>
    <w:rsid w:val="007D2B07"/>
    <w:rsid w:val="007D2F5F"/>
    <w:rsid w:val="007D304B"/>
    <w:rsid w:val="007D30BA"/>
    <w:rsid w:val="007D32D9"/>
    <w:rsid w:val="007D3495"/>
    <w:rsid w:val="007D3549"/>
    <w:rsid w:val="007D3587"/>
    <w:rsid w:val="007D35E0"/>
    <w:rsid w:val="007D37C2"/>
    <w:rsid w:val="007D39EE"/>
    <w:rsid w:val="007D3C53"/>
    <w:rsid w:val="007D3D06"/>
    <w:rsid w:val="007D3D11"/>
    <w:rsid w:val="007D40E8"/>
    <w:rsid w:val="007D43E7"/>
    <w:rsid w:val="007D469A"/>
    <w:rsid w:val="007D4720"/>
    <w:rsid w:val="007D4943"/>
    <w:rsid w:val="007D4B92"/>
    <w:rsid w:val="007D4DB8"/>
    <w:rsid w:val="007D50F7"/>
    <w:rsid w:val="007D53B9"/>
    <w:rsid w:val="007D55BD"/>
    <w:rsid w:val="007D55EE"/>
    <w:rsid w:val="007D563C"/>
    <w:rsid w:val="007D5A7D"/>
    <w:rsid w:val="007D5B8F"/>
    <w:rsid w:val="007D5C04"/>
    <w:rsid w:val="007D5C1F"/>
    <w:rsid w:val="007D5D05"/>
    <w:rsid w:val="007D5E31"/>
    <w:rsid w:val="007D62AB"/>
    <w:rsid w:val="007D6790"/>
    <w:rsid w:val="007D6B85"/>
    <w:rsid w:val="007D6E02"/>
    <w:rsid w:val="007D6E50"/>
    <w:rsid w:val="007D701E"/>
    <w:rsid w:val="007D7186"/>
    <w:rsid w:val="007D7276"/>
    <w:rsid w:val="007D734F"/>
    <w:rsid w:val="007D7506"/>
    <w:rsid w:val="007D7B06"/>
    <w:rsid w:val="007E001E"/>
    <w:rsid w:val="007E011E"/>
    <w:rsid w:val="007E0371"/>
    <w:rsid w:val="007E04E9"/>
    <w:rsid w:val="007E077C"/>
    <w:rsid w:val="007E0F6C"/>
    <w:rsid w:val="007E1128"/>
    <w:rsid w:val="007E1350"/>
    <w:rsid w:val="007E1478"/>
    <w:rsid w:val="007E1643"/>
    <w:rsid w:val="007E165E"/>
    <w:rsid w:val="007E1BA0"/>
    <w:rsid w:val="007E1C5C"/>
    <w:rsid w:val="007E1E04"/>
    <w:rsid w:val="007E2026"/>
    <w:rsid w:val="007E22A7"/>
    <w:rsid w:val="007E22F3"/>
    <w:rsid w:val="007E24AE"/>
    <w:rsid w:val="007E2637"/>
    <w:rsid w:val="007E2699"/>
    <w:rsid w:val="007E2A81"/>
    <w:rsid w:val="007E2AB3"/>
    <w:rsid w:val="007E2AFB"/>
    <w:rsid w:val="007E2C07"/>
    <w:rsid w:val="007E2DA3"/>
    <w:rsid w:val="007E2E46"/>
    <w:rsid w:val="007E3085"/>
    <w:rsid w:val="007E30E4"/>
    <w:rsid w:val="007E32FA"/>
    <w:rsid w:val="007E3409"/>
    <w:rsid w:val="007E3494"/>
    <w:rsid w:val="007E36A8"/>
    <w:rsid w:val="007E3751"/>
    <w:rsid w:val="007E384F"/>
    <w:rsid w:val="007E39AE"/>
    <w:rsid w:val="007E39BB"/>
    <w:rsid w:val="007E3D6A"/>
    <w:rsid w:val="007E3E78"/>
    <w:rsid w:val="007E4050"/>
    <w:rsid w:val="007E4679"/>
    <w:rsid w:val="007E482D"/>
    <w:rsid w:val="007E4928"/>
    <w:rsid w:val="007E4A4B"/>
    <w:rsid w:val="007E4E2E"/>
    <w:rsid w:val="007E50A9"/>
    <w:rsid w:val="007E50B5"/>
    <w:rsid w:val="007E5136"/>
    <w:rsid w:val="007E5675"/>
    <w:rsid w:val="007E573F"/>
    <w:rsid w:val="007E5A17"/>
    <w:rsid w:val="007E5A35"/>
    <w:rsid w:val="007E5FF3"/>
    <w:rsid w:val="007E6186"/>
    <w:rsid w:val="007E6800"/>
    <w:rsid w:val="007E6937"/>
    <w:rsid w:val="007E6AB0"/>
    <w:rsid w:val="007E6B21"/>
    <w:rsid w:val="007E6DC5"/>
    <w:rsid w:val="007E7020"/>
    <w:rsid w:val="007E702D"/>
    <w:rsid w:val="007E70ED"/>
    <w:rsid w:val="007E7185"/>
    <w:rsid w:val="007E7566"/>
    <w:rsid w:val="007E7997"/>
    <w:rsid w:val="007E79EB"/>
    <w:rsid w:val="007E7DC1"/>
    <w:rsid w:val="007E7EF3"/>
    <w:rsid w:val="007F028C"/>
    <w:rsid w:val="007F076E"/>
    <w:rsid w:val="007F0813"/>
    <w:rsid w:val="007F0917"/>
    <w:rsid w:val="007F0AC4"/>
    <w:rsid w:val="007F0D5E"/>
    <w:rsid w:val="007F12B5"/>
    <w:rsid w:val="007F136D"/>
    <w:rsid w:val="007F13B1"/>
    <w:rsid w:val="007F1566"/>
    <w:rsid w:val="007F1FCD"/>
    <w:rsid w:val="007F2029"/>
    <w:rsid w:val="007F209A"/>
    <w:rsid w:val="007F21CE"/>
    <w:rsid w:val="007F26F7"/>
    <w:rsid w:val="007F29CE"/>
    <w:rsid w:val="007F2F39"/>
    <w:rsid w:val="007F2F87"/>
    <w:rsid w:val="007F30AD"/>
    <w:rsid w:val="007F31BC"/>
    <w:rsid w:val="007F323D"/>
    <w:rsid w:val="007F34BC"/>
    <w:rsid w:val="007F3719"/>
    <w:rsid w:val="007F3783"/>
    <w:rsid w:val="007F3847"/>
    <w:rsid w:val="007F3D9A"/>
    <w:rsid w:val="007F3EBA"/>
    <w:rsid w:val="007F413A"/>
    <w:rsid w:val="007F41CA"/>
    <w:rsid w:val="007F4248"/>
    <w:rsid w:val="007F43BA"/>
    <w:rsid w:val="007F4526"/>
    <w:rsid w:val="007F477F"/>
    <w:rsid w:val="007F47EB"/>
    <w:rsid w:val="007F5136"/>
    <w:rsid w:val="007F51F5"/>
    <w:rsid w:val="007F5353"/>
    <w:rsid w:val="007F54A9"/>
    <w:rsid w:val="007F570D"/>
    <w:rsid w:val="007F5767"/>
    <w:rsid w:val="007F5809"/>
    <w:rsid w:val="007F581C"/>
    <w:rsid w:val="007F5B34"/>
    <w:rsid w:val="007F5B46"/>
    <w:rsid w:val="007F5FD0"/>
    <w:rsid w:val="007F6041"/>
    <w:rsid w:val="007F620D"/>
    <w:rsid w:val="007F646D"/>
    <w:rsid w:val="007F652D"/>
    <w:rsid w:val="007F6540"/>
    <w:rsid w:val="007F6807"/>
    <w:rsid w:val="007F6827"/>
    <w:rsid w:val="007F6BA0"/>
    <w:rsid w:val="007F6CC2"/>
    <w:rsid w:val="007F6D18"/>
    <w:rsid w:val="007F6EBB"/>
    <w:rsid w:val="007F707D"/>
    <w:rsid w:val="007F7AC9"/>
    <w:rsid w:val="007F7BF5"/>
    <w:rsid w:val="0080005A"/>
    <w:rsid w:val="008001D4"/>
    <w:rsid w:val="00800263"/>
    <w:rsid w:val="008004EB"/>
    <w:rsid w:val="0080094C"/>
    <w:rsid w:val="00800F72"/>
    <w:rsid w:val="00801195"/>
    <w:rsid w:val="008012B3"/>
    <w:rsid w:val="008012B4"/>
    <w:rsid w:val="008013C1"/>
    <w:rsid w:val="008015A5"/>
    <w:rsid w:val="008016D6"/>
    <w:rsid w:val="00801A63"/>
    <w:rsid w:val="00801E6B"/>
    <w:rsid w:val="00801E6C"/>
    <w:rsid w:val="00801FAB"/>
    <w:rsid w:val="00802720"/>
    <w:rsid w:val="00802759"/>
    <w:rsid w:val="008029FB"/>
    <w:rsid w:val="00802AE8"/>
    <w:rsid w:val="00802CDF"/>
    <w:rsid w:val="00802F25"/>
    <w:rsid w:val="00802FCC"/>
    <w:rsid w:val="008030E2"/>
    <w:rsid w:val="0080314D"/>
    <w:rsid w:val="00803274"/>
    <w:rsid w:val="008033F1"/>
    <w:rsid w:val="00803429"/>
    <w:rsid w:val="0080384C"/>
    <w:rsid w:val="00803DA1"/>
    <w:rsid w:val="00804030"/>
    <w:rsid w:val="008041B7"/>
    <w:rsid w:val="008041E9"/>
    <w:rsid w:val="00804409"/>
    <w:rsid w:val="008045F4"/>
    <w:rsid w:val="008046BD"/>
    <w:rsid w:val="0080489F"/>
    <w:rsid w:val="00804904"/>
    <w:rsid w:val="00804B69"/>
    <w:rsid w:val="00804C50"/>
    <w:rsid w:val="00804D15"/>
    <w:rsid w:val="00804DB3"/>
    <w:rsid w:val="00804FFB"/>
    <w:rsid w:val="00805074"/>
    <w:rsid w:val="00805202"/>
    <w:rsid w:val="008052E1"/>
    <w:rsid w:val="008053EE"/>
    <w:rsid w:val="008054E2"/>
    <w:rsid w:val="008054F5"/>
    <w:rsid w:val="00805A4A"/>
    <w:rsid w:val="00805C18"/>
    <w:rsid w:val="00805D61"/>
    <w:rsid w:val="00805D97"/>
    <w:rsid w:val="00805E98"/>
    <w:rsid w:val="00805F14"/>
    <w:rsid w:val="008061A5"/>
    <w:rsid w:val="00806270"/>
    <w:rsid w:val="00806858"/>
    <w:rsid w:val="00806A03"/>
    <w:rsid w:val="00806AB1"/>
    <w:rsid w:val="00806B51"/>
    <w:rsid w:val="00806E3A"/>
    <w:rsid w:val="00806FA5"/>
    <w:rsid w:val="00807182"/>
    <w:rsid w:val="0080733F"/>
    <w:rsid w:val="008075B7"/>
    <w:rsid w:val="008075CE"/>
    <w:rsid w:val="008076BB"/>
    <w:rsid w:val="008079C7"/>
    <w:rsid w:val="00807AAA"/>
    <w:rsid w:val="0081025F"/>
    <w:rsid w:val="00810334"/>
    <w:rsid w:val="0081043C"/>
    <w:rsid w:val="0081097D"/>
    <w:rsid w:val="00810A0B"/>
    <w:rsid w:val="00810A5C"/>
    <w:rsid w:val="00810CC9"/>
    <w:rsid w:val="008111D9"/>
    <w:rsid w:val="0081137F"/>
    <w:rsid w:val="00811449"/>
    <w:rsid w:val="008115F7"/>
    <w:rsid w:val="0081162B"/>
    <w:rsid w:val="00811A48"/>
    <w:rsid w:val="00811BB4"/>
    <w:rsid w:val="00811C51"/>
    <w:rsid w:val="00811DD8"/>
    <w:rsid w:val="00811EAC"/>
    <w:rsid w:val="00811F04"/>
    <w:rsid w:val="0081202C"/>
    <w:rsid w:val="008121C5"/>
    <w:rsid w:val="0081264F"/>
    <w:rsid w:val="008127D5"/>
    <w:rsid w:val="00812A1C"/>
    <w:rsid w:val="00812BE7"/>
    <w:rsid w:val="008131C9"/>
    <w:rsid w:val="008131D6"/>
    <w:rsid w:val="00813359"/>
    <w:rsid w:val="008133E6"/>
    <w:rsid w:val="00813421"/>
    <w:rsid w:val="00813560"/>
    <w:rsid w:val="00813B59"/>
    <w:rsid w:val="00813B77"/>
    <w:rsid w:val="00813C90"/>
    <w:rsid w:val="00813D1A"/>
    <w:rsid w:val="00813DD1"/>
    <w:rsid w:val="00813EB7"/>
    <w:rsid w:val="00814022"/>
    <w:rsid w:val="00814096"/>
    <w:rsid w:val="00814896"/>
    <w:rsid w:val="0081532A"/>
    <w:rsid w:val="008153EE"/>
    <w:rsid w:val="00815552"/>
    <w:rsid w:val="00815603"/>
    <w:rsid w:val="00815B90"/>
    <w:rsid w:val="00815D0B"/>
    <w:rsid w:val="00816192"/>
    <w:rsid w:val="0081638F"/>
    <w:rsid w:val="008163E7"/>
    <w:rsid w:val="0081647F"/>
    <w:rsid w:val="0081666D"/>
    <w:rsid w:val="00816730"/>
    <w:rsid w:val="0081684A"/>
    <w:rsid w:val="008168F4"/>
    <w:rsid w:val="00816CF7"/>
    <w:rsid w:val="00816DF7"/>
    <w:rsid w:val="00816E7C"/>
    <w:rsid w:val="00816FA4"/>
    <w:rsid w:val="0081705B"/>
    <w:rsid w:val="0081715F"/>
    <w:rsid w:val="0081719B"/>
    <w:rsid w:val="008171F5"/>
    <w:rsid w:val="00817278"/>
    <w:rsid w:val="0081733E"/>
    <w:rsid w:val="00817D5D"/>
    <w:rsid w:val="00817DD9"/>
    <w:rsid w:val="00817EDF"/>
    <w:rsid w:val="00817FFD"/>
    <w:rsid w:val="0082001F"/>
    <w:rsid w:val="008200D4"/>
    <w:rsid w:val="00820442"/>
    <w:rsid w:val="00820590"/>
    <w:rsid w:val="00820783"/>
    <w:rsid w:val="00820F4D"/>
    <w:rsid w:val="00821194"/>
    <w:rsid w:val="008211AD"/>
    <w:rsid w:val="008213F7"/>
    <w:rsid w:val="008214BA"/>
    <w:rsid w:val="008216B2"/>
    <w:rsid w:val="00821922"/>
    <w:rsid w:val="00821B65"/>
    <w:rsid w:val="00821CCC"/>
    <w:rsid w:val="0082262D"/>
    <w:rsid w:val="00822644"/>
    <w:rsid w:val="00822A9D"/>
    <w:rsid w:val="00822AB7"/>
    <w:rsid w:val="00822D5B"/>
    <w:rsid w:val="0082303F"/>
    <w:rsid w:val="00823A61"/>
    <w:rsid w:val="00823A71"/>
    <w:rsid w:val="00823CB1"/>
    <w:rsid w:val="00823D0E"/>
    <w:rsid w:val="00823D56"/>
    <w:rsid w:val="00823D67"/>
    <w:rsid w:val="00823EF9"/>
    <w:rsid w:val="00823FD4"/>
    <w:rsid w:val="00823FE1"/>
    <w:rsid w:val="00824066"/>
    <w:rsid w:val="0082466A"/>
    <w:rsid w:val="00824AF2"/>
    <w:rsid w:val="00824DBE"/>
    <w:rsid w:val="00824E43"/>
    <w:rsid w:val="00824E4B"/>
    <w:rsid w:val="00824F48"/>
    <w:rsid w:val="00825364"/>
    <w:rsid w:val="00825399"/>
    <w:rsid w:val="008253BE"/>
    <w:rsid w:val="0082550B"/>
    <w:rsid w:val="008256AB"/>
    <w:rsid w:val="00825CB1"/>
    <w:rsid w:val="00825E8D"/>
    <w:rsid w:val="008261E7"/>
    <w:rsid w:val="00826833"/>
    <w:rsid w:val="00826A1D"/>
    <w:rsid w:val="00826D09"/>
    <w:rsid w:val="00826E89"/>
    <w:rsid w:val="00826F79"/>
    <w:rsid w:val="008270CB"/>
    <w:rsid w:val="00827440"/>
    <w:rsid w:val="008276B7"/>
    <w:rsid w:val="008277E0"/>
    <w:rsid w:val="00827856"/>
    <w:rsid w:val="00827AC1"/>
    <w:rsid w:val="00827D03"/>
    <w:rsid w:val="00827E21"/>
    <w:rsid w:val="00827FE7"/>
    <w:rsid w:val="00830248"/>
    <w:rsid w:val="008302A7"/>
    <w:rsid w:val="0083045C"/>
    <w:rsid w:val="0083048F"/>
    <w:rsid w:val="00830794"/>
    <w:rsid w:val="0083085B"/>
    <w:rsid w:val="00830B6B"/>
    <w:rsid w:val="00830BEC"/>
    <w:rsid w:val="00830C7E"/>
    <w:rsid w:val="00830C90"/>
    <w:rsid w:val="00830F60"/>
    <w:rsid w:val="00830F7A"/>
    <w:rsid w:val="0083102B"/>
    <w:rsid w:val="0083142D"/>
    <w:rsid w:val="00831535"/>
    <w:rsid w:val="00831A68"/>
    <w:rsid w:val="00831C8B"/>
    <w:rsid w:val="00831CE5"/>
    <w:rsid w:val="00831D38"/>
    <w:rsid w:val="00831EBB"/>
    <w:rsid w:val="00832387"/>
    <w:rsid w:val="008326C6"/>
    <w:rsid w:val="0083275A"/>
    <w:rsid w:val="00832761"/>
    <w:rsid w:val="00832AF6"/>
    <w:rsid w:val="00832B39"/>
    <w:rsid w:val="00832B71"/>
    <w:rsid w:val="00832D45"/>
    <w:rsid w:val="00832E26"/>
    <w:rsid w:val="008330A4"/>
    <w:rsid w:val="008330B6"/>
    <w:rsid w:val="008330E6"/>
    <w:rsid w:val="0083340D"/>
    <w:rsid w:val="00833617"/>
    <w:rsid w:val="0083389B"/>
    <w:rsid w:val="00833A94"/>
    <w:rsid w:val="00833C0D"/>
    <w:rsid w:val="00833C39"/>
    <w:rsid w:val="00833DF9"/>
    <w:rsid w:val="00833F91"/>
    <w:rsid w:val="008343BD"/>
    <w:rsid w:val="008344AA"/>
    <w:rsid w:val="00834BBE"/>
    <w:rsid w:val="00834C34"/>
    <w:rsid w:val="00834DD6"/>
    <w:rsid w:val="00834FE7"/>
    <w:rsid w:val="0083522A"/>
    <w:rsid w:val="00835960"/>
    <w:rsid w:val="008359C3"/>
    <w:rsid w:val="00835A60"/>
    <w:rsid w:val="00835EF6"/>
    <w:rsid w:val="008360D1"/>
    <w:rsid w:val="00836235"/>
    <w:rsid w:val="008367E7"/>
    <w:rsid w:val="00836C03"/>
    <w:rsid w:val="00836CFE"/>
    <w:rsid w:val="00836D6F"/>
    <w:rsid w:val="00836DD8"/>
    <w:rsid w:val="0083709C"/>
    <w:rsid w:val="00837257"/>
    <w:rsid w:val="00837734"/>
    <w:rsid w:val="00837928"/>
    <w:rsid w:val="00837ACD"/>
    <w:rsid w:val="00837B8E"/>
    <w:rsid w:val="00837DBC"/>
    <w:rsid w:val="008401A4"/>
    <w:rsid w:val="00840330"/>
    <w:rsid w:val="0084062F"/>
    <w:rsid w:val="00840C78"/>
    <w:rsid w:val="00840CF4"/>
    <w:rsid w:val="008411F9"/>
    <w:rsid w:val="008413D5"/>
    <w:rsid w:val="00841446"/>
    <w:rsid w:val="00841531"/>
    <w:rsid w:val="008419BE"/>
    <w:rsid w:val="00841BE0"/>
    <w:rsid w:val="00841C4B"/>
    <w:rsid w:val="00841E32"/>
    <w:rsid w:val="0084220B"/>
    <w:rsid w:val="008429D3"/>
    <w:rsid w:val="008429DA"/>
    <w:rsid w:val="00842BD8"/>
    <w:rsid w:val="00843701"/>
    <w:rsid w:val="00843708"/>
    <w:rsid w:val="00843B05"/>
    <w:rsid w:val="00843C84"/>
    <w:rsid w:val="00843CE4"/>
    <w:rsid w:val="0084472B"/>
    <w:rsid w:val="00844B79"/>
    <w:rsid w:val="00844E17"/>
    <w:rsid w:val="008451C7"/>
    <w:rsid w:val="00845262"/>
    <w:rsid w:val="008452EE"/>
    <w:rsid w:val="00845314"/>
    <w:rsid w:val="008455CE"/>
    <w:rsid w:val="008456CE"/>
    <w:rsid w:val="00845923"/>
    <w:rsid w:val="00846278"/>
    <w:rsid w:val="008463F2"/>
    <w:rsid w:val="0084647D"/>
    <w:rsid w:val="00846B5D"/>
    <w:rsid w:val="00846E2D"/>
    <w:rsid w:val="00847142"/>
    <w:rsid w:val="008471C5"/>
    <w:rsid w:val="008472B1"/>
    <w:rsid w:val="00847408"/>
    <w:rsid w:val="00847474"/>
    <w:rsid w:val="008478BC"/>
    <w:rsid w:val="00847BDA"/>
    <w:rsid w:val="00847F67"/>
    <w:rsid w:val="00850302"/>
    <w:rsid w:val="00850342"/>
    <w:rsid w:val="00850578"/>
    <w:rsid w:val="008505CD"/>
    <w:rsid w:val="008508A1"/>
    <w:rsid w:val="00850F4B"/>
    <w:rsid w:val="00850F62"/>
    <w:rsid w:val="008512AD"/>
    <w:rsid w:val="0085190B"/>
    <w:rsid w:val="00851A51"/>
    <w:rsid w:val="00851CB0"/>
    <w:rsid w:val="00851DBC"/>
    <w:rsid w:val="00851E84"/>
    <w:rsid w:val="00851F5B"/>
    <w:rsid w:val="00851FF2"/>
    <w:rsid w:val="00852087"/>
    <w:rsid w:val="0085209C"/>
    <w:rsid w:val="00852379"/>
    <w:rsid w:val="00852521"/>
    <w:rsid w:val="00852602"/>
    <w:rsid w:val="008526AF"/>
    <w:rsid w:val="008528A9"/>
    <w:rsid w:val="00852AF1"/>
    <w:rsid w:val="0085306E"/>
    <w:rsid w:val="008530F5"/>
    <w:rsid w:val="00853103"/>
    <w:rsid w:val="00853689"/>
    <w:rsid w:val="0085373B"/>
    <w:rsid w:val="00853DA5"/>
    <w:rsid w:val="00853F5B"/>
    <w:rsid w:val="0085401B"/>
    <w:rsid w:val="00854842"/>
    <w:rsid w:val="00854F00"/>
    <w:rsid w:val="00854FEF"/>
    <w:rsid w:val="00855672"/>
    <w:rsid w:val="00855A7C"/>
    <w:rsid w:val="00855CDD"/>
    <w:rsid w:val="00855E4A"/>
    <w:rsid w:val="00855E63"/>
    <w:rsid w:val="00856058"/>
    <w:rsid w:val="008560FB"/>
    <w:rsid w:val="0085617B"/>
    <w:rsid w:val="0085680F"/>
    <w:rsid w:val="00856A17"/>
    <w:rsid w:val="00856BD7"/>
    <w:rsid w:val="00856E90"/>
    <w:rsid w:val="00856ED2"/>
    <w:rsid w:val="00857005"/>
    <w:rsid w:val="00857141"/>
    <w:rsid w:val="008572E0"/>
    <w:rsid w:val="00857337"/>
    <w:rsid w:val="00857446"/>
    <w:rsid w:val="0085760A"/>
    <w:rsid w:val="0085771F"/>
    <w:rsid w:val="00857752"/>
    <w:rsid w:val="008577D0"/>
    <w:rsid w:val="00857B05"/>
    <w:rsid w:val="00857D32"/>
    <w:rsid w:val="00860609"/>
    <w:rsid w:val="0086071D"/>
    <w:rsid w:val="008609C1"/>
    <w:rsid w:val="00860AD4"/>
    <w:rsid w:val="00860BD5"/>
    <w:rsid w:val="00860CD0"/>
    <w:rsid w:val="00860DA9"/>
    <w:rsid w:val="00861085"/>
    <w:rsid w:val="0086159A"/>
    <w:rsid w:val="00861AF6"/>
    <w:rsid w:val="00861FAE"/>
    <w:rsid w:val="008621CC"/>
    <w:rsid w:val="00862298"/>
    <w:rsid w:val="00862363"/>
    <w:rsid w:val="0086270E"/>
    <w:rsid w:val="00862A49"/>
    <w:rsid w:val="00862C7D"/>
    <w:rsid w:val="00862E9B"/>
    <w:rsid w:val="008635EF"/>
    <w:rsid w:val="0086380F"/>
    <w:rsid w:val="00863E17"/>
    <w:rsid w:val="008640E1"/>
    <w:rsid w:val="00864212"/>
    <w:rsid w:val="008642CA"/>
    <w:rsid w:val="008642E2"/>
    <w:rsid w:val="008646C6"/>
    <w:rsid w:val="00864944"/>
    <w:rsid w:val="00864A60"/>
    <w:rsid w:val="00864F09"/>
    <w:rsid w:val="00864F2D"/>
    <w:rsid w:val="00865038"/>
    <w:rsid w:val="00865248"/>
    <w:rsid w:val="00865297"/>
    <w:rsid w:val="0086542F"/>
    <w:rsid w:val="008658D9"/>
    <w:rsid w:val="00865E91"/>
    <w:rsid w:val="00865FD0"/>
    <w:rsid w:val="008661E3"/>
    <w:rsid w:val="008665A5"/>
    <w:rsid w:val="008666B2"/>
    <w:rsid w:val="00866CF9"/>
    <w:rsid w:val="00867116"/>
    <w:rsid w:val="00867218"/>
    <w:rsid w:val="008672DF"/>
    <w:rsid w:val="0086750D"/>
    <w:rsid w:val="00867AFD"/>
    <w:rsid w:val="00867C37"/>
    <w:rsid w:val="00867FAA"/>
    <w:rsid w:val="008703BC"/>
    <w:rsid w:val="008705BF"/>
    <w:rsid w:val="0087071E"/>
    <w:rsid w:val="00870C12"/>
    <w:rsid w:val="00871453"/>
    <w:rsid w:val="0087147C"/>
    <w:rsid w:val="00871564"/>
    <w:rsid w:val="008716DD"/>
    <w:rsid w:val="00871DBD"/>
    <w:rsid w:val="00872338"/>
    <w:rsid w:val="00872751"/>
    <w:rsid w:val="00872C95"/>
    <w:rsid w:val="00872D52"/>
    <w:rsid w:val="00872FAB"/>
    <w:rsid w:val="0087331E"/>
    <w:rsid w:val="00873388"/>
    <w:rsid w:val="00873A84"/>
    <w:rsid w:val="00873B3F"/>
    <w:rsid w:val="00873E51"/>
    <w:rsid w:val="00873EBA"/>
    <w:rsid w:val="00873F21"/>
    <w:rsid w:val="00873F84"/>
    <w:rsid w:val="00873F95"/>
    <w:rsid w:val="0087412C"/>
    <w:rsid w:val="008741C0"/>
    <w:rsid w:val="008741F1"/>
    <w:rsid w:val="0087443F"/>
    <w:rsid w:val="00874860"/>
    <w:rsid w:val="008748AF"/>
    <w:rsid w:val="00874986"/>
    <w:rsid w:val="00874B38"/>
    <w:rsid w:val="00874BEA"/>
    <w:rsid w:val="00874CAA"/>
    <w:rsid w:val="00874D2A"/>
    <w:rsid w:val="00874D50"/>
    <w:rsid w:val="00875214"/>
    <w:rsid w:val="008754B6"/>
    <w:rsid w:val="0087598B"/>
    <w:rsid w:val="00875F57"/>
    <w:rsid w:val="00875F6E"/>
    <w:rsid w:val="00876451"/>
    <w:rsid w:val="00876825"/>
    <w:rsid w:val="00876D94"/>
    <w:rsid w:val="00876DBC"/>
    <w:rsid w:val="00876DD4"/>
    <w:rsid w:val="00876EC8"/>
    <w:rsid w:val="00877081"/>
    <w:rsid w:val="00877557"/>
    <w:rsid w:val="0087764A"/>
    <w:rsid w:val="00877695"/>
    <w:rsid w:val="008777D8"/>
    <w:rsid w:val="00877867"/>
    <w:rsid w:val="008778F8"/>
    <w:rsid w:val="00877932"/>
    <w:rsid w:val="00877B06"/>
    <w:rsid w:val="00877B5A"/>
    <w:rsid w:val="00877ECF"/>
    <w:rsid w:val="00877F89"/>
    <w:rsid w:val="008800AB"/>
    <w:rsid w:val="00880276"/>
    <w:rsid w:val="0088059F"/>
    <w:rsid w:val="0088091C"/>
    <w:rsid w:val="008809FA"/>
    <w:rsid w:val="00880B62"/>
    <w:rsid w:val="00880C40"/>
    <w:rsid w:val="00880C51"/>
    <w:rsid w:val="00880F51"/>
    <w:rsid w:val="00881261"/>
    <w:rsid w:val="008813BD"/>
    <w:rsid w:val="0088159B"/>
    <w:rsid w:val="00881652"/>
    <w:rsid w:val="00881C39"/>
    <w:rsid w:val="00881E42"/>
    <w:rsid w:val="00881EDC"/>
    <w:rsid w:val="00882771"/>
    <w:rsid w:val="008828ED"/>
    <w:rsid w:val="00882989"/>
    <w:rsid w:val="008829A3"/>
    <w:rsid w:val="008829AA"/>
    <w:rsid w:val="00882C07"/>
    <w:rsid w:val="00882D7D"/>
    <w:rsid w:val="00882DB5"/>
    <w:rsid w:val="00883BD8"/>
    <w:rsid w:val="00883D63"/>
    <w:rsid w:val="00883E15"/>
    <w:rsid w:val="00883E2C"/>
    <w:rsid w:val="00883E5C"/>
    <w:rsid w:val="0088455F"/>
    <w:rsid w:val="008848F9"/>
    <w:rsid w:val="00884996"/>
    <w:rsid w:val="00884D11"/>
    <w:rsid w:val="00884D76"/>
    <w:rsid w:val="0088530A"/>
    <w:rsid w:val="0088544D"/>
    <w:rsid w:val="00885582"/>
    <w:rsid w:val="008855A3"/>
    <w:rsid w:val="0088561C"/>
    <w:rsid w:val="00885C40"/>
    <w:rsid w:val="00885CBF"/>
    <w:rsid w:val="00885EB3"/>
    <w:rsid w:val="00885F10"/>
    <w:rsid w:val="00885FCC"/>
    <w:rsid w:val="008862E0"/>
    <w:rsid w:val="00886437"/>
    <w:rsid w:val="00886519"/>
    <w:rsid w:val="00886551"/>
    <w:rsid w:val="0088659C"/>
    <w:rsid w:val="008865FA"/>
    <w:rsid w:val="00886622"/>
    <w:rsid w:val="0088691E"/>
    <w:rsid w:val="00886E17"/>
    <w:rsid w:val="00886F87"/>
    <w:rsid w:val="008871CF"/>
    <w:rsid w:val="008871D2"/>
    <w:rsid w:val="008873BE"/>
    <w:rsid w:val="00887AD9"/>
    <w:rsid w:val="00887BC6"/>
    <w:rsid w:val="00887C24"/>
    <w:rsid w:val="00887D2C"/>
    <w:rsid w:val="00890177"/>
    <w:rsid w:val="008901D2"/>
    <w:rsid w:val="00890443"/>
    <w:rsid w:val="008909BB"/>
    <w:rsid w:val="008914E0"/>
    <w:rsid w:val="00891A23"/>
    <w:rsid w:val="00891C58"/>
    <w:rsid w:val="00892139"/>
    <w:rsid w:val="0089245A"/>
    <w:rsid w:val="00892508"/>
    <w:rsid w:val="00892B81"/>
    <w:rsid w:val="00892D48"/>
    <w:rsid w:val="00892DED"/>
    <w:rsid w:val="0089318A"/>
    <w:rsid w:val="008932A4"/>
    <w:rsid w:val="008933B3"/>
    <w:rsid w:val="00893411"/>
    <w:rsid w:val="008935B9"/>
    <w:rsid w:val="008938F5"/>
    <w:rsid w:val="0089394E"/>
    <w:rsid w:val="00893E66"/>
    <w:rsid w:val="00894757"/>
    <w:rsid w:val="008947F1"/>
    <w:rsid w:val="0089482A"/>
    <w:rsid w:val="00894851"/>
    <w:rsid w:val="00894867"/>
    <w:rsid w:val="00894BB6"/>
    <w:rsid w:val="008951D3"/>
    <w:rsid w:val="0089545F"/>
    <w:rsid w:val="00895550"/>
    <w:rsid w:val="00895598"/>
    <w:rsid w:val="00895D5E"/>
    <w:rsid w:val="00895F2C"/>
    <w:rsid w:val="0089636B"/>
    <w:rsid w:val="008963EE"/>
    <w:rsid w:val="008964C9"/>
    <w:rsid w:val="00896CCC"/>
    <w:rsid w:val="00896CD5"/>
    <w:rsid w:val="00896F4E"/>
    <w:rsid w:val="008976A8"/>
    <w:rsid w:val="00897AE5"/>
    <w:rsid w:val="00897B37"/>
    <w:rsid w:val="00897DCD"/>
    <w:rsid w:val="008A005A"/>
    <w:rsid w:val="008A00CA"/>
    <w:rsid w:val="008A0581"/>
    <w:rsid w:val="008A0969"/>
    <w:rsid w:val="008A0E41"/>
    <w:rsid w:val="008A1075"/>
    <w:rsid w:val="008A144E"/>
    <w:rsid w:val="008A1573"/>
    <w:rsid w:val="008A1599"/>
    <w:rsid w:val="008A16FB"/>
    <w:rsid w:val="008A1790"/>
    <w:rsid w:val="008A19FE"/>
    <w:rsid w:val="008A20D8"/>
    <w:rsid w:val="008A2471"/>
    <w:rsid w:val="008A2595"/>
    <w:rsid w:val="008A2793"/>
    <w:rsid w:val="008A287B"/>
    <w:rsid w:val="008A294E"/>
    <w:rsid w:val="008A2FF5"/>
    <w:rsid w:val="008A3016"/>
    <w:rsid w:val="008A30DE"/>
    <w:rsid w:val="008A33D3"/>
    <w:rsid w:val="008A349C"/>
    <w:rsid w:val="008A389C"/>
    <w:rsid w:val="008A3C80"/>
    <w:rsid w:val="008A3CB6"/>
    <w:rsid w:val="008A3E2F"/>
    <w:rsid w:val="008A3F2D"/>
    <w:rsid w:val="008A4039"/>
    <w:rsid w:val="008A434C"/>
    <w:rsid w:val="008A453A"/>
    <w:rsid w:val="008A45CE"/>
    <w:rsid w:val="008A48C8"/>
    <w:rsid w:val="008A4DA0"/>
    <w:rsid w:val="008A4FB9"/>
    <w:rsid w:val="008A56A1"/>
    <w:rsid w:val="008A5942"/>
    <w:rsid w:val="008A5B88"/>
    <w:rsid w:val="008A5DB4"/>
    <w:rsid w:val="008A636D"/>
    <w:rsid w:val="008A673C"/>
    <w:rsid w:val="008A6845"/>
    <w:rsid w:val="008A69C9"/>
    <w:rsid w:val="008A6A2A"/>
    <w:rsid w:val="008A6C50"/>
    <w:rsid w:val="008A6FA1"/>
    <w:rsid w:val="008A7673"/>
    <w:rsid w:val="008A77EA"/>
    <w:rsid w:val="008A7807"/>
    <w:rsid w:val="008A799A"/>
    <w:rsid w:val="008A7A28"/>
    <w:rsid w:val="008A7C05"/>
    <w:rsid w:val="008A7DFA"/>
    <w:rsid w:val="008A7E6C"/>
    <w:rsid w:val="008A7F28"/>
    <w:rsid w:val="008A7FC7"/>
    <w:rsid w:val="008B02CB"/>
    <w:rsid w:val="008B06E2"/>
    <w:rsid w:val="008B0C14"/>
    <w:rsid w:val="008B0C88"/>
    <w:rsid w:val="008B0E42"/>
    <w:rsid w:val="008B13A4"/>
    <w:rsid w:val="008B14B4"/>
    <w:rsid w:val="008B1C71"/>
    <w:rsid w:val="008B213B"/>
    <w:rsid w:val="008B2280"/>
    <w:rsid w:val="008B236A"/>
    <w:rsid w:val="008B2C4D"/>
    <w:rsid w:val="008B2E4C"/>
    <w:rsid w:val="008B2F9C"/>
    <w:rsid w:val="008B2FA6"/>
    <w:rsid w:val="008B303A"/>
    <w:rsid w:val="008B313D"/>
    <w:rsid w:val="008B34C0"/>
    <w:rsid w:val="008B3B9F"/>
    <w:rsid w:val="008B3D4A"/>
    <w:rsid w:val="008B4158"/>
    <w:rsid w:val="008B4302"/>
    <w:rsid w:val="008B4461"/>
    <w:rsid w:val="008B4598"/>
    <w:rsid w:val="008B480B"/>
    <w:rsid w:val="008B4901"/>
    <w:rsid w:val="008B4D72"/>
    <w:rsid w:val="008B5042"/>
    <w:rsid w:val="008B50D9"/>
    <w:rsid w:val="008B5343"/>
    <w:rsid w:val="008B5372"/>
    <w:rsid w:val="008B5793"/>
    <w:rsid w:val="008B58C2"/>
    <w:rsid w:val="008B6294"/>
    <w:rsid w:val="008B6315"/>
    <w:rsid w:val="008B64CB"/>
    <w:rsid w:val="008B65F4"/>
    <w:rsid w:val="008B6A03"/>
    <w:rsid w:val="008B6EB2"/>
    <w:rsid w:val="008B6FFD"/>
    <w:rsid w:val="008B703C"/>
    <w:rsid w:val="008B7426"/>
    <w:rsid w:val="008B75E5"/>
    <w:rsid w:val="008B7AE0"/>
    <w:rsid w:val="008B7B16"/>
    <w:rsid w:val="008B7E3D"/>
    <w:rsid w:val="008B7EA5"/>
    <w:rsid w:val="008B7EE3"/>
    <w:rsid w:val="008C01C8"/>
    <w:rsid w:val="008C0D3B"/>
    <w:rsid w:val="008C0DD8"/>
    <w:rsid w:val="008C115C"/>
    <w:rsid w:val="008C11BF"/>
    <w:rsid w:val="008C149E"/>
    <w:rsid w:val="008C1708"/>
    <w:rsid w:val="008C1F94"/>
    <w:rsid w:val="008C1FA7"/>
    <w:rsid w:val="008C2387"/>
    <w:rsid w:val="008C23DF"/>
    <w:rsid w:val="008C2443"/>
    <w:rsid w:val="008C25C3"/>
    <w:rsid w:val="008C267F"/>
    <w:rsid w:val="008C2D5F"/>
    <w:rsid w:val="008C30DF"/>
    <w:rsid w:val="008C3179"/>
    <w:rsid w:val="008C340D"/>
    <w:rsid w:val="008C347C"/>
    <w:rsid w:val="008C3879"/>
    <w:rsid w:val="008C3A38"/>
    <w:rsid w:val="008C3AB9"/>
    <w:rsid w:val="008C40A1"/>
    <w:rsid w:val="008C433B"/>
    <w:rsid w:val="008C433D"/>
    <w:rsid w:val="008C43D9"/>
    <w:rsid w:val="008C44D9"/>
    <w:rsid w:val="008C4578"/>
    <w:rsid w:val="008C4E21"/>
    <w:rsid w:val="008C4EF5"/>
    <w:rsid w:val="008C57F5"/>
    <w:rsid w:val="008C5C6E"/>
    <w:rsid w:val="008C5CED"/>
    <w:rsid w:val="008C5E23"/>
    <w:rsid w:val="008C5FAE"/>
    <w:rsid w:val="008C646E"/>
    <w:rsid w:val="008C649E"/>
    <w:rsid w:val="008C6527"/>
    <w:rsid w:val="008C6663"/>
    <w:rsid w:val="008C670A"/>
    <w:rsid w:val="008C68A0"/>
    <w:rsid w:val="008C6B21"/>
    <w:rsid w:val="008C6E55"/>
    <w:rsid w:val="008C6F1F"/>
    <w:rsid w:val="008C7292"/>
    <w:rsid w:val="008C7356"/>
    <w:rsid w:val="008C7365"/>
    <w:rsid w:val="008C744E"/>
    <w:rsid w:val="008C74E0"/>
    <w:rsid w:val="008C75B2"/>
    <w:rsid w:val="008C76C1"/>
    <w:rsid w:val="008C7A1F"/>
    <w:rsid w:val="008D00EB"/>
    <w:rsid w:val="008D0218"/>
    <w:rsid w:val="008D03CD"/>
    <w:rsid w:val="008D03E4"/>
    <w:rsid w:val="008D04E4"/>
    <w:rsid w:val="008D050E"/>
    <w:rsid w:val="008D0517"/>
    <w:rsid w:val="008D069B"/>
    <w:rsid w:val="008D06DD"/>
    <w:rsid w:val="008D0B7F"/>
    <w:rsid w:val="008D0BA6"/>
    <w:rsid w:val="008D129F"/>
    <w:rsid w:val="008D142E"/>
    <w:rsid w:val="008D1458"/>
    <w:rsid w:val="008D14C3"/>
    <w:rsid w:val="008D153E"/>
    <w:rsid w:val="008D179A"/>
    <w:rsid w:val="008D1AED"/>
    <w:rsid w:val="008D1CD0"/>
    <w:rsid w:val="008D1D45"/>
    <w:rsid w:val="008D1DB2"/>
    <w:rsid w:val="008D1FAC"/>
    <w:rsid w:val="008D20CD"/>
    <w:rsid w:val="008D2277"/>
    <w:rsid w:val="008D23D0"/>
    <w:rsid w:val="008D2596"/>
    <w:rsid w:val="008D289D"/>
    <w:rsid w:val="008D2B5A"/>
    <w:rsid w:val="008D2BB8"/>
    <w:rsid w:val="008D2D20"/>
    <w:rsid w:val="008D2F87"/>
    <w:rsid w:val="008D315D"/>
    <w:rsid w:val="008D3333"/>
    <w:rsid w:val="008D3718"/>
    <w:rsid w:val="008D37D9"/>
    <w:rsid w:val="008D394B"/>
    <w:rsid w:val="008D3F34"/>
    <w:rsid w:val="008D4109"/>
    <w:rsid w:val="008D4397"/>
    <w:rsid w:val="008D45FF"/>
    <w:rsid w:val="008D46C7"/>
    <w:rsid w:val="008D4768"/>
    <w:rsid w:val="008D4A89"/>
    <w:rsid w:val="008D4A91"/>
    <w:rsid w:val="008D4B5D"/>
    <w:rsid w:val="008D4D38"/>
    <w:rsid w:val="008D58F8"/>
    <w:rsid w:val="008D5BCB"/>
    <w:rsid w:val="008D5E62"/>
    <w:rsid w:val="008D6001"/>
    <w:rsid w:val="008D6595"/>
    <w:rsid w:val="008D669D"/>
    <w:rsid w:val="008D6734"/>
    <w:rsid w:val="008D6818"/>
    <w:rsid w:val="008D6DDC"/>
    <w:rsid w:val="008D722F"/>
    <w:rsid w:val="008D72B7"/>
    <w:rsid w:val="008D73B2"/>
    <w:rsid w:val="008D7CAE"/>
    <w:rsid w:val="008D7D62"/>
    <w:rsid w:val="008D7EC5"/>
    <w:rsid w:val="008E0144"/>
    <w:rsid w:val="008E0377"/>
    <w:rsid w:val="008E04FE"/>
    <w:rsid w:val="008E066C"/>
    <w:rsid w:val="008E06D0"/>
    <w:rsid w:val="008E093F"/>
    <w:rsid w:val="008E0CBC"/>
    <w:rsid w:val="008E0CBE"/>
    <w:rsid w:val="008E130E"/>
    <w:rsid w:val="008E13BE"/>
    <w:rsid w:val="008E14E7"/>
    <w:rsid w:val="008E15B2"/>
    <w:rsid w:val="008E193C"/>
    <w:rsid w:val="008E1942"/>
    <w:rsid w:val="008E21F0"/>
    <w:rsid w:val="008E27A3"/>
    <w:rsid w:val="008E294A"/>
    <w:rsid w:val="008E29B2"/>
    <w:rsid w:val="008E2B28"/>
    <w:rsid w:val="008E2EA2"/>
    <w:rsid w:val="008E345F"/>
    <w:rsid w:val="008E354E"/>
    <w:rsid w:val="008E367E"/>
    <w:rsid w:val="008E37F1"/>
    <w:rsid w:val="008E395F"/>
    <w:rsid w:val="008E3DA9"/>
    <w:rsid w:val="008E3E06"/>
    <w:rsid w:val="008E3ECD"/>
    <w:rsid w:val="008E422B"/>
    <w:rsid w:val="008E4448"/>
    <w:rsid w:val="008E4528"/>
    <w:rsid w:val="008E452C"/>
    <w:rsid w:val="008E46A6"/>
    <w:rsid w:val="008E494A"/>
    <w:rsid w:val="008E496D"/>
    <w:rsid w:val="008E4BA1"/>
    <w:rsid w:val="008E4DA4"/>
    <w:rsid w:val="008E4F0D"/>
    <w:rsid w:val="008E50CA"/>
    <w:rsid w:val="008E5110"/>
    <w:rsid w:val="008E511C"/>
    <w:rsid w:val="008E5571"/>
    <w:rsid w:val="008E5B57"/>
    <w:rsid w:val="008E5DE5"/>
    <w:rsid w:val="008E62FE"/>
    <w:rsid w:val="008E63BF"/>
    <w:rsid w:val="008E6421"/>
    <w:rsid w:val="008E65EA"/>
    <w:rsid w:val="008E6994"/>
    <w:rsid w:val="008E6B02"/>
    <w:rsid w:val="008E700C"/>
    <w:rsid w:val="008E7179"/>
    <w:rsid w:val="008E74B3"/>
    <w:rsid w:val="008E74DB"/>
    <w:rsid w:val="008E7963"/>
    <w:rsid w:val="008E7B50"/>
    <w:rsid w:val="008E7C07"/>
    <w:rsid w:val="008E7D2D"/>
    <w:rsid w:val="008F0A6E"/>
    <w:rsid w:val="008F0D47"/>
    <w:rsid w:val="008F118A"/>
    <w:rsid w:val="008F1246"/>
    <w:rsid w:val="008F1275"/>
    <w:rsid w:val="008F12BE"/>
    <w:rsid w:val="008F1860"/>
    <w:rsid w:val="008F1DBE"/>
    <w:rsid w:val="008F2008"/>
    <w:rsid w:val="008F2202"/>
    <w:rsid w:val="008F2500"/>
    <w:rsid w:val="008F254F"/>
    <w:rsid w:val="008F25D8"/>
    <w:rsid w:val="008F266B"/>
    <w:rsid w:val="008F2814"/>
    <w:rsid w:val="008F2956"/>
    <w:rsid w:val="008F2C31"/>
    <w:rsid w:val="008F2D61"/>
    <w:rsid w:val="008F2EA2"/>
    <w:rsid w:val="008F31EB"/>
    <w:rsid w:val="008F339F"/>
    <w:rsid w:val="008F37E8"/>
    <w:rsid w:val="008F383A"/>
    <w:rsid w:val="008F3A32"/>
    <w:rsid w:val="008F3DF6"/>
    <w:rsid w:val="008F3E2B"/>
    <w:rsid w:val="008F3EEA"/>
    <w:rsid w:val="008F4048"/>
    <w:rsid w:val="008F4078"/>
    <w:rsid w:val="008F43F7"/>
    <w:rsid w:val="008F45CF"/>
    <w:rsid w:val="008F547B"/>
    <w:rsid w:val="008F5575"/>
    <w:rsid w:val="008F5724"/>
    <w:rsid w:val="008F599F"/>
    <w:rsid w:val="008F5EE5"/>
    <w:rsid w:val="008F633B"/>
    <w:rsid w:val="008F660E"/>
    <w:rsid w:val="008F6698"/>
    <w:rsid w:val="008F6B9D"/>
    <w:rsid w:val="008F6D12"/>
    <w:rsid w:val="008F705D"/>
    <w:rsid w:val="008F7188"/>
    <w:rsid w:val="008F74DE"/>
    <w:rsid w:val="008F7696"/>
    <w:rsid w:val="008F7790"/>
    <w:rsid w:val="008F7930"/>
    <w:rsid w:val="008F7AC4"/>
    <w:rsid w:val="008F7C3F"/>
    <w:rsid w:val="008F7D96"/>
    <w:rsid w:val="009002B1"/>
    <w:rsid w:val="0090033A"/>
    <w:rsid w:val="00900346"/>
    <w:rsid w:val="00900424"/>
    <w:rsid w:val="0090064C"/>
    <w:rsid w:val="00900A46"/>
    <w:rsid w:val="00900B6D"/>
    <w:rsid w:val="00900C73"/>
    <w:rsid w:val="00900D37"/>
    <w:rsid w:val="00900E53"/>
    <w:rsid w:val="00900FA4"/>
    <w:rsid w:val="009010FE"/>
    <w:rsid w:val="0090111B"/>
    <w:rsid w:val="009017B1"/>
    <w:rsid w:val="00901A38"/>
    <w:rsid w:val="00901B59"/>
    <w:rsid w:val="00901CBD"/>
    <w:rsid w:val="0090213F"/>
    <w:rsid w:val="00902466"/>
    <w:rsid w:val="0090265D"/>
    <w:rsid w:val="0090293B"/>
    <w:rsid w:val="00902C6F"/>
    <w:rsid w:val="00902D8F"/>
    <w:rsid w:val="00902E73"/>
    <w:rsid w:val="00903004"/>
    <w:rsid w:val="00903C7D"/>
    <w:rsid w:val="00903D3A"/>
    <w:rsid w:val="00903DA7"/>
    <w:rsid w:val="00903E76"/>
    <w:rsid w:val="00903EF2"/>
    <w:rsid w:val="0090410F"/>
    <w:rsid w:val="00904481"/>
    <w:rsid w:val="0090450C"/>
    <w:rsid w:val="00904BBA"/>
    <w:rsid w:val="00904E66"/>
    <w:rsid w:val="009051C7"/>
    <w:rsid w:val="009053EC"/>
    <w:rsid w:val="00905461"/>
    <w:rsid w:val="00905538"/>
    <w:rsid w:val="00905630"/>
    <w:rsid w:val="00905931"/>
    <w:rsid w:val="00905E4C"/>
    <w:rsid w:val="00905F02"/>
    <w:rsid w:val="00906113"/>
    <w:rsid w:val="009064A9"/>
    <w:rsid w:val="009064D9"/>
    <w:rsid w:val="00906BEC"/>
    <w:rsid w:val="00906CB1"/>
    <w:rsid w:val="00906CB6"/>
    <w:rsid w:val="00906E72"/>
    <w:rsid w:val="00907092"/>
    <w:rsid w:val="009071A2"/>
    <w:rsid w:val="009073B1"/>
    <w:rsid w:val="0090756E"/>
    <w:rsid w:val="00907664"/>
    <w:rsid w:val="009076F0"/>
    <w:rsid w:val="0090772D"/>
    <w:rsid w:val="0090781F"/>
    <w:rsid w:val="0091005D"/>
    <w:rsid w:val="00910458"/>
    <w:rsid w:val="00911257"/>
    <w:rsid w:val="00911457"/>
    <w:rsid w:val="00911A83"/>
    <w:rsid w:val="00911AAB"/>
    <w:rsid w:val="00911BD2"/>
    <w:rsid w:val="00911F5F"/>
    <w:rsid w:val="00912035"/>
    <w:rsid w:val="009121D6"/>
    <w:rsid w:val="009127E2"/>
    <w:rsid w:val="00912986"/>
    <w:rsid w:val="00912A19"/>
    <w:rsid w:val="00912C6C"/>
    <w:rsid w:val="00912F47"/>
    <w:rsid w:val="009134D9"/>
    <w:rsid w:val="00913AD8"/>
    <w:rsid w:val="00913CC6"/>
    <w:rsid w:val="00913D74"/>
    <w:rsid w:val="00913EE9"/>
    <w:rsid w:val="00913FFF"/>
    <w:rsid w:val="00914004"/>
    <w:rsid w:val="009144CA"/>
    <w:rsid w:val="0091451F"/>
    <w:rsid w:val="009149FA"/>
    <w:rsid w:val="00914A75"/>
    <w:rsid w:val="00914A96"/>
    <w:rsid w:val="00914A97"/>
    <w:rsid w:val="0091539B"/>
    <w:rsid w:val="00915417"/>
    <w:rsid w:val="009155E8"/>
    <w:rsid w:val="00915804"/>
    <w:rsid w:val="00915E11"/>
    <w:rsid w:val="00915E41"/>
    <w:rsid w:val="00916516"/>
    <w:rsid w:val="0091658F"/>
    <w:rsid w:val="0091666A"/>
    <w:rsid w:val="009166D7"/>
    <w:rsid w:val="0091676B"/>
    <w:rsid w:val="009169FB"/>
    <w:rsid w:val="00916A4B"/>
    <w:rsid w:val="00916C46"/>
    <w:rsid w:val="00916C4E"/>
    <w:rsid w:val="00916D4E"/>
    <w:rsid w:val="0091702F"/>
    <w:rsid w:val="0091711A"/>
    <w:rsid w:val="00917177"/>
    <w:rsid w:val="0091755A"/>
    <w:rsid w:val="00917721"/>
    <w:rsid w:val="00917997"/>
    <w:rsid w:val="009179FB"/>
    <w:rsid w:val="00917B14"/>
    <w:rsid w:val="00917C29"/>
    <w:rsid w:val="00917F12"/>
    <w:rsid w:val="00920241"/>
    <w:rsid w:val="00920256"/>
    <w:rsid w:val="0092028F"/>
    <w:rsid w:val="009202DA"/>
    <w:rsid w:val="00920326"/>
    <w:rsid w:val="009203AA"/>
    <w:rsid w:val="009203DF"/>
    <w:rsid w:val="00920792"/>
    <w:rsid w:val="009207B7"/>
    <w:rsid w:val="009207DB"/>
    <w:rsid w:val="00920EE2"/>
    <w:rsid w:val="00920F2D"/>
    <w:rsid w:val="009213D5"/>
    <w:rsid w:val="00921474"/>
    <w:rsid w:val="00921895"/>
    <w:rsid w:val="009218E6"/>
    <w:rsid w:val="00921E32"/>
    <w:rsid w:val="00921F04"/>
    <w:rsid w:val="00921F90"/>
    <w:rsid w:val="009220CC"/>
    <w:rsid w:val="00922182"/>
    <w:rsid w:val="009221AC"/>
    <w:rsid w:val="009224B5"/>
    <w:rsid w:val="009225AE"/>
    <w:rsid w:val="00922928"/>
    <w:rsid w:val="00922974"/>
    <w:rsid w:val="00922A4A"/>
    <w:rsid w:val="00922A85"/>
    <w:rsid w:val="00922C02"/>
    <w:rsid w:val="00922D5D"/>
    <w:rsid w:val="00922DFF"/>
    <w:rsid w:val="00922E2A"/>
    <w:rsid w:val="00922EB0"/>
    <w:rsid w:val="00923101"/>
    <w:rsid w:val="009231CF"/>
    <w:rsid w:val="0092346E"/>
    <w:rsid w:val="00923984"/>
    <w:rsid w:val="0092416D"/>
    <w:rsid w:val="009242A9"/>
    <w:rsid w:val="009243C0"/>
    <w:rsid w:val="0092460F"/>
    <w:rsid w:val="009247B7"/>
    <w:rsid w:val="009247E3"/>
    <w:rsid w:val="00924825"/>
    <w:rsid w:val="0092487E"/>
    <w:rsid w:val="00924C21"/>
    <w:rsid w:val="00924CDF"/>
    <w:rsid w:val="009252C8"/>
    <w:rsid w:val="0092535D"/>
    <w:rsid w:val="009256A9"/>
    <w:rsid w:val="0092579E"/>
    <w:rsid w:val="009258BB"/>
    <w:rsid w:val="009258DE"/>
    <w:rsid w:val="009259C2"/>
    <w:rsid w:val="00925A51"/>
    <w:rsid w:val="00925D75"/>
    <w:rsid w:val="00925E5C"/>
    <w:rsid w:val="00925FD4"/>
    <w:rsid w:val="00926161"/>
    <w:rsid w:val="00926193"/>
    <w:rsid w:val="009266E5"/>
    <w:rsid w:val="00926883"/>
    <w:rsid w:val="0092694B"/>
    <w:rsid w:val="00926BA2"/>
    <w:rsid w:val="00926D79"/>
    <w:rsid w:val="00926E5F"/>
    <w:rsid w:val="0092724F"/>
    <w:rsid w:val="00927283"/>
    <w:rsid w:val="00927484"/>
    <w:rsid w:val="009274B8"/>
    <w:rsid w:val="009274E7"/>
    <w:rsid w:val="0092774E"/>
    <w:rsid w:val="00927905"/>
    <w:rsid w:val="00927B47"/>
    <w:rsid w:val="00927C6E"/>
    <w:rsid w:val="00927CF3"/>
    <w:rsid w:val="00927D33"/>
    <w:rsid w:val="00930469"/>
    <w:rsid w:val="00930BF4"/>
    <w:rsid w:val="00930D7C"/>
    <w:rsid w:val="00930F8F"/>
    <w:rsid w:val="00930FAF"/>
    <w:rsid w:val="00931012"/>
    <w:rsid w:val="009310BA"/>
    <w:rsid w:val="00931359"/>
    <w:rsid w:val="00931499"/>
    <w:rsid w:val="009315CB"/>
    <w:rsid w:val="00931729"/>
    <w:rsid w:val="00931805"/>
    <w:rsid w:val="0093194C"/>
    <w:rsid w:val="00931950"/>
    <w:rsid w:val="0093213B"/>
    <w:rsid w:val="009323B7"/>
    <w:rsid w:val="00932835"/>
    <w:rsid w:val="00932852"/>
    <w:rsid w:val="00932A4B"/>
    <w:rsid w:val="00932B7C"/>
    <w:rsid w:val="00932CF1"/>
    <w:rsid w:val="00932CF8"/>
    <w:rsid w:val="00933076"/>
    <w:rsid w:val="0093344B"/>
    <w:rsid w:val="00933562"/>
    <w:rsid w:val="009339DB"/>
    <w:rsid w:val="00933B80"/>
    <w:rsid w:val="00933BB5"/>
    <w:rsid w:val="00933C4A"/>
    <w:rsid w:val="00933CA2"/>
    <w:rsid w:val="00934170"/>
    <w:rsid w:val="00934221"/>
    <w:rsid w:val="00934294"/>
    <w:rsid w:val="009344DC"/>
    <w:rsid w:val="00934566"/>
    <w:rsid w:val="009345B1"/>
    <w:rsid w:val="009347B7"/>
    <w:rsid w:val="00934A70"/>
    <w:rsid w:val="00934C9A"/>
    <w:rsid w:val="00935087"/>
    <w:rsid w:val="00935211"/>
    <w:rsid w:val="00935485"/>
    <w:rsid w:val="009357F5"/>
    <w:rsid w:val="00935922"/>
    <w:rsid w:val="00935BA5"/>
    <w:rsid w:val="00935CDB"/>
    <w:rsid w:val="00935EB2"/>
    <w:rsid w:val="009361BB"/>
    <w:rsid w:val="0093625C"/>
    <w:rsid w:val="009362A3"/>
    <w:rsid w:val="009363B1"/>
    <w:rsid w:val="0093654D"/>
    <w:rsid w:val="009369C6"/>
    <w:rsid w:val="00936B04"/>
    <w:rsid w:val="00937288"/>
    <w:rsid w:val="00937691"/>
    <w:rsid w:val="0093784D"/>
    <w:rsid w:val="0093786E"/>
    <w:rsid w:val="00937904"/>
    <w:rsid w:val="009379FB"/>
    <w:rsid w:val="00937A7F"/>
    <w:rsid w:val="00937E49"/>
    <w:rsid w:val="00937F6D"/>
    <w:rsid w:val="009400D4"/>
    <w:rsid w:val="009401E6"/>
    <w:rsid w:val="00940209"/>
    <w:rsid w:val="00940D02"/>
    <w:rsid w:val="00940D26"/>
    <w:rsid w:val="00940D77"/>
    <w:rsid w:val="00940DA5"/>
    <w:rsid w:val="00940F02"/>
    <w:rsid w:val="0094107F"/>
    <w:rsid w:val="00941121"/>
    <w:rsid w:val="009412EE"/>
    <w:rsid w:val="009414DD"/>
    <w:rsid w:val="009415E3"/>
    <w:rsid w:val="009415FB"/>
    <w:rsid w:val="00941EFD"/>
    <w:rsid w:val="0094204C"/>
    <w:rsid w:val="00942598"/>
    <w:rsid w:val="00942966"/>
    <w:rsid w:val="009429CB"/>
    <w:rsid w:val="00942F22"/>
    <w:rsid w:val="00943502"/>
    <w:rsid w:val="0094350C"/>
    <w:rsid w:val="00943698"/>
    <w:rsid w:val="00943A7C"/>
    <w:rsid w:val="00943B0A"/>
    <w:rsid w:val="00943E53"/>
    <w:rsid w:val="00943FBA"/>
    <w:rsid w:val="009440FF"/>
    <w:rsid w:val="0094437F"/>
    <w:rsid w:val="009443A2"/>
    <w:rsid w:val="009444A2"/>
    <w:rsid w:val="00944582"/>
    <w:rsid w:val="009454F1"/>
    <w:rsid w:val="00945631"/>
    <w:rsid w:val="00945670"/>
    <w:rsid w:val="00945B29"/>
    <w:rsid w:val="00945BE0"/>
    <w:rsid w:val="009460F7"/>
    <w:rsid w:val="00946453"/>
    <w:rsid w:val="009465B9"/>
    <w:rsid w:val="00946776"/>
    <w:rsid w:val="009470C1"/>
    <w:rsid w:val="0094757A"/>
    <w:rsid w:val="009475A5"/>
    <w:rsid w:val="00947642"/>
    <w:rsid w:val="0094776A"/>
    <w:rsid w:val="009477A6"/>
    <w:rsid w:val="009478E3"/>
    <w:rsid w:val="00947D4F"/>
    <w:rsid w:val="00950299"/>
    <w:rsid w:val="00950306"/>
    <w:rsid w:val="00950452"/>
    <w:rsid w:val="00950D57"/>
    <w:rsid w:val="009512CE"/>
    <w:rsid w:val="009513DF"/>
    <w:rsid w:val="0095145C"/>
    <w:rsid w:val="00951475"/>
    <w:rsid w:val="00951539"/>
    <w:rsid w:val="009515B6"/>
    <w:rsid w:val="00951880"/>
    <w:rsid w:val="00951A2E"/>
    <w:rsid w:val="00951A43"/>
    <w:rsid w:val="00951ADD"/>
    <w:rsid w:val="00951D69"/>
    <w:rsid w:val="00951DB4"/>
    <w:rsid w:val="00952146"/>
    <w:rsid w:val="0095235C"/>
    <w:rsid w:val="009523C2"/>
    <w:rsid w:val="0095241C"/>
    <w:rsid w:val="009525AF"/>
    <w:rsid w:val="00952801"/>
    <w:rsid w:val="0095281E"/>
    <w:rsid w:val="009528AA"/>
    <w:rsid w:val="009528D2"/>
    <w:rsid w:val="00952A6C"/>
    <w:rsid w:val="00952AF6"/>
    <w:rsid w:val="00952FA9"/>
    <w:rsid w:val="009533DC"/>
    <w:rsid w:val="009536FA"/>
    <w:rsid w:val="0095381B"/>
    <w:rsid w:val="00953A40"/>
    <w:rsid w:val="00953ACB"/>
    <w:rsid w:val="00953BFA"/>
    <w:rsid w:val="00953D74"/>
    <w:rsid w:val="00953EB0"/>
    <w:rsid w:val="00953FF8"/>
    <w:rsid w:val="0095429A"/>
    <w:rsid w:val="009542E5"/>
    <w:rsid w:val="009546C3"/>
    <w:rsid w:val="0095481A"/>
    <w:rsid w:val="009548E5"/>
    <w:rsid w:val="00954A57"/>
    <w:rsid w:val="00954F52"/>
    <w:rsid w:val="00954FF9"/>
    <w:rsid w:val="009550A2"/>
    <w:rsid w:val="009550EF"/>
    <w:rsid w:val="00955167"/>
    <w:rsid w:val="0095531D"/>
    <w:rsid w:val="009553CA"/>
    <w:rsid w:val="00955414"/>
    <w:rsid w:val="00955632"/>
    <w:rsid w:val="009559BE"/>
    <w:rsid w:val="009560B7"/>
    <w:rsid w:val="009560E5"/>
    <w:rsid w:val="00956166"/>
    <w:rsid w:val="009566D2"/>
    <w:rsid w:val="009568AD"/>
    <w:rsid w:val="009568C7"/>
    <w:rsid w:val="00956A2C"/>
    <w:rsid w:val="00956BDC"/>
    <w:rsid w:val="00956EA1"/>
    <w:rsid w:val="009571EB"/>
    <w:rsid w:val="0095793C"/>
    <w:rsid w:val="00957B0B"/>
    <w:rsid w:val="00957EAC"/>
    <w:rsid w:val="009601A6"/>
    <w:rsid w:val="00960970"/>
    <w:rsid w:val="00960CF6"/>
    <w:rsid w:val="00960D09"/>
    <w:rsid w:val="00960D26"/>
    <w:rsid w:val="009615C9"/>
    <w:rsid w:val="00961681"/>
    <w:rsid w:val="0096195D"/>
    <w:rsid w:val="00961E5C"/>
    <w:rsid w:val="009621C5"/>
    <w:rsid w:val="009624D3"/>
    <w:rsid w:val="0096269B"/>
    <w:rsid w:val="009627F2"/>
    <w:rsid w:val="00962811"/>
    <w:rsid w:val="009628A0"/>
    <w:rsid w:val="009629B1"/>
    <w:rsid w:val="00962E50"/>
    <w:rsid w:val="00963427"/>
    <w:rsid w:val="009638F7"/>
    <w:rsid w:val="009639CF"/>
    <w:rsid w:val="009639E8"/>
    <w:rsid w:val="00963C1A"/>
    <w:rsid w:val="00963EC2"/>
    <w:rsid w:val="0096402E"/>
    <w:rsid w:val="009642D5"/>
    <w:rsid w:val="00964317"/>
    <w:rsid w:val="009643FC"/>
    <w:rsid w:val="0096462A"/>
    <w:rsid w:val="0096466A"/>
    <w:rsid w:val="00964687"/>
    <w:rsid w:val="009649E4"/>
    <w:rsid w:val="00964B48"/>
    <w:rsid w:val="00964EAE"/>
    <w:rsid w:val="00964F5C"/>
    <w:rsid w:val="00964FDA"/>
    <w:rsid w:val="00965059"/>
    <w:rsid w:val="009651BC"/>
    <w:rsid w:val="009651EB"/>
    <w:rsid w:val="00965507"/>
    <w:rsid w:val="009657FB"/>
    <w:rsid w:val="00965819"/>
    <w:rsid w:val="00965869"/>
    <w:rsid w:val="009659FC"/>
    <w:rsid w:val="00965A24"/>
    <w:rsid w:val="00965FC4"/>
    <w:rsid w:val="00966036"/>
    <w:rsid w:val="009661FA"/>
    <w:rsid w:val="0096630D"/>
    <w:rsid w:val="0096659C"/>
    <w:rsid w:val="009668E6"/>
    <w:rsid w:val="0096694A"/>
    <w:rsid w:val="00966A39"/>
    <w:rsid w:val="00966DEA"/>
    <w:rsid w:val="00966E79"/>
    <w:rsid w:val="00967591"/>
    <w:rsid w:val="009677C5"/>
    <w:rsid w:val="009678D2"/>
    <w:rsid w:val="009679C2"/>
    <w:rsid w:val="00967B68"/>
    <w:rsid w:val="00967B7F"/>
    <w:rsid w:val="00967C6A"/>
    <w:rsid w:val="00967CBF"/>
    <w:rsid w:val="00967D4D"/>
    <w:rsid w:val="00967DC0"/>
    <w:rsid w:val="00967F2C"/>
    <w:rsid w:val="00967FB4"/>
    <w:rsid w:val="0096FF0D"/>
    <w:rsid w:val="0097002A"/>
    <w:rsid w:val="0097051E"/>
    <w:rsid w:val="009707D5"/>
    <w:rsid w:val="009707DE"/>
    <w:rsid w:val="00970EC6"/>
    <w:rsid w:val="00971533"/>
    <w:rsid w:val="0097172A"/>
    <w:rsid w:val="0097195F"/>
    <w:rsid w:val="009719C5"/>
    <w:rsid w:val="009719F9"/>
    <w:rsid w:val="00971B91"/>
    <w:rsid w:val="00971BFA"/>
    <w:rsid w:val="00971CBC"/>
    <w:rsid w:val="00971F70"/>
    <w:rsid w:val="00971F7D"/>
    <w:rsid w:val="00972154"/>
    <w:rsid w:val="00972204"/>
    <w:rsid w:val="00972345"/>
    <w:rsid w:val="009723B7"/>
    <w:rsid w:val="0097241D"/>
    <w:rsid w:val="009724CB"/>
    <w:rsid w:val="009729AB"/>
    <w:rsid w:val="00972CFA"/>
    <w:rsid w:val="00972DD3"/>
    <w:rsid w:val="00972ECE"/>
    <w:rsid w:val="00973019"/>
    <w:rsid w:val="009733DC"/>
    <w:rsid w:val="0097344F"/>
    <w:rsid w:val="00973483"/>
    <w:rsid w:val="0097348E"/>
    <w:rsid w:val="009734BF"/>
    <w:rsid w:val="009734D4"/>
    <w:rsid w:val="00973514"/>
    <w:rsid w:val="00973517"/>
    <w:rsid w:val="0097360C"/>
    <w:rsid w:val="009739BF"/>
    <w:rsid w:val="009739C3"/>
    <w:rsid w:val="00973B50"/>
    <w:rsid w:val="00973C0E"/>
    <w:rsid w:val="00973EDB"/>
    <w:rsid w:val="00973F33"/>
    <w:rsid w:val="00974110"/>
    <w:rsid w:val="00974659"/>
    <w:rsid w:val="0097471E"/>
    <w:rsid w:val="009748B7"/>
    <w:rsid w:val="00974DDE"/>
    <w:rsid w:val="009752D4"/>
    <w:rsid w:val="009758CF"/>
    <w:rsid w:val="00976076"/>
    <w:rsid w:val="0097615F"/>
    <w:rsid w:val="0097631F"/>
    <w:rsid w:val="00976521"/>
    <w:rsid w:val="00976632"/>
    <w:rsid w:val="0097698B"/>
    <w:rsid w:val="00976F7D"/>
    <w:rsid w:val="009770FE"/>
    <w:rsid w:val="00977121"/>
    <w:rsid w:val="009773E0"/>
    <w:rsid w:val="0097749E"/>
    <w:rsid w:val="0097760C"/>
    <w:rsid w:val="00977692"/>
    <w:rsid w:val="009777D9"/>
    <w:rsid w:val="00977C91"/>
    <w:rsid w:val="00977D85"/>
    <w:rsid w:val="009801E5"/>
    <w:rsid w:val="0098061F"/>
    <w:rsid w:val="00980806"/>
    <w:rsid w:val="0098096F"/>
    <w:rsid w:val="00980A93"/>
    <w:rsid w:val="00980E6A"/>
    <w:rsid w:val="00980FFB"/>
    <w:rsid w:val="009810A4"/>
    <w:rsid w:val="009811F6"/>
    <w:rsid w:val="0098165B"/>
    <w:rsid w:val="0098169A"/>
    <w:rsid w:val="00981943"/>
    <w:rsid w:val="00982106"/>
    <w:rsid w:val="00982156"/>
    <w:rsid w:val="00982595"/>
    <w:rsid w:val="00982DE6"/>
    <w:rsid w:val="0098313D"/>
    <w:rsid w:val="0098378B"/>
    <w:rsid w:val="00983AB7"/>
    <w:rsid w:val="00983C3A"/>
    <w:rsid w:val="00983F9D"/>
    <w:rsid w:val="00984112"/>
    <w:rsid w:val="00984586"/>
    <w:rsid w:val="0098471F"/>
    <w:rsid w:val="00984854"/>
    <w:rsid w:val="00984AD5"/>
    <w:rsid w:val="00984CAE"/>
    <w:rsid w:val="00984E77"/>
    <w:rsid w:val="00984F40"/>
    <w:rsid w:val="009851B3"/>
    <w:rsid w:val="00985200"/>
    <w:rsid w:val="00985555"/>
    <w:rsid w:val="00985584"/>
    <w:rsid w:val="009859A7"/>
    <w:rsid w:val="00985AE9"/>
    <w:rsid w:val="00985D7F"/>
    <w:rsid w:val="00985ED6"/>
    <w:rsid w:val="0098612C"/>
    <w:rsid w:val="009864D8"/>
    <w:rsid w:val="00986A7B"/>
    <w:rsid w:val="00986B3C"/>
    <w:rsid w:val="00986DEE"/>
    <w:rsid w:val="00986E13"/>
    <w:rsid w:val="00986E1E"/>
    <w:rsid w:val="00986EDA"/>
    <w:rsid w:val="00986FEB"/>
    <w:rsid w:val="0098708C"/>
    <w:rsid w:val="00987798"/>
    <w:rsid w:val="009877AB"/>
    <w:rsid w:val="00987C7A"/>
    <w:rsid w:val="00987CA2"/>
    <w:rsid w:val="00987DCB"/>
    <w:rsid w:val="00990335"/>
    <w:rsid w:val="00990424"/>
    <w:rsid w:val="00990606"/>
    <w:rsid w:val="0099126B"/>
    <w:rsid w:val="0099127C"/>
    <w:rsid w:val="009912BE"/>
    <w:rsid w:val="009914B6"/>
    <w:rsid w:val="009914FE"/>
    <w:rsid w:val="00991560"/>
    <w:rsid w:val="00991678"/>
    <w:rsid w:val="009916C4"/>
    <w:rsid w:val="009918CE"/>
    <w:rsid w:val="00991AB3"/>
    <w:rsid w:val="00991E6C"/>
    <w:rsid w:val="00991EEA"/>
    <w:rsid w:val="00992319"/>
    <w:rsid w:val="00992422"/>
    <w:rsid w:val="00992466"/>
    <w:rsid w:val="0099258D"/>
    <w:rsid w:val="00992D97"/>
    <w:rsid w:val="00993112"/>
    <w:rsid w:val="009937B2"/>
    <w:rsid w:val="009939FB"/>
    <w:rsid w:val="00993A70"/>
    <w:rsid w:val="00993CF5"/>
    <w:rsid w:val="00993E42"/>
    <w:rsid w:val="00993F19"/>
    <w:rsid w:val="009940D4"/>
    <w:rsid w:val="00994122"/>
    <w:rsid w:val="00994311"/>
    <w:rsid w:val="00994524"/>
    <w:rsid w:val="00994571"/>
    <w:rsid w:val="00994C82"/>
    <w:rsid w:val="009953A1"/>
    <w:rsid w:val="009953A3"/>
    <w:rsid w:val="00995736"/>
    <w:rsid w:val="00995CFA"/>
    <w:rsid w:val="00995D5C"/>
    <w:rsid w:val="00995FC2"/>
    <w:rsid w:val="00996405"/>
    <w:rsid w:val="0099659B"/>
    <w:rsid w:val="009965C0"/>
    <w:rsid w:val="0099674F"/>
    <w:rsid w:val="009969B4"/>
    <w:rsid w:val="00996CB9"/>
    <w:rsid w:val="00996D5D"/>
    <w:rsid w:val="00996D88"/>
    <w:rsid w:val="00996F02"/>
    <w:rsid w:val="00996F9E"/>
    <w:rsid w:val="009970B2"/>
    <w:rsid w:val="00997133"/>
    <w:rsid w:val="009971F6"/>
    <w:rsid w:val="00997578"/>
    <w:rsid w:val="0099766E"/>
    <w:rsid w:val="00997B70"/>
    <w:rsid w:val="009A02E3"/>
    <w:rsid w:val="009A0543"/>
    <w:rsid w:val="009A0B12"/>
    <w:rsid w:val="009A0C78"/>
    <w:rsid w:val="009A0EAC"/>
    <w:rsid w:val="009A0F3D"/>
    <w:rsid w:val="009A0FDD"/>
    <w:rsid w:val="009A10E7"/>
    <w:rsid w:val="009A1607"/>
    <w:rsid w:val="009A1695"/>
    <w:rsid w:val="009A17B1"/>
    <w:rsid w:val="009A23B9"/>
    <w:rsid w:val="009A25BE"/>
    <w:rsid w:val="009A2774"/>
    <w:rsid w:val="009A283B"/>
    <w:rsid w:val="009A2C44"/>
    <w:rsid w:val="009A2D9A"/>
    <w:rsid w:val="009A316B"/>
    <w:rsid w:val="009A3208"/>
    <w:rsid w:val="009A3242"/>
    <w:rsid w:val="009A3319"/>
    <w:rsid w:val="009A3A98"/>
    <w:rsid w:val="009A3BD4"/>
    <w:rsid w:val="009A3E40"/>
    <w:rsid w:val="009A3FEB"/>
    <w:rsid w:val="009A4118"/>
    <w:rsid w:val="009A41F6"/>
    <w:rsid w:val="009A436F"/>
    <w:rsid w:val="009A4472"/>
    <w:rsid w:val="009A45D2"/>
    <w:rsid w:val="009A48DA"/>
    <w:rsid w:val="009A4A99"/>
    <w:rsid w:val="009A4AEE"/>
    <w:rsid w:val="009A4DC3"/>
    <w:rsid w:val="009A508A"/>
    <w:rsid w:val="009A52BB"/>
    <w:rsid w:val="009A52D8"/>
    <w:rsid w:val="009A5350"/>
    <w:rsid w:val="009A53BF"/>
    <w:rsid w:val="009A582E"/>
    <w:rsid w:val="009A58D2"/>
    <w:rsid w:val="009A59F7"/>
    <w:rsid w:val="009A5A63"/>
    <w:rsid w:val="009A5D66"/>
    <w:rsid w:val="009A5D6F"/>
    <w:rsid w:val="009A5D7B"/>
    <w:rsid w:val="009A5DBF"/>
    <w:rsid w:val="009A5EA8"/>
    <w:rsid w:val="009A5F83"/>
    <w:rsid w:val="009A604F"/>
    <w:rsid w:val="009A62C1"/>
    <w:rsid w:val="009A63E2"/>
    <w:rsid w:val="009A63FB"/>
    <w:rsid w:val="009A6444"/>
    <w:rsid w:val="009A6619"/>
    <w:rsid w:val="009A66C6"/>
    <w:rsid w:val="009A67D2"/>
    <w:rsid w:val="009A6B5A"/>
    <w:rsid w:val="009A6C3C"/>
    <w:rsid w:val="009A6C9F"/>
    <w:rsid w:val="009A6E5C"/>
    <w:rsid w:val="009A6FCF"/>
    <w:rsid w:val="009A7227"/>
    <w:rsid w:val="009A7E55"/>
    <w:rsid w:val="009B02F0"/>
    <w:rsid w:val="009B049A"/>
    <w:rsid w:val="009B05FF"/>
    <w:rsid w:val="009B0694"/>
    <w:rsid w:val="009B0865"/>
    <w:rsid w:val="009B08D5"/>
    <w:rsid w:val="009B18FC"/>
    <w:rsid w:val="009B1DFA"/>
    <w:rsid w:val="009B2164"/>
    <w:rsid w:val="009B2908"/>
    <w:rsid w:val="009B3223"/>
    <w:rsid w:val="009B34F7"/>
    <w:rsid w:val="009B3668"/>
    <w:rsid w:val="009B391B"/>
    <w:rsid w:val="009B3D3C"/>
    <w:rsid w:val="009B3DB9"/>
    <w:rsid w:val="009B3DF9"/>
    <w:rsid w:val="009B3E7A"/>
    <w:rsid w:val="009B4032"/>
    <w:rsid w:val="009B40C7"/>
    <w:rsid w:val="009B41A3"/>
    <w:rsid w:val="009B4238"/>
    <w:rsid w:val="009B42F9"/>
    <w:rsid w:val="009B47E4"/>
    <w:rsid w:val="009B498A"/>
    <w:rsid w:val="009B4B31"/>
    <w:rsid w:val="009B51AF"/>
    <w:rsid w:val="009B51EB"/>
    <w:rsid w:val="009B5222"/>
    <w:rsid w:val="009B5419"/>
    <w:rsid w:val="009B55FD"/>
    <w:rsid w:val="009B5A6B"/>
    <w:rsid w:val="009B5D2C"/>
    <w:rsid w:val="009B5E3E"/>
    <w:rsid w:val="009B6043"/>
    <w:rsid w:val="009B61A4"/>
    <w:rsid w:val="009B6308"/>
    <w:rsid w:val="009B6718"/>
    <w:rsid w:val="009B68EA"/>
    <w:rsid w:val="009B6CA4"/>
    <w:rsid w:val="009B6CA5"/>
    <w:rsid w:val="009B6DC2"/>
    <w:rsid w:val="009B6E47"/>
    <w:rsid w:val="009B6F93"/>
    <w:rsid w:val="009B7C86"/>
    <w:rsid w:val="009B7C97"/>
    <w:rsid w:val="009B7D0F"/>
    <w:rsid w:val="009B7F55"/>
    <w:rsid w:val="009C0125"/>
    <w:rsid w:val="009C06A4"/>
    <w:rsid w:val="009C06D0"/>
    <w:rsid w:val="009C071C"/>
    <w:rsid w:val="009C07B6"/>
    <w:rsid w:val="009C0E9E"/>
    <w:rsid w:val="009C1116"/>
    <w:rsid w:val="009C1222"/>
    <w:rsid w:val="009C1384"/>
    <w:rsid w:val="009C1873"/>
    <w:rsid w:val="009C1A12"/>
    <w:rsid w:val="009C1DC2"/>
    <w:rsid w:val="009C1FAC"/>
    <w:rsid w:val="009C25B0"/>
    <w:rsid w:val="009C264E"/>
    <w:rsid w:val="009C26E4"/>
    <w:rsid w:val="009C2712"/>
    <w:rsid w:val="009C2ACA"/>
    <w:rsid w:val="009C2AE0"/>
    <w:rsid w:val="009C2C3D"/>
    <w:rsid w:val="009C2DB2"/>
    <w:rsid w:val="009C2F36"/>
    <w:rsid w:val="009C2F66"/>
    <w:rsid w:val="009C323A"/>
    <w:rsid w:val="009C342D"/>
    <w:rsid w:val="009C3514"/>
    <w:rsid w:val="009C3665"/>
    <w:rsid w:val="009C36C1"/>
    <w:rsid w:val="009C36F4"/>
    <w:rsid w:val="009C387E"/>
    <w:rsid w:val="009C39BA"/>
    <w:rsid w:val="009C4064"/>
    <w:rsid w:val="009C418B"/>
    <w:rsid w:val="009C42D9"/>
    <w:rsid w:val="009C4883"/>
    <w:rsid w:val="009C4D6C"/>
    <w:rsid w:val="009C511E"/>
    <w:rsid w:val="009C55D6"/>
    <w:rsid w:val="009C56D8"/>
    <w:rsid w:val="009C571E"/>
    <w:rsid w:val="009C5917"/>
    <w:rsid w:val="009C5A1A"/>
    <w:rsid w:val="009C5BB1"/>
    <w:rsid w:val="009C5C16"/>
    <w:rsid w:val="009C5CE8"/>
    <w:rsid w:val="009C5E83"/>
    <w:rsid w:val="009C5F0B"/>
    <w:rsid w:val="009C63A3"/>
    <w:rsid w:val="009C64A2"/>
    <w:rsid w:val="009C6755"/>
    <w:rsid w:val="009C6A63"/>
    <w:rsid w:val="009C6BD6"/>
    <w:rsid w:val="009C6CAE"/>
    <w:rsid w:val="009C6D12"/>
    <w:rsid w:val="009C79D3"/>
    <w:rsid w:val="009C79FC"/>
    <w:rsid w:val="009C7A22"/>
    <w:rsid w:val="009D0216"/>
    <w:rsid w:val="009D0256"/>
    <w:rsid w:val="009D0355"/>
    <w:rsid w:val="009D061C"/>
    <w:rsid w:val="009D087D"/>
    <w:rsid w:val="009D0BFF"/>
    <w:rsid w:val="009D0E2D"/>
    <w:rsid w:val="009D111C"/>
    <w:rsid w:val="009D117E"/>
    <w:rsid w:val="009D1A7E"/>
    <w:rsid w:val="009D1BB7"/>
    <w:rsid w:val="009D1C7B"/>
    <w:rsid w:val="009D1D42"/>
    <w:rsid w:val="009D1D80"/>
    <w:rsid w:val="009D1DE0"/>
    <w:rsid w:val="009D1FBF"/>
    <w:rsid w:val="009D20DC"/>
    <w:rsid w:val="009D20E7"/>
    <w:rsid w:val="009D22A1"/>
    <w:rsid w:val="009D22FC"/>
    <w:rsid w:val="009D234C"/>
    <w:rsid w:val="009D24F7"/>
    <w:rsid w:val="009D26AB"/>
    <w:rsid w:val="009D27A9"/>
    <w:rsid w:val="009D27D9"/>
    <w:rsid w:val="009D28D4"/>
    <w:rsid w:val="009D28E8"/>
    <w:rsid w:val="009D2947"/>
    <w:rsid w:val="009D2DB3"/>
    <w:rsid w:val="009D2F75"/>
    <w:rsid w:val="009D316E"/>
    <w:rsid w:val="009D3490"/>
    <w:rsid w:val="009D35DF"/>
    <w:rsid w:val="009D369D"/>
    <w:rsid w:val="009D37BD"/>
    <w:rsid w:val="009D3A3A"/>
    <w:rsid w:val="009D3E3C"/>
    <w:rsid w:val="009D40B9"/>
    <w:rsid w:val="009D43AD"/>
    <w:rsid w:val="009D449C"/>
    <w:rsid w:val="009D4732"/>
    <w:rsid w:val="009D4746"/>
    <w:rsid w:val="009D4845"/>
    <w:rsid w:val="009D48BA"/>
    <w:rsid w:val="009D4900"/>
    <w:rsid w:val="009D513A"/>
    <w:rsid w:val="009D57CE"/>
    <w:rsid w:val="009D5ABA"/>
    <w:rsid w:val="009D5B55"/>
    <w:rsid w:val="009D601F"/>
    <w:rsid w:val="009D6269"/>
    <w:rsid w:val="009D6418"/>
    <w:rsid w:val="009D64D0"/>
    <w:rsid w:val="009D6647"/>
    <w:rsid w:val="009D68E6"/>
    <w:rsid w:val="009D691C"/>
    <w:rsid w:val="009D6D12"/>
    <w:rsid w:val="009D70E2"/>
    <w:rsid w:val="009D71E5"/>
    <w:rsid w:val="009D7226"/>
    <w:rsid w:val="009D751D"/>
    <w:rsid w:val="009D7988"/>
    <w:rsid w:val="009D7D7F"/>
    <w:rsid w:val="009D7EAE"/>
    <w:rsid w:val="009D7EFD"/>
    <w:rsid w:val="009D7F2E"/>
    <w:rsid w:val="009D7F7F"/>
    <w:rsid w:val="009E019C"/>
    <w:rsid w:val="009E04E1"/>
    <w:rsid w:val="009E0570"/>
    <w:rsid w:val="009E09A0"/>
    <w:rsid w:val="009E0A8A"/>
    <w:rsid w:val="009E0B7E"/>
    <w:rsid w:val="009E0BF5"/>
    <w:rsid w:val="009E0CA0"/>
    <w:rsid w:val="009E0FF1"/>
    <w:rsid w:val="009E1300"/>
    <w:rsid w:val="009E15AD"/>
    <w:rsid w:val="009E1655"/>
    <w:rsid w:val="009E225F"/>
    <w:rsid w:val="009E23DF"/>
    <w:rsid w:val="009E23E3"/>
    <w:rsid w:val="009E25D5"/>
    <w:rsid w:val="009E2694"/>
    <w:rsid w:val="009E292F"/>
    <w:rsid w:val="009E30AF"/>
    <w:rsid w:val="009E3289"/>
    <w:rsid w:val="009E3FC0"/>
    <w:rsid w:val="009E4105"/>
    <w:rsid w:val="009E4A07"/>
    <w:rsid w:val="009E4B65"/>
    <w:rsid w:val="009E4CDE"/>
    <w:rsid w:val="009E4EAA"/>
    <w:rsid w:val="009E4F9A"/>
    <w:rsid w:val="009E4FB9"/>
    <w:rsid w:val="009E506D"/>
    <w:rsid w:val="009E5116"/>
    <w:rsid w:val="009E5146"/>
    <w:rsid w:val="009E51E0"/>
    <w:rsid w:val="009E5A72"/>
    <w:rsid w:val="009E5AB0"/>
    <w:rsid w:val="009E5AB3"/>
    <w:rsid w:val="009E5B3E"/>
    <w:rsid w:val="009E5BDA"/>
    <w:rsid w:val="009E5C10"/>
    <w:rsid w:val="009E6002"/>
    <w:rsid w:val="009E617B"/>
    <w:rsid w:val="009E639C"/>
    <w:rsid w:val="009E645C"/>
    <w:rsid w:val="009E660A"/>
    <w:rsid w:val="009E6624"/>
    <w:rsid w:val="009E6783"/>
    <w:rsid w:val="009E68E0"/>
    <w:rsid w:val="009E6B6D"/>
    <w:rsid w:val="009E6C6E"/>
    <w:rsid w:val="009E6CA7"/>
    <w:rsid w:val="009E6E74"/>
    <w:rsid w:val="009E6FAA"/>
    <w:rsid w:val="009E6FAF"/>
    <w:rsid w:val="009E73CB"/>
    <w:rsid w:val="009E787C"/>
    <w:rsid w:val="009E797B"/>
    <w:rsid w:val="009E7CF1"/>
    <w:rsid w:val="009E7DC2"/>
    <w:rsid w:val="009E7FC3"/>
    <w:rsid w:val="009F0042"/>
    <w:rsid w:val="009F032C"/>
    <w:rsid w:val="009F03F3"/>
    <w:rsid w:val="009F051F"/>
    <w:rsid w:val="009F0597"/>
    <w:rsid w:val="009F062F"/>
    <w:rsid w:val="009F07ED"/>
    <w:rsid w:val="009F085B"/>
    <w:rsid w:val="009F0A21"/>
    <w:rsid w:val="009F0AFA"/>
    <w:rsid w:val="009F0CA7"/>
    <w:rsid w:val="009F0CC0"/>
    <w:rsid w:val="009F0ED7"/>
    <w:rsid w:val="009F0F91"/>
    <w:rsid w:val="009F0FFB"/>
    <w:rsid w:val="009F135D"/>
    <w:rsid w:val="009F14D9"/>
    <w:rsid w:val="009F18A9"/>
    <w:rsid w:val="009F198D"/>
    <w:rsid w:val="009F1B32"/>
    <w:rsid w:val="009F1C2C"/>
    <w:rsid w:val="009F1C57"/>
    <w:rsid w:val="009F1FE4"/>
    <w:rsid w:val="009F210C"/>
    <w:rsid w:val="009F213E"/>
    <w:rsid w:val="009F223B"/>
    <w:rsid w:val="009F23EE"/>
    <w:rsid w:val="009F260A"/>
    <w:rsid w:val="009F2757"/>
    <w:rsid w:val="009F287C"/>
    <w:rsid w:val="009F2E2E"/>
    <w:rsid w:val="009F2FF1"/>
    <w:rsid w:val="009F307E"/>
    <w:rsid w:val="009F30D1"/>
    <w:rsid w:val="009F3675"/>
    <w:rsid w:val="009F36DD"/>
    <w:rsid w:val="009F382B"/>
    <w:rsid w:val="009F3876"/>
    <w:rsid w:val="009F3F18"/>
    <w:rsid w:val="009F4407"/>
    <w:rsid w:val="009F451C"/>
    <w:rsid w:val="009F48CE"/>
    <w:rsid w:val="009F4A3C"/>
    <w:rsid w:val="009F4B97"/>
    <w:rsid w:val="009F4E3F"/>
    <w:rsid w:val="009F5C44"/>
    <w:rsid w:val="009F5CAD"/>
    <w:rsid w:val="009F5CC9"/>
    <w:rsid w:val="009F5EA1"/>
    <w:rsid w:val="009F5F79"/>
    <w:rsid w:val="009F6176"/>
    <w:rsid w:val="009F656C"/>
    <w:rsid w:val="009F6A9B"/>
    <w:rsid w:val="009F6C0E"/>
    <w:rsid w:val="009F702C"/>
    <w:rsid w:val="009F7459"/>
    <w:rsid w:val="009F76F8"/>
    <w:rsid w:val="009F7A1A"/>
    <w:rsid w:val="009F7B43"/>
    <w:rsid w:val="009F7D3A"/>
    <w:rsid w:val="00A0026D"/>
    <w:rsid w:val="00A002E0"/>
    <w:rsid w:val="00A0077F"/>
    <w:rsid w:val="00A0081D"/>
    <w:rsid w:val="00A009F2"/>
    <w:rsid w:val="00A00C72"/>
    <w:rsid w:val="00A00D13"/>
    <w:rsid w:val="00A01266"/>
    <w:rsid w:val="00A012E5"/>
    <w:rsid w:val="00A015CA"/>
    <w:rsid w:val="00A0175D"/>
    <w:rsid w:val="00A01D04"/>
    <w:rsid w:val="00A020D3"/>
    <w:rsid w:val="00A02159"/>
    <w:rsid w:val="00A02193"/>
    <w:rsid w:val="00A025FB"/>
    <w:rsid w:val="00A0260E"/>
    <w:rsid w:val="00A0292A"/>
    <w:rsid w:val="00A02ECD"/>
    <w:rsid w:val="00A02EE9"/>
    <w:rsid w:val="00A02EF9"/>
    <w:rsid w:val="00A02F5E"/>
    <w:rsid w:val="00A0303B"/>
    <w:rsid w:val="00A0374E"/>
    <w:rsid w:val="00A038AD"/>
    <w:rsid w:val="00A03ACD"/>
    <w:rsid w:val="00A03D13"/>
    <w:rsid w:val="00A04743"/>
    <w:rsid w:val="00A04E37"/>
    <w:rsid w:val="00A0552F"/>
    <w:rsid w:val="00A05963"/>
    <w:rsid w:val="00A05A1C"/>
    <w:rsid w:val="00A060DF"/>
    <w:rsid w:val="00A061D8"/>
    <w:rsid w:val="00A06335"/>
    <w:rsid w:val="00A0697D"/>
    <w:rsid w:val="00A06B9F"/>
    <w:rsid w:val="00A06C15"/>
    <w:rsid w:val="00A06CC1"/>
    <w:rsid w:val="00A06F24"/>
    <w:rsid w:val="00A07238"/>
    <w:rsid w:val="00A07613"/>
    <w:rsid w:val="00A07BBB"/>
    <w:rsid w:val="00A07F28"/>
    <w:rsid w:val="00A1020E"/>
    <w:rsid w:val="00A104A3"/>
    <w:rsid w:val="00A1081C"/>
    <w:rsid w:val="00A1084E"/>
    <w:rsid w:val="00A10B31"/>
    <w:rsid w:val="00A10E4E"/>
    <w:rsid w:val="00A10E9A"/>
    <w:rsid w:val="00A11483"/>
    <w:rsid w:val="00A116E1"/>
    <w:rsid w:val="00A120BC"/>
    <w:rsid w:val="00A120DC"/>
    <w:rsid w:val="00A1227B"/>
    <w:rsid w:val="00A1250C"/>
    <w:rsid w:val="00A12681"/>
    <w:rsid w:val="00A127FB"/>
    <w:rsid w:val="00A12A8B"/>
    <w:rsid w:val="00A12C78"/>
    <w:rsid w:val="00A12EF0"/>
    <w:rsid w:val="00A13211"/>
    <w:rsid w:val="00A134D8"/>
    <w:rsid w:val="00A135AE"/>
    <w:rsid w:val="00A13672"/>
    <w:rsid w:val="00A138B9"/>
    <w:rsid w:val="00A13BA5"/>
    <w:rsid w:val="00A13E79"/>
    <w:rsid w:val="00A141B7"/>
    <w:rsid w:val="00A142E4"/>
    <w:rsid w:val="00A1437D"/>
    <w:rsid w:val="00A1439E"/>
    <w:rsid w:val="00A1490E"/>
    <w:rsid w:val="00A14B38"/>
    <w:rsid w:val="00A14CCC"/>
    <w:rsid w:val="00A14DC0"/>
    <w:rsid w:val="00A14DEF"/>
    <w:rsid w:val="00A150B4"/>
    <w:rsid w:val="00A150B8"/>
    <w:rsid w:val="00A15196"/>
    <w:rsid w:val="00A15355"/>
    <w:rsid w:val="00A15367"/>
    <w:rsid w:val="00A158D0"/>
    <w:rsid w:val="00A15F85"/>
    <w:rsid w:val="00A16216"/>
    <w:rsid w:val="00A162D2"/>
    <w:rsid w:val="00A1691E"/>
    <w:rsid w:val="00A16B9E"/>
    <w:rsid w:val="00A17283"/>
    <w:rsid w:val="00A1729C"/>
    <w:rsid w:val="00A203DC"/>
    <w:rsid w:val="00A2040D"/>
    <w:rsid w:val="00A205D8"/>
    <w:rsid w:val="00A2065B"/>
    <w:rsid w:val="00A20888"/>
    <w:rsid w:val="00A20996"/>
    <w:rsid w:val="00A209F9"/>
    <w:rsid w:val="00A20A1E"/>
    <w:rsid w:val="00A20D3D"/>
    <w:rsid w:val="00A20E43"/>
    <w:rsid w:val="00A20EAD"/>
    <w:rsid w:val="00A210D9"/>
    <w:rsid w:val="00A21192"/>
    <w:rsid w:val="00A21260"/>
    <w:rsid w:val="00A2133B"/>
    <w:rsid w:val="00A21569"/>
    <w:rsid w:val="00A2178F"/>
    <w:rsid w:val="00A21A11"/>
    <w:rsid w:val="00A21B7D"/>
    <w:rsid w:val="00A21C57"/>
    <w:rsid w:val="00A21C91"/>
    <w:rsid w:val="00A21D3F"/>
    <w:rsid w:val="00A21F5F"/>
    <w:rsid w:val="00A21FE4"/>
    <w:rsid w:val="00A22086"/>
    <w:rsid w:val="00A229BC"/>
    <w:rsid w:val="00A229D8"/>
    <w:rsid w:val="00A2316D"/>
    <w:rsid w:val="00A23280"/>
    <w:rsid w:val="00A232F2"/>
    <w:rsid w:val="00A23864"/>
    <w:rsid w:val="00A2394D"/>
    <w:rsid w:val="00A23BE0"/>
    <w:rsid w:val="00A23D80"/>
    <w:rsid w:val="00A23E4B"/>
    <w:rsid w:val="00A23F7F"/>
    <w:rsid w:val="00A2422D"/>
    <w:rsid w:val="00A242AD"/>
    <w:rsid w:val="00A242EB"/>
    <w:rsid w:val="00A243BB"/>
    <w:rsid w:val="00A245E9"/>
    <w:rsid w:val="00A247D7"/>
    <w:rsid w:val="00A24AFB"/>
    <w:rsid w:val="00A24E90"/>
    <w:rsid w:val="00A24EC4"/>
    <w:rsid w:val="00A24F44"/>
    <w:rsid w:val="00A2505D"/>
    <w:rsid w:val="00A253BD"/>
    <w:rsid w:val="00A25601"/>
    <w:rsid w:val="00A25606"/>
    <w:rsid w:val="00A2572C"/>
    <w:rsid w:val="00A257BA"/>
    <w:rsid w:val="00A258E4"/>
    <w:rsid w:val="00A2592E"/>
    <w:rsid w:val="00A25B43"/>
    <w:rsid w:val="00A25BE6"/>
    <w:rsid w:val="00A25CF5"/>
    <w:rsid w:val="00A25D9A"/>
    <w:rsid w:val="00A25F37"/>
    <w:rsid w:val="00A260E4"/>
    <w:rsid w:val="00A261AE"/>
    <w:rsid w:val="00A262CC"/>
    <w:rsid w:val="00A263E0"/>
    <w:rsid w:val="00A26528"/>
    <w:rsid w:val="00A2667C"/>
    <w:rsid w:val="00A26713"/>
    <w:rsid w:val="00A2674B"/>
    <w:rsid w:val="00A26A06"/>
    <w:rsid w:val="00A26CFD"/>
    <w:rsid w:val="00A27201"/>
    <w:rsid w:val="00A2750B"/>
    <w:rsid w:val="00A27626"/>
    <w:rsid w:val="00A27756"/>
    <w:rsid w:val="00A30043"/>
    <w:rsid w:val="00A30346"/>
    <w:rsid w:val="00A303E4"/>
    <w:rsid w:val="00A308E1"/>
    <w:rsid w:val="00A30B1F"/>
    <w:rsid w:val="00A30B4A"/>
    <w:rsid w:val="00A30C1E"/>
    <w:rsid w:val="00A30CA3"/>
    <w:rsid w:val="00A30E98"/>
    <w:rsid w:val="00A30EAE"/>
    <w:rsid w:val="00A30F84"/>
    <w:rsid w:val="00A3185A"/>
    <w:rsid w:val="00A31D39"/>
    <w:rsid w:val="00A31ECA"/>
    <w:rsid w:val="00A31FB9"/>
    <w:rsid w:val="00A3254A"/>
    <w:rsid w:val="00A328B0"/>
    <w:rsid w:val="00A32EAB"/>
    <w:rsid w:val="00A32FD5"/>
    <w:rsid w:val="00A3306B"/>
    <w:rsid w:val="00A3312E"/>
    <w:rsid w:val="00A33530"/>
    <w:rsid w:val="00A3378A"/>
    <w:rsid w:val="00A33AD8"/>
    <w:rsid w:val="00A33AF1"/>
    <w:rsid w:val="00A33C54"/>
    <w:rsid w:val="00A33E32"/>
    <w:rsid w:val="00A344E0"/>
    <w:rsid w:val="00A34504"/>
    <w:rsid w:val="00A34829"/>
    <w:rsid w:val="00A34D4A"/>
    <w:rsid w:val="00A35271"/>
    <w:rsid w:val="00A353CB"/>
    <w:rsid w:val="00A35732"/>
    <w:rsid w:val="00A35FA2"/>
    <w:rsid w:val="00A35FFB"/>
    <w:rsid w:val="00A360C3"/>
    <w:rsid w:val="00A3616E"/>
    <w:rsid w:val="00A36374"/>
    <w:rsid w:val="00A368F8"/>
    <w:rsid w:val="00A36A45"/>
    <w:rsid w:val="00A370AB"/>
    <w:rsid w:val="00A37182"/>
    <w:rsid w:val="00A37296"/>
    <w:rsid w:val="00A376CF"/>
    <w:rsid w:val="00A408C9"/>
    <w:rsid w:val="00A408DF"/>
    <w:rsid w:val="00A41116"/>
    <w:rsid w:val="00A41256"/>
    <w:rsid w:val="00A41610"/>
    <w:rsid w:val="00A41649"/>
    <w:rsid w:val="00A41678"/>
    <w:rsid w:val="00A41710"/>
    <w:rsid w:val="00A41DB2"/>
    <w:rsid w:val="00A423D0"/>
    <w:rsid w:val="00A42514"/>
    <w:rsid w:val="00A42D44"/>
    <w:rsid w:val="00A42DDF"/>
    <w:rsid w:val="00A4306C"/>
    <w:rsid w:val="00A43217"/>
    <w:rsid w:val="00A43430"/>
    <w:rsid w:val="00A4347C"/>
    <w:rsid w:val="00A4357E"/>
    <w:rsid w:val="00A4375D"/>
    <w:rsid w:val="00A439A0"/>
    <w:rsid w:val="00A43A68"/>
    <w:rsid w:val="00A43BC6"/>
    <w:rsid w:val="00A43BCA"/>
    <w:rsid w:val="00A43DDE"/>
    <w:rsid w:val="00A43EB6"/>
    <w:rsid w:val="00A44221"/>
    <w:rsid w:val="00A44294"/>
    <w:rsid w:val="00A44606"/>
    <w:rsid w:val="00A4460F"/>
    <w:rsid w:val="00A446F0"/>
    <w:rsid w:val="00A447E6"/>
    <w:rsid w:val="00A44B99"/>
    <w:rsid w:val="00A44C24"/>
    <w:rsid w:val="00A44E16"/>
    <w:rsid w:val="00A450FA"/>
    <w:rsid w:val="00A451F1"/>
    <w:rsid w:val="00A45A2B"/>
    <w:rsid w:val="00A45D28"/>
    <w:rsid w:val="00A46074"/>
    <w:rsid w:val="00A460E1"/>
    <w:rsid w:val="00A466AF"/>
    <w:rsid w:val="00A466C0"/>
    <w:rsid w:val="00A46859"/>
    <w:rsid w:val="00A46B53"/>
    <w:rsid w:val="00A46C46"/>
    <w:rsid w:val="00A46DEB"/>
    <w:rsid w:val="00A46E50"/>
    <w:rsid w:val="00A46F90"/>
    <w:rsid w:val="00A47207"/>
    <w:rsid w:val="00A474FF"/>
    <w:rsid w:val="00A475AB"/>
    <w:rsid w:val="00A4782E"/>
    <w:rsid w:val="00A47B01"/>
    <w:rsid w:val="00A47C37"/>
    <w:rsid w:val="00A5001F"/>
    <w:rsid w:val="00A50447"/>
    <w:rsid w:val="00A504E4"/>
    <w:rsid w:val="00A507E1"/>
    <w:rsid w:val="00A508C8"/>
    <w:rsid w:val="00A50925"/>
    <w:rsid w:val="00A50B46"/>
    <w:rsid w:val="00A50D34"/>
    <w:rsid w:val="00A5113D"/>
    <w:rsid w:val="00A51440"/>
    <w:rsid w:val="00A514D1"/>
    <w:rsid w:val="00A5166F"/>
    <w:rsid w:val="00A519A1"/>
    <w:rsid w:val="00A51FE4"/>
    <w:rsid w:val="00A52323"/>
    <w:rsid w:val="00A524B1"/>
    <w:rsid w:val="00A52819"/>
    <w:rsid w:val="00A52D99"/>
    <w:rsid w:val="00A53555"/>
    <w:rsid w:val="00A535DF"/>
    <w:rsid w:val="00A5365C"/>
    <w:rsid w:val="00A53D4B"/>
    <w:rsid w:val="00A53DCB"/>
    <w:rsid w:val="00A541AC"/>
    <w:rsid w:val="00A541AD"/>
    <w:rsid w:val="00A543BA"/>
    <w:rsid w:val="00A54606"/>
    <w:rsid w:val="00A54916"/>
    <w:rsid w:val="00A54AB4"/>
    <w:rsid w:val="00A54B26"/>
    <w:rsid w:val="00A54D04"/>
    <w:rsid w:val="00A54DD0"/>
    <w:rsid w:val="00A55269"/>
    <w:rsid w:val="00A553B1"/>
    <w:rsid w:val="00A5544C"/>
    <w:rsid w:val="00A5545B"/>
    <w:rsid w:val="00A55548"/>
    <w:rsid w:val="00A55741"/>
    <w:rsid w:val="00A557D7"/>
    <w:rsid w:val="00A55879"/>
    <w:rsid w:val="00A55A5C"/>
    <w:rsid w:val="00A55E55"/>
    <w:rsid w:val="00A561DC"/>
    <w:rsid w:val="00A564DD"/>
    <w:rsid w:val="00A56639"/>
    <w:rsid w:val="00A5679B"/>
    <w:rsid w:val="00A56876"/>
    <w:rsid w:val="00A56995"/>
    <w:rsid w:val="00A56A9C"/>
    <w:rsid w:val="00A56B37"/>
    <w:rsid w:val="00A57333"/>
    <w:rsid w:val="00A5745E"/>
    <w:rsid w:val="00A574BD"/>
    <w:rsid w:val="00A57560"/>
    <w:rsid w:val="00A5770A"/>
    <w:rsid w:val="00A578D8"/>
    <w:rsid w:val="00A57F77"/>
    <w:rsid w:val="00A605E3"/>
    <w:rsid w:val="00A60974"/>
    <w:rsid w:val="00A61096"/>
    <w:rsid w:val="00A610C7"/>
    <w:rsid w:val="00A612F7"/>
    <w:rsid w:val="00A613CD"/>
    <w:rsid w:val="00A61753"/>
    <w:rsid w:val="00A61CAA"/>
    <w:rsid w:val="00A61EDA"/>
    <w:rsid w:val="00A61F22"/>
    <w:rsid w:val="00A620AB"/>
    <w:rsid w:val="00A620F0"/>
    <w:rsid w:val="00A62246"/>
    <w:rsid w:val="00A622AC"/>
    <w:rsid w:val="00A622CF"/>
    <w:rsid w:val="00A62696"/>
    <w:rsid w:val="00A62764"/>
    <w:rsid w:val="00A62FCC"/>
    <w:rsid w:val="00A6305C"/>
    <w:rsid w:val="00A631AB"/>
    <w:rsid w:val="00A631D3"/>
    <w:rsid w:val="00A63454"/>
    <w:rsid w:val="00A638A2"/>
    <w:rsid w:val="00A63D75"/>
    <w:rsid w:val="00A63F34"/>
    <w:rsid w:val="00A6405C"/>
    <w:rsid w:val="00A640CB"/>
    <w:rsid w:val="00A641CA"/>
    <w:rsid w:val="00A644C5"/>
    <w:rsid w:val="00A64532"/>
    <w:rsid w:val="00A6470A"/>
    <w:rsid w:val="00A64A38"/>
    <w:rsid w:val="00A64BDF"/>
    <w:rsid w:val="00A64C4C"/>
    <w:rsid w:val="00A64D73"/>
    <w:rsid w:val="00A64F3C"/>
    <w:rsid w:val="00A65070"/>
    <w:rsid w:val="00A65112"/>
    <w:rsid w:val="00A6539C"/>
    <w:rsid w:val="00A65885"/>
    <w:rsid w:val="00A6597C"/>
    <w:rsid w:val="00A65AC1"/>
    <w:rsid w:val="00A65CF8"/>
    <w:rsid w:val="00A65CFD"/>
    <w:rsid w:val="00A65EEC"/>
    <w:rsid w:val="00A66356"/>
    <w:rsid w:val="00A665E2"/>
    <w:rsid w:val="00A669B4"/>
    <w:rsid w:val="00A66BA9"/>
    <w:rsid w:val="00A66D10"/>
    <w:rsid w:val="00A6702F"/>
    <w:rsid w:val="00A6722E"/>
    <w:rsid w:val="00A6758B"/>
    <w:rsid w:val="00A678E0"/>
    <w:rsid w:val="00A67BA9"/>
    <w:rsid w:val="00A67DC3"/>
    <w:rsid w:val="00A70392"/>
    <w:rsid w:val="00A70689"/>
    <w:rsid w:val="00A70CF0"/>
    <w:rsid w:val="00A710D4"/>
    <w:rsid w:val="00A714FE"/>
    <w:rsid w:val="00A71503"/>
    <w:rsid w:val="00A71656"/>
    <w:rsid w:val="00A71681"/>
    <w:rsid w:val="00A716F5"/>
    <w:rsid w:val="00A719EA"/>
    <w:rsid w:val="00A71AF1"/>
    <w:rsid w:val="00A71B13"/>
    <w:rsid w:val="00A71B4B"/>
    <w:rsid w:val="00A71E81"/>
    <w:rsid w:val="00A71EAA"/>
    <w:rsid w:val="00A71F69"/>
    <w:rsid w:val="00A725E6"/>
    <w:rsid w:val="00A7318E"/>
    <w:rsid w:val="00A73463"/>
    <w:rsid w:val="00A73474"/>
    <w:rsid w:val="00A736DB"/>
    <w:rsid w:val="00A738AB"/>
    <w:rsid w:val="00A73C7C"/>
    <w:rsid w:val="00A73F00"/>
    <w:rsid w:val="00A742C3"/>
    <w:rsid w:val="00A74C76"/>
    <w:rsid w:val="00A752E5"/>
    <w:rsid w:val="00A75467"/>
    <w:rsid w:val="00A7547B"/>
    <w:rsid w:val="00A75579"/>
    <w:rsid w:val="00A7586A"/>
    <w:rsid w:val="00A759C0"/>
    <w:rsid w:val="00A75BD3"/>
    <w:rsid w:val="00A75C07"/>
    <w:rsid w:val="00A75E68"/>
    <w:rsid w:val="00A76167"/>
    <w:rsid w:val="00A76D65"/>
    <w:rsid w:val="00A77278"/>
    <w:rsid w:val="00A7728E"/>
    <w:rsid w:val="00A775D6"/>
    <w:rsid w:val="00A775F2"/>
    <w:rsid w:val="00A776AB"/>
    <w:rsid w:val="00A77ADA"/>
    <w:rsid w:val="00A77CC0"/>
    <w:rsid w:val="00A77CDA"/>
    <w:rsid w:val="00A804F8"/>
    <w:rsid w:val="00A805B7"/>
    <w:rsid w:val="00A80629"/>
    <w:rsid w:val="00A807E9"/>
    <w:rsid w:val="00A80BA9"/>
    <w:rsid w:val="00A80C19"/>
    <w:rsid w:val="00A80F8D"/>
    <w:rsid w:val="00A811C2"/>
    <w:rsid w:val="00A81219"/>
    <w:rsid w:val="00A81861"/>
    <w:rsid w:val="00A818ED"/>
    <w:rsid w:val="00A8196D"/>
    <w:rsid w:val="00A8199C"/>
    <w:rsid w:val="00A81A5C"/>
    <w:rsid w:val="00A81B94"/>
    <w:rsid w:val="00A820A6"/>
    <w:rsid w:val="00A822E5"/>
    <w:rsid w:val="00A8230C"/>
    <w:rsid w:val="00A82461"/>
    <w:rsid w:val="00A8249C"/>
    <w:rsid w:val="00A82BD9"/>
    <w:rsid w:val="00A8313B"/>
    <w:rsid w:val="00A8349E"/>
    <w:rsid w:val="00A834CF"/>
    <w:rsid w:val="00A83643"/>
    <w:rsid w:val="00A83713"/>
    <w:rsid w:val="00A838B0"/>
    <w:rsid w:val="00A839E2"/>
    <w:rsid w:val="00A83BA0"/>
    <w:rsid w:val="00A84024"/>
    <w:rsid w:val="00A8472C"/>
    <w:rsid w:val="00A847D3"/>
    <w:rsid w:val="00A84816"/>
    <w:rsid w:val="00A84A85"/>
    <w:rsid w:val="00A84CCE"/>
    <w:rsid w:val="00A84D27"/>
    <w:rsid w:val="00A85436"/>
    <w:rsid w:val="00A858A8"/>
    <w:rsid w:val="00A859AB"/>
    <w:rsid w:val="00A859B4"/>
    <w:rsid w:val="00A85B72"/>
    <w:rsid w:val="00A8603C"/>
    <w:rsid w:val="00A86046"/>
    <w:rsid w:val="00A86295"/>
    <w:rsid w:val="00A864FC"/>
    <w:rsid w:val="00A865FF"/>
    <w:rsid w:val="00A86731"/>
    <w:rsid w:val="00A867F5"/>
    <w:rsid w:val="00A86C2B"/>
    <w:rsid w:val="00A86E63"/>
    <w:rsid w:val="00A86F53"/>
    <w:rsid w:val="00A87009"/>
    <w:rsid w:val="00A87345"/>
    <w:rsid w:val="00A8744D"/>
    <w:rsid w:val="00A87734"/>
    <w:rsid w:val="00A87BF6"/>
    <w:rsid w:val="00A87D76"/>
    <w:rsid w:val="00A87F14"/>
    <w:rsid w:val="00A87FFD"/>
    <w:rsid w:val="00A90545"/>
    <w:rsid w:val="00A905B4"/>
    <w:rsid w:val="00A90644"/>
    <w:rsid w:val="00A90A03"/>
    <w:rsid w:val="00A90C5F"/>
    <w:rsid w:val="00A90CBF"/>
    <w:rsid w:val="00A9152B"/>
    <w:rsid w:val="00A917EC"/>
    <w:rsid w:val="00A91898"/>
    <w:rsid w:val="00A919EB"/>
    <w:rsid w:val="00A91DEC"/>
    <w:rsid w:val="00A91EA6"/>
    <w:rsid w:val="00A921F9"/>
    <w:rsid w:val="00A92264"/>
    <w:rsid w:val="00A92379"/>
    <w:rsid w:val="00A927C8"/>
    <w:rsid w:val="00A92DAD"/>
    <w:rsid w:val="00A92FC3"/>
    <w:rsid w:val="00A9346C"/>
    <w:rsid w:val="00A937CF"/>
    <w:rsid w:val="00A938AD"/>
    <w:rsid w:val="00A93A44"/>
    <w:rsid w:val="00A93CF7"/>
    <w:rsid w:val="00A940B3"/>
    <w:rsid w:val="00A942D1"/>
    <w:rsid w:val="00A9471A"/>
    <w:rsid w:val="00A94B65"/>
    <w:rsid w:val="00A94C02"/>
    <w:rsid w:val="00A94C85"/>
    <w:rsid w:val="00A95316"/>
    <w:rsid w:val="00A957B1"/>
    <w:rsid w:val="00A957C7"/>
    <w:rsid w:val="00A95CE6"/>
    <w:rsid w:val="00A95DF2"/>
    <w:rsid w:val="00A965CD"/>
    <w:rsid w:val="00A96895"/>
    <w:rsid w:val="00A969B7"/>
    <w:rsid w:val="00A96F1B"/>
    <w:rsid w:val="00A971A7"/>
    <w:rsid w:val="00A975DE"/>
    <w:rsid w:val="00A97792"/>
    <w:rsid w:val="00A97BC8"/>
    <w:rsid w:val="00A97E31"/>
    <w:rsid w:val="00A97EE3"/>
    <w:rsid w:val="00AA07B5"/>
    <w:rsid w:val="00AA0F6E"/>
    <w:rsid w:val="00AA10CF"/>
    <w:rsid w:val="00AA12B9"/>
    <w:rsid w:val="00AA15E5"/>
    <w:rsid w:val="00AA1723"/>
    <w:rsid w:val="00AA18E2"/>
    <w:rsid w:val="00AA1A14"/>
    <w:rsid w:val="00AA1AEB"/>
    <w:rsid w:val="00AA2023"/>
    <w:rsid w:val="00AA2312"/>
    <w:rsid w:val="00AA2789"/>
    <w:rsid w:val="00AA27C2"/>
    <w:rsid w:val="00AA2806"/>
    <w:rsid w:val="00AA2A18"/>
    <w:rsid w:val="00AA2B1A"/>
    <w:rsid w:val="00AA2B8B"/>
    <w:rsid w:val="00AA2D53"/>
    <w:rsid w:val="00AA3108"/>
    <w:rsid w:val="00AA3825"/>
    <w:rsid w:val="00AA3C5A"/>
    <w:rsid w:val="00AA421C"/>
    <w:rsid w:val="00AA48E1"/>
    <w:rsid w:val="00AA4A53"/>
    <w:rsid w:val="00AA4D4E"/>
    <w:rsid w:val="00AA4E61"/>
    <w:rsid w:val="00AA5190"/>
    <w:rsid w:val="00AA524C"/>
    <w:rsid w:val="00AA579E"/>
    <w:rsid w:val="00AA5A80"/>
    <w:rsid w:val="00AA5DC8"/>
    <w:rsid w:val="00AA624C"/>
    <w:rsid w:val="00AA64BB"/>
    <w:rsid w:val="00AA66DA"/>
    <w:rsid w:val="00AA66DD"/>
    <w:rsid w:val="00AA6B7D"/>
    <w:rsid w:val="00AA6CE7"/>
    <w:rsid w:val="00AA6E6D"/>
    <w:rsid w:val="00AA6F29"/>
    <w:rsid w:val="00AA7259"/>
    <w:rsid w:val="00AA7B36"/>
    <w:rsid w:val="00AA7B4E"/>
    <w:rsid w:val="00AA7DF0"/>
    <w:rsid w:val="00AB040F"/>
    <w:rsid w:val="00AB074D"/>
    <w:rsid w:val="00AB07C9"/>
    <w:rsid w:val="00AB0846"/>
    <w:rsid w:val="00AB0894"/>
    <w:rsid w:val="00AB09B7"/>
    <w:rsid w:val="00AB0E61"/>
    <w:rsid w:val="00AB1023"/>
    <w:rsid w:val="00AB10A2"/>
    <w:rsid w:val="00AB1747"/>
    <w:rsid w:val="00AB1CFC"/>
    <w:rsid w:val="00AB213C"/>
    <w:rsid w:val="00AB21A0"/>
    <w:rsid w:val="00AB23B0"/>
    <w:rsid w:val="00AB26BF"/>
    <w:rsid w:val="00AB27D2"/>
    <w:rsid w:val="00AB28EC"/>
    <w:rsid w:val="00AB2929"/>
    <w:rsid w:val="00AB2AB8"/>
    <w:rsid w:val="00AB2AEA"/>
    <w:rsid w:val="00AB2C76"/>
    <w:rsid w:val="00AB2F49"/>
    <w:rsid w:val="00AB353E"/>
    <w:rsid w:val="00AB3574"/>
    <w:rsid w:val="00AB39E2"/>
    <w:rsid w:val="00AB3C51"/>
    <w:rsid w:val="00AB3DCA"/>
    <w:rsid w:val="00AB3E10"/>
    <w:rsid w:val="00AB404E"/>
    <w:rsid w:val="00AB40DF"/>
    <w:rsid w:val="00AB42BE"/>
    <w:rsid w:val="00AB45B0"/>
    <w:rsid w:val="00AB4B00"/>
    <w:rsid w:val="00AB4BE4"/>
    <w:rsid w:val="00AB5012"/>
    <w:rsid w:val="00AB526B"/>
    <w:rsid w:val="00AB552F"/>
    <w:rsid w:val="00AB5658"/>
    <w:rsid w:val="00AB5945"/>
    <w:rsid w:val="00AB5ACA"/>
    <w:rsid w:val="00AB5AFB"/>
    <w:rsid w:val="00AB5ED5"/>
    <w:rsid w:val="00AB5FF2"/>
    <w:rsid w:val="00AB62DE"/>
    <w:rsid w:val="00AB6495"/>
    <w:rsid w:val="00AB68C0"/>
    <w:rsid w:val="00AB6BB1"/>
    <w:rsid w:val="00AB6F19"/>
    <w:rsid w:val="00AB777A"/>
    <w:rsid w:val="00AB7793"/>
    <w:rsid w:val="00AB77E0"/>
    <w:rsid w:val="00AB7823"/>
    <w:rsid w:val="00AB78F2"/>
    <w:rsid w:val="00AB7B9E"/>
    <w:rsid w:val="00AB7BC6"/>
    <w:rsid w:val="00AB7CE5"/>
    <w:rsid w:val="00AB7E1C"/>
    <w:rsid w:val="00AB7FC2"/>
    <w:rsid w:val="00AC040F"/>
    <w:rsid w:val="00AC0412"/>
    <w:rsid w:val="00AC08F3"/>
    <w:rsid w:val="00AC09C3"/>
    <w:rsid w:val="00AC0F72"/>
    <w:rsid w:val="00AC11E8"/>
    <w:rsid w:val="00AC1264"/>
    <w:rsid w:val="00AC1447"/>
    <w:rsid w:val="00AC17D9"/>
    <w:rsid w:val="00AC19AD"/>
    <w:rsid w:val="00AC1C88"/>
    <w:rsid w:val="00AC1E37"/>
    <w:rsid w:val="00AC1F55"/>
    <w:rsid w:val="00AC1FB2"/>
    <w:rsid w:val="00AC2119"/>
    <w:rsid w:val="00AC230B"/>
    <w:rsid w:val="00AC2588"/>
    <w:rsid w:val="00AC2632"/>
    <w:rsid w:val="00AC2C35"/>
    <w:rsid w:val="00AC3142"/>
    <w:rsid w:val="00AC34E2"/>
    <w:rsid w:val="00AC36F0"/>
    <w:rsid w:val="00AC3C54"/>
    <w:rsid w:val="00AC3C62"/>
    <w:rsid w:val="00AC3D59"/>
    <w:rsid w:val="00AC3DF3"/>
    <w:rsid w:val="00AC408F"/>
    <w:rsid w:val="00AC40B9"/>
    <w:rsid w:val="00AC40E7"/>
    <w:rsid w:val="00AC4182"/>
    <w:rsid w:val="00AC43D6"/>
    <w:rsid w:val="00AC43DC"/>
    <w:rsid w:val="00AC44BA"/>
    <w:rsid w:val="00AC4816"/>
    <w:rsid w:val="00AC48C3"/>
    <w:rsid w:val="00AC48ED"/>
    <w:rsid w:val="00AC4925"/>
    <w:rsid w:val="00AC4BC5"/>
    <w:rsid w:val="00AC4CCB"/>
    <w:rsid w:val="00AC4E27"/>
    <w:rsid w:val="00AC506B"/>
    <w:rsid w:val="00AC5074"/>
    <w:rsid w:val="00AC5195"/>
    <w:rsid w:val="00AC5323"/>
    <w:rsid w:val="00AC54E9"/>
    <w:rsid w:val="00AC5AC0"/>
    <w:rsid w:val="00AC5B0D"/>
    <w:rsid w:val="00AC5B8B"/>
    <w:rsid w:val="00AC5E27"/>
    <w:rsid w:val="00AC5F23"/>
    <w:rsid w:val="00AC5F6E"/>
    <w:rsid w:val="00AC6011"/>
    <w:rsid w:val="00AC6242"/>
    <w:rsid w:val="00AC6304"/>
    <w:rsid w:val="00AC6689"/>
    <w:rsid w:val="00AC697B"/>
    <w:rsid w:val="00AC6B62"/>
    <w:rsid w:val="00AC6D88"/>
    <w:rsid w:val="00AC6DC6"/>
    <w:rsid w:val="00AC6E02"/>
    <w:rsid w:val="00AC6FEC"/>
    <w:rsid w:val="00AC709E"/>
    <w:rsid w:val="00AC7805"/>
    <w:rsid w:val="00AC78B1"/>
    <w:rsid w:val="00AC7B43"/>
    <w:rsid w:val="00AC7B47"/>
    <w:rsid w:val="00AC7E1D"/>
    <w:rsid w:val="00AC7F2E"/>
    <w:rsid w:val="00AC7FFC"/>
    <w:rsid w:val="00AD003A"/>
    <w:rsid w:val="00AD02EF"/>
    <w:rsid w:val="00AD06E3"/>
    <w:rsid w:val="00AD0A2D"/>
    <w:rsid w:val="00AD0A6C"/>
    <w:rsid w:val="00AD0AEF"/>
    <w:rsid w:val="00AD0BE8"/>
    <w:rsid w:val="00AD11AF"/>
    <w:rsid w:val="00AD1A18"/>
    <w:rsid w:val="00AD1BB5"/>
    <w:rsid w:val="00AD20CF"/>
    <w:rsid w:val="00AD2165"/>
    <w:rsid w:val="00AD21FC"/>
    <w:rsid w:val="00AD23CB"/>
    <w:rsid w:val="00AD23F4"/>
    <w:rsid w:val="00AD275F"/>
    <w:rsid w:val="00AD2CCE"/>
    <w:rsid w:val="00AD2E7C"/>
    <w:rsid w:val="00AD3030"/>
    <w:rsid w:val="00AD30D1"/>
    <w:rsid w:val="00AD39F0"/>
    <w:rsid w:val="00AD4177"/>
    <w:rsid w:val="00AD44AB"/>
    <w:rsid w:val="00AD4584"/>
    <w:rsid w:val="00AD48DA"/>
    <w:rsid w:val="00AD4A39"/>
    <w:rsid w:val="00AD4A6A"/>
    <w:rsid w:val="00AD4C85"/>
    <w:rsid w:val="00AD4D6A"/>
    <w:rsid w:val="00AD4F2F"/>
    <w:rsid w:val="00AD5348"/>
    <w:rsid w:val="00AD5466"/>
    <w:rsid w:val="00AD56D9"/>
    <w:rsid w:val="00AD5C60"/>
    <w:rsid w:val="00AD601D"/>
    <w:rsid w:val="00AD61C9"/>
    <w:rsid w:val="00AD62DA"/>
    <w:rsid w:val="00AD638B"/>
    <w:rsid w:val="00AD64DC"/>
    <w:rsid w:val="00AD6B2E"/>
    <w:rsid w:val="00AD6B83"/>
    <w:rsid w:val="00AD6BDE"/>
    <w:rsid w:val="00AD6E00"/>
    <w:rsid w:val="00AD712A"/>
    <w:rsid w:val="00AD7298"/>
    <w:rsid w:val="00AD7B46"/>
    <w:rsid w:val="00AD7C44"/>
    <w:rsid w:val="00AD7C9C"/>
    <w:rsid w:val="00AD7DD0"/>
    <w:rsid w:val="00AE0058"/>
    <w:rsid w:val="00AE027E"/>
    <w:rsid w:val="00AE02B9"/>
    <w:rsid w:val="00AE072A"/>
    <w:rsid w:val="00AE0810"/>
    <w:rsid w:val="00AE08E6"/>
    <w:rsid w:val="00AE0911"/>
    <w:rsid w:val="00AE095B"/>
    <w:rsid w:val="00AE0A1B"/>
    <w:rsid w:val="00AE0C27"/>
    <w:rsid w:val="00AE0D47"/>
    <w:rsid w:val="00AE0FE5"/>
    <w:rsid w:val="00AE13DA"/>
    <w:rsid w:val="00AE156B"/>
    <w:rsid w:val="00AE15AF"/>
    <w:rsid w:val="00AE1857"/>
    <w:rsid w:val="00AE1C43"/>
    <w:rsid w:val="00AE1C4D"/>
    <w:rsid w:val="00AE1DEF"/>
    <w:rsid w:val="00AE1E47"/>
    <w:rsid w:val="00AE1EA1"/>
    <w:rsid w:val="00AE1F9D"/>
    <w:rsid w:val="00AE2740"/>
    <w:rsid w:val="00AE289F"/>
    <w:rsid w:val="00AE28CA"/>
    <w:rsid w:val="00AE296E"/>
    <w:rsid w:val="00AE2A90"/>
    <w:rsid w:val="00AE2CEE"/>
    <w:rsid w:val="00AE2D9A"/>
    <w:rsid w:val="00AE2F8C"/>
    <w:rsid w:val="00AE312D"/>
    <w:rsid w:val="00AE3322"/>
    <w:rsid w:val="00AE33AF"/>
    <w:rsid w:val="00AE3411"/>
    <w:rsid w:val="00AE352D"/>
    <w:rsid w:val="00AE36C6"/>
    <w:rsid w:val="00AE3709"/>
    <w:rsid w:val="00AE38DA"/>
    <w:rsid w:val="00AE3BB0"/>
    <w:rsid w:val="00AE3C28"/>
    <w:rsid w:val="00AE424B"/>
    <w:rsid w:val="00AE4511"/>
    <w:rsid w:val="00AE473D"/>
    <w:rsid w:val="00AE4A13"/>
    <w:rsid w:val="00AE4C02"/>
    <w:rsid w:val="00AE4E00"/>
    <w:rsid w:val="00AE4F76"/>
    <w:rsid w:val="00AE4F7D"/>
    <w:rsid w:val="00AE5387"/>
    <w:rsid w:val="00AE561D"/>
    <w:rsid w:val="00AE5719"/>
    <w:rsid w:val="00AE573C"/>
    <w:rsid w:val="00AE59A6"/>
    <w:rsid w:val="00AE5B3A"/>
    <w:rsid w:val="00AE5D9C"/>
    <w:rsid w:val="00AE660A"/>
    <w:rsid w:val="00AE6625"/>
    <w:rsid w:val="00AE68A6"/>
    <w:rsid w:val="00AE6CD7"/>
    <w:rsid w:val="00AE755A"/>
    <w:rsid w:val="00AE7882"/>
    <w:rsid w:val="00AE79A0"/>
    <w:rsid w:val="00AEA602"/>
    <w:rsid w:val="00AF015F"/>
    <w:rsid w:val="00AF0175"/>
    <w:rsid w:val="00AF018D"/>
    <w:rsid w:val="00AF0536"/>
    <w:rsid w:val="00AF05E6"/>
    <w:rsid w:val="00AF0833"/>
    <w:rsid w:val="00AF0EC6"/>
    <w:rsid w:val="00AF0F01"/>
    <w:rsid w:val="00AF1062"/>
    <w:rsid w:val="00AF13F0"/>
    <w:rsid w:val="00AF1455"/>
    <w:rsid w:val="00AF1904"/>
    <w:rsid w:val="00AF1FFE"/>
    <w:rsid w:val="00AF209D"/>
    <w:rsid w:val="00AF2196"/>
    <w:rsid w:val="00AF2518"/>
    <w:rsid w:val="00AF26E6"/>
    <w:rsid w:val="00AF27ED"/>
    <w:rsid w:val="00AF2C9C"/>
    <w:rsid w:val="00AF2E18"/>
    <w:rsid w:val="00AF2E92"/>
    <w:rsid w:val="00AF30AF"/>
    <w:rsid w:val="00AF30FC"/>
    <w:rsid w:val="00AF344A"/>
    <w:rsid w:val="00AF3572"/>
    <w:rsid w:val="00AF37B0"/>
    <w:rsid w:val="00AF39C0"/>
    <w:rsid w:val="00AF40B0"/>
    <w:rsid w:val="00AF43C7"/>
    <w:rsid w:val="00AF45EF"/>
    <w:rsid w:val="00AF4627"/>
    <w:rsid w:val="00AF46DC"/>
    <w:rsid w:val="00AF46E0"/>
    <w:rsid w:val="00AF4A82"/>
    <w:rsid w:val="00AF4DA3"/>
    <w:rsid w:val="00AF4E55"/>
    <w:rsid w:val="00AF56DA"/>
    <w:rsid w:val="00AF5731"/>
    <w:rsid w:val="00AF5A0B"/>
    <w:rsid w:val="00AF5A70"/>
    <w:rsid w:val="00AF5ADA"/>
    <w:rsid w:val="00AF5CBA"/>
    <w:rsid w:val="00AF5D80"/>
    <w:rsid w:val="00AF648F"/>
    <w:rsid w:val="00AF666E"/>
    <w:rsid w:val="00AF68CD"/>
    <w:rsid w:val="00AF68EE"/>
    <w:rsid w:val="00AF6C57"/>
    <w:rsid w:val="00AF7051"/>
    <w:rsid w:val="00AF7160"/>
    <w:rsid w:val="00AF739A"/>
    <w:rsid w:val="00AF7483"/>
    <w:rsid w:val="00AF78FD"/>
    <w:rsid w:val="00AF7911"/>
    <w:rsid w:val="00AF7C38"/>
    <w:rsid w:val="00AF7CBE"/>
    <w:rsid w:val="00B00164"/>
    <w:rsid w:val="00B001A9"/>
    <w:rsid w:val="00B00431"/>
    <w:rsid w:val="00B00902"/>
    <w:rsid w:val="00B0098F"/>
    <w:rsid w:val="00B00A59"/>
    <w:rsid w:val="00B0162C"/>
    <w:rsid w:val="00B016F7"/>
    <w:rsid w:val="00B017E2"/>
    <w:rsid w:val="00B018BB"/>
    <w:rsid w:val="00B01C97"/>
    <w:rsid w:val="00B01D03"/>
    <w:rsid w:val="00B01D3C"/>
    <w:rsid w:val="00B01EE8"/>
    <w:rsid w:val="00B02433"/>
    <w:rsid w:val="00B02C4A"/>
    <w:rsid w:val="00B02F87"/>
    <w:rsid w:val="00B0322D"/>
    <w:rsid w:val="00B036C1"/>
    <w:rsid w:val="00B0394E"/>
    <w:rsid w:val="00B03AFF"/>
    <w:rsid w:val="00B03CAD"/>
    <w:rsid w:val="00B0404A"/>
    <w:rsid w:val="00B04443"/>
    <w:rsid w:val="00B044C0"/>
    <w:rsid w:val="00B04565"/>
    <w:rsid w:val="00B045DA"/>
    <w:rsid w:val="00B04791"/>
    <w:rsid w:val="00B0482F"/>
    <w:rsid w:val="00B04B43"/>
    <w:rsid w:val="00B04B8C"/>
    <w:rsid w:val="00B04DF3"/>
    <w:rsid w:val="00B0547F"/>
    <w:rsid w:val="00B05669"/>
    <w:rsid w:val="00B0599D"/>
    <w:rsid w:val="00B05BED"/>
    <w:rsid w:val="00B05C96"/>
    <w:rsid w:val="00B06069"/>
    <w:rsid w:val="00B060C1"/>
    <w:rsid w:val="00B067D9"/>
    <w:rsid w:val="00B06AA6"/>
    <w:rsid w:val="00B06AF2"/>
    <w:rsid w:val="00B06B22"/>
    <w:rsid w:val="00B06B42"/>
    <w:rsid w:val="00B06FEC"/>
    <w:rsid w:val="00B07499"/>
    <w:rsid w:val="00B07960"/>
    <w:rsid w:val="00B07969"/>
    <w:rsid w:val="00B07C82"/>
    <w:rsid w:val="00B07F5D"/>
    <w:rsid w:val="00B07FF0"/>
    <w:rsid w:val="00B1007B"/>
    <w:rsid w:val="00B100F1"/>
    <w:rsid w:val="00B103E3"/>
    <w:rsid w:val="00B10E26"/>
    <w:rsid w:val="00B10F50"/>
    <w:rsid w:val="00B10FA2"/>
    <w:rsid w:val="00B115C5"/>
    <w:rsid w:val="00B117C9"/>
    <w:rsid w:val="00B118C4"/>
    <w:rsid w:val="00B11BAF"/>
    <w:rsid w:val="00B11C74"/>
    <w:rsid w:val="00B11F0E"/>
    <w:rsid w:val="00B120D4"/>
    <w:rsid w:val="00B1234D"/>
    <w:rsid w:val="00B1235D"/>
    <w:rsid w:val="00B1269C"/>
    <w:rsid w:val="00B127A5"/>
    <w:rsid w:val="00B12E3F"/>
    <w:rsid w:val="00B12E40"/>
    <w:rsid w:val="00B1317B"/>
    <w:rsid w:val="00B1318D"/>
    <w:rsid w:val="00B133F8"/>
    <w:rsid w:val="00B134A9"/>
    <w:rsid w:val="00B13744"/>
    <w:rsid w:val="00B137AB"/>
    <w:rsid w:val="00B139BE"/>
    <w:rsid w:val="00B13C19"/>
    <w:rsid w:val="00B13CE3"/>
    <w:rsid w:val="00B13E6E"/>
    <w:rsid w:val="00B13E8F"/>
    <w:rsid w:val="00B13F91"/>
    <w:rsid w:val="00B1457D"/>
    <w:rsid w:val="00B147B2"/>
    <w:rsid w:val="00B147C2"/>
    <w:rsid w:val="00B148E1"/>
    <w:rsid w:val="00B148EF"/>
    <w:rsid w:val="00B14B6C"/>
    <w:rsid w:val="00B14CDA"/>
    <w:rsid w:val="00B15188"/>
    <w:rsid w:val="00B15193"/>
    <w:rsid w:val="00B152FF"/>
    <w:rsid w:val="00B154AF"/>
    <w:rsid w:val="00B1577D"/>
    <w:rsid w:val="00B15A08"/>
    <w:rsid w:val="00B15F57"/>
    <w:rsid w:val="00B16056"/>
    <w:rsid w:val="00B16224"/>
    <w:rsid w:val="00B16288"/>
    <w:rsid w:val="00B165EA"/>
    <w:rsid w:val="00B1670E"/>
    <w:rsid w:val="00B167D0"/>
    <w:rsid w:val="00B167E5"/>
    <w:rsid w:val="00B16826"/>
    <w:rsid w:val="00B16947"/>
    <w:rsid w:val="00B16D84"/>
    <w:rsid w:val="00B16ECC"/>
    <w:rsid w:val="00B17064"/>
    <w:rsid w:val="00B1739B"/>
    <w:rsid w:val="00B17BE7"/>
    <w:rsid w:val="00B17D38"/>
    <w:rsid w:val="00B17D59"/>
    <w:rsid w:val="00B17D94"/>
    <w:rsid w:val="00B17F32"/>
    <w:rsid w:val="00B201E7"/>
    <w:rsid w:val="00B20347"/>
    <w:rsid w:val="00B2048A"/>
    <w:rsid w:val="00B2087C"/>
    <w:rsid w:val="00B208A5"/>
    <w:rsid w:val="00B20A23"/>
    <w:rsid w:val="00B20F66"/>
    <w:rsid w:val="00B211A1"/>
    <w:rsid w:val="00B21342"/>
    <w:rsid w:val="00B2135E"/>
    <w:rsid w:val="00B2165E"/>
    <w:rsid w:val="00B216A3"/>
    <w:rsid w:val="00B216FF"/>
    <w:rsid w:val="00B21849"/>
    <w:rsid w:val="00B21A74"/>
    <w:rsid w:val="00B21BE5"/>
    <w:rsid w:val="00B2271D"/>
    <w:rsid w:val="00B22A51"/>
    <w:rsid w:val="00B22B5E"/>
    <w:rsid w:val="00B22EB2"/>
    <w:rsid w:val="00B230F9"/>
    <w:rsid w:val="00B232DD"/>
    <w:rsid w:val="00B235CF"/>
    <w:rsid w:val="00B239F9"/>
    <w:rsid w:val="00B23ADA"/>
    <w:rsid w:val="00B23B27"/>
    <w:rsid w:val="00B23BCF"/>
    <w:rsid w:val="00B23E53"/>
    <w:rsid w:val="00B23F16"/>
    <w:rsid w:val="00B240F8"/>
    <w:rsid w:val="00B24151"/>
    <w:rsid w:val="00B24308"/>
    <w:rsid w:val="00B25026"/>
    <w:rsid w:val="00B25066"/>
    <w:rsid w:val="00B25393"/>
    <w:rsid w:val="00B256FE"/>
    <w:rsid w:val="00B259AE"/>
    <w:rsid w:val="00B25A16"/>
    <w:rsid w:val="00B25BD8"/>
    <w:rsid w:val="00B25C21"/>
    <w:rsid w:val="00B25F64"/>
    <w:rsid w:val="00B26120"/>
    <w:rsid w:val="00B262A3"/>
    <w:rsid w:val="00B26519"/>
    <w:rsid w:val="00B26638"/>
    <w:rsid w:val="00B26AA6"/>
    <w:rsid w:val="00B26C6C"/>
    <w:rsid w:val="00B26EDF"/>
    <w:rsid w:val="00B26FF9"/>
    <w:rsid w:val="00B272AC"/>
    <w:rsid w:val="00B27450"/>
    <w:rsid w:val="00B27646"/>
    <w:rsid w:val="00B276C1"/>
    <w:rsid w:val="00B2786F"/>
    <w:rsid w:val="00B27958"/>
    <w:rsid w:val="00B27E4E"/>
    <w:rsid w:val="00B27E99"/>
    <w:rsid w:val="00B27FBB"/>
    <w:rsid w:val="00B301F0"/>
    <w:rsid w:val="00B3056B"/>
    <w:rsid w:val="00B3079A"/>
    <w:rsid w:val="00B3088A"/>
    <w:rsid w:val="00B308B7"/>
    <w:rsid w:val="00B30A9A"/>
    <w:rsid w:val="00B30B76"/>
    <w:rsid w:val="00B30C9F"/>
    <w:rsid w:val="00B30E84"/>
    <w:rsid w:val="00B30F4E"/>
    <w:rsid w:val="00B3156B"/>
    <w:rsid w:val="00B31695"/>
    <w:rsid w:val="00B32221"/>
    <w:rsid w:val="00B3235F"/>
    <w:rsid w:val="00B329C6"/>
    <w:rsid w:val="00B32BC8"/>
    <w:rsid w:val="00B32CAD"/>
    <w:rsid w:val="00B32F7D"/>
    <w:rsid w:val="00B33481"/>
    <w:rsid w:val="00B334A7"/>
    <w:rsid w:val="00B33531"/>
    <w:rsid w:val="00B335BB"/>
    <w:rsid w:val="00B33914"/>
    <w:rsid w:val="00B33D9D"/>
    <w:rsid w:val="00B33F33"/>
    <w:rsid w:val="00B33FB9"/>
    <w:rsid w:val="00B33FD8"/>
    <w:rsid w:val="00B34101"/>
    <w:rsid w:val="00B342B8"/>
    <w:rsid w:val="00B3454B"/>
    <w:rsid w:val="00B345F3"/>
    <w:rsid w:val="00B3468D"/>
    <w:rsid w:val="00B34892"/>
    <w:rsid w:val="00B3497D"/>
    <w:rsid w:val="00B349A8"/>
    <w:rsid w:val="00B34A26"/>
    <w:rsid w:val="00B34A86"/>
    <w:rsid w:val="00B34D2C"/>
    <w:rsid w:val="00B34EC7"/>
    <w:rsid w:val="00B3504C"/>
    <w:rsid w:val="00B351B4"/>
    <w:rsid w:val="00B354FC"/>
    <w:rsid w:val="00B356FB"/>
    <w:rsid w:val="00B35F37"/>
    <w:rsid w:val="00B3611F"/>
    <w:rsid w:val="00B36618"/>
    <w:rsid w:val="00B36BF9"/>
    <w:rsid w:val="00B36C64"/>
    <w:rsid w:val="00B374F2"/>
    <w:rsid w:val="00B375AE"/>
    <w:rsid w:val="00B377DD"/>
    <w:rsid w:val="00B37955"/>
    <w:rsid w:val="00B37CDC"/>
    <w:rsid w:val="00B37D78"/>
    <w:rsid w:val="00B40090"/>
    <w:rsid w:val="00B4046B"/>
    <w:rsid w:val="00B408AD"/>
    <w:rsid w:val="00B40B75"/>
    <w:rsid w:val="00B41309"/>
    <w:rsid w:val="00B413D7"/>
    <w:rsid w:val="00B4143B"/>
    <w:rsid w:val="00B414DB"/>
    <w:rsid w:val="00B41541"/>
    <w:rsid w:val="00B41825"/>
    <w:rsid w:val="00B4223D"/>
    <w:rsid w:val="00B423D3"/>
    <w:rsid w:val="00B423E6"/>
    <w:rsid w:val="00B425D5"/>
    <w:rsid w:val="00B42709"/>
    <w:rsid w:val="00B42FB6"/>
    <w:rsid w:val="00B43043"/>
    <w:rsid w:val="00B434EF"/>
    <w:rsid w:val="00B43788"/>
    <w:rsid w:val="00B4379F"/>
    <w:rsid w:val="00B438BE"/>
    <w:rsid w:val="00B43AED"/>
    <w:rsid w:val="00B43F07"/>
    <w:rsid w:val="00B44070"/>
    <w:rsid w:val="00B441FB"/>
    <w:rsid w:val="00B4445F"/>
    <w:rsid w:val="00B445C6"/>
    <w:rsid w:val="00B44EB9"/>
    <w:rsid w:val="00B44FB3"/>
    <w:rsid w:val="00B45B1E"/>
    <w:rsid w:val="00B45B8C"/>
    <w:rsid w:val="00B45DD1"/>
    <w:rsid w:val="00B45DEE"/>
    <w:rsid w:val="00B45E9B"/>
    <w:rsid w:val="00B45F01"/>
    <w:rsid w:val="00B460E8"/>
    <w:rsid w:val="00B4612A"/>
    <w:rsid w:val="00B46148"/>
    <w:rsid w:val="00B463E4"/>
    <w:rsid w:val="00B464B6"/>
    <w:rsid w:val="00B46C45"/>
    <w:rsid w:val="00B4737F"/>
    <w:rsid w:val="00B475CA"/>
    <w:rsid w:val="00B475D6"/>
    <w:rsid w:val="00B478E9"/>
    <w:rsid w:val="00B47B8F"/>
    <w:rsid w:val="00B47BAB"/>
    <w:rsid w:val="00B47BE2"/>
    <w:rsid w:val="00B47DDE"/>
    <w:rsid w:val="00B47F49"/>
    <w:rsid w:val="00B50289"/>
    <w:rsid w:val="00B503A1"/>
    <w:rsid w:val="00B50689"/>
    <w:rsid w:val="00B5097A"/>
    <w:rsid w:val="00B50A67"/>
    <w:rsid w:val="00B50B0C"/>
    <w:rsid w:val="00B50E5D"/>
    <w:rsid w:val="00B50F5C"/>
    <w:rsid w:val="00B50FEA"/>
    <w:rsid w:val="00B511C5"/>
    <w:rsid w:val="00B5191C"/>
    <w:rsid w:val="00B5193D"/>
    <w:rsid w:val="00B51C48"/>
    <w:rsid w:val="00B51C69"/>
    <w:rsid w:val="00B51D4B"/>
    <w:rsid w:val="00B51FBD"/>
    <w:rsid w:val="00B52065"/>
    <w:rsid w:val="00B5227F"/>
    <w:rsid w:val="00B52AD0"/>
    <w:rsid w:val="00B52D56"/>
    <w:rsid w:val="00B52F80"/>
    <w:rsid w:val="00B53035"/>
    <w:rsid w:val="00B53874"/>
    <w:rsid w:val="00B53E61"/>
    <w:rsid w:val="00B53F75"/>
    <w:rsid w:val="00B5418A"/>
    <w:rsid w:val="00B547B3"/>
    <w:rsid w:val="00B547D2"/>
    <w:rsid w:val="00B549DD"/>
    <w:rsid w:val="00B54E78"/>
    <w:rsid w:val="00B54EBD"/>
    <w:rsid w:val="00B54EC6"/>
    <w:rsid w:val="00B5523D"/>
    <w:rsid w:val="00B55244"/>
    <w:rsid w:val="00B55251"/>
    <w:rsid w:val="00B55812"/>
    <w:rsid w:val="00B55BF0"/>
    <w:rsid w:val="00B55EA1"/>
    <w:rsid w:val="00B55F7F"/>
    <w:rsid w:val="00B55FDC"/>
    <w:rsid w:val="00B55FDE"/>
    <w:rsid w:val="00B56432"/>
    <w:rsid w:val="00B5646B"/>
    <w:rsid w:val="00B5653F"/>
    <w:rsid w:val="00B56581"/>
    <w:rsid w:val="00B56747"/>
    <w:rsid w:val="00B568FB"/>
    <w:rsid w:val="00B56AF4"/>
    <w:rsid w:val="00B56AF5"/>
    <w:rsid w:val="00B56FB3"/>
    <w:rsid w:val="00B571F5"/>
    <w:rsid w:val="00B577F7"/>
    <w:rsid w:val="00B5790A"/>
    <w:rsid w:val="00B57A21"/>
    <w:rsid w:val="00B57EE5"/>
    <w:rsid w:val="00B60577"/>
    <w:rsid w:val="00B6085B"/>
    <w:rsid w:val="00B60A1D"/>
    <w:rsid w:val="00B60BF9"/>
    <w:rsid w:val="00B60D47"/>
    <w:rsid w:val="00B60D92"/>
    <w:rsid w:val="00B60DE5"/>
    <w:rsid w:val="00B60E2D"/>
    <w:rsid w:val="00B61170"/>
    <w:rsid w:val="00B612B6"/>
    <w:rsid w:val="00B615FC"/>
    <w:rsid w:val="00B61A21"/>
    <w:rsid w:val="00B61E7F"/>
    <w:rsid w:val="00B622C9"/>
    <w:rsid w:val="00B622CD"/>
    <w:rsid w:val="00B62438"/>
    <w:rsid w:val="00B624D2"/>
    <w:rsid w:val="00B627FF"/>
    <w:rsid w:val="00B628E3"/>
    <w:rsid w:val="00B62ACB"/>
    <w:rsid w:val="00B62EAC"/>
    <w:rsid w:val="00B62F8F"/>
    <w:rsid w:val="00B63846"/>
    <w:rsid w:val="00B63A04"/>
    <w:rsid w:val="00B63C7F"/>
    <w:rsid w:val="00B63CC8"/>
    <w:rsid w:val="00B643A1"/>
    <w:rsid w:val="00B6470E"/>
    <w:rsid w:val="00B64D0C"/>
    <w:rsid w:val="00B6546D"/>
    <w:rsid w:val="00B6551F"/>
    <w:rsid w:val="00B6563B"/>
    <w:rsid w:val="00B6563F"/>
    <w:rsid w:val="00B65C7D"/>
    <w:rsid w:val="00B66119"/>
    <w:rsid w:val="00B66156"/>
    <w:rsid w:val="00B662CF"/>
    <w:rsid w:val="00B667F2"/>
    <w:rsid w:val="00B66928"/>
    <w:rsid w:val="00B66BED"/>
    <w:rsid w:val="00B66BFB"/>
    <w:rsid w:val="00B66FF8"/>
    <w:rsid w:val="00B6711E"/>
    <w:rsid w:val="00B673B8"/>
    <w:rsid w:val="00B7001D"/>
    <w:rsid w:val="00B70060"/>
    <w:rsid w:val="00B7027D"/>
    <w:rsid w:val="00B70434"/>
    <w:rsid w:val="00B70A6F"/>
    <w:rsid w:val="00B70AF7"/>
    <w:rsid w:val="00B70CB8"/>
    <w:rsid w:val="00B70DF3"/>
    <w:rsid w:val="00B70EAD"/>
    <w:rsid w:val="00B711BD"/>
    <w:rsid w:val="00B71345"/>
    <w:rsid w:val="00B713FE"/>
    <w:rsid w:val="00B716C7"/>
    <w:rsid w:val="00B7178B"/>
    <w:rsid w:val="00B717FE"/>
    <w:rsid w:val="00B719A9"/>
    <w:rsid w:val="00B71ABD"/>
    <w:rsid w:val="00B71B35"/>
    <w:rsid w:val="00B72170"/>
    <w:rsid w:val="00B722FE"/>
    <w:rsid w:val="00B7250B"/>
    <w:rsid w:val="00B7271E"/>
    <w:rsid w:val="00B72AF0"/>
    <w:rsid w:val="00B72B77"/>
    <w:rsid w:val="00B73517"/>
    <w:rsid w:val="00B736AC"/>
    <w:rsid w:val="00B73928"/>
    <w:rsid w:val="00B73989"/>
    <w:rsid w:val="00B73A94"/>
    <w:rsid w:val="00B73D15"/>
    <w:rsid w:val="00B73E27"/>
    <w:rsid w:val="00B740E3"/>
    <w:rsid w:val="00B7473F"/>
    <w:rsid w:val="00B74B73"/>
    <w:rsid w:val="00B74ED5"/>
    <w:rsid w:val="00B7525C"/>
    <w:rsid w:val="00B75267"/>
    <w:rsid w:val="00B759CC"/>
    <w:rsid w:val="00B75A21"/>
    <w:rsid w:val="00B75AC0"/>
    <w:rsid w:val="00B75BE0"/>
    <w:rsid w:val="00B7618C"/>
    <w:rsid w:val="00B7646E"/>
    <w:rsid w:val="00B767B4"/>
    <w:rsid w:val="00B76820"/>
    <w:rsid w:val="00B769BF"/>
    <w:rsid w:val="00B76AFE"/>
    <w:rsid w:val="00B7705B"/>
    <w:rsid w:val="00B775FC"/>
    <w:rsid w:val="00B779AE"/>
    <w:rsid w:val="00B779C7"/>
    <w:rsid w:val="00B779CE"/>
    <w:rsid w:val="00B779E8"/>
    <w:rsid w:val="00B77ACD"/>
    <w:rsid w:val="00B77C2E"/>
    <w:rsid w:val="00B77CD1"/>
    <w:rsid w:val="00B77D45"/>
    <w:rsid w:val="00B77F8B"/>
    <w:rsid w:val="00B8018D"/>
    <w:rsid w:val="00B80338"/>
    <w:rsid w:val="00B80382"/>
    <w:rsid w:val="00B80493"/>
    <w:rsid w:val="00B80880"/>
    <w:rsid w:val="00B808A4"/>
    <w:rsid w:val="00B80E7F"/>
    <w:rsid w:val="00B80FD1"/>
    <w:rsid w:val="00B80FF0"/>
    <w:rsid w:val="00B81005"/>
    <w:rsid w:val="00B81319"/>
    <w:rsid w:val="00B817F1"/>
    <w:rsid w:val="00B81C27"/>
    <w:rsid w:val="00B8209A"/>
    <w:rsid w:val="00B82413"/>
    <w:rsid w:val="00B82448"/>
    <w:rsid w:val="00B826A0"/>
    <w:rsid w:val="00B82718"/>
    <w:rsid w:val="00B8297E"/>
    <w:rsid w:val="00B82B49"/>
    <w:rsid w:val="00B83224"/>
    <w:rsid w:val="00B837DA"/>
    <w:rsid w:val="00B83A50"/>
    <w:rsid w:val="00B83A9C"/>
    <w:rsid w:val="00B83B61"/>
    <w:rsid w:val="00B83C34"/>
    <w:rsid w:val="00B8429D"/>
    <w:rsid w:val="00B84B6D"/>
    <w:rsid w:val="00B84C59"/>
    <w:rsid w:val="00B850A4"/>
    <w:rsid w:val="00B853F6"/>
    <w:rsid w:val="00B855A7"/>
    <w:rsid w:val="00B8569C"/>
    <w:rsid w:val="00B859C5"/>
    <w:rsid w:val="00B85B68"/>
    <w:rsid w:val="00B85CCB"/>
    <w:rsid w:val="00B85D40"/>
    <w:rsid w:val="00B85D79"/>
    <w:rsid w:val="00B85E38"/>
    <w:rsid w:val="00B8613D"/>
    <w:rsid w:val="00B86651"/>
    <w:rsid w:val="00B86D63"/>
    <w:rsid w:val="00B86E1F"/>
    <w:rsid w:val="00B873EA"/>
    <w:rsid w:val="00B87547"/>
    <w:rsid w:val="00B87642"/>
    <w:rsid w:val="00B8768B"/>
    <w:rsid w:val="00B87A00"/>
    <w:rsid w:val="00B87A5C"/>
    <w:rsid w:val="00B87E67"/>
    <w:rsid w:val="00B9004C"/>
    <w:rsid w:val="00B900CD"/>
    <w:rsid w:val="00B901C2"/>
    <w:rsid w:val="00B902A3"/>
    <w:rsid w:val="00B90415"/>
    <w:rsid w:val="00B904B3"/>
    <w:rsid w:val="00B90744"/>
    <w:rsid w:val="00B908B1"/>
    <w:rsid w:val="00B908E6"/>
    <w:rsid w:val="00B90D10"/>
    <w:rsid w:val="00B90DCB"/>
    <w:rsid w:val="00B90F2F"/>
    <w:rsid w:val="00B912BF"/>
    <w:rsid w:val="00B91501"/>
    <w:rsid w:val="00B91600"/>
    <w:rsid w:val="00B9188C"/>
    <w:rsid w:val="00B918A0"/>
    <w:rsid w:val="00B919EC"/>
    <w:rsid w:val="00B91D52"/>
    <w:rsid w:val="00B91E5D"/>
    <w:rsid w:val="00B91E96"/>
    <w:rsid w:val="00B91FC7"/>
    <w:rsid w:val="00B92195"/>
    <w:rsid w:val="00B92226"/>
    <w:rsid w:val="00B9275E"/>
    <w:rsid w:val="00B9297E"/>
    <w:rsid w:val="00B92CDB"/>
    <w:rsid w:val="00B92E84"/>
    <w:rsid w:val="00B92F1F"/>
    <w:rsid w:val="00B92FE5"/>
    <w:rsid w:val="00B93065"/>
    <w:rsid w:val="00B9359D"/>
    <w:rsid w:val="00B935A4"/>
    <w:rsid w:val="00B935A7"/>
    <w:rsid w:val="00B93682"/>
    <w:rsid w:val="00B936A6"/>
    <w:rsid w:val="00B93718"/>
    <w:rsid w:val="00B93764"/>
    <w:rsid w:val="00B93A69"/>
    <w:rsid w:val="00B93C74"/>
    <w:rsid w:val="00B93CD8"/>
    <w:rsid w:val="00B94513"/>
    <w:rsid w:val="00B948E7"/>
    <w:rsid w:val="00B94BBB"/>
    <w:rsid w:val="00B94C4C"/>
    <w:rsid w:val="00B94CF5"/>
    <w:rsid w:val="00B951A3"/>
    <w:rsid w:val="00B9540C"/>
    <w:rsid w:val="00B955B8"/>
    <w:rsid w:val="00B95768"/>
    <w:rsid w:val="00B95D71"/>
    <w:rsid w:val="00B95E56"/>
    <w:rsid w:val="00B95EDC"/>
    <w:rsid w:val="00B95F74"/>
    <w:rsid w:val="00B96129"/>
    <w:rsid w:val="00B96142"/>
    <w:rsid w:val="00B96430"/>
    <w:rsid w:val="00B9648F"/>
    <w:rsid w:val="00B96E31"/>
    <w:rsid w:val="00B972FA"/>
    <w:rsid w:val="00B973F0"/>
    <w:rsid w:val="00B97462"/>
    <w:rsid w:val="00B97AF7"/>
    <w:rsid w:val="00B97D2B"/>
    <w:rsid w:val="00B97EF1"/>
    <w:rsid w:val="00B97FEB"/>
    <w:rsid w:val="00B97FFA"/>
    <w:rsid w:val="00BA01D0"/>
    <w:rsid w:val="00BA02AE"/>
    <w:rsid w:val="00BA034B"/>
    <w:rsid w:val="00BA04E3"/>
    <w:rsid w:val="00BA09D4"/>
    <w:rsid w:val="00BA0A06"/>
    <w:rsid w:val="00BA0B53"/>
    <w:rsid w:val="00BA0DA5"/>
    <w:rsid w:val="00BA0DAD"/>
    <w:rsid w:val="00BA0E7A"/>
    <w:rsid w:val="00BA0EB7"/>
    <w:rsid w:val="00BA12A0"/>
    <w:rsid w:val="00BA18F6"/>
    <w:rsid w:val="00BA194D"/>
    <w:rsid w:val="00BA1CEB"/>
    <w:rsid w:val="00BA1F00"/>
    <w:rsid w:val="00BA23AF"/>
    <w:rsid w:val="00BA245A"/>
    <w:rsid w:val="00BA24E6"/>
    <w:rsid w:val="00BA260A"/>
    <w:rsid w:val="00BA2720"/>
    <w:rsid w:val="00BA2766"/>
    <w:rsid w:val="00BA2899"/>
    <w:rsid w:val="00BA2BC5"/>
    <w:rsid w:val="00BA30E5"/>
    <w:rsid w:val="00BA33B4"/>
    <w:rsid w:val="00BA34F4"/>
    <w:rsid w:val="00BA354E"/>
    <w:rsid w:val="00BA3683"/>
    <w:rsid w:val="00BA39A6"/>
    <w:rsid w:val="00BA3EE8"/>
    <w:rsid w:val="00BA4176"/>
    <w:rsid w:val="00BA464D"/>
    <w:rsid w:val="00BA47CC"/>
    <w:rsid w:val="00BA4811"/>
    <w:rsid w:val="00BA4DBE"/>
    <w:rsid w:val="00BA4FCA"/>
    <w:rsid w:val="00BA4FD6"/>
    <w:rsid w:val="00BA52B4"/>
    <w:rsid w:val="00BA52F9"/>
    <w:rsid w:val="00BA5333"/>
    <w:rsid w:val="00BA5496"/>
    <w:rsid w:val="00BA582C"/>
    <w:rsid w:val="00BA5989"/>
    <w:rsid w:val="00BA5AFC"/>
    <w:rsid w:val="00BA5B1D"/>
    <w:rsid w:val="00BA5B3B"/>
    <w:rsid w:val="00BA5BC7"/>
    <w:rsid w:val="00BA5C0C"/>
    <w:rsid w:val="00BA606D"/>
    <w:rsid w:val="00BA6758"/>
    <w:rsid w:val="00BA6E99"/>
    <w:rsid w:val="00BA710C"/>
    <w:rsid w:val="00BA73E7"/>
    <w:rsid w:val="00BA7764"/>
    <w:rsid w:val="00BA793A"/>
    <w:rsid w:val="00BA7B99"/>
    <w:rsid w:val="00BA7D29"/>
    <w:rsid w:val="00BB0246"/>
    <w:rsid w:val="00BB0378"/>
    <w:rsid w:val="00BB0410"/>
    <w:rsid w:val="00BB052E"/>
    <w:rsid w:val="00BB0692"/>
    <w:rsid w:val="00BB0FCB"/>
    <w:rsid w:val="00BB10A7"/>
    <w:rsid w:val="00BB150F"/>
    <w:rsid w:val="00BB15D1"/>
    <w:rsid w:val="00BB176D"/>
    <w:rsid w:val="00BB17FC"/>
    <w:rsid w:val="00BB191B"/>
    <w:rsid w:val="00BB1AF1"/>
    <w:rsid w:val="00BB1DAD"/>
    <w:rsid w:val="00BB1DD9"/>
    <w:rsid w:val="00BB1E72"/>
    <w:rsid w:val="00BB209C"/>
    <w:rsid w:val="00BB2199"/>
    <w:rsid w:val="00BB2959"/>
    <w:rsid w:val="00BB2B3F"/>
    <w:rsid w:val="00BB2BF7"/>
    <w:rsid w:val="00BB322B"/>
    <w:rsid w:val="00BB356E"/>
    <w:rsid w:val="00BB35F4"/>
    <w:rsid w:val="00BB361A"/>
    <w:rsid w:val="00BB3713"/>
    <w:rsid w:val="00BB38E6"/>
    <w:rsid w:val="00BB393F"/>
    <w:rsid w:val="00BB39E1"/>
    <w:rsid w:val="00BB3C58"/>
    <w:rsid w:val="00BB430D"/>
    <w:rsid w:val="00BB432E"/>
    <w:rsid w:val="00BB43D5"/>
    <w:rsid w:val="00BB4469"/>
    <w:rsid w:val="00BB458F"/>
    <w:rsid w:val="00BB45B1"/>
    <w:rsid w:val="00BB45F2"/>
    <w:rsid w:val="00BB4AF9"/>
    <w:rsid w:val="00BB50C7"/>
    <w:rsid w:val="00BB5138"/>
    <w:rsid w:val="00BB5214"/>
    <w:rsid w:val="00BB539E"/>
    <w:rsid w:val="00BB5521"/>
    <w:rsid w:val="00BB5616"/>
    <w:rsid w:val="00BB565D"/>
    <w:rsid w:val="00BB5AB8"/>
    <w:rsid w:val="00BB5F42"/>
    <w:rsid w:val="00BB623D"/>
    <w:rsid w:val="00BB6423"/>
    <w:rsid w:val="00BB6820"/>
    <w:rsid w:val="00BB68F5"/>
    <w:rsid w:val="00BB697E"/>
    <w:rsid w:val="00BB6BF8"/>
    <w:rsid w:val="00BB7038"/>
    <w:rsid w:val="00BB7148"/>
    <w:rsid w:val="00BB71FE"/>
    <w:rsid w:val="00BB731F"/>
    <w:rsid w:val="00BB7414"/>
    <w:rsid w:val="00BB7449"/>
    <w:rsid w:val="00BB77EB"/>
    <w:rsid w:val="00BB7EC4"/>
    <w:rsid w:val="00BC01CE"/>
    <w:rsid w:val="00BC0305"/>
    <w:rsid w:val="00BC0377"/>
    <w:rsid w:val="00BC0561"/>
    <w:rsid w:val="00BC14BC"/>
    <w:rsid w:val="00BC16A7"/>
    <w:rsid w:val="00BC1AC2"/>
    <w:rsid w:val="00BC1BE2"/>
    <w:rsid w:val="00BC2160"/>
    <w:rsid w:val="00BC2369"/>
    <w:rsid w:val="00BC27E6"/>
    <w:rsid w:val="00BC2AC6"/>
    <w:rsid w:val="00BC3672"/>
    <w:rsid w:val="00BC375B"/>
    <w:rsid w:val="00BC37D8"/>
    <w:rsid w:val="00BC39C0"/>
    <w:rsid w:val="00BC3AD1"/>
    <w:rsid w:val="00BC3B58"/>
    <w:rsid w:val="00BC3B98"/>
    <w:rsid w:val="00BC3CD0"/>
    <w:rsid w:val="00BC3CDD"/>
    <w:rsid w:val="00BC3DF3"/>
    <w:rsid w:val="00BC3DF7"/>
    <w:rsid w:val="00BC3E6D"/>
    <w:rsid w:val="00BC3F20"/>
    <w:rsid w:val="00BC4059"/>
    <w:rsid w:val="00BC40BB"/>
    <w:rsid w:val="00BC40C3"/>
    <w:rsid w:val="00BC40EA"/>
    <w:rsid w:val="00BC44E6"/>
    <w:rsid w:val="00BC44EE"/>
    <w:rsid w:val="00BC48CE"/>
    <w:rsid w:val="00BC4DF2"/>
    <w:rsid w:val="00BC4EBC"/>
    <w:rsid w:val="00BC510D"/>
    <w:rsid w:val="00BC53E7"/>
    <w:rsid w:val="00BC566E"/>
    <w:rsid w:val="00BC577C"/>
    <w:rsid w:val="00BC57E3"/>
    <w:rsid w:val="00BC5A58"/>
    <w:rsid w:val="00BC5B38"/>
    <w:rsid w:val="00BC5E71"/>
    <w:rsid w:val="00BC5E96"/>
    <w:rsid w:val="00BC5F95"/>
    <w:rsid w:val="00BC6545"/>
    <w:rsid w:val="00BC6729"/>
    <w:rsid w:val="00BC68BB"/>
    <w:rsid w:val="00BC6C77"/>
    <w:rsid w:val="00BC6D35"/>
    <w:rsid w:val="00BC7095"/>
    <w:rsid w:val="00BC7134"/>
    <w:rsid w:val="00BC7676"/>
    <w:rsid w:val="00BC78D0"/>
    <w:rsid w:val="00BC7928"/>
    <w:rsid w:val="00BC7A12"/>
    <w:rsid w:val="00BD0045"/>
    <w:rsid w:val="00BD0349"/>
    <w:rsid w:val="00BD06BC"/>
    <w:rsid w:val="00BD070C"/>
    <w:rsid w:val="00BD0841"/>
    <w:rsid w:val="00BD08AA"/>
    <w:rsid w:val="00BD0C44"/>
    <w:rsid w:val="00BD0D97"/>
    <w:rsid w:val="00BD0FD2"/>
    <w:rsid w:val="00BD1030"/>
    <w:rsid w:val="00BD10C4"/>
    <w:rsid w:val="00BD11A9"/>
    <w:rsid w:val="00BD1367"/>
    <w:rsid w:val="00BD1AD9"/>
    <w:rsid w:val="00BD1B92"/>
    <w:rsid w:val="00BD1C08"/>
    <w:rsid w:val="00BD2202"/>
    <w:rsid w:val="00BD2BD4"/>
    <w:rsid w:val="00BD2D04"/>
    <w:rsid w:val="00BD323C"/>
    <w:rsid w:val="00BD335E"/>
    <w:rsid w:val="00BD36CE"/>
    <w:rsid w:val="00BD3797"/>
    <w:rsid w:val="00BD3A37"/>
    <w:rsid w:val="00BD3A85"/>
    <w:rsid w:val="00BD3B02"/>
    <w:rsid w:val="00BD3BD8"/>
    <w:rsid w:val="00BD4295"/>
    <w:rsid w:val="00BD4454"/>
    <w:rsid w:val="00BD460E"/>
    <w:rsid w:val="00BD46D7"/>
    <w:rsid w:val="00BD46ED"/>
    <w:rsid w:val="00BD48AA"/>
    <w:rsid w:val="00BD4A4F"/>
    <w:rsid w:val="00BD4D03"/>
    <w:rsid w:val="00BD4D08"/>
    <w:rsid w:val="00BD4D61"/>
    <w:rsid w:val="00BD4FF4"/>
    <w:rsid w:val="00BD50DF"/>
    <w:rsid w:val="00BD52C6"/>
    <w:rsid w:val="00BD5394"/>
    <w:rsid w:val="00BD53F3"/>
    <w:rsid w:val="00BD5402"/>
    <w:rsid w:val="00BD54EE"/>
    <w:rsid w:val="00BD54EF"/>
    <w:rsid w:val="00BD56AC"/>
    <w:rsid w:val="00BD56EF"/>
    <w:rsid w:val="00BD56FE"/>
    <w:rsid w:val="00BD5E65"/>
    <w:rsid w:val="00BD5F6C"/>
    <w:rsid w:val="00BD64B6"/>
    <w:rsid w:val="00BD6703"/>
    <w:rsid w:val="00BD67F4"/>
    <w:rsid w:val="00BD6878"/>
    <w:rsid w:val="00BD6969"/>
    <w:rsid w:val="00BD6A00"/>
    <w:rsid w:val="00BD6C36"/>
    <w:rsid w:val="00BD6D04"/>
    <w:rsid w:val="00BD6E17"/>
    <w:rsid w:val="00BD6EB7"/>
    <w:rsid w:val="00BD72A2"/>
    <w:rsid w:val="00BD72B3"/>
    <w:rsid w:val="00BD73F5"/>
    <w:rsid w:val="00BD75AA"/>
    <w:rsid w:val="00BD778A"/>
    <w:rsid w:val="00BD7C72"/>
    <w:rsid w:val="00BD7E72"/>
    <w:rsid w:val="00BE011F"/>
    <w:rsid w:val="00BE0383"/>
    <w:rsid w:val="00BE05D6"/>
    <w:rsid w:val="00BE0848"/>
    <w:rsid w:val="00BE08DC"/>
    <w:rsid w:val="00BE0B07"/>
    <w:rsid w:val="00BE0CD6"/>
    <w:rsid w:val="00BE129B"/>
    <w:rsid w:val="00BE137F"/>
    <w:rsid w:val="00BE140B"/>
    <w:rsid w:val="00BE16A2"/>
    <w:rsid w:val="00BE17E4"/>
    <w:rsid w:val="00BE17F5"/>
    <w:rsid w:val="00BE19B2"/>
    <w:rsid w:val="00BE1AB7"/>
    <w:rsid w:val="00BE1ACD"/>
    <w:rsid w:val="00BE1D6E"/>
    <w:rsid w:val="00BE1F67"/>
    <w:rsid w:val="00BE203E"/>
    <w:rsid w:val="00BE29C1"/>
    <w:rsid w:val="00BE2A7E"/>
    <w:rsid w:val="00BE2AAB"/>
    <w:rsid w:val="00BE2E73"/>
    <w:rsid w:val="00BE2EFC"/>
    <w:rsid w:val="00BE2EFE"/>
    <w:rsid w:val="00BE3109"/>
    <w:rsid w:val="00BE32B8"/>
    <w:rsid w:val="00BE32FA"/>
    <w:rsid w:val="00BE3AB6"/>
    <w:rsid w:val="00BE3B61"/>
    <w:rsid w:val="00BE3CDD"/>
    <w:rsid w:val="00BE3F7B"/>
    <w:rsid w:val="00BE41B3"/>
    <w:rsid w:val="00BE432E"/>
    <w:rsid w:val="00BE443A"/>
    <w:rsid w:val="00BE4772"/>
    <w:rsid w:val="00BE4859"/>
    <w:rsid w:val="00BE4AFA"/>
    <w:rsid w:val="00BE503A"/>
    <w:rsid w:val="00BE514A"/>
    <w:rsid w:val="00BE51CC"/>
    <w:rsid w:val="00BE5679"/>
    <w:rsid w:val="00BE591E"/>
    <w:rsid w:val="00BE6158"/>
    <w:rsid w:val="00BE6437"/>
    <w:rsid w:val="00BE646D"/>
    <w:rsid w:val="00BE6703"/>
    <w:rsid w:val="00BE67C0"/>
    <w:rsid w:val="00BE67CA"/>
    <w:rsid w:val="00BE6A13"/>
    <w:rsid w:val="00BE6E68"/>
    <w:rsid w:val="00BE6ECF"/>
    <w:rsid w:val="00BE7BF4"/>
    <w:rsid w:val="00BF0242"/>
    <w:rsid w:val="00BF02BB"/>
    <w:rsid w:val="00BF039F"/>
    <w:rsid w:val="00BF0401"/>
    <w:rsid w:val="00BF0465"/>
    <w:rsid w:val="00BF0594"/>
    <w:rsid w:val="00BF0B59"/>
    <w:rsid w:val="00BF0C72"/>
    <w:rsid w:val="00BF0CD9"/>
    <w:rsid w:val="00BF0D38"/>
    <w:rsid w:val="00BF0D9E"/>
    <w:rsid w:val="00BF0FC0"/>
    <w:rsid w:val="00BF0FEE"/>
    <w:rsid w:val="00BF10E0"/>
    <w:rsid w:val="00BF12AA"/>
    <w:rsid w:val="00BF12D3"/>
    <w:rsid w:val="00BF19A8"/>
    <w:rsid w:val="00BF1CCE"/>
    <w:rsid w:val="00BF21BF"/>
    <w:rsid w:val="00BF2827"/>
    <w:rsid w:val="00BF2919"/>
    <w:rsid w:val="00BF29A8"/>
    <w:rsid w:val="00BF2EB1"/>
    <w:rsid w:val="00BF31C2"/>
    <w:rsid w:val="00BF35C2"/>
    <w:rsid w:val="00BF36D1"/>
    <w:rsid w:val="00BF37A4"/>
    <w:rsid w:val="00BF3A56"/>
    <w:rsid w:val="00BF3A66"/>
    <w:rsid w:val="00BF3E95"/>
    <w:rsid w:val="00BF3F4F"/>
    <w:rsid w:val="00BF40CC"/>
    <w:rsid w:val="00BF434A"/>
    <w:rsid w:val="00BF4363"/>
    <w:rsid w:val="00BF4668"/>
    <w:rsid w:val="00BF48BD"/>
    <w:rsid w:val="00BF4AC2"/>
    <w:rsid w:val="00BF4BC0"/>
    <w:rsid w:val="00BF4BD5"/>
    <w:rsid w:val="00BF4DCC"/>
    <w:rsid w:val="00BF4E92"/>
    <w:rsid w:val="00BF500C"/>
    <w:rsid w:val="00BF52D8"/>
    <w:rsid w:val="00BF5465"/>
    <w:rsid w:val="00BF55C0"/>
    <w:rsid w:val="00BF57AD"/>
    <w:rsid w:val="00BF586B"/>
    <w:rsid w:val="00BF593B"/>
    <w:rsid w:val="00BF5F85"/>
    <w:rsid w:val="00BF602C"/>
    <w:rsid w:val="00BF6167"/>
    <w:rsid w:val="00BF6537"/>
    <w:rsid w:val="00BF6F46"/>
    <w:rsid w:val="00BF7113"/>
    <w:rsid w:val="00BF746E"/>
    <w:rsid w:val="00BF7998"/>
    <w:rsid w:val="00BF7C36"/>
    <w:rsid w:val="00BF7EA3"/>
    <w:rsid w:val="00BF7F86"/>
    <w:rsid w:val="00C0004E"/>
    <w:rsid w:val="00C000F1"/>
    <w:rsid w:val="00C00249"/>
    <w:rsid w:val="00C00FA4"/>
    <w:rsid w:val="00C013A6"/>
    <w:rsid w:val="00C0196D"/>
    <w:rsid w:val="00C01A41"/>
    <w:rsid w:val="00C01CCD"/>
    <w:rsid w:val="00C01D93"/>
    <w:rsid w:val="00C02272"/>
    <w:rsid w:val="00C02507"/>
    <w:rsid w:val="00C029D5"/>
    <w:rsid w:val="00C029E8"/>
    <w:rsid w:val="00C02CE4"/>
    <w:rsid w:val="00C02DC0"/>
    <w:rsid w:val="00C02F14"/>
    <w:rsid w:val="00C03099"/>
    <w:rsid w:val="00C03207"/>
    <w:rsid w:val="00C03573"/>
    <w:rsid w:val="00C0358C"/>
    <w:rsid w:val="00C03794"/>
    <w:rsid w:val="00C03A81"/>
    <w:rsid w:val="00C03CF0"/>
    <w:rsid w:val="00C03F57"/>
    <w:rsid w:val="00C043BA"/>
    <w:rsid w:val="00C04582"/>
    <w:rsid w:val="00C04899"/>
    <w:rsid w:val="00C04AF6"/>
    <w:rsid w:val="00C04D12"/>
    <w:rsid w:val="00C054F9"/>
    <w:rsid w:val="00C058AB"/>
    <w:rsid w:val="00C05AA4"/>
    <w:rsid w:val="00C05C21"/>
    <w:rsid w:val="00C05F63"/>
    <w:rsid w:val="00C060DF"/>
    <w:rsid w:val="00C064B1"/>
    <w:rsid w:val="00C0676D"/>
    <w:rsid w:val="00C0689C"/>
    <w:rsid w:val="00C068A2"/>
    <w:rsid w:val="00C06A3B"/>
    <w:rsid w:val="00C06A5F"/>
    <w:rsid w:val="00C06BD0"/>
    <w:rsid w:val="00C06D0A"/>
    <w:rsid w:val="00C06FF2"/>
    <w:rsid w:val="00C07152"/>
    <w:rsid w:val="00C074E4"/>
    <w:rsid w:val="00C07C15"/>
    <w:rsid w:val="00C07CB1"/>
    <w:rsid w:val="00C07DE9"/>
    <w:rsid w:val="00C10691"/>
    <w:rsid w:val="00C1099A"/>
    <w:rsid w:val="00C10A03"/>
    <w:rsid w:val="00C10BC1"/>
    <w:rsid w:val="00C10F79"/>
    <w:rsid w:val="00C11136"/>
    <w:rsid w:val="00C117A5"/>
    <w:rsid w:val="00C118D8"/>
    <w:rsid w:val="00C11B5D"/>
    <w:rsid w:val="00C11D43"/>
    <w:rsid w:val="00C11F27"/>
    <w:rsid w:val="00C1200B"/>
    <w:rsid w:val="00C12072"/>
    <w:rsid w:val="00C120C6"/>
    <w:rsid w:val="00C12779"/>
    <w:rsid w:val="00C12885"/>
    <w:rsid w:val="00C128B8"/>
    <w:rsid w:val="00C12C89"/>
    <w:rsid w:val="00C13A30"/>
    <w:rsid w:val="00C1415B"/>
    <w:rsid w:val="00C141DB"/>
    <w:rsid w:val="00C144CC"/>
    <w:rsid w:val="00C14702"/>
    <w:rsid w:val="00C14861"/>
    <w:rsid w:val="00C14F2B"/>
    <w:rsid w:val="00C14F30"/>
    <w:rsid w:val="00C14F31"/>
    <w:rsid w:val="00C14F94"/>
    <w:rsid w:val="00C153E8"/>
    <w:rsid w:val="00C1547C"/>
    <w:rsid w:val="00C15A05"/>
    <w:rsid w:val="00C15B59"/>
    <w:rsid w:val="00C15F4E"/>
    <w:rsid w:val="00C1635C"/>
    <w:rsid w:val="00C16618"/>
    <w:rsid w:val="00C166B1"/>
    <w:rsid w:val="00C16740"/>
    <w:rsid w:val="00C1694D"/>
    <w:rsid w:val="00C16DAB"/>
    <w:rsid w:val="00C171D9"/>
    <w:rsid w:val="00C1728B"/>
    <w:rsid w:val="00C1733D"/>
    <w:rsid w:val="00C177DF"/>
    <w:rsid w:val="00C178EF"/>
    <w:rsid w:val="00C1793B"/>
    <w:rsid w:val="00C17ABF"/>
    <w:rsid w:val="00C17C3B"/>
    <w:rsid w:val="00C17C47"/>
    <w:rsid w:val="00C17DE4"/>
    <w:rsid w:val="00C17FE9"/>
    <w:rsid w:val="00C2015A"/>
    <w:rsid w:val="00C2043E"/>
    <w:rsid w:val="00C20A9E"/>
    <w:rsid w:val="00C20AD4"/>
    <w:rsid w:val="00C20E19"/>
    <w:rsid w:val="00C21533"/>
    <w:rsid w:val="00C21585"/>
    <w:rsid w:val="00C21A30"/>
    <w:rsid w:val="00C21DBE"/>
    <w:rsid w:val="00C22355"/>
    <w:rsid w:val="00C22370"/>
    <w:rsid w:val="00C22A5F"/>
    <w:rsid w:val="00C230EA"/>
    <w:rsid w:val="00C231D5"/>
    <w:rsid w:val="00C231E4"/>
    <w:rsid w:val="00C23A4D"/>
    <w:rsid w:val="00C23B01"/>
    <w:rsid w:val="00C23C08"/>
    <w:rsid w:val="00C23C98"/>
    <w:rsid w:val="00C24A95"/>
    <w:rsid w:val="00C250C1"/>
    <w:rsid w:val="00C25258"/>
    <w:rsid w:val="00C25917"/>
    <w:rsid w:val="00C25D3F"/>
    <w:rsid w:val="00C25D90"/>
    <w:rsid w:val="00C25ED4"/>
    <w:rsid w:val="00C25F34"/>
    <w:rsid w:val="00C25F7C"/>
    <w:rsid w:val="00C26A35"/>
    <w:rsid w:val="00C270B1"/>
    <w:rsid w:val="00C27163"/>
    <w:rsid w:val="00C2733F"/>
    <w:rsid w:val="00C27540"/>
    <w:rsid w:val="00C275F4"/>
    <w:rsid w:val="00C279F4"/>
    <w:rsid w:val="00C30152"/>
    <w:rsid w:val="00C3046D"/>
    <w:rsid w:val="00C3050E"/>
    <w:rsid w:val="00C3055B"/>
    <w:rsid w:val="00C306AF"/>
    <w:rsid w:val="00C3075C"/>
    <w:rsid w:val="00C30965"/>
    <w:rsid w:val="00C30B50"/>
    <w:rsid w:val="00C30FAC"/>
    <w:rsid w:val="00C3123D"/>
    <w:rsid w:val="00C317D9"/>
    <w:rsid w:val="00C318B3"/>
    <w:rsid w:val="00C31EB0"/>
    <w:rsid w:val="00C32328"/>
    <w:rsid w:val="00C3242A"/>
    <w:rsid w:val="00C32A01"/>
    <w:rsid w:val="00C32C25"/>
    <w:rsid w:val="00C32F03"/>
    <w:rsid w:val="00C32F7E"/>
    <w:rsid w:val="00C32FA4"/>
    <w:rsid w:val="00C33295"/>
    <w:rsid w:val="00C33370"/>
    <w:rsid w:val="00C33CB1"/>
    <w:rsid w:val="00C33F36"/>
    <w:rsid w:val="00C33FF7"/>
    <w:rsid w:val="00C34094"/>
    <w:rsid w:val="00C344CE"/>
    <w:rsid w:val="00C344E1"/>
    <w:rsid w:val="00C34994"/>
    <w:rsid w:val="00C34AFA"/>
    <w:rsid w:val="00C34B20"/>
    <w:rsid w:val="00C34E44"/>
    <w:rsid w:val="00C34EA7"/>
    <w:rsid w:val="00C3514E"/>
    <w:rsid w:val="00C3561E"/>
    <w:rsid w:val="00C35919"/>
    <w:rsid w:val="00C359AA"/>
    <w:rsid w:val="00C35B1B"/>
    <w:rsid w:val="00C35BD7"/>
    <w:rsid w:val="00C3618F"/>
    <w:rsid w:val="00C367AA"/>
    <w:rsid w:val="00C3686C"/>
    <w:rsid w:val="00C369B4"/>
    <w:rsid w:val="00C36A01"/>
    <w:rsid w:val="00C36C42"/>
    <w:rsid w:val="00C36CD1"/>
    <w:rsid w:val="00C36DC2"/>
    <w:rsid w:val="00C37253"/>
    <w:rsid w:val="00C373E7"/>
    <w:rsid w:val="00C379E9"/>
    <w:rsid w:val="00C37BEE"/>
    <w:rsid w:val="00C37C98"/>
    <w:rsid w:val="00C37E20"/>
    <w:rsid w:val="00C37F05"/>
    <w:rsid w:val="00C37FDF"/>
    <w:rsid w:val="00C400CC"/>
    <w:rsid w:val="00C403FF"/>
    <w:rsid w:val="00C40447"/>
    <w:rsid w:val="00C408F9"/>
    <w:rsid w:val="00C40A70"/>
    <w:rsid w:val="00C40B83"/>
    <w:rsid w:val="00C41164"/>
    <w:rsid w:val="00C41334"/>
    <w:rsid w:val="00C4135C"/>
    <w:rsid w:val="00C414B0"/>
    <w:rsid w:val="00C4158B"/>
    <w:rsid w:val="00C4159D"/>
    <w:rsid w:val="00C41870"/>
    <w:rsid w:val="00C41A3F"/>
    <w:rsid w:val="00C41BB0"/>
    <w:rsid w:val="00C41BDE"/>
    <w:rsid w:val="00C41C02"/>
    <w:rsid w:val="00C41D7C"/>
    <w:rsid w:val="00C420CE"/>
    <w:rsid w:val="00C420EA"/>
    <w:rsid w:val="00C42224"/>
    <w:rsid w:val="00C423B8"/>
    <w:rsid w:val="00C42522"/>
    <w:rsid w:val="00C4255D"/>
    <w:rsid w:val="00C42954"/>
    <w:rsid w:val="00C42AB8"/>
    <w:rsid w:val="00C42B28"/>
    <w:rsid w:val="00C42D6D"/>
    <w:rsid w:val="00C42E96"/>
    <w:rsid w:val="00C42F84"/>
    <w:rsid w:val="00C430A1"/>
    <w:rsid w:val="00C430FD"/>
    <w:rsid w:val="00C43BE1"/>
    <w:rsid w:val="00C43BEA"/>
    <w:rsid w:val="00C43BF5"/>
    <w:rsid w:val="00C43E6F"/>
    <w:rsid w:val="00C44196"/>
    <w:rsid w:val="00C44220"/>
    <w:rsid w:val="00C4423E"/>
    <w:rsid w:val="00C4440A"/>
    <w:rsid w:val="00C4464B"/>
    <w:rsid w:val="00C44730"/>
    <w:rsid w:val="00C447D0"/>
    <w:rsid w:val="00C44877"/>
    <w:rsid w:val="00C44C7C"/>
    <w:rsid w:val="00C44CD0"/>
    <w:rsid w:val="00C44E93"/>
    <w:rsid w:val="00C4514F"/>
    <w:rsid w:val="00C454DB"/>
    <w:rsid w:val="00C455BF"/>
    <w:rsid w:val="00C459BF"/>
    <w:rsid w:val="00C45AA1"/>
    <w:rsid w:val="00C45F9B"/>
    <w:rsid w:val="00C4625F"/>
    <w:rsid w:val="00C462AB"/>
    <w:rsid w:val="00C46B6D"/>
    <w:rsid w:val="00C470D0"/>
    <w:rsid w:val="00C47693"/>
    <w:rsid w:val="00C47BF3"/>
    <w:rsid w:val="00C47C63"/>
    <w:rsid w:val="00C5000A"/>
    <w:rsid w:val="00C50833"/>
    <w:rsid w:val="00C50BAE"/>
    <w:rsid w:val="00C50C7D"/>
    <w:rsid w:val="00C50DD2"/>
    <w:rsid w:val="00C50DF0"/>
    <w:rsid w:val="00C50F6A"/>
    <w:rsid w:val="00C51730"/>
    <w:rsid w:val="00C517C8"/>
    <w:rsid w:val="00C5195C"/>
    <w:rsid w:val="00C5238C"/>
    <w:rsid w:val="00C525B1"/>
    <w:rsid w:val="00C52FD7"/>
    <w:rsid w:val="00C531D2"/>
    <w:rsid w:val="00C53246"/>
    <w:rsid w:val="00C53298"/>
    <w:rsid w:val="00C53558"/>
    <w:rsid w:val="00C53886"/>
    <w:rsid w:val="00C53A08"/>
    <w:rsid w:val="00C53AAB"/>
    <w:rsid w:val="00C54496"/>
    <w:rsid w:val="00C548CA"/>
    <w:rsid w:val="00C55404"/>
    <w:rsid w:val="00C5554C"/>
    <w:rsid w:val="00C555E7"/>
    <w:rsid w:val="00C55FD8"/>
    <w:rsid w:val="00C56AA8"/>
    <w:rsid w:val="00C56B78"/>
    <w:rsid w:val="00C56CAA"/>
    <w:rsid w:val="00C56CFD"/>
    <w:rsid w:val="00C56DB9"/>
    <w:rsid w:val="00C57757"/>
    <w:rsid w:val="00C57E7F"/>
    <w:rsid w:val="00C60511"/>
    <w:rsid w:val="00C607D8"/>
    <w:rsid w:val="00C6089D"/>
    <w:rsid w:val="00C60C77"/>
    <w:rsid w:val="00C60EE8"/>
    <w:rsid w:val="00C60F7E"/>
    <w:rsid w:val="00C611D5"/>
    <w:rsid w:val="00C6131B"/>
    <w:rsid w:val="00C61340"/>
    <w:rsid w:val="00C61520"/>
    <w:rsid w:val="00C6155F"/>
    <w:rsid w:val="00C61E53"/>
    <w:rsid w:val="00C620C0"/>
    <w:rsid w:val="00C621D4"/>
    <w:rsid w:val="00C622BD"/>
    <w:rsid w:val="00C624DF"/>
    <w:rsid w:val="00C624FF"/>
    <w:rsid w:val="00C6251B"/>
    <w:rsid w:val="00C626BC"/>
    <w:rsid w:val="00C62741"/>
    <w:rsid w:val="00C62A83"/>
    <w:rsid w:val="00C62AC5"/>
    <w:rsid w:val="00C62C5F"/>
    <w:rsid w:val="00C62CB2"/>
    <w:rsid w:val="00C62E08"/>
    <w:rsid w:val="00C62F06"/>
    <w:rsid w:val="00C6301E"/>
    <w:rsid w:val="00C6310D"/>
    <w:rsid w:val="00C63158"/>
    <w:rsid w:val="00C6326E"/>
    <w:rsid w:val="00C63450"/>
    <w:rsid w:val="00C63651"/>
    <w:rsid w:val="00C63745"/>
    <w:rsid w:val="00C637C3"/>
    <w:rsid w:val="00C6387E"/>
    <w:rsid w:val="00C6390E"/>
    <w:rsid w:val="00C64026"/>
    <w:rsid w:val="00C64100"/>
    <w:rsid w:val="00C6412F"/>
    <w:rsid w:val="00C64382"/>
    <w:rsid w:val="00C64532"/>
    <w:rsid w:val="00C645D0"/>
    <w:rsid w:val="00C6461C"/>
    <w:rsid w:val="00C646AC"/>
    <w:rsid w:val="00C648A1"/>
    <w:rsid w:val="00C64A70"/>
    <w:rsid w:val="00C64AFD"/>
    <w:rsid w:val="00C64C36"/>
    <w:rsid w:val="00C64F2F"/>
    <w:rsid w:val="00C6503D"/>
    <w:rsid w:val="00C65047"/>
    <w:rsid w:val="00C653F8"/>
    <w:rsid w:val="00C658D0"/>
    <w:rsid w:val="00C659E0"/>
    <w:rsid w:val="00C66064"/>
    <w:rsid w:val="00C66146"/>
    <w:rsid w:val="00C664B4"/>
    <w:rsid w:val="00C665E6"/>
    <w:rsid w:val="00C66D0F"/>
    <w:rsid w:val="00C66D3F"/>
    <w:rsid w:val="00C66DEA"/>
    <w:rsid w:val="00C66F15"/>
    <w:rsid w:val="00C67201"/>
    <w:rsid w:val="00C67518"/>
    <w:rsid w:val="00C67723"/>
    <w:rsid w:val="00C6785A"/>
    <w:rsid w:val="00C67862"/>
    <w:rsid w:val="00C679C9"/>
    <w:rsid w:val="00C67A71"/>
    <w:rsid w:val="00C7032B"/>
    <w:rsid w:val="00C7033D"/>
    <w:rsid w:val="00C70668"/>
    <w:rsid w:val="00C70922"/>
    <w:rsid w:val="00C70ADC"/>
    <w:rsid w:val="00C70AFB"/>
    <w:rsid w:val="00C70DC7"/>
    <w:rsid w:val="00C71107"/>
    <w:rsid w:val="00C711EE"/>
    <w:rsid w:val="00C7149D"/>
    <w:rsid w:val="00C71A42"/>
    <w:rsid w:val="00C71CFF"/>
    <w:rsid w:val="00C71DC4"/>
    <w:rsid w:val="00C71F5D"/>
    <w:rsid w:val="00C7211A"/>
    <w:rsid w:val="00C72302"/>
    <w:rsid w:val="00C7235E"/>
    <w:rsid w:val="00C72566"/>
    <w:rsid w:val="00C728EA"/>
    <w:rsid w:val="00C72919"/>
    <w:rsid w:val="00C7292E"/>
    <w:rsid w:val="00C72B5F"/>
    <w:rsid w:val="00C72B80"/>
    <w:rsid w:val="00C72F44"/>
    <w:rsid w:val="00C734AA"/>
    <w:rsid w:val="00C734CF"/>
    <w:rsid w:val="00C735B5"/>
    <w:rsid w:val="00C73733"/>
    <w:rsid w:val="00C738B1"/>
    <w:rsid w:val="00C738EF"/>
    <w:rsid w:val="00C73AC9"/>
    <w:rsid w:val="00C73C22"/>
    <w:rsid w:val="00C73E6D"/>
    <w:rsid w:val="00C73F4B"/>
    <w:rsid w:val="00C74136"/>
    <w:rsid w:val="00C74149"/>
    <w:rsid w:val="00C74154"/>
    <w:rsid w:val="00C743FA"/>
    <w:rsid w:val="00C745AE"/>
    <w:rsid w:val="00C7470B"/>
    <w:rsid w:val="00C7506E"/>
    <w:rsid w:val="00C75368"/>
    <w:rsid w:val="00C753F8"/>
    <w:rsid w:val="00C75445"/>
    <w:rsid w:val="00C755B7"/>
    <w:rsid w:val="00C75D0A"/>
    <w:rsid w:val="00C75F40"/>
    <w:rsid w:val="00C76125"/>
    <w:rsid w:val="00C7615D"/>
    <w:rsid w:val="00C763F9"/>
    <w:rsid w:val="00C7655F"/>
    <w:rsid w:val="00C76B76"/>
    <w:rsid w:val="00C76CE6"/>
    <w:rsid w:val="00C76FAE"/>
    <w:rsid w:val="00C77109"/>
    <w:rsid w:val="00C77480"/>
    <w:rsid w:val="00C7772D"/>
    <w:rsid w:val="00C77824"/>
    <w:rsid w:val="00C77A6A"/>
    <w:rsid w:val="00C77E76"/>
    <w:rsid w:val="00C80068"/>
    <w:rsid w:val="00C804AB"/>
    <w:rsid w:val="00C805E6"/>
    <w:rsid w:val="00C80608"/>
    <w:rsid w:val="00C809D2"/>
    <w:rsid w:val="00C80E41"/>
    <w:rsid w:val="00C80F91"/>
    <w:rsid w:val="00C8100B"/>
    <w:rsid w:val="00C8115F"/>
    <w:rsid w:val="00C81297"/>
    <w:rsid w:val="00C8146C"/>
    <w:rsid w:val="00C81714"/>
    <w:rsid w:val="00C81742"/>
    <w:rsid w:val="00C81C85"/>
    <w:rsid w:val="00C81FC6"/>
    <w:rsid w:val="00C82248"/>
    <w:rsid w:val="00C8229B"/>
    <w:rsid w:val="00C82412"/>
    <w:rsid w:val="00C8245A"/>
    <w:rsid w:val="00C8249E"/>
    <w:rsid w:val="00C82832"/>
    <w:rsid w:val="00C829ED"/>
    <w:rsid w:val="00C82CF8"/>
    <w:rsid w:val="00C82DA0"/>
    <w:rsid w:val="00C83075"/>
    <w:rsid w:val="00C8307C"/>
    <w:rsid w:val="00C83261"/>
    <w:rsid w:val="00C8332D"/>
    <w:rsid w:val="00C835B4"/>
    <w:rsid w:val="00C835F1"/>
    <w:rsid w:val="00C83712"/>
    <w:rsid w:val="00C8372A"/>
    <w:rsid w:val="00C83A9F"/>
    <w:rsid w:val="00C83EFB"/>
    <w:rsid w:val="00C84218"/>
    <w:rsid w:val="00C84315"/>
    <w:rsid w:val="00C843D5"/>
    <w:rsid w:val="00C84710"/>
    <w:rsid w:val="00C8473E"/>
    <w:rsid w:val="00C84899"/>
    <w:rsid w:val="00C84C68"/>
    <w:rsid w:val="00C84D3A"/>
    <w:rsid w:val="00C84DE4"/>
    <w:rsid w:val="00C85291"/>
    <w:rsid w:val="00C85B2B"/>
    <w:rsid w:val="00C85BA1"/>
    <w:rsid w:val="00C85C84"/>
    <w:rsid w:val="00C85FE6"/>
    <w:rsid w:val="00C860AF"/>
    <w:rsid w:val="00C863F4"/>
    <w:rsid w:val="00C86409"/>
    <w:rsid w:val="00C864C2"/>
    <w:rsid w:val="00C865B6"/>
    <w:rsid w:val="00C86910"/>
    <w:rsid w:val="00C86B9D"/>
    <w:rsid w:val="00C86D87"/>
    <w:rsid w:val="00C86F8A"/>
    <w:rsid w:val="00C87128"/>
    <w:rsid w:val="00C874B6"/>
    <w:rsid w:val="00C87626"/>
    <w:rsid w:val="00C8773F"/>
    <w:rsid w:val="00C8782B"/>
    <w:rsid w:val="00C87EFD"/>
    <w:rsid w:val="00C9030C"/>
    <w:rsid w:val="00C9076C"/>
    <w:rsid w:val="00C90A64"/>
    <w:rsid w:val="00C90D25"/>
    <w:rsid w:val="00C90F2E"/>
    <w:rsid w:val="00C91072"/>
    <w:rsid w:val="00C910EB"/>
    <w:rsid w:val="00C912B6"/>
    <w:rsid w:val="00C91497"/>
    <w:rsid w:val="00C914CE"/>
    <w:rsid w:val="00C9151C"/>
    <w:rsid w:val="00C915C3"/>
    <w:rsid w:val="00C91831"/>
    <w:rsid w:val="00C91B9C"/>
    <w:rsid w:val="00C91D51"/>
    <w:rsid w:val="00C91D74"/>
    <w:rsid w:val="00C9250F"/>
    <w:rsid w:val="00C92645"/>
    <w:rsid w:val="00C92813"/>
    <w:rsid w:val="00C929F7"/>
    <w:rsid w:val="00C92BCC"/>
    <w:rsid w:val="00C92CAB"/>
    <w:rsid w:val="00C92D86"/>
    <w:rsid w:val="00C92D87"/>
    <w:rsid w:val="00C92E2E"/>
    <w:rsid w:val="00C93076"/>
    <w:rsid w:val="00C9308A"/>
    <w:rsid w:val="00C9315A"/>
    <w:rsid w:val="00C9340E"/>
    <w:rsid w:val="00C93548"/>
    <w:rsid w:val="00C936B7"/>
    <w:rsid w:val="00C93890"/>
    <w:rsid w:val="00C93D88"/>
    <w:rsid w:val="00C93E44"/>
    <w:rsid w:val="00C940E4"/>
    <w:rsid w:val="00C94ACE"/>
    <w:rsid w:val="00C94C49"/>
    <w:rsid w:val="00C94D3D"/>
    <w:rsid w:val="00C94E5A"/>
    <w:rsid w:val="00C94FBB"/>
    <w:rsid w:val="00C9521C"/>
    <w:rsid w:val="00C954C3"/>
    <w:rsid w:val="00C955C8"/>
    <w:rsid w:val="00C95925"/>
    <w:rsid w:val="00C959B5"/>
    <w:rsid w:val="00C95ABB"/>
    <w:rsid w:val="00C95D62"/>
    <w:rsid w:val="00C96104"/>
    <w:rsid w:val="00C962A3"/>
    <w:rsid w:val="00C9699B"/>
    <w:rsid w:val="00C96BB0"/>
    <w:rsid w:val="00C96DB2"/>
    <w:rsid w:val="00C96EC0"/>
    <w:rsid w:val="00C9721E"/>
    <w:rsid w:val="00C97387"/>
    <w:rsid w:val="00C974BF"/>
    <w:rsid w:val="00C97590"/>
    <w:rsid w:val="00C975C2"/>
    <w:rsid w:val="00C97661"/>
    <w:rsid w:val="00C97A26"/>
    <w:rsid w:val="00C97D6E"/>
    <w:rsid w:val="00C97DEE"/>
    <w:rsid w:val="00C97E71"/>
    <w:rsid w:val="00CA0521"/>
    <w:rsid w:val="00CA084E"/>
    <w:rsid w:val="00CA0B51"/>
    <w:rsid w:val="00CA0BAA"/>
    <w:rsid w:val="00CA0C3E"/>
    <w:rsid w:val="00CA0D03"/>
    <w:rsid w:val="00CA0EEF"/>
    <w:rsid w:val="00CA0FC7"/>
    <w:rsid w:val="00CA120E"/>
    <w:rsid w:val="00CA1239"/>
    <w:rsid w:val="00CA1427"/>
    <w:rsid w:val="00CA1561"/>
    <w:rsid w:val="00CA1761"/>
    <w:rsid w:val="00CA1C01"/>
    <w:rsid w:val="00CA1EB8"/>
    <w:rsid w:val="00CA22CE"/>
    <w:rsid w:val="00CA23A2"/>
    <w:rsid w:val="00CA24B6"/>
    <w:rsid w:val="00CA252C"/>
    <w:rsid w:val="00CA25C4"/>
    <w:rsid w:val="00CA26CC"/>
    <w:rsid w:val="00CA275C"/>
    <w:rsid w:val="00CA27A4"/>
    <w:rsid w:val="00CA2B70"/>
    <w:rsid w:val="00CA2B91"/>
    <w:rsid w:val="00CA2CA8"/>
    <w:rsid w:val="00CA2E90"/>
    <w:rsid w:val="00CA2FA7"/>
    <w:rsid w:val="00CA319B"/>
    <w:rsid w:val="00CA31E6"/>
    <w:rsid w:val="00CA3497"/>
    <w:rsid w:val="00CA35CF"/>
    <w:rsid w:val="00CA36FC"/>
    <w:rsid w:val="00CA3918"/>
    <w:rsid w:val="00CA3C09"/>
    <w:rsid w:val="00CA3CA5"/>
    <w:rsid w:val="00CA3D1D"/>
    <w:rsid w:val="00CA3F6B"/>
    <w:rsid w:val="00CA4089"/>
    <w:rsid w:val="00CA4128"/>
    <w:rsid w:val="00CA4647"/>
    <w:rsid w:val="00CA466B"/>
    <w:rsid w:val="00CA492C"/>
    <w:rsid w:val="00CA4C44"/>
    <w:rsid w:val="00CA4C86"/>
    <w:rsid w:val="00CA538E"/>
    <w:rsid w:val="00CA584E"/>
    <w:rsid w:val="00CA58CC"/>
    <w:rsid w:val="00CA59E6"/>
    <w:rsid w:val="00CA66E6"/>
    <w:rsid w:val="00CA6754"/>
    <w:rsid w:val="00CA69E6"/>
    <w:rsid w:val="00CA6CAB"/>
    <w:rsid w:val="00CA700C"/>
    <w:rsid w:val="00CA7215"/>
    <w:rsid w:val="00CA73DC"/>
    <w:rsid w:val="00CA772E"/>
    <w:rsid w:val="00CA79C8"/>
    <w:rsid w:val="00CA7DBA"/>
    <w:rsid w:val="00CA7EA2"/>
    <w:rsid w:val="00CA7F93"/>
    <w:rsid w:val="00CB01D0"/>
    <w:rsid w:val="00CB0379"/>
    <w:rsid w:val="00CB065F"/>
    <w:rsid w:val="00CB0777"/>
    <w:rsid w:val="00CB07E7"/>
    <w:rsid w:val="00CB094D"/>
    <w:rsid w:val="00CB0FA6"/>
    <w:rsid w:val="00CB1037"/>
    <w:rsid w:val="00CB1295"/>
    <w:rsid w:val="00CB19E2"/>
    <w:rsid w:val="00CB1B50"/>
    <w:rsid w:val="00CB1D24"/>
    <w:rsid w:val="00CB1F48"/>
    <w:rsid w:val="00CB2607"/>
    <w:rsid w:val="00CB283A"/>
    <w:rsid w:val="00CB288A"/>
    <w:rsid w:val="00CB2975"/>
    <w:rsid w:val="00CB2EED"/>
    <w:rsid w:val="00CB3195"/>
    <w:rsid w:val="00CB3337"/>
    <w:rsid w:val="00CB381F"/>
    <w:rsid w:val="00CB3FF1"/>
    <w:rsid w:val="00CB44B1"/>
    <w:rsid w:val="00CB460D"/>
    <w:rsid w:val="00CB472F"/>
    <w:rsid w:val="00CB4890"/>
    <w:rsid w:val="00CB48E8"/>
    <w:rsid w:val="00CB4CAD"/>
    <w:rsid w:val="00CB4DD8"/>
    <w:rsid w:val="00CB5138"/>
    <w:rsid w:val="00CB53E7"/>
    <w:rsid w:val="00CB58D4"/>
    <w:rsid w:val="00CB5B88"/>
    <w:rsid w:val="00CB5F0B"/>
    <w:rsid w:val="00CB6293"/>
    <w:rsid w:val="00CB62AB"/>
    <w:rsid w:val="00CB64BD"/>
    <w:rsid w:val="00CB66CF"/>
    <w:rsid w:val="00CB6F08"/>
    <w:rsid w:val="00CB6F0A"/>
    <w:rsid w:val="00CB7027"/>
    <w:rsid w:val="00CB715F"/>
    <w:rsid w:val="00CB73A5"/>
    <w:rsid w:val="00CB73D8"/>
    <w:rsid w:val="00CB773E"/>
    <w:rsid w:val="00CB7AF4"/>
    <w:rsid w:val="00CB7D5A"/>
    <w:rsid w:val="00CC06B2"/>
    <w:rsid w:val="00CC0B65"/>
    <w:rsid w:val="00CC0D01"/>
    <w:rsid w:val="00CC0D18"/>
    <w:rsid w:val="00CC0D59"/>
    <w:rsid w:val="00CC0D63"/>
    <w:rsid w:val="00CC0DDB"/>
    <w:rsid w:val="00CC0EBF"/>
    <w:rsid w:val="00CC1054"/>
    <w:rsid w:val="00CC1CFD"/>
    <w:rsid w:val="00CC1D71"/>
    <w:rsid w:val="00CC1E72"/>
    <w:rsid w:val="00CC2215"/>
    <w:rsid w:val="00CC227D"/>
    <w:rsid w:val="00CC27BC"/>
    <w:rsid w:val="00CC29C8"/>
    <w:rsid w:val="00CC2C50"/>
    <w:rsid w:val="00CC2E2E"/>
    <w:rsid w:val="00CC2FB6"/>
    <w:rsid w:val="00CC300F"/>
    <w:rsid w:val="00CC33ED"/>
    <w:rsid w:val="00CC355D"/>
    <w:rsid w:val="00CC3613"/>
    <w:rsid w:val="00CC366E"/>
    <w:rsid w:val="00CC3853"/>
    <w:rsid w:val="00CC3D53"/>
    <w:rsid w:val="00CC3E7E"/>
    <w:rsid w:val="00CC42F1"/>
    <w:rsid w:val="00CC4DE0"/>
    <w:rsid w:val="00CC505D"/>
    <w:rsid w:val="00CC5255"/>
    <w:rsid w:val="00CC54E3"/>
    <w:rsid w:val="00CC59EF"/>
    <w:rsid w:val="00CC5B98"/>
    <w:rsid w:val="00CC5BAD"/>
    <w:rsid w:val="00CC6206"/>
    <w:rsid w:val="00CC63C2"/>
    <w:rsid w:val="00CC7054"/>
    <w:rsid w:val="00CC7109"/>
    <w:rsid w:val="00CC718E"/>
    <w:rsid w:val="00CC71D0"/>
    <w:rsid w:val="00CC740F"/>
    <w:rsid w:val="00CC7499"/>
    <w:rsid w:val="00CC775F"/>
    <w:rsid w:val="00CC77E7"/>
    <w:rsid w:val="00CC78CF"/>
    <w:rsid w:val="00CC79F2"/>
    <w:rsid w:val="00CC7C56"/>
    <w:rsid w:val="00CC7E7F"/>
    <w:rsid w:val="00CD028E"/>
    <w:rsid w:val="00CD080A"/>
    <w:rsid w:val="00CD0997"/>
    <w:rsid w:val="00CD0DAD"/>
    <w:rsid w:val="00CD0EF6"/>
    <w:rsid w:val="00CD0FA1"/>
    <w:rsid w:val="00CD1144"/>
    <w:rsid w:val="00CD12C7"/>
    <w:rsid w:val="00CD12E2"/>
    <w:rsid w:val="00CD1431"/>
    <w:rsid w:val="00CD17AB"/>
    <w:rsid w:val="00CD1983"/>
    <w:rsid w:val="00CD1AAF"/>
    <w:rsid w:val="00CD1CC7"/>
    <w:rsid w:val="00CD216E"/>
    <w:rsid w:val="00CD2497"/>
    <w:rsid w:val="00CD24BF"/>
    <w:rsid w:val="00CD2582"/>
    <w:rsid w:val="00CD285F"/>
    <w:rsid w:val="00CD295B"/>
    <w:rsid w:val="00CD29F3"/>
    <w:rsid w:val="00CD2A40"/>
    <w:rsid w:val="00CD2A73"/>
    <w:rsid w:val="00CD2C2A"/>
    <w:rsid w:val="00CD2C50"/>
    <w:rsid w:val="00CD2D23"/>
    <w:rsid w:val="00CD32A4"/>
    <w:rsid w:val="00CD33F5"/>
    <w:rsid w:val="00CD3A4F"/>
    <w:rsid w:val="00CD3B31"/>
    <w:rsid w:val="00CD3B33"/>
    <w:rsid w:val="00CD3D36"/>
    <w:rsid w:val="00CD3F70"/>
    <w:rsid w:val="00CD41E8"/>
    <w:rsid w:val="00CD440F"/>
    <w:rsid w:val="00CD4595"/>
    <w:rsid w:val="00CD4665"/>
    <w:rsid w:val="00CD4790"/>
    <w:rsid w:val="00CD47A6"/>
    <w:rsid w:val="00CD48FC"/>
    <w:rsid w:val="00CD4B1E"/>
    <w:rsid w:val="00CD4C59"/>
    <w:rsid w:val="00CD4CA2"/>
    <w:rsid w:val="00CD4E0C"/>
    <w:rsid w:val="00CD5123"/>
    <w:rsid w:val="00CD51D8"/>
    <w:rsid w:val="00CD53E0"/>
    <w:rsid w:val="00CD550E"/>
    <w:rsid w:val="00CD55A4"/>
    <w:rsid w:val="00CD55E7"/>
    <w:rsid w:val="00CD57BC"/>
    <w:rsid w:val="00CD5A60"/>
    <w:rsid w:val="00CD5D12"/>
    <w:rsid w:val="00CD5FD6"/>
    <w:rsid w:val="00CD67B5"/>
    <w:rsid w:val="00CD6830"/>
    <w:rsid w:val="00CD68DC"/>
    <w:rsid w:val="00CD69B3"/>
    <w:rsid w:val="00CD6AAE"/>
    <w:rsid w:val="00CD6FDB"/>
    <w:rsid w:val="00CD708F"/>
    <w:rsid w:val="00CD73CE"/>
    <w:rsid w:val="00CD766E"/>
    <w:rsid w:val="00CD7890"/>
    <w:rsid w:val="00CD7AE1"/>
    <w:rsid w:val="00CD7DD8"/>
    <w:rsid w:val="00CD7E50"/>
    <w:rsid w:val="00CE0357"/>
    <w:rsid w:val="00CE0367"/>
    <w:rsid w:val="00CE058C"/>
    <w:rsid w:val="00CE06E9"/>
    <w:rsid w:val="00CE08A6"/>
    <w:rsid w:val="00CE0C79"/>
    <w:rsid w:val="00CE0DB1"/>
    <w:rsid w:val="00CE0EA1"/>
    <w:rsid w:val="00CE0FDC"/>
    <w:rsid w:val="00CE1166"/>
    <w:rsid w:val="00CE11B7"/>
    <w:rsid w:val="00CE1D5E"/>
    <w:rsid w:val="00CE1E84"/>
    <w:rsid w:val="00CE21F2"/>
    <w:rsid w:val="00CE234C"/>
    <w:rsid w:val="00CE27B7"/>
    <w:rsid w:val="00CE2904"/>
    <w:rsid w:val="00CE2CB0"/>
    <w:rsid w:val="00CE2EC3"/>
    <w:rsid w:val="00CE2F63"/>
    <w:rsid w:val="00CE3076"/>
    <w:rsid w:val="00CE3586"/>
    <w:rsid w:val="00CE3602"/>
    <w:rsid w:val="00CE385B"/>
    <w:rsid w:val="00CE39A6"/>
    <w:rsid w:val="00CE39F4"/>
    <w:rsid w:val="00CE3A64"/>
    <w:rsid w:val="00CE4507"/>
    <w:rsid w:val="00CE46C8"/>
    <w:rsid w:val="00CE484E"/>
    <w:rsid w:val="00CE4EB1"/>
    <w:rsid w:val="00CE4F16"/>
    <w:rsid w:val="00CE5074"/>
    <w:rsid w:val="00CE51E6"/>
    <w:rsid w:val="00CE51F6"/>
    <w:rsid w:val="00CE56B7"/>
    <w:rsid w:val="00CE56B8"/>
    <w:rsid w:val="00CE594B"/>
    <w:rsid w:val="00CE5B7B"/>
    <w:rsid w:val="00CE5C5A"/>
    <w:rsid w:val="00CE5E14"/>
    <w:rsid w:val="00CE6097"/>
    <w:rsid w:val="00CE60B6"/>
    <w:rsid w:val="00CE6842"/>
    <w:rsid w:val="00CE69A7"/>
    <w:rsid w:val="00CE6E1A"/>
    <w:rsid w:val="00CE7501"/>
    <w:rsid w:val="00CE7CBF"/>
    <w:rsid w:val="00CE7DFB"/>
    <w:rsid w:val="00CE7E19"/>
    <w:rsid w:val="00CE7E89"/>
    <w:rsid w:val="00CE7EFD"/>
    <w:rsid w:val="00CF01E8"/>
    <w:rsid w:val="00CF049D"/>
    <w:rsid w:val="00CF0A70"/>
    <w:rsid w:val="00CF0BB8"/>
    <w:rsid w:val="00CF0C18"/>
    <w:rsid w:val="00CF0CCD"/>
    <w:rsid w:val="00CF12BD"/>
    <w:rsid w:val="00CF13FC"/>
    <w:rsid w:val="00CF1C36"/>
    <w:rsid w:val="00CF1DFD"/>
    <w:rsid w:val="00CF1EC9"/>
    <w:rsid w:val="00CF1FA7"/>
    <w:rsid w:val="00CF225F"/>
    <w:rsid w:val="00CF243E"/>
    <w:rsid w:val="00CF24F8"/>
    <w:rsid w:val="00CF2574"/>
    <w:rsid w:val="00CF2C54"/>
    <w:rsid w:val="00CF2E91"/>
    <w:rsid w:val="00CF3D7D"/>
    <w:rsid w:val="00CF3DB9"/>
    <w:rsid w:val="00CF4496"/>
    <w:rsid w:val="00CF44A4"/>
    <w:rsid w:val="00CF463A"/>
    <w:rsid w:val="00CF469F"/>
    <w:rsid w:val="00CF46C4"/>
    <w:rsid w:val="00CF4AC2"/>
    <w:rsid w:val="00CF512C"/>
    <w:rsid w:val="00CF51BA"/>
    <w:rsid w:val="00CF524F"/>
    <w:rsid w:val="00CF527F"/>
    <w:rsid w:val="00CF55F1"/>
    <w:rsid w:val="00CF5990"/>
    <w:rsid w:val="00CF5BB0"/>
    <w:rsid w:val="00CF5F69"/>
    <w:rsid w:val="00CF613F"/>
    <w:rsid w:val="00CF62C1"/>
    <w:rsid w:val="00CF63A5"/>
    <w:rsid w:val="00CF6694"/>
    <w:rsid w:val="00CF669D"/>
    <w:rsid w:val="00CF6708"/>
    <w:rsid w:val="00CF6ABD"/>
    <w:rsid w:val="00CF6B81"/>
    <w:rsid w:val="00CF70D1"/>
    <w:rsid w:val="00CF70F5"/>
    <w:rsid w:val="00CF764C"/>
    <w:rsid w:val="00CF787F"/>
    <w:rsid w:val="00CF7A13"/>
    <w:rsid w:val="00CF7D40"/>
    <w:rsid w:val="00CF7E27"/>
    <w:rsid w:val="00D00014"/>
    <w:rsid w:val="00D00103"/>
    <w:rsid w:val="00D00137"/>
    <w:rsid w:val="00D0026F"/>
    <w:rsid w:val="00D005D0"/>
    <w:rsid w:val="00D00826"/>
    <w:rsid w:val="00D00A39"/>
    <w:rsid w:val="00D00A5D"/>
    <w:rsid w:val="00D00D30"/>
    <w:rsid w:val="00D00EA5"/>
    <w:rsid w:val="00D00EE1"/>
    <w:rsid w:val="00D01081"/>
    <w:rsid w:val="00D012B9"/>
    <w:rsid w:val="00D01326"/>
    <w:rsid w:val="00D019A2"/>
    <w:rsid w:val="00D01ADF"/>
    <w:rsid w:val="00D02057"/>
    <w:rsid w:val="00D021F5"/>
    <w:rsid w:val="00D02215"/>
    <w:rsid w:val="00D0231B"/>
    <w:rsid w:val="00D02546"/>
    <w:rsid w:val="00D02B6D"/>
    <w:rsid w:val="00D02BF1"/>
    <w:rsid w:val="00D02C00"/>
    <w:rsid w:val="00D02F21"/>
    <w:rsid w:val="00D02FC0"/>
    <w:rsid w:val="00D02FEF"/>
    <w:rsid w:val="00D03529"/>
    <w:rsid w:val="00D035F3"/>
    <w:rsid w:val="00D03A2F"/>
    <w:rsid w:val="00D03C11"/>
    <w:rsid w:val="00D03EB0"/>
    <w:rsid w:val="00D041EA"/>
    <w:rsid w:val="00D0440D"/>
    <w:rsid w:val="00D04771"/>
    <w:rsid w:val="00D04842"/>
    <w:rsid w:val="00D04897"/>
    <w:rsid w:val="00D0490B"/>
    <w:rsid w:val="00D04B54"/>
    <w:rsid w:val="00D04C38"/>
    <w:rsid w:val="00D04D6D"/>
    <w:rsid w:val="00D0527E"/>
    <w:rsid w:val="00D053E4"/>
    <w:rsid w:val="00D056C8"/>
    <w:rsid w:val="00D05C42"/>
    <w:rsid w:val="00D05E1F"/>
    <w:rsid w:val="00D05E8B"/>
    <w:rsid w:val="00D06277"/>
    <w:rsid w:val="00D0693C"/>
    <w:rsid w:val="00D06A4B"/>
    <w:rsid w:val="00D06A56"/>
    <w:rsid w:val="00D06F52"/>
    <w:rsid w:val="00D07342"/>
    <w:rsid w:val="00D07352"/>
    <w:rsid w:val="00D07413"/>
    <w:rsid w:val="00D075EC"/>
    <w:rsid w:val="00D077EF"/>
    <w:rsid w:val="00D07A95"/>
    <w:rsid w:val="00D07AAA"/>
    <w:rsid w:val="00D1042C"/>
    <w:rsid w:val="00D106F5"/>
    <w:rsid w:val="00D1094E"/>
    <w:rsid w:val="00D109F3"/>
    <w:rsid w:val="00D10D9B"/>
    <w:rsid w:val="00D10EF9"/>
    <w:rsid w:val="00D11232"/>
    <w:rsid w:val="00D1196E"/>
    <w:rsid w:val="00D11AE3"/>
    <w:rsid w:val="00D11DBF"/>
    <w:rsid w:val="00D12021"/>
    <w:rsid w:val="00D120EC"/>
    <w:rsid w:val="00D12120"/>
    <w:rsid w:val="00D1227E"/>
    <w:rsid w:val="00D1259F"/>
    <w:rsid w:val="00D12988"/>
    <w:rsid w:val="00D12BC2"/>
    <w:rsid w:val="00D12CC9"/>
    <w:rsid w:val="00D1319D"/>
    <w:rsid w:val="00D13364"/>
    <w:rsid w:val="00D137A7"/>
    <w:rsid w:val="00D13A69"/>
    <w:rsid w:val="00D13C16"/>
    <w:rsid w:val="00D14124"/>
    <w:rsid w:val="00D14236"/>
    <w:rsid w:val="00D146D1"/>
    <w:rsid w:val="00D1475D"/>
    <w:rsid w:val="00D14866"/>
    <w:rsid w:val="00D14A69"/>
    <w:rsid w:val="00D14BA0"/>
    <w:rsid w:val="00D14BC0"/>
    <w:rsid w:val="00D14F96"/>
    <w:rsid w:val="00D15000"/>
    <w:rsid w:val="00D15056"/>
    <w:rsid w:val="00D151F2"/>
    <w:rsid w:val="00D15358"/>
    <w:rsid w:val="00D15434"/>
    <w:rsid w:val="00D155A1"/>
    <w:rsid w:val="00D15666"/>
    <w:rsid w:val="00D15A2E"/>
    <w:rsid w:val="00D15A80"/>
    <w:rsid w:val="00D15AFE"/>
    <w:rsid w:val="00D16047"/>
    <w:rsid w:val="00D160C0"/>
    <w:rsid w:val="00D16265"/>
    <w:rsid w:val="00D162FE"/>
    <w:rsid w:val="00D165D7"/>
    <w:rsid w:val="00D165EB"/>
    <w:rsid w:val="00D169FD"/>
    <w:rsid w:val="00D16B8A"/>
    <w:rsid w:val="00D16BC6"/>
    <w:rsid w:val="00D16DA2"/>
    <w:rsid w:val="00D172E9"/>
    <w:rsid w:val="00D17346"/>
    <w:rsid w:val="00D175BE"/>
    <w:rsid w:val="00D17C1A"/>
    <w:rsid w:val="00D17C2E"/>
    <w:rsid w:val="00D17D0F"/>
    <w:rsid w:val="00D17EE1"/>
    <w:rsid w:val="00D17F17"/>
    <w:rsid w:val="00D204D6"/>
    <w:rsid w:val="00D2097E"/>
    <w:rsid w:val="00D20CAD"/>
    <w:rsid w:val="00D20D38"/>
    <w:rsid w:val="00D20FA2"/>
    <w:rsid w:val="00D20FD4"/>
    <w:rsid w:val="00D21042"/>
    <w:rsid w:val="00D216E0"/>
    <w:rsid w:val="00D21770"/>
    <w:rsid w:val="00D21773"/>
    <w:rsid w:val="00D2178D"/>
    <w:rsid w:val="00D2183C"/>
    <w:rsid w:val="00D21A7F"/>
    <w:rsid w:val="00D21E22"/>
    <w:rsid w:val="00D22315"/>
    <w:rsid w:val="00D22797"/>
    <w:rsid w:val="00D227C1"/>
    <w:rsid w:val="00D2294A"/>
    <w:rsid w:val="00D22AFF"/>
    <w:rsid w:val="00D22C65"/>
    <w:rsid w:val="00D22C67"/>
    <w:rsid w:val="00D22D99"/>
    <w:rsid w:val="00D231DA"/>
    <w:rsid w:val="00D23330"/>
    <w:rsid w:val="00D235FF"/>
    <w:rsid w:val="00D237AC"/>
    <w:rsid w:val="00D23858"/>
    <w:rsid w:val="00D2389E"/>
    <w:rsid w:val="00D23BA5"/>
    <w:rsid w:val="00D23BAF"/>
    <w:rsid w:val="00D23F26"/>
    <w:rsid w:val="00D240EB"/>
    <w:rsid w:val="00D24132"/>
    <w:rsid w:val="00D24170"/>
    <w:rsid w:val="00D241F7"/>
    <w:rsid w:val="00D241FE"/>
    <w:rsid w:val="00D24249"/>
    <w:rsid w:val="00D245C1"/>
    <w:rsid w:val="00D246EA"/>
    <w:rsid w:val="00D24768"/>
    <w:rsid w:val="00D249DF"/>
    <w:rsid w:val="00D24D0F"/>
    <w:rsid w:val="00D24D24"/>
    <w:rsid w:val="00D25090"/>
    <w:rsid w:val="00D250AB"/>
    <w:rsid w:val="00D251DB"/>
    <w:rsid w:val="00D253C2"/>
    <w:rsid w:val="00D25406"/>
    <w:rsid w:val="00D2541A"/>
    <w:rsid w:val="00D25516"/>
    <w:rsid w:val="00D255F4"/>
    <w:rsid w:val="00D256AB"/>
    <w:rsid w:val="00D256F5"/>
    <w:rsid w:val="00D258D3"/>
    <w:rsid w:val="00D25CD5"/>
    <w:rsid w:val="00D25D1A"/>
    <w:rsid w:val="00D2619B"/>
    <w:rsid w:val="00D2634D"/>
    <w:rsid w:val="00D266BE"/>
    <w:rsid w:val="00D27393"/>
    <w:rsid w:val="00D27415"/>
    <w:rsid w:val="00D27DF9"/>
    <w:rsid w:val="00D27F3F"/>
    <w:rsid w:val="00D27FD2"/>
    <w:rsid w:val="00D303FC"/>
    <w:rsid w:val="00D30490"/>
    <w:rsid w:val="00D30938"/>
    <w:rsid w:val="00D30B62"/>
    <w:rsid w:val="00D30BF4"/>
    <w:rsid w:val="00D30F60"/>
    <w:rsid w:val="00D31171"/>
    <w:rsid w:val="00D311DC"/>
    <w:rsid w:val="00D314CC"/>
    <w:rsid w:val="00D31644"/>
    <w:rsid w:val="00D31792"/>
    <w:rsid w:val="00D31A13"/>
    <w:rsid w:val="00D31E33"/>
    <w:rsid w:val="00D3226C"/>
    <w:rsid w:val="00D3229C"/>
    <w:rsid w:val="00D322EA"/>
    <w:rsid w:val="00D323A4"/>
    <w:rsid w:val="00D32428"/>
    <w:rsid w:val="00D326ED"/>
    <w:rsid w:val="00D32A06"/>
    <w:rsid w:val="00D32ACF"/>
    <w:rsid w:val="00D32AD8"/>
    <w:rsid w:val="00D32ADB"/>
    <w:rsid w:val="00D32BB8"/>
    <w:rsid w:val="00D33091"/>
    <w:rsid w:val="00D33366"/>
    <w:rsid w:val="00D3339A"/>
    <w:rsid w:val="00D333AF"/>
    <w:rsid w:val="00D334A8"/>
    <w:rsid w:val="00D3380F"/>
    <w:rsid w:val="00D33A5B"/>
    <w:rsid w:val="00D342B9"/>
    <w:rsid w:val="00D3473B"/>
    <w:rsid w:val="00D34950"/>
    <w:rsid w:val="00D355D0"/>
    <w:rsid w:val="00D355FE"/>
    <w:rsid w:val="00D3568B"/>
    <w:rsid w:val="00D359FE"/>
    <w:rsid w:val="00D35B08"/>
    <w:rsid w:val="00D35DD7"/>
    <w:rsid w:val="00D35E5E"/>
    <w:rsid w:val="00D35E9E"/>
    <w:rsid w:val="00D36253"/>
    <w:rsid w:val="00D36279"/>
    <w:rsid w:val="00D3638D"/>
    <w:rsid w:val="00D363A5"/>
    <w:rsid w:val="00D363F5"/>
    <w:rsid w:val="00D369B9"/>
    <w:rsid w:val="00D36B44"/>
    <w:rsid w:val="00D36BBD"/>
    <w:rsid w:val="00D36C5E"/>
    <w:rsid w:val="00D36F38"/>
    <w:rsid w:val="00D37120"/>
    <w:rsid w:val="00D37138"/>
    <w:rsid w:val="00D3750D"/>
    <w:rsid w:val="00D37828"/>
    <w:rsid w:val="00D378D0"/>
    <w:rsid w:val="00D37DA5"/>
    <w:rsid w:val="00D37EA2"/>
    <w:rsid w:val="00D4000F"/>
    <w:rsid w:val="00D40462"/>
    <w:rsid w:val="00D4046C"/>
    <w:rsid w:val="00D4063D"/>
    <w:rsid w:val="00D409BF"/>
    <w:rsid w:val="00D40DF0"/>
    <w:rsid w:val="00D40F1E"/>
    <w:rsid w:val="00D41218"/>
    <w:rsid w:val="00D41479"/>
    <w:rsid w:val="00D419D0"/>
    <w:rsid w:val="00D41A1B"/>
    <w:rsid w:val="00D41A81"/>
    <w:rsid w:val="00D41D98"/>
    <w:rsid w:val="00D41E14"/>
    <w:rsid w:val="00D42325"/>
    <w:rsid w:val="00D423A0"/>
    <w:rsid w:val="00D42B85"/>
    <w:rsid w:val="00D42BF1"/>
    <w:rsid w:val="00D430E4"/>
    <w:rsid w:val="00D431BF"/>
    <w:rsid w:val="00D434A8"/>
    <w:rsid w:val="00D434E9"/>
    <w:rsid w:val="00D437AD"/>
    <w:rsid w:val="00D438C7"/>
    <w:rsid w:val="00D438D5"/>
    <w:rsid w:val="00D43ABC"/>
    <w:rsid w:val="00D43B88"/>
    <w:rsid w:val="00D43C4B"/>
    <w:rsid w:val="00D43D14"/>
    <w:rsid w:val="00D43EF2"/>
    <w:rsid w:val="00D44127"/>
    <w:rsid w:val="00D44268"/>
    <w:rsid w:val="00D443E8"/>
    <w:rsid w:val="00D443E9"/>
    <w:rsid w:val="00D444A9"/>
    <w:rsid w:val="00D44538"/>
    <w:rsid w:val="00D448D5"/>
    <w:rsid w:val="00D44FCF"/>
    <w:rsid w:val="00D451E0"/>
    <w:rsid w:val="00D45228"/>
    <w:rsid w:val="00D454FF"/>
    <w:rsid w:val="00D45579"/>
    <w:rsid w:val="00D456E0"/>
    <w:rsid w:val="00D458E4"/>
    <w:rsid w:val="00D45AD0"/>
    <w:rsid w:val="00D45BE2"/>
    <w:rsid w:val="00D45C79"/>
    <w:rsid w:val="00D4623C"/>
    <w:rsid w:val="00D463EC"/>
    <w:rsid w:val="00D46A6E"/>
    <w:rsid w:val="00D4704A"/>
    <w:rsid w:val="00D471A3"/>
    <w:rsid w:val="00D472DB"/>
    <w:rsid w:val="00D4739E"/>
    <w:rsid w:val="00D479D2"/>
    <w:rsid w:val="00D47ADC"/>
    <w:rsid w:val="00D47BBF"/>
    <w:rsid w:val="00D47CC5"/>
    <w:rsid w:val="00D47F08"/>
    <w:rsid w:val="00D47F30"/>
    <w:rsid w:val="00D50204"/>
    <w:rsid w:val="00D50432"/>
    <w:rsid w:val="00D504B1"/>
    <w:rsid w:val="00D505CE"/>
    <w:rsid w:val="00D5065D"/>
    <w:rsid w:val="00D50747"/>
    <w:rsid w:val="00D50D06"/>
    <w:rsid w:val="00D50D43"/>
    <w:rsid w:val="00D50E10"/>
    <w:rsid w:val="00D51604"/>
    <w:rsid w:val="00D51683"/>
    <w:rsid w:val="00D517A3"/>
    <w:rsid w:val="00D51B67"/>
    <w:rsid w:val="00D51BD7"/>
    <w:rsid w:val="00D51EED"/>
    <w:rsid w:val="00D51F82"/>
    <w:rsid w:val="00D5285F"/>
    <w:rsid w:val="00D52ADA"/>
    <w:rsid w:val="00D52E3B"/>
    <w:rsid w:val="00D5343E"/>
    <w:rsid w:val="00D53507"/>
    <w:rsid w:val="00D5352C"/>
    <w:rsid w:val="00D537A1"/>
    <w:rsid w:val="00D5386D"/>
    <w:rsid w:val="00D53D88"/>
    <w:rsid w:val="00D540E6"/>
    <w:rsid w:val="00D5419A"/>
    <w:rsid w:val="00D54329"/>
    <w:rsid w:val="00D546F3"/>
    <w:rsid w:val="00D5477B"/>
    <w:rsid w:val="00D54A86"/>
    <w:rsid w:val="00D54BAE"/>
    <w:rsid w:val="00D54DDA"/>
    <w:rsid w:val="00D54E50"/>
    <w:rsid w:val="00D54E9C"/>
    <w:rsid w:val="00D54ED1"/>
    <w:rsid w:val="00D550F3"/>
    <w:rsid w:val="00D55112"/>
    <w:rsid w:val="00D5511E"/>
    <w:rsid w:val="00D5547D"/>
    <w:rsid w:val="00D5595C"/>
    <w:rsid w:val="00D55E53"/>
    <w:rsid w:val="00D55E74"/>
    <w:rsid w:val="00D5613E"/>
    <w:rsid w:val="00D565A5"/>
    <w:rsid w:val="00D56776"/>
    <w:rsid w:val="00D567C3"/>
    <w:rsid w:val="00D56A14"/>
    <w:rsid w:val="00D56BF7"/>
    <w:rsid w:val="00D56C0B"/>
    <w:rsid w:val="00D56D0B"/>
    <w:rsid w:val="00D5759A"/>
    <w:rsid w:val="00D57875"/>
    <w:rsid w:val="00D606BF"/>
    <w:rsid w:val="00D608BB"/>
    <w:rsid w:val="00D60EC8"/>
    <w:rsid w:val="00D6109F"/>
    <w:rsid w:val="00D614BE"/>
    <w:rsid w:val="00D615C7"/>
    <w:rsid w:val="00D61CB5"/>
    <w:rsid w:val="00D61DE9"/>
    <w:rsid w:val="00D624CE"/>
    <w:rsid w:val="00D62A2D"/>
    <w:rsid w:val="00D62AA4"/>
    <w:rsid w:val="00D62DF0"/>
    <w:rsid w:val="00D62ED0"/>
    <w:rsid w:val="00D63038"/>
    <w:rsid w:val="00D633F2"/>
    <w:rsid w:val="00D6349B"/>
    <w:rsid w:val="00D639DE"/>
    <w:rsid w:val="00D64365"/>
    <w:rsid w:val="00D64810"/>
    <w:rsid w:val="00D64DFC"/>
    <w:rsid w:val="00D64FE9"/>
    <w:rsid w:val="00D65113"/>
    <w:rsid w:val="00D65256"/>
    <w:rsid w:val="00D652C3"/>
    <w:rsid w:val="00D654CA"/>
    <w:rsid w:val="00D65747"/>
    <w:rsid w:val="00D65EE9"/>
    <w:rsid w:val="00D6630C"/>
    <w:rsid w:val="00D66959"/>
    <w:rsid w:val="00D66B35"/>
    <w:rsid w:val="00D66B5E"/>
    <w:rsid w:val="00D66B83"/>
    <w:rsid w:val="00D66EAD"/>
    <w:rsid w:val="00D67017"/>
    <w:rsid w:val="00D6723C"/>
    <w:rsid w:val="00D6752D"/>
    <w:rsid w:val="00D678F6"/>
    <w:rsid w:val="00D67A5F"/>
    <w:rsid w:val="00D67C10"/>
    <w:rsid w:val="00D67E32"/>
    <w:rsid w:val="00D70224"/>
    <w:rsid w:val="00D702C1"/>
    <w:rsid w:val="00D70602"/>
    <w:rsid w:val="00D7116B"/>
    <w:rsid w:val="00D711AB"/>
    <w:rsid w:val="00D712BB"/>
    <w:rsid w:val="00D7148B"/>
    <w:rsid w:val="00D71632"/>
    <w:rsid w:val="00D71666"/>
    <w:rsid w:val="00D719BF"/>
    <w:rsid w:val="00D71ED4"/>
    <w:rsid w:val="00D72CDD"/>
    <w:rsid w:val="00D72D33"/>
    <w:rsid w:val="00D72EC6"/>
    <w:rsid w:val="00D72FC3"/>
    <w:rsid w:val="00D732DE"/>
    <w:rsid w:val="00D74446"/>
    <w:rsid w:val="00D74454"/>
    <w:rsid w:val="00D74470"/>
    <w:rsid w:val="00D746D0"/>
    <w:rsid w:val="00D74702"/>
    <w:rsid w:val="00D74715"/>
    <w:rsid w:val="00D748BA"/>
    <w:rsid w:val="00D749EF"/>
    <w:rsid w:val="00D74A01"/>
    <w:rsid w:val="00D74D5B"/>
    <w:rsid w:val="00D75372"/>
    <w:rsid w:val="00D753E5"/>
    <w:rsid w:val="00D75566"/>
    <w:rsid w:val="00D7583E"/>
    <w:rsid w:val="00D75B8C"/>
    <w:rsid w:val="00D7610C"/>
    <w:rsid w:val="00D76139"/>
    <w:rsid w:val="00D7628D"/>
    <w:rsid w:val="00D76309"/>
    <w:rsid w:val="00D763D8"/>
    <w:rsid w:val="00D7652A"/>
    <w:rsid w:val="00D76979"/>
    <w:rsid w:val="00D76D40"/>
    <w:rsid w:val="00D76D8F"/>
    <w:rsid w:val="00D77175"/>
    <w:rsid w:val="00D771BE"/>
    <w:rsid w:val="00D77258"/>
    <w:rsid w:val="00D77816"/>
    <w:rsid w:val="00D77980"/>
    <w:rsid w:val="00D779BF"/>
    <w:rsid w:val="00D77A37"/>
    <w:rsid w:val="00D77BC7"/>
    <w:rsid w:val="00D77F37"/>
    <w:rsid w:val="00D77F59"/>
    <w:rsid w:val="00D803E4"/>
    <w:rsid w:val="00D80837"/>
    <w:rsid w:val="00D80AFF"/>
    <w:rsid w:val="00D80BFC"/>
    <w:rsid w:val="00D80DCB"/>
    <w:rsid w:val="00D80FA9"/>
    <w:rsid w:val="00D80FE8"/>
    <w:rsid w:val="00D8157B"/>
    <w:rsid w:val="00D81687"/>
    <w:rsid w:val="00D819AC"/>
    <w:rsid w:val="00D81AC5"/>
    <w:rsid w:val="00D81F0E"/>
    <w:rsid w:val="00D823E0"/>
    <w:rsid w:val="00D82ADE"/>
    <w:rsid w:val="00D82B1D"/>
    <w:rsid w:val="00D82BE4"/>
    <w:rsid w:val="00D83753"/>
    <w:rsid w:val="00D83890"/>
    <w:rsid w:val="00D8393F"/>
    <w:rsid w:val="00D83A01"/>
    <w:rsid w:val="00D83A2F"/>
    <w:rsid w:val="00D83A6F"/>
    <w:rsid w:val="00D83CE4"/>
    <w:rsid w:val="00D83E30"/>
    <w:rsid w:val="00D84302"/>
    <w:rsid w:val="00D8465A"/>
    <w:rsid w:val="00D84775"/>
    <w:rsid w:val="00D84BC1"/>
    <w:rsid w:val="00D84E97"/>
    <w:rsid w:val="00D853A9"/>
    <w:rsid w:val="00D854FD"/>
    <w:rsid w:val="00D85A3B"/>
    <w:rsid w:val="00D85C2E"/>
    <w:rsid w:val="00D85C53"/>
    <w:rsid w:val="00D85DFF"/>
    <w:rsid w:val="00D85FCB"/>
    <w:rsid w:val="00D86287"/>
    <w:rsid w:val="00D8629F"/>
    <w:rsid w:val="00D863FD"/>
    <w:rsid w:val="00D86417"/>
    <w:rsid w:val="00D8642A"/>
    <w:rsid w:val="00D868E6"/>
    <w:rsid w:val="00D8692F"/>
    <w:rsid w:val="00D86A73"/>
    <w:rsid w:val="00D86A7A"/>
    <w:rsid w:val="00D86CEF"/>
    <w:rsid w:val="00D86D70"/>
    <w:rsid w:val="00D86F3E"/>
    <w:rsid w:val="00D8707D"/>
    <w:rsid w:val="00D87158"/>
    <w:rsid w:val="00D87226"/>
    <w:rsid w:val="00D876AF"/>
    <w:rsid w:val="00D878EF"/>
    <w:rsid w:val="00D87B11"/>
    <w:rsid w:val="00D87D07"/>
    <w:rsid w:val="00D87DE8"/>
    <w:rsid w:val="00D902DC"/>
    <w:rsid w:val="00D902EC"/>
    <w:rsid w:val="00D903F2"/>
    <w:rsid w:val="00D906F0"/>
    <w:rsid w:val="00D90722"/>
    <w:rsid w:val="00D90845"/>
    <w:rsid w:val="00D90CB2"/>
    <w:rsid w:val="00D90E44"/>
    <w:rsid w:val="00D91B69"/>
    <w:rsid w:val="00D91CBF"/>
    <w:rsid w:val="00D91F02"/>
    <w:rsid w:val="00D91F66"/>
    <w:rsid w:val="00D922B2"/>
    <w:rsid w:val="00D923D7"/>
    <w:rsid w:val="00D925BF"/>
    <w:rsid w:val="00D927CF"/>
    <w:rsid w:val="00D92860"/>
    <w:rsid w:val="00D92B62"/>
    <w:rsid w:val="00D92B81"/>
    <w:rsid w:val="00D92DED"/>
    <w:rsid w:val="00D92E92"/>
    <w:rsid w:val="00D92F57"/>
    <w:rsid w:val="00D9305D"/>
    <w:rsid w:val="00D93205"/>
    <w:rsid w:val="00D9323D"/>
    <w:rsid w:val="00D9328A"/>
    <w:rsid w:val="00D93580"/>
    <w:rsid w:val="00D935B5"/>
    <w:rsid w:val="00D93816"/>
    <w:rsid w:val="00D942CE"/>
    <w:rsid w:val="00D945D1"/>
    <w:rsid w:val="00D9470D"/>
    <w:rsid w:val="00D948BE"/>
    <w:rsid w:val="00D9492B"/>
    <w:rsid w:val="00D94939"/>
    <w:rsid w:val="00D9499C"/>
    <w:rsid w:val="00D94A49"/>
    <w:rsid w:val="00D94A6C"/>
    <w:rsid w:val="00D94C0D"/>
    <w:rsid w:val="00D94D8A"/>
    <w:rsid w:val="00D94E41"/>
    <w:rsid w:val="00D94EEB"/>
    <w:rsid w:val="00D9534A"/>
    <w:rsid w:val="00D9572B"/>
    <w:rsid w:val="00D957BD"/>
    <w:rsid w:val="00D958D8"/>
    <w:rsid w:val="00D95AA7"/>
    <w:rsid w:val="00D95B4B"/>
    <w:rsid w:val="00D95BD2"/>
    <w:rsid w:val="00D95D51"/>
    <w:rsid w:val="00D95EC8"/>
    <w:rsid w:val="00D95FC7"/>
    <w:rsid w:val="00D96147"/>
    <w:rsid w:val="00D96433"/>
    <w:rsid w:val="00D964E3"/>
    <w:rsid w:val="00D9674E"/>
    <w:rsid w:val="00D967BF"/>
    <w:rsid w:val="00D968C0"/>
    <w:rsid w:val="00D979A0"/>
    <w:rsid w:val="00D97BBC"/>
    <w:rsid w:val="00D97E24"/>
    <w:rsid w:val="00D97E5A"/>
    <w:rsid w:val="00DA0103"/>
    <w:rsid w:val="00DA0205"/>
    <w:rsid w:val="00DA07A5"/>
    <w:rsid w:val="00DA0872"/>
    <w:rsid w:val="00DA08FD"/>
    <w:rsid w:val="00DA093B"/>
    <w:rsid w:val="00DA0CA6"/>
    <w:rsid w:val="00DA0D98"/>
    <w:rsid w:val="00DA1029"/>
    <w:rsid w:val="00DA106D"/>
    <w:rsid w:val="00DA133A"/>
    <w:rsid w:val="00DA14D6"/>
    <w:rsid w:val="00DA17B5"/>
    <w:rsid w:val="00DA20D5"/>
    <w:rsid w:val="00DA233D"/>
    <w:rsid w:val="00DA24A3"/>
    <w:rsid w:val="00DA296D"/>
    <w:rsid w:val="00DA2A7F"/>
    <w:rsid w:val="00DA2D1F"/>
    <w:rsid w:val="00DA2D6E"/>
    <w:rsid w:val="00DA3336"/>
    <w:rsid w:val="00DA340B"/>
    <w:rsid w:val="00DA39C3"/>
    <w:rsid w:val="00DA3D91"/>
    <w:rsid w:val="00DA3D92"/>
    <w:rsid w:val="00DA3E3B"/>
    <w:rsid w:val="00DA3E53"/>
    <w:rsid w:val="00DA4330"/>
    <w:rsid w:val="00DA4873"/>
    <w:rsid w:val="00DA4958"/>
    <w:rsid w:val="00DA4B5A"/>
    <w:rsid w:val="00DA4C94"/>
    <w:rsid w:val="00DA4CD5"/>
    <w:rsid w:val="00DA4DB8"/>
    <w:rsid w:val="00DA4F9A"/>
    <w:rsid w:val="00DA4FCE"/>
    <w:rsid w:val="00DA540A"/>
    <w:rsid w:val="00DA5563"/>
    <w:rsid w:val="00DA57FC"/>
    <w:rsid w:val="00DA5863"/>
    <w:rsid w:val="00DA6146"/>
    <w:rsid w:val="00DA61BD"/>
    <w:rsid w:val="00DA6471"/>
    <w:rsid w:val="00DA6A58"/>
    <w:rsid w:val="00DA7BA6"/>
    <w:rsid w:val="00DA7C21"/>
    <w:rsid w:val="00DA7E5E"/>
    <w:rsid w:val="00DA7F53"/>
    <w:rsid w:val="00DA7F54"/>
    <w:rsid w:val="00DB00C8"/>
    <w:rsid w:val="00DB01F8"/>
    <w:rsid w:val="00DB05C7"/>
    <w:rsid w:val="00DB0612"/>
    <w:rsid w:val="00DB06E0"/>
    <w:rsid w:val="00DB0918"/>
    <w:rsid w:val="00DB0C48"/>
    <w:rsid w:val="00DB1240"/>
    <w:rsid w:val="00DB1473"/>
    <w:rsid w:val="00DB19F3"/>
    <w:rsid w:val="00DB1A5F"/>
    <w:rsid w:val="00DB1B79"/>
    <w:rsid w:val="00DB1D82"/>
    <w:rsid w:val="00DB1DE9"/>
    <w:rsid w:val="00DB1EBC"/>
    <w:rsid w:val="00DB1FC4"/>
    <w:rsid w:val="00DB241C"/>
    <w:rsid w:val="00DB27C5"/>
    <w:rsid w:val="00DB27CD"/>
    <w:rsid w:val="00DB2B01"/>
    <w:rsid w:val="00DB2B70"/>
    <w:rsid w:val="00DB2F52"/>
    <w:rsid w:val="00DB3029"/>
    <w:rsid w:val="00DB30DB"/>
    <w:rsid w:val="00DB3278"/>
    <w:rsid w:val="00DB3546"/>
    <w:rsid w:val="00DB35C9"/>
    <w:rsid w:val="00DB37BD"/>
    <w:rsid w:val="00DB392C"/>
    <w:rsid w:val="00DB3DC5"/>
    <w:rsid w:val="00DB3FA1"/>
    <w:rsid w:val="00DB3FEA"/>
    <w:rsid w:val="00DB4196"/>
    <w:rsid w:val="00DB4616"/>
    <w:rsid w:val="00DB46A1"/>
    <w:rsid w:val="00DB48B3"/>
    <w:rsid w:val="00DB4D02"/>
    <w:rsid w:val="00DB5591"/>
    <w:rsid w:val="00DB570B"/>
    <w:rsid w:val="00DB5E2E"/>
    <w:rsid w:val="00DB5E31"/>
    <w:rsid w:val="00DB5E8D"/>
    <w:rsid w:val="00DB5F33"/>
    <w:rsid w:val="00DB61D8"/>
    <w:rsid w:val="00DB654A"/>
    <w:rsid w:val="00DB655D"/>
    <w:rsid w:val="00DB6757"/>
    <w:rsid w:val="00DB68B2"/>
    <w:rsid w:val="00DB699D"/>
    <w:rsid w:val="00DB6AC9"/>
    <w:rsid w:val="00DB6F2E"/>
    <w:rsid w:val="00DB7288"/>
    <w:rsid w:val="00DB73B4"/>
    <w:rsid w:val="00DB7425"/>
    <w:rsid w:val="00DB74AC"/>
    <w:rsid w:val="00DB7621"/>
    <w:rsid w:val="00DB7741"/>
    <w:rsid w:val="00DB78DD"/>
    <w:rsid w:val="00DB7BCA"/>
    <w:rsid w:val="00DB7CD1"/>
    <w:rsid w:val="00DB7E18"/>
    <w:rsid w:val="00DB7F12"/>
    <w:rsid w:val="00DC0121"/>
    <w:rsid w:val="00DC0572"/>
    <w:rsid w:val="00DC098D"/>
    <w:rsid w:val="00DC0A2A"/>
    <w:rsid w:val="00DC0B7F"/>
    <w:rsid w:val="00DC0D80"/>
    <w:rsid w:val="00DC0DAF"/>
    <w:rsid w:val="00DC0E1A"/>
    <w:rsid w:val="00DC1014"/>
    <w:rsid w:val="00DC152E"/>
    <w:rsid w:val="00DC181E"/>
    <w:rsid w:val="00DC18A2"/>
    <w:rsid w:val="00DC1B7E"/>
    <w:rsid w:val="00DC1C48"/>
    <w:rsid w:val="00DC1CD9"/>
    <w:rsid w:val="00DC1DCB"/>
    <w:rsid w:val="00DC2085"/>
    <w:rsid w:val="00DC22B5"/>
    <w:rsid w:val="00DC22D6"/>
    <w:rsid w:val="00DC24FF"/>
    <w:rsid w:val="00DC27AE"/>
    <w:rsid w:val="00DC2AA6"/>
    <w:rsid w:val="00DC2BFC"/>
    <w:rsid w:val="00DC3305"/>
    <w:rsid w:val="00DC37B3"/>
    <w:rsid w:val="00DC3A64"/>
    <w:rsid w:val="00DC3A67"/>
    <w:rsid w:val="00DC40C0"/>
    <w:rsid w:val="00DC412A"/>
    <w:rsid w:val="00DC41EC"/>
    <w:rsid w:val="00DC4282"/>
    <w:rsid w:val="00DC4352"/>
    <w:rsid w:val="00DC4A30"/>
    <w:rsid w:val="00DC4C05"/>
    <w:rsid w:val="00DC4D8C"/>
    <w:rsid w:val="00DC4F4A"/>
    <w:rsid w:val="00DC51C2"/>
    <w:rsid w:val="00DC5246"/>
    <w:rsid w:val="00DC536C"/>
    <w:rsid w:val="00DC5853"/>
    <w:rsid w:val="00DC5AE6"/>
    <w:rsid w:val="00DC5BED"/>
    <w:rsid w:val="00DC5E02"/>
    <w:rsid w:val="00DC5EF6"/>
    <w:rsid w:val="00DC600B"/>
    <w:rsid w:val="00DC6167"/>
    <w:rsid w:val="00DC61B2"/>
    <w:rsid w:val="00DC6231"/>
    <w:rsid w:val="00DC62C0"/>
    <w:rsid w:val="00DC66D8"/>
    <w:rsid w:val="00DC678E"/>
    <w:rsid w:val="00DC68F1"/>
    <w:rsid w:val="00DC69E5"/>
    <w:rsid w:val="00DC6AA1"/>
    <w:rsid w:val="00DC6C38"/>
    <w:rsid w:val="00DC6C68"/>
    <w:rsid w:val="00DC6E1B"/>
    <w:rsid w:val="00DC736F"/>
    <w:rsid w:val="00DC751F"/>
    <w:rsid w:val="00DC7633"/>
    <w:rsid w:val="00DC770E"/>
    <w:rsid w:val="00DC785B"/>
    <w:rsid w:val="00DC79ED"/>
    <w:rsid w:val="00DC7A23"/>
    <w:rsid w:val="00DC7B7D"/>
    <w:rsid w:val="00DC7D1D"/>
    <w:rsid w:val="00DC7D76"/>
    <w:rsid w:val="00DD0102"/>
    <w:rsid w:val="00DD0E18"/>
    <w:rsid w:val="00DD0F46"/>
    <w:rsid w:val="00DD137F"/>
    <w:rsid w:val="00DD17B1"/>
    <w:rsid w:val="00DD1892"/>
    <w:rsid w:val="00DD1A61"/>
    <w:rsid w:val="00DD1CEB"/>
    <w:rsid w:val="00DD1D23"/>
    <w:rsid w:val="00DD1EC0"/>
    <w:rsid w:val="00DD22BF"/>
    <w:rsid w:val="00DD2386"/>
    <w:rsid w:val="00DD2402"/>
    <w:rsid w:val="00DD247D"/>
    <w:rsid w:val="00DD2F29"/>
    <w:rsid w:val="00DD3037"/>
    <w:rsid w:val="00DD3254"/>
    <w:rsid w:val="00DD34CA"/>
    <w:rsid w:val="00DD3594"/>
    <w:rsid w:val="00DD36A9"/>
    <w:rsid w:val="00DD39D2"/>
    <w:rsid w:val="00DD3AB3"/>
    <w:rsid w:val="00DD3CA7"/>
    <w:rsid w:val="00DD3E27"/>
    <w:rsid w:val="00DD3F87"/>
    <w:rsid w:val="00DD4175"/>
    <w:rsid w:val="00DD428C"/>
    <w:rsid w:val="00DD42C2"/>
    <w:rsid w:val="00DD43D6"/>
    <w:rsid w:val="00DD4684"/>
    <w:rsid w:val="00DD46C6"/>
    <w:rsid w:val="00DD4998"/>
    <w:rsid w:val="00DD4DAC"/>
    <w:rsid w:val="00DD4E47"/>
    <w:rsid w:val="00DD500F"/>
    <w:rsid w:val="00DD5139"/>
    <w:rsid w:val="00DD5DF8"/>
    <w:rsid w:val="00DD5E78"/>
    <w:rsid w:val="00DD60C9"/>
    <w:rsid w:val="00DD6163"/>
    <w:rsid w:val="00DD625E"/>
    <w:rsid w:val="00DD6391"/>
    <w:rsid w:val="00DD6457"/>
    <w:rsid w:val="00DD65CE"/>
    <w:rsid w:val="00DD6678"/>
    <w:rsid w:val="00DD669D"/>
    <w:rsid w:val="00DD6714"/>
    <w:rsid w:val="00DD6914"/>
    <w:rsid w:val="00DD6AEF"/>
    <w:rsid w:val="00DD6DC3"/>
    <w:rsid w:val="00DD76AC"/>
    <w:rsid w:val="00DD77A7"/>
    <w:rsid w:val="00DD77C1"/>
    <w:rsid w:val="00DD77E8"/>
    <w:rsid w:val="00DD7C5E"/>
    <w:rsid w:val="00DD7CAE"/>
    <w:rsid w:val="00DD7F79"/>
    <w:rsid w:val="00DE06DD"/>
    <w:rsid w:val="00DE079D"/>
    <w:rsid w:val="00DE0C9F"/>
    <w:rsid w:val="00DE0D43"/>
    <w:rsid w:val="00DE1200"/>
    <w:rsid w:val="00DE138D"/>
    <w:rsid w:val="00DE1ABB"/>
    <w:rsid w:val="00DE1C0F"/>
    <w:rsid w:val="00DE1D17"/>
    <w:rsid w:val="00DE26CC"/>
    <w:rsid w:val="00DE2799"/>
    <w:rsid w:val="00DE2A52"/>
    <w:rsid w:val="00DE2D21"/>
    <w:rsid w:val="00DE2DC4"/>
    <w:rsid w:val="00DE3121"/>
    <w:rsid w:val="00DE3850"/>
    <w:rsid w:val="00DE3A76"/>
    <w:rsid w:val="00DE3E02"/>
    <w:rsid w:val="00DE409A"/>
    <w:rsid w:val="00DE4156"/>
    <w:rsid w:val="00DE4176"/>
    <w:rsid w:val="00DE42F2"/>
    <w:rsid w:val="00DE4577"/>
    <w:rsid w:val="00DE48EF"/>
    <w:rsid w:val="00DE49B6"/>
    <w:rsid w:val="00DE4A91"/>
    <w:rsid w:val="00DE4FFA"/>
    <w:rsid w:val="00DE5049"/>
    <w:rsid w:val="00DE5228"/>
    <w:rsid w:val="00DE536A"/>
    <w:rsid w:val="00DE538E"/>
    <w:rsid w:val="00DE5697"/>
    <w:rsid w:val="00DE5927"/>
    <w:rsid w:val="00DE5AF9"/>
    <w:rsid w:val="00DE5F76"/>
    <w:rsid w:val="00DE6112"/>
    <w:rsid w:val="00DE6290"/>
    <w:rsid w:val="00DE62DC"/>
    <w:rsid w:val="00DE62E4"/>
    <w:rsid w:val="00DE63C7"/>
    <w:rsid w:val="00DE65DD"/>
    <w:rsid w:val="00DE664F"/>
    <w:rsid w:val="00DE6921"/>
    <w:rsid w:val="00DE6A38"/>
    <w:rsid w:val="00DE705F"/>
    <w:rsid w:val="00DE7114"/>
    <w:rsid w:val="00DE730D"/>
    <w:rsid w:val="00DE739A"/>
    <w:rsid w:val="00DE74A9"/>
    <w:rsid w:val="00DE7567"/>
    <w:rsid w:val="00DE77CA"/>
    <w:rsid w:val="00DE7B05"/>
    <w:rsid w:val="00DE7F2A"/>
    <w:rsid w:val="00DF01D2"/>
    <w:rsid w:val="00DF0521"/>
    <w:rsid w:val="00DF053A"/>
    <w:rsid w:val="00DF0668"/>
    <w:rsid w:val="00DF070F"/>
    <w:rsid w:val="00DF0DD3"/>
    <w:rsid w:val="00DF0E85"/>
    <w:rsid w:val="00DF112C"/>
    <w:rsid w:val="00DF11D4"/>
    <w:rsid w:val="00DF13D8"/>
    <w:rsid w:val="00DF15EC"/>
    <w:rsid w:val="00DF1718"/>
    <w:rsid w:val="00DF17EF"/>
    <w:rsid w:val="00DF1839"/>
    <w:rsid w:val="00DF1ADB"/>
    <w:rsid w:val="00DF1AF3"/>
    <w:rsid w:val="00DF1CD2"/>
    <w:rsid w:val="00DF1CDE"/>
    <w:rsid w:val="00DF1DBD"/>
    <w:rsid w:val="00DF221A"/>
    <w:rsid w:val="00DF225A"/>
    <w:rsid w:val="00DF22AB"/>
    <w:rsid w:val="00DF24BA"/>
    <w:rsid w:val="00DF25B1"/>
    <w:rsid w:val="00DF283E"/>
    <w:rsid w:val="00DF29FE"/>
    <w:rsid w:val="00DF2A8A"/>
    <w:rsid w:val="00DF2DC2"/>
    <w:rsid w:val="00DF2FBF"/>
    <w:rsid w:val="00DF33A9"/>
    <w:rsid w:val="00DF344C"/>
    <w:rsid w:val="00DF3522"/>
    <w:rsid w:val="00DF35AF"/>
    <w:rsid w:val="00DF36A6"/>
    <w:rsid w:val="00DF374D"/>
    <w:rsid w:val="00DF39E6"/>
    <w:rsid w:val="00DF3B3E"/>
    <w:rsid w:val="00DF3CEA"/>
    <w:rsid w:val="00DF41BD"/>
    <w:rsid w:val="00DF44D6"/>
    <w:rsid w:val="00DF4619"/>
    <w:rsid w:val="00DF4905"/>
    <w:rsid w:val="00DF4C23"/>
    <w:rsid w:val="00DF4CF7"/>
    <w:rsid w:val="00DF4EC5"/>
    <w:rsid w:val="00DF5452"/>
    <w:rsid w:val="00DF5557"/>
    <w:rsid w:val="00DF55DA"/>
    <w:rsid w:val="00DF56B6"/>
    <w:rsid w:val="00DF5875"/>
    <w:rsid w:val="00DF5919"/>
    <w:rsid w:val="00DF5958"/>
    <w:rsid w:val="00DF5C35"/>
    <w:rsid w:val="00DF5E30"/>
    <w:rsid w:val="00DF5F56"/>
    <w:rsid w:val="00DF6037"/>
    <w:rsid w:val="00DF62C8"/>
    <w:rsid w:val="00DF64B2"/>
    <w:rsid w:val="00DF65A5"/>
    <w:rsid w:val="00DF6A73"/>
    <w:rsid w:val="00DF6BA1"/>
    <w:rsid w:val="00DF6BD4"/>
    <w:rsid w:val="00DF6F0C"/>
    <w:rsid w:val="00DF6F84"/>
    <w:rsid w:val="00DF70A4"/>
    <w:rsid w:val="00DF751F"/>
    <w:rsid w:val="00DF788A"/>
    <w:rsid w:val="00DF7FB4"/>
    <w:rsid w:val="00E00126"/>
    <w:rsid w:val="00E00276"/>
    <w:rsid w:val="00E00898"/>
    <w:rsid w:val="00E00A68"/>
    <w:rsid w:val="00E00B58"/>
    <w:rsid w:val="00E00E32"/>
    <w:rsid w:val="00E010AF"/>
    <w:rsid w:val="00E0120E"/>
    <w:rsid w:val="00E0131A"/>
    <w:rsid w:val="00E01560"/>
    <w:rsid w:val="00E018D8"/>
    <w:rsid w:val="00E01CC1"/>
    <w:rsid w:val="00E023AC"/>
    <w:rsid w:val="00E0262D"/>
    <w:rsid w:val="00E02738"/>
    <w:rsid w:val="00E027E7"/>
    <w:rsid w:val="00E02A10"/>
    <w:rsid w:val="00E02B9C"/>
    <w:rsid w:val="00E02F4D"/>
    <w:rsid w:val="00E02F64"/>
    <w:rsid w:val="00E02FDB"/>
    <w:rsid w:val="00E02FF5"/>
    <w:rsid w:val="00E0308D"/>
    <w:rsid w:val="00E030F1"/>
    <w:rsid w:val="00E03218"/>
    <w:rsid w:val="00E03728"/>
    <w:rsid w:val="00E0380C"/>
    <w:rsid w:val="00E03832"/>
    <w:rsid w:val="00E03858"/>
    <w:rsid w:val="00E03B46"/>
    <w:rsid w:val="00E03F1A"/>
    <w:rsid w:val="00E04015"/>
    <w:rsid w:val="00E044BB"/>
    <w:rsid w:val="00E045ED"/>
    <w:rsid w:val="00E04941"/>
    <w:rsid w:val="00E04BB2"/>
    <w:rsid w:val="00E04ED7"/>
    <w:rsid w:val="00E055C2"/>
    <w:rsid w:val="00E056B5"/>
    <w:rsid w:val="00E058B5"/>
    <w:rsid w:val="00E05C3D"/>
    <w:rsid w:val="00E06607"/>
    <w:rsid w:val="00E0678C"/>
    <w:rsid w:val="00E06D99"/>
    <w:rsid w:val="00E07681"/>
    <w:rsid w:val="00E079D8"/>
    <w:rsid w:val="00E07BD7"/>
    <w:rsid w:val="00E10120"/>
    <w:rsid w:val="00E103AA"/>
    <w:rsid w:val="00E10847"/>
    <w:rsid w:val="00E10C06"/>
    <w:rsid w:val="00E10E23"/>
    <w:rsid w:val="00E11046"/>
    <w:rsid w:val="00E111CB"/>
    <w:rsid w:val="00E115A7"/>
    <w:rsid w:val="00E11701"/>
    <w:rsid w:val="00E11E6C"/>
    <w:rsid w:val="00E11FCB"/>
    <w:rsid w:val="00E12168"/>
    <w:rsid w:val="00E121FC"/>
    <w:rsid w:val="00E1255B"/>
    <w:rsid w:val="00E12782"/>
    <w:rsid w:val="00E128B7"/>
    <w:rsid w:val="00E128F9"/>
    <w:rsid w:val="00E129C9"/>
    <w:rsid w:val="00E12E6A"/>
    <w:rsid w:val="00E12F2E"/>
    <w:rsid w:val="00E12FFA"/>
    <w:rsid w:val="00E130A4"/>
    <w:rsid w:val="00E133C9"/>
    <w:rsid w:val="00E134B3"/>
    <w:rsid w:val="00E139BA"/>
    <w:rsid w:val="00E139D7"/>
    <w:rsid w:val="00E139DD"/>
    <w:rsid w:val="00E13F10"/>
    <w:rsid w:val="00E1436F"/>
    <w:rsid w:val="00E14419"/>
    <w:rsid w:val="00E144C7"/>
    <w:rsid w:val="00E144DA"/>
    <w:rsid w:val="00E14632"/>
    <w:rsid w:val="00E14807"/>
    <w:rsid w:val="00E1489D"/>
    <w:rsid w:val="00E14D43"/>
    <w:rsid w:val="00E150BB"/>
    <w:rsid w:val="00E152DC"/>
    <w:rsid w:val="00E153D8"/>
    <w:rsid w:val="00E15604"/>
    <w:rsid w:val="00E15672"/>
    <w:rsid w:val="00E15986"/>
    <w:rsid w:val="00E15DD5"/>
    <w:rsid w:val="00E15F78"/>
    <w:rsid w:val="00E16436"/>
    <w:rsid w:val="00E164BA"/>
    <w:rsid w:val="00E16C75"/>
    <w:rsid w:val="00E16DA1"/>
    <w:rsid w:val="00E16FA5"/>
    <w:rsid w:val="00E171B9"/>
    <w:rsid w:val="00E1745B"/>
    <w:rsid w:val="00E17562"/>
    <w:rsid w:val="00E1758D"/>
    <w:rsid w:val="00E1794A"/>
    <w:rsid w:val="00E17C18"/>
    <w:rsid w:val="00E17DE5"/>
    <w:rsid w:val="00E2002E"/>
    <w:rsid w:val="00E20754"/>
    <w:rsid w:val="00E20972"/>
    <w:rsid w:val="00E209E6"/>
    <w:rsid w:val="00E209EE"/>
    <w:rsid w:val="00E20ABF"/>
    <w:rsid w:val="00E20BC5"/>
    <w:rsid w:val="00E20E09"/>
    <w:rsid w:val="00E21083"/>
    <w:rsid w:val="00E21176"/>
    <w:rsid w:val="00E214C2"/>
    <w:rsid w:val="00E21B9F"/>
    <w:rsid w:val="00E21CF5"/>
    <w:rsid w:val="00E21FF2"/>
    <w:rsid w:val="00E220DE"/>
    <w:rsid w:val="00E22119"/>
    <w:rsid w:val="00E2231A"/>
    <w:rsid w:val="00E22465"/>
    <w:rsid w:val="00E22491"/>
    <w:rsid w:val="00E22549"/>
    <w:rsid w:val="00E22A8B"/>
    <w:rsid w:val="00E22A9E"/>
    <w:rsid w:val="00E22B12"/>
    <w:rsid w:val="00E22F24"/>
    <w:rsid w:val="00E2334E"/>
    <w:rsid w:val="00E2339A"/>
    <w:rsid w:val="00E23606"/>
    <w:rsid w:val="00E2385B"/>
    <w:rsid w:val="00E23B2F"/>
    <w:rsid w:val="00E23CBD"/>
    <w:rsid w:val="00E23CC8"/>
    <w:rsid w:val="00E240FF"/>
    <w:rsid w:val="00E24323"/>
    <w:rsid w:val="00E24385"/>
    <w:rsid w:val="00E2464D"/>
    <w:rsid w:val="00E2471F"/>
    <w:rsid w:val="00E2482A"/>
    <w:rsid w:val="00E24B22"/>
    <w:rsid w:val="00E24C15"/>
    <w:rsid w:val="00E2526F"/>
    <w:rsid w:val="00E25462"/>
    <w:rsid w:val="00E254D9"/>
    <w:rsid w:val="00E258F1"/>
    <w:rsid w:val="00E25A5F"/>
    <w:rsid w:val="00E25DD4"/>
    <w:rsid w:val="00E25E98"/>
    <w:rsid w:val="00E26683"/>
    <w:rsid w:val="00E26791"/>
    <w:rsid w:val="00E267C6"/>
    <w:rsid w:val="00E268DD"/>
    <w:rsid w:val="00E26B96"/>
    <w:rsid w:val="00E26C32"/>
    <w:rsid w:val="00E26C7B"/>
    <w:rsid w:val="00E26D38"/>
    <w:rsid w:val="00E2714C"/>
    <w:rsid w:val="00E2720F"/>
    <w:rsid w:val="00E27650"/>
    <w:rsid w:val="00E276E0"/>
    <w:rsid w:val="00E3009B"/>
    <w:rsid w:val="00E300CA"/>
    <w:rsid w:val="00E301BA"/>
    <w:rsid w:val="00E30376"/>
    <w:rsid w:val="00E303E4"/>
    <w:rsid w:val="00E30768"/>
    <w:rsid w:val="00E3076D"/>
    <w:rsid w:val="00E30770"/>
    <w:rsid w:val="00E308B0"/>
    <w:rsid w:val="00E30A58"/>
    <w:rsid w:val="00E30E00"/>
    <w:rsid w:val="00E30E3E"/>
    <w:rsid w:val="00E30E76"/>
    <w:rsid w:val="00E3101E"/>
    <w:rsid w:val="00E31814"/>
    <w:rsid w:val="00E31A7E"/>
    <w:rsid w:val="00E31ADB"/>
    <w:rsid w:val="00E31CA3"/>
    <w:rsid w:val="00E31E7B"/>
    <w:rsid w:val="00E32099"/>
    <w:rsid w:val="00E32156"/>
    <w:rsid w:val="00E3229D"/>
    <w:rsid w:val="00E3235D"/>
    <w:rsid w:val="00E32590"/>
    <w:rsid w:val="00E3298B"/>
    <w:rsid w:val="00E32C9A"/>
    <w:rsid w:val="00E32DCD"/>
    <w:rsid w:val="00E32EE7"/>
    <w:rsid w:val="00E32FB5"/>
    <w:rsid w:val="00E33226"/>
    <w:rsid w:val="00E33262"/>
    <w:rsid w:val="00E332B9"/>
    <w:rsid w:val="00E33442"/>
    <w:rsid w:val="00E335CF"/>
    <w:rsid w:val="00E336DA"/>
    <w:rsid w:val="00E33822"/>
    <w:rsid w:val="00E33A47"/>
    <w:rsid w:val="00E33B19"/>
    <w:rsid w:val="00E33CC9"/>
    <w:rsid w:val="00E341DA"/>
    <w:rsid w:val="00E34332"/>
    <w:rsid w:val="00E34337"/>
    <w:rsid w:val="00E34486"/>
    <w:rsid w:val="00E344C8"/>
    <w:rsid w:val="00E34825"/>
    <w:rsid w:val="00E34ABA"/>
    <w:rsid w:val="00E34B09"/>
    <w:rsid w:val="00E34C85"/>
    <w:rsid w:val="00E34E01"/>
    <w:rsid w:val="00E34EB7"/>
    <w:rsid w:val="00E34F1B"/>
    <w:rsid w:val="00E35173"/>
    <w:rsid w:val="00E35197"/>
    <w:rsid w:val="00E3535A"/>
    <w:rsid w:val="00E35456"/>
    <w:rsid w:val="00E358CE"/>
    <w:rsid w:val="00E35988"/>
    <w:rsid w:val="00E35AE6"/>
    <w:rsid w:val="00E35E0C"/>
    <w:rsid w:val="00E35EEF"/>
    <w:rsid w:val="00E36314"/>
    <w:rsid w:val="00E36394"/>
    <w:rsid w:val="00E3657E"/>
    <w:rsid w:val="00E366F3"/>
    <w:rsid w:val="00E367B6"/>
    <w:rsid w:val="00E367FD"/>
    <w:rsid w:val="00E36908"/>
    <w:rsid w:val="00E36BBC"/>
    <w:rsid w:val="00E36E4F"/>
    <w:rsid w:val="00E372B1"/>
    <w:rsid w:val="00E37451"/>
    <w:rsid w:val="00E375C5"/>
    <w:rsid w:val="00E3774A"/>
    <w:rsid w:val="00E3783A"/>
    <w:rsid w:val="00E3786A"/>
    <w:rsid w:val="00E378A0"/>
    <w:rsid w:val="00E4014E"/>
    <w:rsid w:val="00E408C7"/>
    <w:rsid w:val="00E4096A"/>
    <w:rsid w:val="00E4099D"/>
    <w:rsid w:val="00E40CBE"/>
    <w:rsid w:val="00E415C2"/>
    <w:rsid w:val="00E415D7"/>
    <w:rsid w:val="00E416B5"/>
    <w:rsid w:val="00E419D3"/>
    <w:rsid w:val="00E41A8F"/>
    <w:rsid w:val="00E41F36"/>
    <w:rsid w:val="00E42042"/>
    <w:rsid w:val="00E423FD"/>
    <w:rsid w:val="00E42926"/>
    <w:rsid w:val="00E42A52"/>
    <w:rsid w:val="00E42BD2"/>
    <w:rsid w:val="00E42BFA"/>
    <w:rsid w:val="00E434D4"/>
    <w:rsid w:val="00E4356C"/>
    <w:rsid w:val="00E43C53"/>
    <w:rsid w:val="00E43CDF"/>
    <w:rsid w:val="00E43CE9"/>
    <w:rsid w:val="00E43E66"/>
    <w:rsid w:val="00E4401F"/>
    <w:rsid w:val="00E440FB"/>
    <w:rsid w:val="00E447D4"/>
    <w:rsid w:val="00E44A36"/>
    <w:rsid w:val="00E44B3D"/>
    <w:rsid w:val="00E4558A"/>
    <w:rsid w:val="00E4562C"/>
    <w:rsid w:val="00E45652"/>
    <w:rsid w:val="00E457C7"/>
    <w:rsid w:val="00E45CC7"/>
    <w:rsid w:val="00E45F4D"/>
    <w:rsid w:val="00E461F8"/>
    <w:rsid w:val="00E46589"/>
    <w:rsid w:val="00E46901"/>
    <w:rsid w:val="00E46B02"/>
    <w:rsid w:val="00E46B28"/>
    <w:rsid w:val="00E47557"/>
    <w:rsid w:val="00E47B69"/>
    <w:rsid w:val="00E47EC7"/>
    <w:rsid w:val="00E47F8C"/>
    <w:rsid w:val="00E501A1"/>
    <w:rsid w:val="00E50354"/>
    <w:rsid w:val="00E5036B"/>
    <w:rsid w:val="00E50434"/>
    <w:rsid w:val="00E50451"/>
    <w:rsid w:val="00E505E4"/>
    <w:rsid w:val="00E50936"/>
    <w:rsid w:val="00E50B8A"/>
    <w:rsid w:val="00E50CCC"/>
    <w:rsid w:val="00E50CED"/>
    <w:rsid w:val="00E50DC3"/>
    <w:rsid w:val="00E50DE2"/>
    <w:rsid w:val="00E510EE"/>
    <w:rsid w:val="00E51560"/>
    <w:rsid w:val="00E5177F"/>
    <w:rsid w:val="00E51A5C"/>
    <w:rsid w:val="00E51F94"/>
    <w:rsid w:val="00E5205D"/>
    <w:rsid w:val="00E52243"/>
    <w:rsid w:val="00E522DB"/>
    <w:rsid w:val="00E522E6"/>
    <w:rsid w:val="00E52548"/>
    <w:rsid w:val="00E52753"/>
    <w:rsid w:val="00E52B6B"/>
    <w:rsid w:val="00E53106"/>
    <w:rsid w:val="00E5311A"/>
    <w:rsid w:val="00E531F7"/>
    <w:rsid w:val="00E534C9"/>
    <w:rsid w:val="00E53693"/>
    <w:rsid w:val="00E5394F"/>
    <w:rsid w:val="00E53A08"/>
    <w:rsid w:val="00E53ACE"/>
    <w:rsid w:val="00E53D1A"/>
    <w:rsid w:val="00E53D1D"/>
    <w:rsid w:val="00E53DC6"/>
    <w:rsid w:val="00E54151"/>
    <w:rsid w:val="00E545D8"/>
    <w:rsid w:val="00E547C2"/>
    <w:rsid w:val="00E5497F"/>
    <w:rsid w:val="00E54A13"/>
    <w:rsid w:val="00E54F46"/>
    <w:rsid w:val="00E555DE"/>
    <w:rsid w:val="00E556E8"/>
    <w:rsid w:val="00E55992"/>
    <w:rsid w:val="00E55A26"/>
    <w:rsid w:val="00E55E3D"/>
    <w:rsid w:val="00E561D8"/>
    <w:rsid w:val="00E562A2"/>
    <w:rsid w:val="00E563C6"/>
    <w:rsid w:val="00E56558"/>
    <w:rsid w:val="00E566E2"/>
    <w:rsid w:val="00E56927"/>
    <w:rsid w:val="00E57256"/>
    <w:rsid w:val="00E57563"/>
    <w:rsid w:val="00E576E6"/>
    <w:rsid w:val="00E57918"/>
    <w:rsid w:val="00E57EEA"/>
    <w:rsid w:val="00E57F26"/>
    <w:rsid w:val="00E60019"/>
    <w:rsid w:val="00E6001E"/>
    <w:rsid w:val="00E6052E"/>
    <w:rsid w:val="00E605B8"/>
    <w:rsid w:val="00E607AB"/>
    <w:rsid w:val="00E607D3"/>
    <w:rsid w:val="00E60A28"/>
    <w:rsid w:val="00E60AC1"/>
    <w:rsid w:val="00E610DC"/>
    <w:rsid w:val="00E61424"/>
    <w:rsid w:val="00E616F8"/>
    <w:rsid w:val="00E61974"/>
    <w:rsid w:val="00E61A2B"/>
    <w:rsid w:val="00E61AE8"/>
    <w:rsid w:val="00E61BEA"/>
    <w:rsid w:val="00E61DE0"/>
    <w:rsid w:val="00E620AE"/>
    <w:rsid w:val="00E6222A"/>
    <w:rsid w:val="00E62328"/>
    <w:rsid w:val="00E625FB"/>
    <w:rsid w:val="00E62846"/>
    <w:rsid w:val="00E62B2A"/>
    <w:rsid w:val="00E62E55"/>
    <w:rsid w:val="00E6337E"/>
    <w:rsid w:val="00E6392F"/>
    <w:rsid w:val="00E63DF8"/>
    <w:rsid w:val="00E63EE5"/>
    <w:rsid w:val="00E63F00"/>
    <w:rsid w:val="00E641AF"/>
    <w:rsid w:val="00E642B8"/>
    <w:rsid w:val="00E643B7"/>
    <w:rsid w:val="00E6440D"/>
    <w:rsid w:val="00E64550"/>
    <w:rsid w:val="00E647E5"/>
    <w:rsid w:val="00E648E1"/>
    <w:rsid w:val="00E6497A"/>
    <w:rsid w:val="00E64E24"/>
    <w:rsid w:val="00E65367"/>
    <w:rsid w:val="00E65985"/>
    <w:rsid w:val="00E6609A"/>
    <w:rsid w:val="00E66525"/>
    <w:rsid w:val="00E665F0"/>
    <w:rsid w:val="00E666C0"/>
    <w:rsid w:val="00E6698D"/>
    <w:rsid w:val="00E669F0"/>
    <w:rsid w:val="00E66BA2"/>
    <w:rsid w:val="00E66D38"/>
    <w:rsid w:val="00E66EB2"/>
    <w:rsid w:val="00E670FE"/>
    <w:rsid w:val="00E672FF"/>
    <w:rsid w:val="00E676CC"/>
    <w:rsid w:val="00E67E1C"/>
    <w:rsid w:val="00E70257"/>
    <w:rsid w:val="00E7034E"/>
    <w:rsid w:val="00E706A0"/>
    <w:rsid w:val="00E7077F"/>
    <w:rsid w:val="00E71039"/>
    <w:rsid w:val="00E712DC"/>
    <w:rsid w:val="00E7133F"/>
    <w:rsid w:val="00E71631"/>
    <w:rsid w:val="00E71AFB"/>
    <w:rsid w:val="00E71D87"/>
    <w:rsid w:val="00E71E79"/>
    <w:rsid w:val="00E71FAA"/>
    <w:rsid w:val="00E72013"/>
    <w:rsid w:val="00E72981"/>
    <w:rsid w:val="00E72C03"/>
    <w:rsid w:val="00E72D41"/>
    <w:rsid w:val="00E72D93"/>
    <w:rsid w:val="00E72D96"/>
    <w:rsid w:val="00E72EAF"/>
    <w:rsid w:val="00E730E6"/>
    <w:rsid w:val="00E7338B"/>
    <w:rsid w:val="00E733BC"/>
    <w:rsid w:val="00E735ED"/>
    <w:rsid w:val="00E73660"/>
    <w:rsid w:val="00E736EF"/>
    <w:rsid w:val="00E73D66"/>
    <w:rsid w:val="00E73DA6"/>
    <w:rsid w:val="00E74118"/>
    <w:rsid w:val="00E744D3"/>
    <w:rsid w:val="00E748E6"/>
    <w:rsid w:val="00E74A02"/>
    <w:rsid w:val="00E74A67"/>
    <w:rsid w:val="00E74AE4"/>
    <w:rsid w:val="00E74BF7"/>
    <w:rsid w:val="00E74F82"/>
    <w:rsid w:val="00E7502F"/>
    <w:rsid w:val="00E7518A"/>
    <w:rsid w:val="00E75276"/>
    <w:rsid w:val="00E75283"/>
    <w:rsid w:val="00E753DB"/>
    <w:rsid w:val="00E753F1"/>
    <w:rsid w:val="00E7547C"/>
    <w:rsid w:val="00E754EA"/>
    <w:rsid w:val="00E75580"/>
    <w:rsid w:val="00E755FD"/>
    <w:rsid w:val="00E75A2E"/>
    <w:rsid w:val="00E75C3E"/>
    <w:rsid w:val="00E75C4E"/>
    <w:rsid w:val="00E75D45"/>
    <w:rsid w:val="00E7612B"/>
    <w:rsid w:val="00E76217"/>
    <w:rsid w:val="00E76696"/>
    <w:rsid w:val="00E76796"/>
    <w:rsid w:val="00E7689E"/>
    <w:rsid w:val="00E76E51"/>
    <w:rsid w:val="00E77074"/>
    <w:rsid w:val="00E77166"/>
    <w:rsid w:val="00E771D1"/>
    <w:rsid w:val="00E7734A"/>
    <w:rsid w:val="00E77809"/>
    <w:rsid w:val="00E77DDA"/>
    <w:rsid w:val="00E77FF4"/>
    <w:rsid w:val="00E804AB"/>
    <w:rsid w:val="00E804E9"/>
    <w:rsid w:val="00E80742"/>
    <w:rsid w:val="00E807FA"/>
    <w:rsid w:val="00E80A73"/>
    <w:rsid w:val="00E80D18"/>
    <w:rsid w:val="00E80FC5"/>
    <w:rsid w:val="00E80FF5"/>
    <w:rsid w:val="00E81843"/>
    <w:rsid w:val="00E8186D"/>
    <w:rsid w:val="00E81A18"/>
    <w:rsid w:val="00E81C62"/>
    <w:rsid w:val="00E81E67"/>
    <w:rsid w:val="00E81E9A"/>
    <w:rsid w:val="00E82192"/>
    <w:rsid w:val="00E82217"/>
    <w:rsid w:val="00E8223F"/>
    <w:rsid w:val="00E823FD"/>
    <w:rsid w:val="00E8245A"/>
    <w:rsid w:val="00E825AE"/>
    <w:rsid w:val="00E8281E"/>
    <w:rsid w:val="00E82AA7"/>
    <w:rsid w:val="00E82CEF"/>
    <w:rsid w:val="00E82D4D"/>
    <w:rsid w:val="00E82D83"/>
    <w:rsid w:val="00E834AA"/>
    <w:rsid w:val="00E83A0A"/>
    <w:rsid w:val="00E84431"/>
    <w:rsid w:val="00E8444B"/>
    <w:rsid w:val="00E84A4E"/>
    <w:rsid w:val="00E84AFD"/>
    <w:rsid w:val="00E84B9C"/>
    <w:rsid w:val="00E85369"/>
    <w:rsid w:val="00E85396"/>
    <w:rsid w:val="00E854B0"/>
    <w:rsid w:val="00E854C0"/>
    <w:rsid w:val="00E85B50"/>
    <w:rsid w:val="00E85EAF"/>
    <w:rsid w:val="00E85EC6"/>
    <w:rsid w:val="00E85FE7"/>
    <w:rsid w:val="00E8605E"/>
    <w:rsid w:val="00E860DD"/>
    <w:rsid w:val="00E86BA3"/>
    <w:rsid w:val="00E86BC6"/>
    <w:rsid w:val="00E86E8B"/>
    <w:rsid w:val="00E86EB8"/>
    <w:rsid w:val="00E870E8"/>
    <w:rsid w:val="00E87331"/>
    <w:rsid w:val="00E874BE"/>
    <w:rsid w:val="00E87B67"/>
    <w:rsid w:val="00E87D07"/>
    <w:rsid w:val="00E87DDB"/>
    <w:rsid w:val="00E9078E"/>
    <w:rsid w:val="00E908EB"/>
    <w:rsid w:val="00E90C02"/>
    <w:rsid w:val="00E90C08"/>
    <w:rsid w:val="00E91080"/>
    <w:rsid w:val="00E912AC"/>
    <w:rsid w:val="00E9132B"/>
    <w:rsid w:val="00E9139A"/>
    <w:rsid w:val="00E914A1"/>
    <w:rsid w:val="00E917BC"/>
    <w:rsid w:val="00E9186E"/>
    <w:rsid w:val="00E91BA0"/>
    <w:rsid w:val="00E91C2B"/>
    <w:rsid w:val="00E9210E"/>
    <w:rsid w:val="00E92401"/>
    <w:rsid w:val="00E92445"/>
    <w:rsid w:val="00E92560"/>
    <w:rsid w:val="00E92967"/>
    <w:rsid w:val="00E9297C"/>
    <w:rsid w:val="00E92A3F"/>
    <w:rsid w:val="00E92AC9"/>
    <w:rsid w:val="00E92E8B"/>
    <w:rsid w:val="00E936D1"/>
    <w:rsid w:val="00E938CF"/>
    <w:rsid w:val="00E93CBC"/>
    <w:rsid w:val="00E93D6A"/>
    <w:rsid w:val="00E9416E"/>
    <w:rsid w:val="00E947C9"/>
    <w:rsid w:val="00E94B8A"/>
    <w:rsid w:val="00E94D65"/>
    <w:rsid w:val="00E94E6D"/>
    <w:rsid w:val="00E95099"/>
    <w:rsid w:val="00E95254"/>
    <w:rsid w:val="00E9536D"/>
    <w:rsid w:val="00E95571"/>
    <w:rsid w:val="00E9599D"/>
    <w:rsid w:val="00E95C29"/>
    <w:rsid w:val="00E95C49"/>
    <w:rsid w:val="00E96010"/>
    <w:rsid w:val="00E961F3"/>
    <w:rsid w:val="00E96230"/>
    <w:rsid w:val="00E962FB"/>
    <w:rsid w:val="00E9637E"/>
    <w:rsid w:val="00E96473"/>
    <w:rsid w:val="00E96635"/>
    <w:rsid w:val="00E96890"/>
    <w:rsid w:val="00E968E9"/>
    <w:rsid w:val="00E96ABF"/>
    <w:rsid w:val="00E96BC6"/>
    <w:rsid w:val="00E96E4E"/>
    <w:rsid w:val="00E96FF5"/>
    <w:rsid w:val="00E96FFF"/>
    <w:rsid w:val="00E97483"/>
    <w:rsid w:val="00E97948"/>
    <w:rsid w:val="00E97964"/>
    <w:rsid w:val="00EA0067"/>
    <w:rsid w:val="00EA0470"/>
    <w:rsid w:val="00EA0473"/>
    <w:rsid w:val="00EA05AE"/>
    <w:rsid w:val="00EA05E2"/>
    <w:rsid w:val="00EA0756"/>
    <w:rsid w:val="00EA07CF"/>
    <w:rsid w:val="00EA08B9"/>
    <w:rsid w:val="00EA0BD5"/>
    <w:rsid w:val="00EA0DDF"/>
    <w:rsid w:val="00EA0EB6"/>
    <w:rsid w:val="00EA0F3F"/>
    <w:rsid w:val="00EA10B9"/>
    <w:rsid w:val="00EA1145"/>
    <w:rsid w:val="00EA1202"/>
    <w:rsid w:val="00EA12EF"/>
    <w:rsid w:val="00EA12F8"/>
    <w:rsid w:val="00EA175E"/>
    <w:rsid w:val="00EA17DF"/>
    <w:rsid w:val="00EA1892"/>
    <w:rsid w:val="00EA1F9B"/>
    <w:rsid w:val="00EA221A"/>
    <w:rsid w:val="00EA2773"/>
    <w:rsid w:val="00EA2ABF"/>
    <w:rsid w:val="00EA2E95"/>
    <w:rsid w:val="00EA2F59"/>
    <w:rsid w:val="00EA30CF"/>
    <w:rsid w:val="00EA31EB"/>
    <w:rsid w:val="00EA356D"/>
    <w:rsid w:val="00EA3606"/>
    <w:rsid w:val="00EA3756"/>
    <w:rsid w:val="00EA39C8"/>
    <w:rsid w:val="00EA3CEF"/>
    <w:rsid w:val="00EA40EB"/>
    <w:rsid w:val="00EA4241"/>
    <w:rsid w:val="00EA4529"/>
    <w:rsid w:val="00EA4627"/>
    <w:rsid w:val="00EA4847"/>
    <w:rsid w:val="00EA4898"/>
    <w:rsid w:val="00EA4C28"/>
    <w:rsid w:val="00EA4C2B"/>
    <w:rsid w:val="00EA4E5B"/>
    <w:rsid w:val="00EA53A8"/>
    <w:rsid w:val="00EA54C2"/>
    <w:rsid w:val="00EA54E4"/>
    <w:rsid w:val="00EA5730"/>
    <w:rsid w:val="00EA5A13"/>
    <w:rsid w:val="00EA5B36"/>
    <w:rsid w:val="00EA6294"/>
    <w:rsid w:val="00EA6359"/>
    <w:rsid w:val="00EA6556"/>
    <w:rsid w:val="00EA65A1"/>
    <w:rsid w:val="00EA661D"/>
    <w:rsid w:val="00EA6744"/>
    <w:rsid w:val="00EA6816"/>
    <w:rsid w:val="00EA69A6"/>
    <w:rsid w:val="00EA6AC5"/>
    <w:rsid w:val="00EA6AE5"/>
    <w:rsid w:val="00EA6C51"/>
    <w:rsid w:val="00EA7196"/>
    <w:rsid w:val="00EA7446"/>
    <w:rsid w:val="00EA78ED"/>
    <w:rsid w:val="00EA7A1C"/>
    <w:rsid w:val="00EB04ED"/>
    <w:rsid w:val="00EB052E"/>
    <w:rsid w:val="00EB05C2"/>
    <w:rsid w:val="00EB0A09"/>
    <w:rsid w:val="00EB0A0F"/>
    <w:rsid w:val="00EB0A10"/>
    <w:rsid w:val="00EB0FE1"/>
    <w:rsid w:val="00EB11C4"/>
    <w:rsid w:val="00EB1242"/>
    <w:rsid w:val="00EB12CD"/>
    <w:rsid w:val="00EB1505"/>
    <w:rsid w:val="00EB15E3"/>
    <w:rsid w:val="00EB1670"/>
    <w:rsid w:val="00EB1AC9"/>
    <w:rsid w:val="00EB1BCC"/>
    <w:rsid w:val="00EB1C90"/>
    <w:rsid w:val="00EB1D7C"/>
    <w:rsid w:val="00EB1E58"/>
    <w:rsid w:val="00EB1F38"/>
    <w:rsid w:val="00EB1FF0"/>
    <w:rsid w:val="00EB2848"/>
    <w:rsid w:val="00EB2A64"/>
    <w:rsid w:val="00EB2DE9"/>
    <w:rsid w:val="00EB319A"/>
    <w:rsid w:val="00EB3509"/>
    <w:rsid w:val="00EB3554"/>
    <w:rsid w:val="00EB39AC"/>
    <w:rsid w:val="00EB3BBF"/>
    <w:rsid w:val="00EB3D3B"/>
    <w:rsid w:val="00EB3EE4"/>
    <w:rsid w:val="00EB3FA6"/>
    <w:rsid w:val="00EB41EF"/>
    <w:rsid w:val="00EB42F1"/>
    <w:rsid w:val="00EB4410"/>
    <w:rsid w:val="00EB4498"/>
    <w:rsid w:val="00EB4527"/>
    <w:rsid w:val="00EB46E6"/>
    <w:rsid w:val="00EB47A6"/>
    <w:rsid w:val="00EB4BA8"/>
    <w:rsid w:val="00EB4C00"/>
    <w:rsid w:val="00EB4ED1"/>
    <w:rsid w:val="00EB5608"/>
    <w:rsid w:val="00EB5858"/>
    <w:rsid w:val="00EB5992"/>
    <w:rsid w:val="00EB5A48"/>
    <w:rsid w:val="00EB5B3A"/>
    <w:rsid w:val="00EB5D56"/>
    <w:rsid w:val="00EB5ED8"/>
    <w:rsid w:val="00EB6364"/>
    <w:rsid w:val="00EB66C3"/>
    <w:rsid w:val="00EB6772"/>
    <w:rsid w:val="00EB6807"/>
    <w:rsid w:val="00EB68FD"/>
    <w:rsid w:val="00EB6B61"/>
    <w:rsid w:val="00EB7087"/>
    <w:rsid w:val="00EB711F"/>
    <w:rsid w:val="00EB7286"/>
    <w:rsid w:val="00EB746A"/>
    <w:rsid w:val="00EB752E"/>
    <w:rsid w:val="00EB7676"/>
    <w:rsid w:val="00EB77BE"/>
    <w:rsid w:val="00EB7A50"/>
    <w:rsid w:val="00EB7ABD"/>
    <w:rsid w:val="00EB7EF6"/>
    <w:rsid w:val="00EB7EFA"/>
    <w:rsid w:val="00EB7F7F"/>
    <w:rsid w:val="00EC00E3"/>
    <w:rsid w:val="00EC0130"/>
    <w:rsid w:val="00EC0385"/>
    <w:rsid w:val="00EC07FD"/>
    <w:rsid w:val="00EC0A7E"/>
    <w:rsid w:val="00EC104C"/>
    <w:rsid w:val="00EC107F"/>
    <w:rsid w:val="00EC11CB"/>
    <w:rsid w:val="00EC1236"/>
    <w:rsid w:val="00EC131C"/>
    <w:rsid w:val="00EC14AC"/>
    <w:rsid w:val="00EC157C"/>
    <w:rsid w:val="00EC1759"/>
    <w:rsid w:val="00EC1AC2"/>
    <w:rsid w:val="00EC213F"/>
    <w:rsid w:val="00EC2553"/>
    <w:rsid w:val="00EC2DD3"/>
    <w:rsid w:val="00EC2E63"/>
    <w:rsid w:val="00EC2E9E"/>
    <w:rsid w:val="00EC2ED9"/>
    <w:rsid w:val="00EC3245"/>
    <w:rsid w:val="00EC326F"/>
    <w:rsid w:val="00EC3301"/>
    <w:rsid w:val="00EC33D0"/>
    <w:rsid w:val="00EC343D"/>
    <w:rsid w:val="00EC353C"/>
    <w:rsid w:val="00EC3643"/>
    <w:rsid w:val="00EC37F8"/>
    <w:rsid w:val="00EC39B2"/>
    <w:rsid w:val="00EC3B0B"/>
    <w:rsid w:val="00EC3CDF"/>
    <w:rsid w:val="00EC3F49"/>
    <w:rsid w:val="00EC4199"/>
    <w:rsid w:val="00EC439F"/>
    <w:rsid w:val="00EC485B"/>
    <w:rsid w:val="00EC4894"/>
    <w:rsid w:val="00EC4AD9"/>
    <w:rsid w:val="00EC4E54"/>
    <w:rsid w:val="00EC4F1B"/>
    <w:rsid w:val="00EC5080"/>
    <w:rsid w:val="00EC511D"/>
    <w:rsid w:val="00EC52AD"/>
    <w:rsid w:val="00EC5379"/>
    <w:rsid w:val="00EC57C5"/>
    <w:rsid w:val="00EC58F0"/>
    <w:rsid w:val="00EC5C1B"/>
    <w:rsid w:val="00EC5C5A"/>
    <w:rsid w:val="00EC5DC7"/>
    <w:rsid w:val="00EC60AB"/>
    <w:rsid w:val="00EC60DF"/>
    <w:rsid w:val="00EC639E"/>
    <w:rsid w:val="00EC6D31"/>
    <w:rsid w:val="00EC6D71"/>
    <w:rsid w:val="00EC7420"/>
    <w:rsid w:val="00EC7548"/>
    <w:rsid w:val="00EC77DA"/>
    <w:rsid w:val="00EC7A31"/>
    <w:rsid w:val="00EC7ACF"/>
    <w:rsid w:val="00EC7B77"/>
    <w:rsid w:val="00EC7BA6"/>
    <w:rsid w:val="00EC7BC9"/>
    <w:rsid w:val="00ED001D"/>
    <w:rsid w:val="00ED010C"/>
    <w:rsid w:val="00ED0331"/>
    <w:rsid w:val="00ED0A63"/>
    <w:rsid w:val="00ED0F70"/>
    <w:rsid w:val="00ED105F"/>
    <w:rsid w:val="00ED110D"/>
    <w:rsid w:val="00ED1375"/>
    <w:rsid w:val="00ED14CB"/>
    <w:rsid w:val="00ED176C"/>
    <w:rsid w:val="00ED187F"/>
    <w:rsid w:val="00ED1AAC"/>
    <w:rsid w:val="00ED20A6"/>
    <w:rsid w:val="00ED2377"/>
    <w:rsid w:val="00ED2660"/>
    <w:rsid w:val="00ED288B"/>
    <w:rsid w:val="00ED30BE"/>
    <w:rsid w:val="00ED347E"/>
    <w:rsid w:val="00ED3680"/>
    <w:rsid w:val="00ED3849"/>
    <w:rsid w:val="00ED385C"/>
    <w:rsid w:val="00ED38C1"/>
    <w:rsid w:val="00ED3B47"/>
    <w:rsid w:val="00ED3D50"/>
    <w:rsid w:val="00ED3DC3"/>
    <w:rsid w:val="00ED4096"/>
    <w:rsid w:val="00ED42B2"/>
    <w:rsid w:val="00ED4386"/>
    <w:rsid w:val="00ED4892"/>
    <w:rsid w:val="00ED4A23"/>
    <w:rsid w:val="00ED4B49"/>
    <w:rsid w:val="00ED4C7D"/>
    <w:rsid w:val="00ED4DB3"/>
    <w:rsid w:val="00ED4E65"/>
    <w:rsid w:val="00ED4E85"/>
    <w:rsid w:val="00ED4EEE"/>
    <w:rsid w:val="00ED524D"/>
    <w:rsid w:val="00ED56F8"/>
    <w:rsid w:val="00ED5850"/>
    <w:rsid w:val="00ED5CB5"/>
    <w:rsid w:val="00ED648D"/>
    <w:rsid w:val="00ED6942"/>
    <w:rsid w:val="00ED6BF6"/>
    <w:rsid w:val="00ED7183"/>
    <w:rsid w:val="00ED7A03"/>
    <w:rsid w:val="00ED7C49"/>
    <w:rsid w:val="00ED7C97"/>
    <w:rsid w:val="00EE015F"/>
    <w:rsid w:val="00EE027B"/>
    <w:rsid w:val="00EE0491"/>
    <w:rsid w:val="00EE0545"/>
    <w:rsid w:val="00EE07A1"/>
    <w:rsid w:val="00EE0EBD"/>
    <w:rsid w:val="00EE15FF"/>
    <w:rsid w:val="00EE1DAB"/>
    <w:rsid w:val="00EE2170"/>
    <w:rsid w:val="00EE2226"/>
    <w:rsid w:val="00EE2795"/>
    <w:rsid w:val="00EE2AAD"/>
    <w:rsid w:val="00EE2BBE"/>
    <w:rsid w:val="00EE2DE3"/>
    <w:rsid w:val="00EE2E0F"/>
    <w:rsid w:val="00EE304E"/>
    <w:rsid w:val="00EE3198"/>
    <w:rsid w:val="00EE3208"/>
    <w:rsid w:val="00EE3952"/>
    <w:rsid w:val="00EE3C06"/>
    <w:rsid w:val="00EE3E60"/>
    <w:rsid w:val="00EE3F3B"/>
    <w:rsid w:val="00EE3FB2"/>
    <w:rsid w:val="00EE43CF"/>
    <w:rsid w:val="00EE4836"/>
    <w:rsid w:val="00EE49A1"/>
    <w:rsid w:val="00EE49C0"/>
    <w:rsid w:val="00EE4A49"/>
    <w:rsid w:val="00EE4A59"/>
    <w:rsid w:val="00EE4E66"/>
    <w:rsid w:val="00EE505D"/>
    <w:rsid w:val="00EE517D"/>
    <w:rsid w:val="00EE51AB"/>
    <w:rsid w:val="00EE53AE"/>
    <w:rsid w:val="00EE5586"/>
    <w:rsid w:val="00EE5884"/>
    <w:rsid w:val="00EE5F9E"/>
    <w:rsid w:val="00EE603A"/>
    <w:rsid w:val="00EE6115"/>
    <w:rsid w:val="00EE6586"/>
    <w:rsid w:val="00EE677A"/>
    <w:rsid w:val="00EE7203"/>
    <w:rsid w:val="00EE75BA"/>
    <w:rsid w:val="00EE75C7"/>
    <w:rsid w:val="00EE7865"/>
    <w:rsid w:val="00EE78C9"/>
    <w:rsid w:val="00EE7C69"/>
    <w:rsid w:val="00EE7E22"/>
    <w:rsid w:val="00EE7F43"/>
    <w:rsid w:val="00EF0160"/>
    <w:rsid w:val="00EF045C"/>
    <w:rsid w:val="00EF086A"/>
    <w:rsid w:val="00EF097A"/>
    <w:rsid w:val="00EF0FE8"/>
    <w:rsid w:val="00EF1100"/>
    <w:rsid w:val="00EF16AE"/>
    <w:rsid w:val="00EF1715"/>
    <w:rsid w:val="00EF1898"/>
    <w:rsid w:val="00EF1940"/>
    <w:rsid w:val="00EF1A9D"/>
    <w:rsid w:val="00EF1B0A"/>
    <w:rsid w:val="00EF1BFD"/>
    <w:rsid w:val="00EF1DD7"/>
    <w:rsid w:val="00EF22AC"/>
    <w:rsid w:val="00EF247C"/>
    <w:rsid w:val="00EF2672"/>
    <w:rsid w:val="00EF2B7C"/>
    <w:rsid w:val="00EF2CC0"/>
    <w:rsid w:val="00EF3293"/>
    <w:rsid w:val="00EF3770"/>
    <w:rsid w:val="00EF37D2"/>
    <w:rsid w:val="00EF3A87"/>
    <w:rsid w:val="00EF3ABC"/>
    <w:rsid w:val="00EF3DA6"/>
    <w:rsid w:val="00EF3FC8"/>
    <w:rsid w:val="00EF428F"/>
    <w:rsid w:val="00EF477B"/>
    <w:rsid w:val="00EF4B0C"/>
    <w:rsid w:val="00EF4DBA"/>
    <w:rsid w:val="00EF4DF1"/>
    <w:rsid w:val="00EF504C"/>
    <w:rsid w:val="00EF5356"/>
    <w:rsid w:val="00EF5414"/>
    <w:rsid w:val="00EF555E"/>
    <w:rsid w:val="00EF591C"/>
    <w:rsid w:val="00EF5A17"/>
    <w:rsid w:val="00EF5B17"/>
    <w:rsid w:val="00EF5F34"/>
    <w:rsid w:val="00EF613E"/>
    <w:rsid w:val="00EF6914"/>
    <w:rsid w:val="00EF6A91"/>
    <w:rsid w:val="00EF6CB3"/>
    <w:rsid w:val="00EF6EBD"/>
    <w:rsid w:val="00EF7577"/>
    <w:rsid w:val="00EF7674"/>
    <w:rsid w:val="00EF767C"/>
    <w:rsid w:val="00EF784A"/>
    <w:rsid w:val="00EF79CA"/>
    <w:rsid w:val="00EF7DCC"/>
    <w:rsid w:val="00F00339"/>
    <w:rsid w:val="00F006A4"/>
    <w:rsid w:val="00F006BA"/>
    <w:rsid w:val="00F00A66"/>
    <w:rsid w:val="00F00BC7"/>
    <w:rsid w:val="00F00C5F"/>
    <w:rsid w:val="00F01062"/>
    <w:rsid w:val="00F0114D"/>
    <w:rsid w:val="00F011D6"/>
    <w:rsid w:val="00F01376"/>
    <w:rsid w:val="00F01792"/>
    <w:rsid w:val="00F0186C"/>
    <w:rsid w:val="00F01AB1"/>
    <w:rsid w:val="00F0245E"/>
    <w:rsid w:val="00F027FA"/>
    <w:rsid w:val="00F029DE"/>
    <w:rsid w:val="00F03081"/>
    <w:rsid w:val="00F030D7"/>
    <w:rsid w:val="00F0326D"/>
    <w:rsid w:val="00F0329C"/>
    <w:rsid w:val="00F032B3"/>
    <w:rsid w:val="00F03330"/>
    <w:rsid w:val="00F03675"/>
    <w:rsid w:val="00F03DEF"/>
    <w:rsid w:val="00F03EC0"/>
    <w:rsid w:val="00F04197"/>
    <w:rsid w:val="00F044F3"/>
    <w:rsid w:val="00F045BE"/>
    <w:rsid w:val="00F0482C"/>
    <w:rsid w:val="00F04832"/>
    <w:rsid w:val="00F04991"/>
    <w:rsid w:val="00F050A9"/>
    <w:rsid w:val="00F051AC"/>
    <w:rsid w:val="00F0550D"/>
    <w:rsid w:val="00F05702"/>
    <w:rsid w:val="00F05A20"/>
    <w:rsid w:val="00F05D12"/>
    <w:rsid w:val="00F06152"/>
    <w:rsid w:val="00F069D1"/>
    <w:rsid w:val="00F06D17"/>
    <w:rsid w:val="00F06F7C"/>
    <w:rsid w:val="00F072B3"/>
    <w:rsid w:val="00F072F6"/>
    <w:rsid w:val="00F07545"/>
    <w:rsid w:val="00F075B4"/>
    <w:rsid w:val="00F0777C"/>
    <w:rsid w:val="00F077A0"/>
    <w:rsid w:val="00F077AE"/>
    <w:rsid w:val="00F078FD"/>
    <w:rsid w:val="00F07C86"/>
    <w:rsid w:val="00F07F93"/>
    <w:rsid w:val="00F0A870"/>
    <w:rsid w:val="00F100B6"/>
    <w:rsid w:val="00F101C7"/>
    <w:rsid w:val="00F10655"/>
    <w:rsid w:val="00F107EF"/>
    <w:rsid w:val="00F10C06"/>
    <w:rsid w:val="00F10C8A"/>
    <w:rsid w:val="00F10D0D"/>
    <w:rsid w:val="00F112B9"/>
    <w:rsid w:val="00F11697"/>
    <w:rsid w:val="00F11A9D"/>
    <w:rsid w:val="00F11C65"/>
    <w:rsid w:val="00F1222B"/>
    <w:rsid w:val="00F1231B"/>
    <w:rsid w:val="00F127F3"/>
    <w:rsid w:val="00F128B5"/>
    <w:rsid w:val="00F12CA1"/>
    <w:rsid w:val="00F12DB2"/>
    <w:rsid w:val="00F12E8F"/>
    <w:rsid w:val="00F132BB"/>
    <w:rsid w:val="00F1341C"/>
    <w:rsid w:val="00F13592"/>
    <w:rsid w:val="00F1378A"/>
    <w:rsid w:val="00F139F9"/>
    <w:rsid w:val="00F13B67"/>
    <w:rsid w:val="00F13E78"/>
    <w:rsid w:val="00F13EBB"/>
    <w:rsid w:val="00F14710"/>
    <w:rsid w:val="00F149A3"/>
    <w:rsid w:val="00F14DD8"/>
    <w:rsid w:val="00F14E52"/>
    <w:rsid w:val="00F14EA1"/>
    <w:rsid w:val="00F150C5"/>
    <w:rsid w:val="00F153AB"/>
    <w:rsid w:val="00F15A30"/>
    <w:rsid w:val="00F15A6D"/>
    <w:rsid w:val="00F1606C"/>
    <w:rsid w:val="00F164E4"/>
    <w:rsid w:val="00F165FE"/>
    <w:rsid w:val="00F1669A"/>
    <w:rsid w:val="00F16865"/>
    <w:rsid w:val="00F1722C"/>
    <w:rsid w:val="00F17249"/>
    <w:rsid w:val="00F172DB"/>
    <w:rsid w:val="00F1759E"/>
    <w:rsid w:val="00F1780A"/>
    <w:rsid w:val="00F1789A"/>
    <w:rsid w:val="00F17B48"/>
    <w:rsid w:val="00F17C66"/>
    <w:rsid w:val="00F17F6C"/>
    <w:rsid w:val="00F201E1"/>
    <w:rsid w:val="00F201EB"/>
    <w:rsid w:val="00F206AF"/>
    <w:rsid w:val="00F2081E"/>
    <w:rsid w:val="00F20822"/>
    <w:rsid w:val="00F209CA"/>
    <w:rsid w:val="00F20A0F"/>
    <w:rsid w:val="00F20B9D"/>
    <w:rsid w:val="00F20ECB"/>
    <w:rsid w:val="00F20F4F"/>
    <w:rsid w:val="00F21029"/>
    <w:rsid w:val="00F2168E"/>
    <w:rsid w:val="00F2177A"/>
    <w:rsid w:val="00F21880"/>
    <w:rsid w:val="00F2196F"/>
    <w:rsid w:val="00F21BCC"/>
    <w:rsid w:val="00F21BD2"/>
    <w:rsid w:val="00F21F12"/>
    <w:rsid w:val="00F22023"/>
    <w:rsid w:val="00F223E7"/>
    <w:rsid w:val="00F22755"/>
    <w:rsid w:val="00F22D56"/>
    <w:rsid w:val="00F22FA2"/>
    <w:rsid w:val="00F230FF"/>
    <w:rsid w:val="00F23107"/>
    <w:rsid w:val="00F23112"/>
    <w:rsid w:val="00F231F5"/>
    <w:rsid w:val="00F233DD"/>
    <w:rsid w:val="00F2364E"/>
    <w:rsid w:val="00F23660"/>
    <w:rsid w:val="00F236E3"/>
    <w:rsid w:val="00F237B2"/>
    <w:rsid w:val="00F23C77"/>
    <w:rsid w:val="00F23FBF"/>
    <w:rsid w:val="00F2403B"/>
    <w:rsid w:val="00F24452"/>
    <w:rsid w:val="00F24540"/>
    <w:rsid w:val="00F246C0"/>
    <w:rsid w:val="00F24759"/>
    <w:rsid w:val="00F24B47"/>
    <w:rsid w:val="00F24BE1"/>
    <w:rsid w:val="00F24C31"/>
    <w:rsid w:val="00F2507B"/>
    <w:rsid w:val="00F2562E"/>
    <w:rsid w:val="00F25985"/>
    <w:rsid w:val="00F2599D"/>
    <w:rsid w:val="00F260AD"/>
    <w:rsid w:val="00F263EC"/>
    <w:rsid w:val="00F265E5"/>
    <w:rsid w:val="00F2672D"/>
    <w:rsid w:val="00F26BD2"/>
    <w:rsid w:val="00F26E33"/>
    <w:rsid w:val="00F26E3A"/>
    <w:rsid w:val="00F26F70"/>
    <w:rsid w:val="00F26F79"/>
    <w:rsid w:val="00F272ED"/>
    <w:rsid w:val="00F27471"/>
    <w:rsid w:val="00F27CFB"/>
    <w:rsid w:val="00F3017B"/>
    <w:rsid w:val="00F3018C"/>
    <w:rsid w:val="00F304C2"/>
    <w:rsid w:val="00F305C9"/>
    <w:rsid w:val="00F307EC"/>
    <w:rsid w:val="00F30831"/>
    <w:rsid w:val="00F309DA"/>
    <w:rsid w:val="00F30A3A"/>
    <w:rsid w:val="00F30CCB"/>
    <w:rsid w:val="00F30CDF"/>
    <w:rsid w:val="00F3181D"/>
    <w:rsid w:val="00F3209B"/>
    <w:rsid w:val="00F322B7"/>
    <w:rsid w:val="00F3237E"/>
    <w:rsid w:val="00F323AB"/>
    <w:rsid w:val="00F324C4"/>
    <w:rsid w:val="00F32655"/>
    <w:rsid w:val="00F32761"/>
    <w:rsid w:val="00F32888"/>
    <w:rsid w:val="00F328DF"/>
    <w:rsid w:val="00F3293D"/>
    <w:rsid w:val="00F32F3C"/>
    <w:rsid w:val="00F32FDD"/>
    <w:rsid w:val="00F33079"/>
    <w:rsid w:val="00F33629"/>
    <w:rsid w:val="00F33665"/>
    <w:rsid w:val="00F337D3"/>
    <w:rsid w:val="00F33B5F"/>
    <w:rsid w:val="00F33BE5"/>
    <w:rsid w:val="00F33E94"/>
    <w:rsid w:val="00F3435F"/>
    <w:rsid w:val="00F34556"/>
    <w:rsid w:val="00F346CB"/>
    <w:rsid w:val="00F34B51"/>
    <w:rsid w:val="00F34D80"/>
    <w:rsid w:val="00F34DC9"/>
    <w:rsid w:val="00F353EA"/>
    <w:rsid w:val="00F35446"/>
    <w:rsid w:val="00F35595"/>
    <w:rsid w:val="00F356FC"/>
    <w:rsid w:val="00F357DE"/>
    <w:rsid w:val="00F358FF"/>
    <w:rsid w:val="00F35975"/>
    <w:rsid w:val="00F35A10"/>
    <w:rsid w:val="00F35AAA"/>
    <w:rsid w:val="00F35B57"/>
    <w:rsid w:val="00F35CB4"/>
    <w:rsid w:val="00F35EA0"/>
    <w:rsid w:val="00F35EED"/>
    <w:rsid w:val="00F35F6B"/>
    <w:rsid w:val="00F36220"/>
    <w:rsid w:val="00F36490"/>
    <w:rsid w:val="00F36708"/>
    <w:rsid w:val="00F368F9"/>
    <w:rsid w:val="00F36BEE"/>
    <w:rsid w:val="00F37191"/>
    <w:rsid w:val="00F371B9"/>
    <w:rsid w:val="00F37223"/>
    <w:rsid w:val="00F37373"/>
    <w:rsid w:val="00F37489"/>
    <w:rsid w:val="00F3749A"/>
    <w:rsid w:val="00F375A1"/>
    <w:rsid w:val="00F376B1"/>
    <w:rsid w:val="00F37B0B"/>
    <w:rsid w:val="00F37B6D"/>
    <w:rsid w:val="00F37C5E"/>
    <w:rsid w:val="00F37CFA"/>
    <w:rsid w:val="00F37D5A"/>
    <w:rsid w:val="00F40105"/>
    <w:rsid w:val="00F40323"/>
    <w:rsid w:val="00F40343"/>
    <w:rsid w:val="00F4038D"/>
    <w:rsid w:val="00F403BC"/>
    <w:rsid w:val="00F4049D"/>
    <w:rsid w:val="00F40504"/>
    <w:rsid w:val="00F407C5"/>
    <w:rsid w:val="00F40840"/>
    <w:rsid w:val="00F4110B"/>
    <w:rsid w:val="00F41425"/>
    <w:rsid w:val="00F419AA"/>
    <w:rsid w:val="00F41B81"/>
    <w:rsid w:val="00F41C57"/>
    <w:rsid w:val="00F41D71"/>
    <w:rsid w:val="00F41D95"/>
    <w:rsid w:val="00F41EA6"/>
    <w:rsid w:val="00F42017"/>
    <w:rsid w:val="00F420B2"/>
    <w:rsid w:val="00F42160"/>
    <w:rsid w:val="00F42527"/>
    <w:rsid w:val="00F4266B"/>
    <w:rsid w:val="00F4267A"/>
    <w:rsid w:val="00F432D5"/>
    <w:rsid w:val="00F437CE"/>
    <w:rsid w:val="00F43972"/>
    <w:rsid w:val="00F43A23"/>
    <w:rsid w:val="00F43BBC"/>
    <w:rsid w:val="00F43DC7"/>
    <w:rsid w:val="00F43E39"/>
    <w:rsid w:val="00F43EE9"/>
    <w:rsid w:val="00F43F68"/>
    <w:rsid w:val="00F44109"/>
    <w:rsid w:val="00F443DC"/>
    <w:rsid w:val="00F44426"/>
    <w:rsid w:val="00F4486B"/>
    <w:rsid w:val="00F44B4A"/>
    <w:rsid w:val="00F4524B"/>
    <w:rsid w:val="00F45732"/>
    <w:rsid w:val="00F45770"/>
    <w:rsid w:val="00F457EB"/>
    <w:rsid w:val="00F45B20"/>
    <w:rsid w:val="00F460B5"/>
    <w:rsid w:val="00F46429"/>
    <w:rsid w:val="00F464BE"/>
    <w:rsid w:val="00F46513"/>
    <w:rsid w:val="00F4690F"/>
    <w:rsid w:val="00F46C54"/>
    <w:rsid w:val="00F46E32"/>
    <w:rsid w:val="00F475F6"/>
    <w:rsid w:val="00F478CF"/>
    <w:rsid w:val="00F4793E"/>
    <w:rsid w:val="00F4796B"/>
    <w:rsid w:val="00F47BF7"/>
    <w:rsid w:val="00F47F3A"/>
    <w:rsid w:val="00F502A7"/>
    <w:rsid w:val="00F503EA"/>
    <w:rsid w:val="00F509CE"/>
    <w:rsid w:val="00F5120E"/>
    <w:rsid w:val="00F515A0"/>
    <w:rsid w:val="00F51625"/>
    <w:rsid w:val="00F517FB"/>
    <w:rsid w:val="00F51823"/>
    <w:rsid w:val="00F51D6E"/>
    <w:rsid w:val="00F51F5C"/>
    <w:rsid w:val="00F521B8"/>
    <w:rsid w:val="00F52335"/>
    <w:rsid w:val="00F524F8"/>
    <w:rsid w:val="00F527BB"/>
    <w:rsid w:val="00F527C9"/>
    <w:rsid w:val="00F52911"/>
    <w:rsid w:val="00F529B5"/>
    <w:rsid w:val="00F52C3B"/>
    <w:rsid w:val="00F5315B"/>
    <w:rsid w:val="00F532EA"/>
    <w:rsid w:val="00F532EB"/>
    <w:rsid w:val="00F537EE"/>
    <w:rsid w:val="00F53DBE"/>
    <w:rsid w:val="00F53F37"/>
    <w:rsid w:val="00F53FE8"/>
    <w:rsid w:val="00F541D8"/>
    <w:rsid w:val="00F543C7"/>
    <w:rsid w:val="00F543EA"/>
    <w:rsid w:val="00F544DE"/>
    <w:rsid w:val="00F545A1"/>
    <w:rsid w:val="00F54626"/>
    <w:rsid w:val="00F5493C"/>
    <w:rsid w:val="00F54975"/>
    <w:rsid w:val="00F54A9A"/>
    <w:rsid w:val="00F54B4A"/>
    <w:rsid w:val="00F54DDC"/>
    <w:rsid w:val="00F550D6"/>
    <w:rsid w:val="00F551A1"/>
    <w:rsid w:val="00F55472"/>
    <w:rsid w:val="00F5568C"/>
    <w:rsid w:val="00F55704"/>
    <w:rsid w:val="00F5571B"/>
    <w:rsid w:val="00F557BF"/>
    <w:rsid w:val="00F5589E"/>
    <w:rsid w:val="00F559F8"/>
    <w:rsid w:val="00F55B76"/>
    <w:rsid w:val="00F55C91"/>
    <w:rsid w:val="00F55F78"/>
    <w:rsid w:val="00F55FEE"/>
    <w:rsid w:val="00F5626E"/>
    <w:rsid w:val="00F5632D"/>
    <w:rsid w:val="00F5651F"/>
    <w:rsid w:val="00F56C2C"/>
    <w:rsid w:val="00F56CA6"/>
    <w:rsid w:val="00F56E48"/>
    <w:rsid w:val="00F56FE3"/>
    <w:rsid w:val="00F56FFD"/>
    <w:rsid w:val="00F570EB"/>
    <w:rsid w:val="00F5718C"/>
    <w:rsid w:val="00F5727D"/>
    <w:rsid w:val="00F573C8"/>
    <w:rsid w:val="00F578DB"/>
    <w:rsid w:val="00F57AB2"/>
    <w:rsid w:val="00F57ABD"/>
    <w:rsid w:val="00F6001E"/>
    <w:rsid w:val="00F602BD"/>
    <w:rsid w:val="00F6059C"/>
    <w:rsid w:val="00F605F0"/>
    <w:rsid w:val="00F60A28"/>
    <w:rsid w:val="00F60A7B"/>
    <w:rsid w:val="00F60AAF"/>
    <w:rsid w:val="00F60C85"/>
    <w:rsid w:val="00F60F8B"/>
    <w:rsid w:val="00F61046"/>
    <w:rsid w:val="00F6142C"/>
    <w:rsid w:val="00F61726"/>
    <w:rsid w:val="00F619CF"/>
    <w:rsid w:val="00F61CDE"/>
    <w:rsid w:val="00F61E07"/>
    <w:rsid w:val="00F61E46"/>
    <w:rsid w:val="00F61EE3"/>
    <w:rsid w:val="00F6207E"/>
    <w:rsid w:val="00F620D8"/>
    <w:rsid w:val="00F6239E"/>
    <w:rsid w:val="00F6269E"/>
    <w:rsid w:val="00F62A01"/>
    <w:rsid w:val="00F62D89"/>
    <w:rsid w:val="00F62DC1"/>
    <w:rsid w:val="00F6326F"/>
    <w:rsid w:val="00F63669"/>
    <w:rsid w:val="00F63689"/>
    <w:rsid w:val="00F63CDE"/>
    <w:rsid w:val="00F63D18"/>
    <w:rsid w:val="00F63DED"/>
    <w:rsid w:val="00F63EE0"/>
    <w:rsid w:val="00F63EFC"/>
    <w:rsid w:val="00F63FC9"/>
    <w:rsid w:val="00F6401E"/>
    <w:rsid w:val="00F642A5"/>
    <w:rsid w:val="00F64523"/>
    <w:rsid w:val="00F65291"/>
    <w:rsid w:val="00F652BE"/>
    <w:rsid w:val="00F6554B"/>
    <w:rsid w:val="00F655E1"/>
    <w:rsid w:val="00F65A21"/>
    <w:rsid w:val="00F65FF3"/>
    <w:rsid w:val="00F66324"/>
    <w:rsid w:val="00F6669C"/>
    <w:rsid w:val="00F66B9E"/>
    <w:rsid w:val="00F66DA3"/>
    <w:rsid w:val="00F66F5A"/>
    <w:rsid w:val="00F66F8E"/>
    <w:rsid w:val="00F67092"/>
    <w:rsid w:val="00F6726A"/>
    <w:rsid w:val="00F675AF"/>
    <w:rsid w:val="00F6776E"/>
    <w:rsid w:val="00F67AC9"/>
    <w:rsid w:val="00F67AF0"/>
    <w:rsid w:val="00F67C9E"/>
    <w:rsid w:val="00F67E7F"/>
    <w:rsid w:val="00F7037F"/>
    <w:rsid w:val="00F70391"/>
    <w:rsid w:val="00F70667"/>
    <w:rsid w:val="00F70BCA"/>
    <w:rsid w:val="00F70D04"/>
    <w:rsid w:val="00F70F4C"/>
    <w:rsid w:val="00F712B9"/>
    <w:rsid w:val="00F7130D"/>
    <w:rsid w:val="00F71557"/>
    <w:rsid w:val="00F7179B"/>
    <w:rsid w:val="00F71886"/>
    <w:rsid w:val="00F71913"/>
    <w:rsid w:val="00F71A70"/>
    <w:rsid w:val="00F71C50"/>
    <w:rsid w:val="00F71CB7"/>
    <w:rsid w:val="00F720A2"/>
    <w:rsid w:val="00F72248"/>
    <w:rsid w:val="00F723B6"/>
    <w:rsid w:val="00F72526"/>
    <w:rsid w:val="00F72736"/>
    <w:rsid w:val="00F72CF0"/>
    <w:rsid w:val="00F73030"/>
    <w:rsid w:val="00F73082"/>
    <w:rsid w:val="00F731CB"/>
    <w:rsid w:val="00F733FA"/>
    <w:rsid w:val="00F734C7"/>
    <w:rsid w:val="00F736DC"/>
    <w:rsid w:val="00F738B2"/>
    <w:rsid w:val="00F73903"/>
    <w:rsid w:val="00F73BEA"/>
    <w:rsid w:val="00F73DC6"/>
    <w:rsid w:val="00F73DE7"/>
    <w:rsid w:val="00F7400F"/>
    <w:rsid w:val="00F7403D"/>
    <w:rsid w:val="00F741B1"/>
    <w:rsid w:val="00F7424C"/>
    <w:rsid w:val="00F74547"/>
    <w:rsid w:val="00F745C0"/>
    <w:rsid w:val="00F74D88"/>
    <w:rsid w:val="00F74E0B"/>
    <w:rsid w:val="00F74E2B"/>
    <w:rsid w:val="00F7511B"/>
    <w:rsid w:val="00F7523C"/>
    <w:rsid w:val="00F752AA"/>
    <w:rsid w:val="00F753BA"/>
    <w:rsid w:val="00F75507"/>
    <w:rsid w:val="00F75569"/>
    <w:rsid w:val="00F75863"/>
    <w:rsid w:val="00F758C3"/>
    <w:rsid w:val="00F7597B"/>
    <w:rsid w:val="00F75A3C"/>
    <w:rsid w:val="00F75B38"/>
    <w:rsid w:val="00F75BD8"/>
    <w:rsid w:val="00F75FB2"/>
    <w:rsid w:val="00F762B8"/>
    <w:rsid w:val="00F76372"/>
    <w:rsid w:val="00F763C6"/>
    <w:rsid w:val="00F765FC"/>
    <w:rsid w:val="00F76B1E"/>
    <w:rsid w:val="00F77415"/>
    <w:rsid w:val="00F77473"/>
    <w:rsid w:val="00F775F0"/>
    <w:rsid w:val="00F7776A"/>
    <w:rsid w:val="00F777D3"/>
    <w:rsid w:val="00F77C7A"/>
    <w:rsid w:val="00F77E9F"/>
    <w:rsid w:val="00F77F07"/>
    <w:rsid w:val="00F77FBC"/>
    <w:rsid w:val="00F80578"/>
    <w:rsid w:val="00F806C6"/>
    <w:rsid w:val="00F80748"/>
    <w:rsid w:val="00F80AD7"/>
    <w:rsid w:val="00F80B4A"/>
    <w:rsid w:val="00F8131B"/>
    <w:rsid w:val="00F81582"/>
    <w:rsid w:val="00F81637"/>
    <w:rsid w:val="00F81752"/>
    <w:rsid w:val="00F817B4"/>
    <w:rsid w:val="00F81BFE"/>
    <w:rsid w:val="00F81C5C"/>
    <w:rsid w:val="00F81CBD"/>
    <w:rsid w:val="00F826AA"/>
    <w:rsid w:val="00F82B2B"/>
    <w:rsid w:val="00F82D9A"/>
    <w:rsid w:val="00F831AB"/>
    <w:rsid w:val="00F833B4"/>
    <w:rsid w:val="00F833F2"/>
    <w:rsid w:val="00F83605"/>
    <w:rsid w:val="00F83745"/>
    <w:rsid w:val="00F837A1"/>
    <w:rsid w:val="00F838F8"/>
    <w:rsid w:val="00F83B53"/>
    <w:rsid w:val="00F840A4"/>
    <w:rsid w:val="00F846A1"/>
    <w:rsid w:val="00F84A6E"/>
    <w:rsid w:val="00F84C78"/>
    <w:rsid w:val="00F84D46"/>
    <w:rsid w:val="00F85184"/>
    <w:rsid w:val="00F85220"/>
    <w:rsid w:val="00F8542A"/>
    <w:rsid w:val="00F858C9"/>
    <w:rsid w:val="00F85957"/>
    <w:rsid w:val="00F85B18"/>
    <w:rsid w:val="00F85C32"/>
    <w:rsid w:val="00F86138"/>
    <w:rsid w:val="00F86360"/>
    <w:rsid w:val="00F86974"/>
    <w:rsid w:val="00F86978"/>
    <w:rsid w:val="00F86AF0"/>
    <w:rsid w:val="00F86B2A"/>
    <w:rsid w:val="00F871DB"/>
    <w:rsid w:val="00F877B4"/>
    <w:rsid w:val="00F877B8"/>
    <w:rsid w:val="00F87DE0"/>
    <w:rsid w:val="00F87EE2"/>
    <w:rsid w:val="00F87F3A"/>
    <w:rsid w:val="00F87FA5"/>
    <w:rsid w:val="00F90009"/>
    <w:rsid w:val="00F90064"/>
    <w:rsid w:val="00F900A0"/>
    <w:rsid w:val="00F90122"/>
    <w:rsid w:val="00F902DB"/>
    <w:rsid w:val="00F90591"/>
    <w:rsid w:val="00F907B5"/>
    <w:rsid w:val="00F907EB"/>
    <w:rsid w:val="00F90801"/>
    <w:rsid w:val="00F90A04"/>
    <w:rsid w:val="00F90AE6"/>
    <w:rsid w:val="00F90D6B"/>
    <w:rsid w:val="00F90F05"/>
    <w:rsid w:val="00F9109B"/>
    <w:rsid w:val="00F910F8"/>
    <w:rsid w:val="00F914D7"/>
    <w:rsid w:val="00F9163B"/>
    <w:rsid w:val="00F91774"/>
    <w:rsid w:val="00F91B9B"/>
    <w:rsid w:val="00F91C6C"/>
    <w:rsid w:val="00F91FCE"/>
    <w:rsid w:val="00F920D4"/>
    <w:rsid w:val="00F92306"/>
    <w:rsid w:val="00F923CE"/>
    <w:rsid w:val="00F923D2"/>
    <w:rsid w:val="00F9265E"/>
    <w:rsid w:val="00F928EF"/>
    <w:rsid w:val="00F92D4F"/>
    <w:rsid w:val="00F9336F"/>
    <w:rsid w:val="00F93425"/>
    <w:rsid w:val="00F9352B"/>
    <w:rsid w:val="00F936D7"/>
    <w:rsid w:val="00F9377A"/>
    <w:rsid w:val="00F938A5"/>
    <w:rsid w:val="00F9399C"/>
    <w:rsid w:val="00F939A2"/>
    <w:rsid w:val="00F93ABD"/>
    <w:rsid w:val="00F93AFF"/>
    <w:rsid w:val="00F93B50"/>
    <w:rsid w:val="00F93CC3"/>
    <w:rsid w:val="00F93F5B"/>
    <w:rsid w:val="00F9409B"/>
    <w:rsid w:val="00F94AA4"/>
    <w:rsid w:val="00F94BA2"/>
    <w:rsid w:val="00F94C72"/>
    <w:rsid w:val="00F94D44"/>
    <w:rsid w:val="00F95039"/>
    <w:rsid w:val="00F9510F"/>
    <w:rsid w:val="00F9518C"/>
    <w:rsid w:val="00F9537B"/>
    <w:rsid w:val="00F954C9"/>
    <w:rsid w:val="00F955D5"/>
    <w:rsid w:val="00F958D3"/>
    <w:rsid w:val="00F9593E"/>
    <w:rsid w:val="00F95AD5"/>
    <w:rsid w:val="00F95DA8"/>
    <w:rsid w:val="00F95FDE"/>
    <w:rsid w:val="00F95FF1"/>
    <w:rsid w:val="00F96336"/>
    <w:rsid w:val="00F96350"/>
    <w:rsid w:val="00F964A1"/>
    <w:rsid w:val="00F96555"/>
    <w:rsid w:val="00F969B8"/>
    <w:rsid w:val="00F974B1"/>
    <w:rsid w:val="00F976B0"/>
    <w:rsid w:val="00F97732"/>
    <w:rsid w:val="00F97CDF"/>
    <w:rsid w:val="00F97DA0"/>
    <w:rsid w:val="00F97DBC"/>
    <w:rsid w:val="00F97E5D"/>
    <w:rsid w:val="00FA02BC"/>
    <w:rsid w:val="00FA0654"/>
    <w:rsid w:val="00FA066A"/>
    <w:rsid w:val="00FA06A3"/>
    <w:rsid w:val="00FA0712"/>
    <w:rsid w:val="00FA076F"/>
    <w:rsid w:val="00FA094E"/>
    <w:rsid w:val="00FA09D5"/>
    <w:rsid w:val="00FA110D"/>
    <w:rsid w:val="00FA1569"/>
    <w:rsid w:val="00FA1608"/>
    <w:rsid w:val="00FA17A1"/>
    <w:rsid w:val="00FA1A42"/>
    <w:rsid w:val="00FA2067"/>
    <w:rsid w:val="00FA20E7"/>
    <w:rsid w:val="00FA21C5"/>
    <w:rsid w:val="00FA21E2"/>
    <w:rsid w:val="00FA2229"/>
    <w:rsid w:val="00FA2B6A"/>
    <w:rsid w:val="00FA2C7D"/>
    <w:rsid w:val="00FA2DD2"/>
    <w:rsid w:val="00FA2F38"/>
    <w:rsid w:val="00FA3086"/>
    <w:rsid w:val="00FA3271"/>
    <w:rsid w:val="00FA3546"/>
    <w:rsid w:val="00FA37CD"/>
    <w:rsid w:val="00FA3B3D"/>
    <w:rsid w:val="00FA3C29"/>
    <w:rsid w:val="00FA3F31"/>
    <w:rsid w:val="00FA43D9"/>
    <w:rsid w:val="00FA44B1"/>
    <w:rsid w:val="00FA4873"/>
    <w:rsid w:val="00FA4CDC"/>
    <w:rsid w:val="00FA4D73"/>
    <w:rsid w:val="00FA4EA1"/>
    <w:rsid w:val="00FA5169"/>
    <w:rsid w:val="00FA5196"/>
    <w:rsid w:val="00FA51B5"/>
    <w:rsid w:val="00FA51E4"/>
    <w:rsid w:val="00FA52EB"/>
    <w:rsid w:val="00FA574F"/>
    <w:rsid w:val="00FA637D"/>
    <w:rsid w:val="00FA6409"/>
    <w:rsid w:val="00FA666E"/>
    <w:rsid w:val="00FA6678"/>
    <w:rsid w:val="00FA66E0"/>
    <w:rsid w:val="00FA679C"/>
    <w:rsid w:val="00FA67BC"/>
    <w:rsid w:val="00FA6D0D"/>
    <w:rsid w:val="00FA6D73"/>
    <w:rsid w:val="00FA6D93"/>
    <w:rsid w:val="00FA70CA"/>
    <w:rsid w:val="00FA71B2"/>
    <w:rsid w:val="00FA739B"/>
    <w:rsid w:val="00FA753E"/>
    <w:rsid w:val="00FA76DF"/>
    <w:rsid w:val="00FA773A"/>
    <w:rsid w:val="00FA7BC5"/>
    <w:rsid w:val="00FA7BF4"/>
    <w:rsid w:val="00FA7D28"/>
    <w:rsid w:val="00FA7D3B"/>
    <w:rsid w:val="00FA7DCC"/>
    <w:rsid w:val="00FA7EB9"/>
    <w:rsid w:val="00FB0041"/>
    <w:rsid w:val="00FB0050"/>
    <w:rsid w:val="00FB051C"/>
    <w:rsid w:val="00FB066E"/>
    <w:rsid w:val="00FB0B04"/>
    <w:rsid w:val="00FB0B25"/>
    <w:rsid w:val="00FB0B78"/>
    <w:rsid w:val="00FB0E98"/>
    <w:rsid w:val="00FB0F8A"/>
    <w:rsid w:val="00FB1361"/>
    <w:rsid w:val="00FB160A"/>
    <w:rsid w:val="00FB1778"/>
    <w:rsid w:val="00FB19DE"/>
    <w:rsid w:val="00FB1B45"/>
    <w:rsid w:val="00FB2134"/>
    <w:rsid w:val="00FB2640"/>
    <w:rsid w:val="00FB283E"/>
    <w:rsid w:val="00FB2870"/>
    <w:rsid w:val="00FB320C"/>
    <w:rsid w:val="00FB3329"/>
    <w:rsid w:val="00FB3653"/>
    <w:rsid w:val="00FB3A33"/>
    <w:rsid w:val="00FB3AE0"/>
    <w:rsid w:val="00FB415B"/>
    <w:rsid w:val="00FB43C4"/>
    <w:rsid w:val="00FB43F2"/>
    <w:rsid w:val="00FB4589"/>
    <w:rsid w:val="00FB4666"/>
    <w:rsid w:val="00FB4764"/>
    <w:rsid w:val="00FB4A03"/>
    <w:rsid w:val="00FB4D7F"/>
    <w:rsid w:val="00FB4DC8"/>
    <w:rsid w:val="00FB51A8"/>
    <w:rsid w:val="00FB545C"/>
    <w:rsid w:val="00FB5460"/>
    <w:rsid w:val="00FB54E1"/>
    <w:rsid w:val="00FB5708"/>
    <w:rsid w:val="00FB5880"/>
    <w:rsid w:val="00FB58D0"/>
    <w:rsid w:val="00FB5C87"/>
    <w:rsid w:val="00FB6025"/>
    <w:rsid w:val="00FB60D5"/>
    <w:rsid w:val="00FB632C"/>
    <w:rsid w:val="00FB643E"/>
    <w:rsid w:val="00FB681F"/>
    <w:rsid w:val="00FB6A5B"/>
    <w:rsid w:val="00FB6E45"/>
    <w:rsid w:val="00FB6FA8"/>
    <w:rsid w:val="00FB71AE"/>
    <w:rsid w:val="00FB71EB"/>
    <w:rsid w:val="00FB76FE"/>
    <w:rsid w:val="00FB7F4C"/>
    <w:rsid w:val="00FC00B7"/>
    <w:rsid w:val="00FC0428"/>
    <w:rsid w:val="00FC0470"/>
    <w:rsid w:val="00FC07AF"/>
    <w:rsid w:val="00FC0EB3"/>
    <w:rsid w:val="00FC1000"/>
    <w:rsid w:val="00FC14DA"/>
    <w:rsid w:val="00FC1E70"/>
    <w:rsid w:val="00FC1FA4"/>
    <w:rsid w:val="00FC21E5"/>
    <w:rsid w:val="00FC2225"/>
    <w:rsid w:val="00FC240E"/>
    <w:rsid w:val="00FC2727"/>
    <w:rsid w:val="00FC283A"/>
    <w:rsid w:val="00FC2885"/>
    <w:rsid w:val="00FC28F8"/>
    <w:rsid w:val="00FC2C73"/>
    <w:rsid w:val="00FC2D7E"/>
    <w:rsid w:val="00FC2FDF"/>
    <w:rsid w:val="00FC2FE5"/>
    <w:rsid w:val="00FC318C"/>
    <w:rsid w:val="00FC3293"/>
    <w:rsid w:val="00FC339D"/>
    <w:rsid w:val="00FC34D1"/>
    <w:rsid w:val="00FC36BB"/>
    <w:rsid w:val="00FC3BCF"/>
    <w:rsid w:val="00FC3C0F"/>
    <w:rsid w:val="00FC3C21"/>
    <w:rsid w:val="00FC46C5"/>
    <w:rsid w:val="00FC4F51"/>
    <w:rsid w:val="00FC5147"/>
    <w:rsid w:val="00FC538B"/>
    <w:rsid w:val="00FC545A"/>
    <w:rsid w:val="00FC5629"/>
    <w:rsid w:val="00FC5969"/>
    <w:rsid w:val="00FC5ACA"/>
    <w:rsid w:val="00FC6053"/>
    <w:rsid w:val="00FC648F"/>
    <w:rsid w:val="00FC6732"/>
    <w:rsid w:val="00FC6BC0"/>
    <w:rsid w:val="00FC6C69"/>
    <w:rsid w:val="00FC6D0A"/>
    <w:rsid w:val="00FC7072"/>
    <w:rsid w:val="00FC7347"/>
    <w:rsid w:val="00FC734A"/>
    <w:rsid w:val="00FD001F"/>
    <w:rsid w:val="00FD01E7"/>
    <w:rsid w:val="00FD030B"/>
    <w:rsid w:val="00FD05A9"/>
    <w:rsid w:val="00FD0844"/>
    <w:rsid w:val="00FD09AE"/>
    <w:rsid w:val="00FD0BEC"/>
    <w:rsid w:val="00FD0DEF"/>
    <w:rsid w:val="00FD0F51"/>
    <w:rsid w:val="00FD112E"/>
    <w:rsid w:val="00FD141F"/>
    <w:rsid w:val="00FD142D"/>
    <w:rsid w:val="00FD169D"/>
    <w:rsid w:val="00FD1A50"/>
    <w:rsid w:val="00FD1A93"/>
    <w:rsid w:val="00FD1B3A"/>
    <w:rsid w:val="00FD1B74"/>
    <w:rsid w:val="00FD1E84"/>
    <w:rsid w:val="00FD1E87"/>
    <w:rsid w:val="00FD2351"/>
    <w:rsid w:val="00FD235A"/>
    <w:rsid w:val="00FD248B"/>
    <w:rsid w:val="00FD2637"/>
    <w:rsid w:val="00FD2729"/>
    <w:rsid w:val="00FD27AE"/>
    <w:rsid w:val="00FD3002"/>
    <w:rsid w:val="00FD3019"/>
    <w:rsid w:val="00FD30C2"/>
    <w:rsid w:val="00FD3834"/>
    <w:rsid w:val="00FD3CB3"/>
    <w:rsid w:val="00FD3F1C"/>
    <w:rsid w:val="00FD44F8"/>
    <w:rsid w:val="00FD46C5"/>
    <w:rsid w:val="00FD47D0"/>
    <w:rsid w:val="00FD4AD7"/>
    <w:rsid w:val="00FD4FCE"/>
    <w:rsid w:val="00FD5151"/>
    <w:rsid w:val="00FD5483"/>
    <w:rsid w:val="00FD55B2"/>
    <w:rsid w:val="00FD59CB"/>
    <w:rsid w:val="00FD5AF7"/>
    <w:rsid w:val="00FD5E64"/>
    <w:rsid w:val="00FD60DA"/>
    <w:rsid w:val="00FD617B"/>
    <w:rsid w:val="00FD62AD"/>
    <w:rsid w:val="00FD62BC"/>
    <w:rsid w:val="00FD6312"/>
    <w:rsid w:val="00FD63B6"/>
    <w:rsid w:val="00FD641B"/>
    <w:rsid w:val="00FD6492"/>
    <w:rsid w:val="00FD64CC"/>
    <w:rsid w:val="00FD65DC"/>
    <w:rsid w:val="00FD6AB2"/>
    <w:rsid w:val="00FD6BE1"/>
    <w:rsid w:val="00FD6FB2"/>
    <w:rsid w:val="00FD7269"/>
    <w:rsid w:val="00FD72CA"/>
    <w:rsid w:val="00FD72D3"/>
    <w:rsid w:val="00FD7565"/>
    <w:rsid w:val="00FD7640"/>
    <w:rsid w:val="00FD767F"/>
    <w:rsid w:val="00FD7A9D"/>
    <w:rsid w:val="00FD7CED"/>
    <w:rsid w:val="00FE0035"/>
    <w:rsid w:val="00FE0277"/>
    <w:rsid w:val="00FE06D6"/>
    <w:rsid w:val="00FE072E"/>
    <w:rsid w:val="00FE10B2"/>
    <w:rsid w:val="00FE13DE"/>
    <w:rsid w:val="00FE1503"/>
    <w:rsid w:val="00FE17B1"/>
    <w:rsid w:val="00FE1CFA"/>
    <w:rsid w:val="00FE1E1B"/>
    <w:rsid w:val="00FE1FCF"/>
    <w:rsid w:val="00FE2053"/>
    <w:rsid w:val="00FE2055"/>
    <w:rsid w:val="00FE21BB"/>
    <w:rsid w:val="00FE2722"/>
    <w:rsid w:val="00FE278B"/>
    <w:rsid w:val="00FE2A7B"/>
    <w:rsid w:val="00FE3153"/>
    <w:rsid w:val="00FE31D4"/>
    <w:rsid w:val="00FE3589"/>
    <w:rsid w:val="00FE35ED"/>
    <w:rsid w:val="00FE366C"/>
    <w:rsid w:val="00FE3690"/>
    <w:rsid w:val="00FE38A5"/>
    <w:rsid w:val="00FE3927"/>
    <w:rsid w:val="00FE39D8"/>
    <w:rsid w:val="00FE3AC0"/>
    <w:rsid w:val="00FE3E5C"/>
    <w:rsid w:val="00FE3E93"/>
    <w:rsid w:val="00FE3F45"/>
    <w:rsid w:val="00FE3F9D"/>
    <w:rsid w:val="00FE418B"/>
    <w:rsid w:val="00FE42AC"/>
    <w:rsid w:val="00FE42E8"/>
    <w:rsid w:val="00FE43C1"/>
    <w:rsid w:val="00FE4995"/>
    <w:rsid w:val="00FE4A2C"/>
    <w:rsid w:val="00FE4C16"/>
    <w:rsid w:val="00FE4C8F"/>
    <w:rsid w:val="00FE4EB9"/>
    <w:rsid w:val="00FE4F78"/>
    <w:rsid w:val="00FE4FB0"/>
    <w:rsid w:val="00FE500E"/>
    <w:rsid w:val="00FE53AD"/>
    <w:rsid w:val="00FE54F4"/>
    <w:rsid w:val="00FE5837"/>
    <w:rsid w:val="00FE59A9"/>
    <w:rsid w:val="00FE5AE8"/>
    <w:rsid w:val="00FE5D32"/>
    <w:rsid w:val="00FE5DB2"/>
    <w:rsid w:val="00FE5F99"/>
    <w:rsid w:val="00FE6232"/>
    <w:rsid w:val="00FE664C"/>
    <w:rsid w:val="00FE67C5"/>
    <w:rsid w:val="00FE6CBB"/>
    <w:rsid w:val="00FE6FD5"/>
    <w:rsid w:val="00FE74D6"/>
    <w:rsid w:val="00FE78D3"/>
    <w:rsid w:val="00FE790C"/>
    <w:rsid w:val="00FE7BAF"/>
    <w:rsid w:val="00FE7BF8"/>
    <w:rsid w:val="00FE7EEF"/>
    <w:rsid w:val="00FE7FA0"/>
    <w:rsid w:val="00FF019F"/>
    <w:rsid w:val="00FF0471"/>
    <w:rsid w:val="00FF0B1D"/>
    <w:rsid w:val="00FF0BAD"/>
    <w:rsid w:val="00FF0C6E"/>
    <w:rsid w:val="00FF0C9D"/>
    <w:rsid w:val="00FF0E84"/>
    <w:rsid w:val="00FF1019"/>
    <w:rsid w:val="00FF1B69"/>
    <w:rsid w:val="00FF231F"/>
    <w:rsid w:val="00FF29B4"/>
    <w:rsid w:val="00FF29DC"/>
    <w:rsid w:val="00FF2A53"/>
    <w:rsid w:val="00FF2ACF"/>
    <w:rsid w:val="00FF2B0A"/>
    <w:rsid w:val="00FF2C13"/>
    <w:rsid w:val="00FF2D01"/>
    <w:rsid w:val="00FF2D71"/>
    <w:rsid w:val="00FF2DD8"/>
    <w:rsid w:val="00FF2FAA"/>
    <w:rsid w:val="00FF311A"/>
    <w:rsid w:val="00FF3160"/>
    <w:rsid w:val="00FF31E3"/>
    <w:rsid w:val="00FF344C"/>
    <w:rsid w:val="00FF3569"/>
    <w:rsid w:val="00FF386D"/>
    <w:rsid w:val="00FF4114"/>
    <w:rsid w:val="00FF428C"/>
    <w:rsid w:val="00FF43B7"/>
    <w:rsid w:val="00FF45EE"/>
    <w:rsid w:val="00FF46A5"/>
    <w:rsid w:val="00FF4788"/>
    <w:rsid w:val="00FF49F4"/>
    <w:rsid w:val="00FF4AB6"/>
    <w:rsid w:val="00FF4D9F"/>
    <w:rsid w:val="00FF50C5"/>
    <w:rsid w:val="00FF5409"/>
    <w:rsid w:val="00FF560A"/>
    <w:rsid w:val="00FF583E"/>
    <w:rsid w:val="00FF5A0E"/>
    <w:rsid w:val="00FF5CC7"/>
    <w:rsid w:val="00FF5D92"/>
    <w:rsid w:val="00FF5E5B"/>
    <w:rsid w:val="00FF5F2D"/>
    <w:rsid w:val="00FF65B2"/>
    <w:rsid w:val="00FF6A0A"/>
    <w:rsid w:val="00FF6B60"/>
    <w:rsid w:val="00FF6C31"/>
    <w:rsid w:val="00FF7022"/>
    <w:rsid w:val="00FF70FE"/>
    <w:rsid w:val="00FF71F6"/>
    <w:rsid w:val="00FF74C7"/>
    <w:rsid w:val="00FF75FC"/>
    <w:rsid w:val="00FF773C"/>
    <w:rsid w:val="00FF7782"/>
    <w:rsid w:val="00FF77EB"/>
    <w:rsid w:val="00FF78CE"/>
    <w:rsid w:val="00FF7B37"/>
    <w:rsid w:val="00FF7CA2"/>
    <w:rsid w:val="00FF7E3A"/>
    <w:rsid w:val="00FF7EAD"/>
    <w:rsid w:val="00FF7F44"/>
    <w:rsid w:val="00FF7FAA"/>
    <w:rsid w:val="01022030"/>
    <w:rsid w:val="0120F85E"/>
    <w:rsid w:val="0147927E"/>
    <w:rsid w:val="0150E4FB"/>
    <w:rsid w:val="0155B4DA"/>
    <w:rsid w:val="0165D47B"/>
    <w:rsid w:val="01FFD0D3"/>
    <w:rsid w:val="021BA829"/>
    <w:rsid w:val="02297DB6"/>
    <w:rsid w:val="023D20CC"/>
    <w:rsid w:val="02952B9F"/>
    <w:rsid w:val="02AEA964"/>
    <w:rsid w:val="031F5499"/>
    <w:rsid w:val="035B3BE8"/>
    <w:rsid w:val="036CED13"/>
    <w:rsid w:val="0382E956"/>
    <w:rsid w:val="0389BC98"/>
    <w:rsid w:val="03966E99"/>
    <w:rsid w:val="03A720F4"/>
    <w:rsid w:val="03C4401B"/>
    <w:rsid w:val="03CBDF18"/>
    <w:rsid w:val="03D02190"/>
    <w:rsid w:val="045517CD"/>
    <w:rsid w:val="04680FC1"/>
    <w:rsid w:val="04A873CF"/>
    <w:rsid w:val="04AD6404"/>
    <w:rsid w:val="04C4B2B9"/>
    <w:rsid w:val="04C73ACC"/>
    <w:rsid w:val="04D40B05"/>
    <w:rsid w:val="04F264EA"/>
    <w:rsid w:val="051CD7EF"/>
    <w:rsid w:val="051ECC9C"/>
    <w:rsid w:val="05846165"/>
    <w:rsid w:val="058EF7D1"/>
    <w:rsid w:val="05D2FA2D"/>
    <w:rsid w:val="05EDA66B"/>
    <w:rsid w:val="06347216"/>
    <w:rsid w:val="0661CFD0"/>
    <w:rsid w:val="0667199B"/>
    <w:rsid w:val="06A0FC91"/>
    <w:rsid w:val="06A127B7"/>
    <w:rsid w:val="06B4A4ED"/>
    <w:rsid w:val="06C72700"/>
    <w:rsid w:val="07042C1A"/>
    <w:rsid w:val="07411208"/>
    <w:rsid w:val="07443296"/>
    <w:rsid w:val="07B9ABBE"/>
    <w:rsid w:val="07C529A1"/>
    <w:rsid w:val="07E19826"/>
    <w:rsid w:val="081E551B"/>
    <w:rsid w:val="082CE95C"/>
    <w:rsid w:val="083FAF91"/>
    <w:rsid w:val="086C4554"/>
    <w:rsid w:val="08B10646"/>
    <w:rsid w:val="08C26EB2"/>
    <w:rsid w:val="08C6BB64"/>
    <w:rsid w:val="08FCB8CC"/>
    <w:rsid w:val="09091091"/>
    <w:rsid w:val="090ABEB3"/>
    <w:rsid w:val="0918A689"/>
    <w:rsid w:val="093E3798"/>
    <w:rsid w:val="093EFB69"/>
    <w:rsid w:val="09579A78"/>
    <w:rsid w:val="098443E2"/>
    <w:rsid w:val="099B222A"/>
    <w:rsid w:val="09CCEF1D"/>
    <w:rsid w:val="0A2A57E7"/>
    <w:rsid w:val="0A34BFCA"/>
    <w:rsid w:val="0A7E74DA"/>
    <w:rsid w:val="0A91F33B"/>
    <w:rsid w:val="0ABBAABA"/>
    <w:rsid w:val="0AC28B3D"/>
    <w:rsid w:val="0AE1BD3C"/>
    <w:rsid w:val="0AE48BBA"/>
    <w:rsid w:val="0B1E0E4F"/>
    <w:rsid w:val="0B2C1A65"/>
    <w:rsid w:val="0B2F8A45"/>
    <w:rsid w:val="0B36DB58"/>
    <w:rsid w:val="0B606D00"/>
    <w:rsid w:val="0B7B51E0"/>
    <w:rsid w:val="0B9DACC3"/>
    <w:rsid w:val="0BABD962"/>
    <w:rsid w:val="0BB479DA"/>
    <w:rsid w:val="0BBE93D6"/>
    <w:rsid w:val="0BC18365"/>
    <w:rsid w:val="0BD085AF"/>
    <w:rsid w:val="0BDC5E3A"/>
    <w:rsid w:val="0BF33E1E"/>
    <w:rsid w:val="0BF4F1E3"/>
    <w:rsid w:val="0C21A573"/>
    <w:rsid w:val="0C3C3646"/>
    <w:rsid w:val="0C3F5684"/>
    <w:rsid w:val="0CAD1B89"/>
    <w:rsid w:val="0CAE4F66"/>
    <w:rsid w:val="0CBD7C7D"/>
    <w:rsid w:val="0D2C1D91"/>
    <w:rsid w:val="0D2DD1CA"/>
    <w:rsid w:val="0D7AA1C7"/>
    <w:rsid w:val="0D7F5A8F"/>
    <w:rsid w:val="0D8895DD"/>
    <w:rsid w:val="0DC2870D"/>
    <w:rsid w:val="0DC6429E"/>
    <w:rsid w:val="0DC7818B"/>
    <w:rsid w:val="0DD7BEBC"/>
    <w:rsid w:val="0E0F0838"/>
    <w:rsid w:val="0E21FA75"/>
    <w:rsid w:val="0E447057"/>
    <w:rsid w:val="0E5430D6"/>
    <w:rsid w:val="0E7DA9AC"/>
    <w:rsid w:val="0E84913B"/>
    <w:rsid w:val="0E860B4F"/>
    <w:rsid w:val="0E98EEF0"/>
    <w:rsid w:val="0EB2F2A2"/>
    <w:rsid w:val="0EEB0340"/>
    <w:rsid w:val="0F187E54"/>
    <w:rsid w:val="0F1B2AF0"/>
    <w:rsid w:val="0F22DD48"/>
    <w:rsid w:val="0F5B4F57"/>
    <w:rsid w:val="0F6474BD"/>
    <w:rsid w:val="0F7C745A"/>
    <w:rsid w:val="0FE6AC1A"/>
    <w:rsid w:val="1020CACA"/>
    <w:rsid w:val="102D78FC"/>
    <w:rsid w:val="1054A6D7"/>
    <w:rsid w:val="1060056B"/>
    <w:rsid w:val="10E5DEE6"/>
    <w:rsid w:val="10F0694A"/>
    <w:rsid w:val="10F90CD6"/>
    <w:rsid w:val="110F5F7E"/>
    <w:rsid w:val="1116EAA2"/>
    <w:rsid w:val="111C7A48"/>
    <w:rsid w:val="111F82D8"/>
    <w:rsid w:val="113419A8"/>
    <w:rsid w:val="11390641"/>
    <w:rsid w:val="11617137"/>
    <w:rsid w:val="11BDB3AF"/>
    <w:rsid w:val="11C35B43"/>
    <w:rsid w:val="1210D17F"/>
    <w:rsid w:val="1219B73D"/>
    <w:rsid w:val="121F594B"/>
    <w:rsid w:val="1235FFBD"/>
    <w:rsid w:val="125723CE"/>
    <w:rsid w:val="12618512"/>
    <w:rsid w:val="128FEE6F"/>
    <w:rsid w:val="12A01F31"/>
    <w:rsid w:val="12A35025"/>
    <w:rsid w:val="13161670"/>
    <w:rsid w:val="131E55A0"/>
    <w:rsid w:val="1350179B"/>
    <w:rsid w:val="1350195F"/>
    <w:rsid w:val="135B3128"/>
    <w:rsid w:val="1368DB47"/>
    <w:rsid w:val="13DD6210"/>
    <w:rsid w:val="14017573"/>
    <w:rsid w:val="14018DCB"/>
    <w:rsid w:val="140E5B3B"/>
    <w:rsid w:val="14238723"/>
    <w:rsid w:val="146E70EF"/>
    <w:rsid w:val="14832930"/>
    <w:rsid w:val="150B3B3A"/>
    <w:rsid w:val="152C62B2"/>
    <w:rsid w:val="1545BC93"/>
    <w:rsid w:val="155E6725"/>
    <w:rsid w:val="15A036C9"/>
    <w:rsid w:val="15D20741"/>
    <w:rsid w:val="15D95257"/>
    <w:rsid w:val="1604B27D"/>
    <w:rsid w:val="1620613F"/>
    <w:rsid w:val="16422BBA"/>
    <w:rsid w:val="1673E3FC"/>
    <w:rsid w:val="16C64FB3"/>
    <w:rsid w:val="16C8833F"/>
    <w:rsid w:val="17074A03"/>
    <w:rsid w:val="17BCA515"/>
    <w:rsid w:val="17CF109C"/>
    <w:rsid w:val="17D96858"/>
    <w:rsid w:val="17DC8FF5"/>
    <w:rsid w:val="17F275B1"/>
    <w:rsid w:val="17F8E9E5"/>
    <w:rsid w:val="182CB51A"/>
    <w:rsid w:val="1837A123"/>
    <w:rsid w:val="185D0B69"/>
    <w:rsid w:val="1882EC00"/>
    <w:rsid w:val="1897B534"/>
    <w:rsid w:val="18B00B7A"/>
    <w:rsid w:val="18BFF582"/>
    <w:rsid w:val="18DE4C6E"/>
    <w:rsid w:val="18E7DEFD"/>
    <w:rsid w:val="18F36615"/>
    <w:rsid w:val="1907763E"/>
    <w:rsid w:val="1913D079"/>
    <w:rsid w:val="1958A31A"/>
    <w:rsid w:val="1973D3CD"/>
    <w:rsid w:val="198413E1"/>
    <w:rsid w:val="19856F3B"/>
    <w:rsid w:val="1998E926"/>
    <w:rsid w:val="19B73087"/>
    <w:rsid w:val="19CBB9B2"/>
    <w:rsid w:val="19F5C875"/>
    <w:rsid w:val="1A64846A"/>
    <w:rsid w:val="1A8AA670"/>
    <w:rsid w:val="1AAB3176"/>
    <w:rsid w:val="1ABA3454"/>
    <w:rsid w:val="1AD73065"/>
    <w:rsid w:val="1AEB5698"/>
    <w:rsid w:val="1AFA9A21"/>
    <w:rsid w:val="1B0657F9"/>
    <w:rsid w:val="1B5B7A5F"/>
    <w:rsid w:val="1B8FBB10"/>
    <w:rsid w:val="1BA544F7"/>
    <w:rsid w:val="1BB4197F"/>
    <w:rsid w:val="1BB614E9"/>
    <w:rsid w:val="1BCFFF1D"/>
    <w:rsid w:val="1C04592D"/>
    <w:rsid w:val="1C057EBC"/>
    <w:rsid w:val="1C14E46A"/>
    <w:rsid w:val="1C255B7A"/>
    <w:rsid w:val="1C4EE27C"/>
    <w:rsid w:val="1C50ABF2"/>
    <w:rsid w:val="1C54FF5B"/>
    <w:rsid w:val="1C818CBD"/>
    <w:rsid w:val="1CC72CCF"/>
    <w:rsid w:val="1CEB1680"/>
    <w:rsid w:val="1D1B884C"/>
    <w:rsid w:val="1D235CDB"/>
    <w:rsid w:val="1D2CE2CC"/>
    <w:rsid w:val="1D318201"/>
    <w:rsid w:val="1D3A9C6C"/>
    <w:rsid w:val="1D6C832C"/>
    <w:rsid w:val="1DB4130C"/>
    <w:rsid w:val="1DDC0B08"/>
    <w:rsid w:val="1DF457FA"/>
    <w:rsid w:val="1E316D65"/>
    <w:rsid w:val="1E8CDAF4"/>
    <w:rsid w:val="1EA26D17"/>
    <w:rsid w:val="1F3BF9EF"/>
    <w:rsid w:val="1F487466"/>
    <w:rsid w:val="1F4DF90A"/>
    <w:rsid w:val="1F63FF77"/>
    <w:rsid w:val="1F7D0DDC"/>
    <w:rsid w:val="1F7E4522"/>
    <w:rsid w:val="1F97B2EE"/>
    <w:rsid w:val="1FE46829"/>
    <w:rsid w:val="2019858C"/>
    <w:rsid w:val="2020783E"/>
    <w:rsid w:val="2020C8BB"/>
    <w:rsid w:val="208D7757"/>
    <w:rsid w:val="20AA864F"/>
    <w:rsid w:val="20B8C26B"/>
    <w:rsid w:val="20DB354E"/>
    <w:rsid w:val="2107ED45"/>
    <w:rsid w:val="21354D24"/>
    <w:rsid w:val="218A7441"/>
    <w:rsid w:val="21B7AC07"/>
    <w:rsid w:val="2204C0DA"/>
    <w:rsid w:val="2208A4B4"/>
    <w:rsid w:val="2222F48E"/>
    <w:rsid w:val="222DB203"/>
    <w:rsid w:val="22441B3C"/>
    <w:rsid w:val="224A24FE"/>
    <w:rsid w:val="225078FE"/>
    <w:rsid w:val="228B0645"/>
    <w:rsid w:val="22BA98A8"/>
    <w:rsid w:val="22D52BAE"/>
    <w:rsid w:val="22ECD88B"/>
    <w:rsid w:val="230C14BC"/>
    <w:rsid w:val="232849FB"/>
    <w:rsid w:val="2351ACE4"/>
    <w:rsid w:val="2352DAE7"/>
    <w:rsid w:val="237BE7EB"/>
    <w:rsid w:val="23F783AA"/>
    <w:rsid w:val="243425D7"/>
    <w:rsid w:val="243C57A7"/>
    <w:rsid w:val="2471B508"/>
    <w:rsid w:val="248CA74D"/>
    <w:rsid w:val="24E72508"/>
    <w:rsid w:val="24E81646"/>
    <w:rsid w:val="251C9A04"/>
    <w:rsid w:val="2543701B"/>
    <w:rsid w:val="25546FFF"/>
    <w:rsid w:val="255A8139"/>
    <w:rsid w:val="255F2F4F"/>
    <w:rsid w:val="25793C4B"/>
    <w:rsid w:val="257B79B0"/>
    <w:rsid w:val="25B24AAC"/>
    <w:rsid w:val="25CDD84C"/>
    <w:rsid w:val="260CE04C"/>
    <w:rsid w:val="26153648"/>
    <w:rsid w:val="261B9928"/>
    <w:rsid w:val="263A4E36"/>
    <w:rsid w:val="263F59F8"/>
    <w:rsid w:val="265639A5"/>
    <w:rsid w:val="265850F1"/>
    <w:rsid w:val="26C2C860"/>
    <w:rsid w:val="26DCBE35"/>
    <w:rsid w:val="26FA7AC8"/>
    <w:rsid w:val="26FF9A59"/>
    <w:rsid w:val="2702A11E"/>
    <w:rsid w:val="271BC04E"/>
    <w:rsid w:val="2721F2E1"/>
    <w:rsid w:val="2724C8D3"/>
    <w:rsid w:val="277C625E"/>
    <w:rsid w:val="277C9989"/>
    <w:rsid w:val="279CB252"/>
    <w:rsid w:val="2818337F"/>
    <w:rsid w:val="287D93A1"/>
    <w:rsid w:val="28C3718F"/>
    <w:rsid w:val="28CD2BEB"/>
    <w:rsid w:val="28D14051"/>
    <w:rsid w:val="28EC9B58"/>
    <w:rsid w:val="28EE3F9C"/>
    <w:rsid w:val="2904A1A2"/>
    <w:rsid w:val="29229AA4"/>
    <w:rsid w:val="292F0161"/>
    <w:rsid w:val="2957B4A6"/>
    <w:rsid w:val="297338B3"/>
    <w:rsid w:val="29A40B83"/>
    <w:rsid w:val="29A6E8CB"/>
    <w:rsid w:val="29D3FD24"/>
    <w:rsid w:val="2A1F2825"/>
    <w:rsid w:val="2A2CDFD8"/>
    <w:rsid w:val="2A3043FA"/>
    <w:rsid w:val="2A6B0B8C"/>
    <w:rsid w:val="2A6EF46E"/>
    <w:rsid w:val="2A797CFF"/>
    <w:rsid w:val="2A9EA103"/>
    <w:rsid w:val="2AB9B5A3"/>
    <w:rsid w:val="2AC77B3A"/>
    <w:rsid w:val="2AC7AAA6"/>
    <w:rsid w:val="2B3CC087"/>
    <w:rsid w:val="2B448F57"/>
    <w:rsid w:val="2B5CE246"/>
    <w:rsid w:val="2B6D2889"/>
    <w:rsid w:val="2B72A800"/>
    <w:rsid w:val="2B9D3915"/>
    <w:rsid w:val="2BA3AC5D"/>
    <w:rsid w:val="2BB3EC9F"/>
    <w:rsid w:val="2BB80925"/>
    <w:rsid w:val="2BD72E49"/>
    <w:rsid w:val="2BE51028"/>
    <w:rsid w:val="2BE59EC5"/>
    <w:rsid w:val="2BF22171"/>
    <w:rsid w:val="2C32A8AF"/>
    <w:rsid w:val="2C498E8E"/>
    <w:rsid w:val="2C661136"/>
    <w:rsid w:val="2C8CF70C"/>
    <w:rsid w:val="2CA3A793"/>
    <w:rsid w:val="2CB9093D"/>
    <w:rsid w:val="2CD3DFC8"/>
    <w:rsid w:val="2CE76F92"/>
    <w:rsid w:val="2CE89497"/>
    <w:rsid w:val="2D20EA64"/>
    <w:rsid w:val="2D36DF7E"/>
    <w:rsid w:val="2D57BD27"/>
    <w:rsid w:val="2D806921"/>
    <w:rsid w:val="2D9D645C"/>
    <w:rsid w:val="2E575D35"/>
    <w:rsid w:val="2E5CA558"/>
    <w:rsid w:val="2E742608"/>
    <w:rsid w:val="2F01C7C1"/>
    <w:rsid w:val="2F099198"/>
    <w:rsid w:val="2F0D37AB"/>
    <w:rsid w:val="2F20BF9C"/>
    <w:rsid w:val="2F295778"/>
    <w:rsid w:val="2F2FA1AD"/>
    <w:rsid w:val="2F3B3E42"/>
    <w:rsid w:val="2F602CDE"/>
    <w:rsid w:val="2F81D418"/>
    <w:rsid w:val="2FC79B94"/>
    <w:rsid w:val="2FFC6D63"/>
    <w:rsid w:val="2FFE3D6D"/>
    <w:rsid w:val="3003B6B0"/>
    <w:rsid w:val="303363BD"/>
    <w:rsid w:val="305736D7"/>
    <w:rsid w:val="307B66EE"/>
    <w:rsid w:val="3081A6FC"/>
    <w:rsid w:val="3083EAB1"/>
    <w:rsid w:val="30A48552"/>
    <w:rsid w:val="30A75321"/>
    <w:rsid w:val="30ACF4A0"/>
    <w:rsid w:val="30E6E670"/>
    <w:rsid w:val="30F5CA36"/>
    <w:rsid w:val="30FCB098"/>
    <w:rsid w:val="31023D42"/>
    <w:rsid w:val="3102CB8E"/>
    <w:rsid w:val="312EB278"/>
    <w:rsid w:val="3159BCE9"/>
    <w:rsid w:val="315D249A"/>
    <w:rsid w:val="315E760C"/>
    <w:rsid w:val="31698AE4"/>
    <w:rsid w:val="316CA5E9"/>
    <w:rsid w:val="31814CF6"/>
    <w:rsid w:val="31982FF2"/>
    <w:rsid w:val="32344945"/>
    <w:rsid w:val="3243D5C0"/>
    <w:rsid w:val="32AF84A5"/>
    <w:rsid w:val="32B22E05"/>
    <w:rsid w:val="32BA70FF"/>
    <w:rsid w:val="32CF500B"/>
    <w:rsid w:val="32F4983A"/>
    <w:rsid w:val="331CF7BF"/>
    <w:rsid w:val="33287347"/>
    <w:rsid w:val="335B0976"/>
    <w:rsid w:val="33A837A3"/>
    <w:rsid w:val="33E4F912"/>
    <w:rsid w:val="34281BDD"/>
    <w:rsid w:val="3433F7D6"/>
    <w:rsid w:val="3439C177"/>
    <w:rsid w:val="3454119C"/>
    <w:rsid w:val="34A4CCAD"/>
    <w:rsid w:val="34DEA0CC"/>
    <w:rsid w:val="34E68291"/>
    <w:rsid w:val="3500DDDD"/>
    <w:rsid w:val="351089C6"/>
    <w:rsid w:val="35CF0E69"/>
    <w:rsid w:val="35F563B7"/>
    <w:rsid w:val="363166D3"/>
    <w:rsid w:val="3664F32C"/>
    <w:rsid w:val="3694CBEF"/>
    <w:rsid w:val="369CB96F"/>
    <w:rsid w:val="36A2C4B7"/>
    <w:rsid w:val="36D90468"/>
    <w:rsid w:val="36E83BEE"/>
    <w:rsid w:val="36F941B2"/>
    <w:rsid w:val="37044F11"/>
    <w:rsid w:val="37066C41"/>
    <w:rsid w:val="374F3A34"/>
    <w:rsid w:val="375135BE"/>
    <w:rsid w:val="37912C01"/>
    <w:rsid w:val="37B73B69"/>
    <w:rsid w:val="37B8A3AC"/>
    <w:rsid w:val="37DA22D7"/>
    <w:rsid w:val="37E1B65E"/>
    <w:rsid w:val="380777A1"/>
    <w:rsid w:val="3831EB7C"/>
    <w:rsid w:val="386AF3CF"/>
    <w:rsid w:val="387EEB3C"/>
    <w:rsid w:val="3885390F"/>
    <w:rsid w:val="38AE859E"/>
    <w:rsid w:val="38C742A4"/>
    <w:rsid w:val="38D73BB8"/>
    <w:rsid w:val="38D777D2"/>
    <w:rsid w:val="38DF8ED9"/>
    <w:rsid w:val="38E97216"/>
    <w:rsid w:val="3908E11D"/>
    <w:rsid w:val="3909E2CC"/>
    <w:rsid w:val="3915EA83"/>
    <w:rsid w:val="3920E1F2"/>
    <w:rsid w:val="392A5D7C"/>
    <w:rsid w:val="39412E5E"/>
    <w:rsid w:val="3945C5EB"/>
    <w:rsid w:val="394A88DC"/>
    <w:rsid w:val="3950CC48"/>
    <w:rsid w:val="395D4684"/>
    <w:rsid w:val="396C50C9"/>
    <w:rsid w:val="39A0B6CE"/>
    <w:rsid w:val="39E0F365"/>
    <w:rsid w:val="39EB34F3"/>
    <w:rsid w:val="3A0D24E7"/>
    <w:rsid w:val="3A5077A3"/>
    <w:rsid w:val="3A5127E9"/>
    <w:rsid w:val="3A5EA21A"/>
    <w:rsid w:val="3A7C77E5"/>
    <w:rsid w:val="3A923914"/>
    <w:rsid w:val="3A9B30B5"/>
    <w:rsid w:val="3AA984EA"/>
    <w:rsid w:val="3AABF9BB"/>
    <w:rsid w:val="3AAC2AFF"/>
    <w:rsid w:val="3AB3E19A"/>
    <w:rsid w:val="3ADC28BB"/>
    <w:rsid w:val="3B290288"/>
    <w:rsid w:val="3B67867F"/>
    <w:rsid w:val="3B9C8E21"/>
    <w:rsid w:val="3BA09FE2"/>
    <w:rsid w:val="3BE0463A"/>
    <w:rsid w:val="3BE07E9A"/>
    <w:rsid w:val="3BFE8C43"/>
    <w:rsid w:val="3C25C2DA"/>
    <w:rsid w:val="3C5CF7BA"/>
    <w:rsid w:val="3C66355F"/>
    <w:rsid w:val="3C858F12"/>
    <w:rsid w:val="3CC17ABA"/>
    <w:rsid w:val="3CFA5836"/>
    <w:rsid w:val="3D4761D0"/>
    <w:rsid w:val="3D731951"/>
    <w:rsid w:val="3D8F3E4D"/>
    <w:rsid w:val="3D9A6FE0"/>
    <w:rsid w:val="3DA852C8"/>
    <w:rsid w:val="3DCEFF3F"/>
    <w:rsid w:val="3DD27A5C"/>
    <w:rsid w:val="3E1752EF"/>
    <w:rsid w:val="3E42F39B"/>
    <w:rsid w:val="3E4338F8"/>
    <w:rsid w:val="3E508868"/>
    <w:rsid w:val="3E5EF67D"/>
    <w:rsid w:val="3E65FA67"/>
    <w:rsid w:val="3E75B445"/>
    <w:rsid w:val="3E885779"/>
    <w:rsid w:val="3EA14827"/>
    <w:rsid w:val="3EAA9423"/>
    <w:rsid w:val="3F303988"/>
    <w:rsid w:val="3F5094FE"/>
    <w:rsid w:val="3F6FD6CC"/>
    <w:rsid w:val="3F7A8156"/>
    <w:rsid w:val="3F838308"/>
    <w:rsid w:val="3F90964B"/>
    <w:rsid w:val="3FA311BE"/>
    <w:rsid w:val="3FDD1188"/>
    <w:rsid w:val="3FECE8CB"/>
    <w:rsid w:val="3FFD7097"/>
    <w:rsid w:val="40239BC9"/>
    <w:rsid w:val="408CF91F"/>
    <w:rsid w:val="4094C04B"/>
    <w:rsid w:val="40C9615A"/>
    <w:rsid w:val="41209063"/>
    <w:rsid w:val="416EBB19"/>
    <w:rsid w:val="4173E89A"/>
    <w:rsid w:val="41C5841D"/>
    <w:rsid w:val="41D37465"/>
    <w:rsid w:val="41E80CC8"/>
    <w:rsid w:val="41F5121E"/>
    <w:rsid w:val="42169C75"/>
    <w:rsid w:val="421A831B"/>
    <w:rsid w:val="421B02A2"/>
    <w:rsid w:val="4232C0C9"/>
    <w:rsid w:val="42C244B7"/>
    <w:rsid w:val="42D3A32A"/>
    <w:rsid w:val="4329A0D3"/>
    <w:rsid w:val="43527D49"/>
    <w:rsid w:val="436CBADF"/>
    <w:rsid w:val="4372CEBE"/>
    <w:rsid w:val="4375B0EF"/>
    <w:rsid w:val="43DDC47C"/>
    <w:rsid w:val="43E034A5"/>
    <w:rsid w:val="43F89480"/>
    <w:rsid w:val="44024177"/>
    <w:rsid w:val="440D071D"/>
    <w:rsid w:val="443F71F0"/>
    <w:rsid w:val="447AF4B6"/>
    <w:rsid w:val="4491DC6E"/>
    <w:rsid w:val="44A76B05"/>
    <w:rsid w:val="44AB6E9F"/>
    <w:rsid w:val="44CE8A67"/>
    <w:rsid w:val="4523FC6F"/>
    <w:rsid w:val="459F2800"/>
    <w:rsid w:val="45B226E6"/>
    <w:rsid w:val="45D37D76"/>
    <w:rsid w:val="4651EC57"/>
    <w:rsid w:val="4682A779"/>
    <w:rsid w:val="469F5DA4"/>
    <w:rsid w:val="46A17309"/>
    <w:rsid w:val="46C36AB9"/>
    <w:rsid w:val="46E33580"/>
    <w:rsid w:val="46F28159"/>
    <w:rsid w:val="4714F60A"/>
    <w:rsid w:val="471A0400"/>
    <w:rsid w:val="475B5D77"/>
    <w:rsid w:val="47786A14"/>
    <w:rsid w:val="47D0FD2E"/>
    <w:rsid w:val="47DAF030"/>
    <w:rsid w:val="47E97DF5"/>
    <w:rsid w:val="47F2C4D2"/>
    <w:rsid w:val="47FA7EBF"/>
    <w:rsid w:val="48229121"/>
    <w:rsid w:val="482ABC11"/>
    <w:rsid w:val="4869918A"/>
    <w:rsid w:val="4871059F"/>
    <w:rsid w:val="48C3569F"/>
    <w:rsid w:val="48C693E7"/>
    <w:rsid w:val="48CD2BCF"/>
    <w:rsid w:val="48FF2393"/>
    <w:rsid w:val="49179C61"/>
    <w:rsid w:val="49341FA5"/>
    <w:rsid w:val="494492A7"/>
    <w:rsid w:val="497DF509"/>
    <w:rsid w:val="4987138E"/>
    <w:rsid w:val="49B1443C"/>
    <w:rsid w:val="49CDAFED"/>
    <w:rsid w:val="4A36FB79"/>
    <w:rsid w:val="4A4DAD2F"/>
    <w:rsid w:val="4A53DD49"/>
    <w:rsid w:val="4A64722C"/>
    <w:rsid w:val="4A9B13ED"/>
    <w:rsid w:val="4AAEB651"/>
    <w:rsid w:val="4ABAF2DB"/>
    <w:rsid w:val="4ADAF76E"/>
    <w:rsid w:val="4B0806B1"/>
    <w:rsid w:val="4B2503F5"/>
    <w:rsid w:val="4B30E87D"/>
    <w:rsid w:val="4B61354F"/>
    <w:rsid w:val="4B806C0A"/>
    <w:rsid w:val="4BA5A7C6"/>
    <w:rsid w:val="4BDD4645"/>
    <w:rsid w:val="4C04D6C3"/>
    <w:rsid w:val="4C17A5B4"/>
    <w:rsid w:val="4C446C5D"/>
    <w:rsid w:val="4C58746B"/>
    <w:rsid w:val="4C58D3A3"/>
    <w:rsid w:val="4C9ACF3B"/>
    <w:rsid w:val="4CB957B0"/>
    <w:rsid w:val="4CC9A9E7"/>
    <w:rsid w:val="4CF0C452"/>
    <w:rsid w:val="4D201712"/>
    <w:rsid w:val="4D8C7169"/>
    <w:rsid w:val="4DAA23A1"/>
    <w:rsid w:val="4E02CDD1"/>
    <w:rsid w:val="4E37CCAD"/>
    <w:rsid w:val="4EBDC6E2"/>
    <w:rsid w:val="4EF0D0A7"/>
    <w:rsid w:val="4F0E7C64"/>
    <w:rsid w:val="4F2F9FD2"/>
    <w:rsid w:val="4F443778"/>
    <w:rsid w:val="4F470719"/>
    <w:rsid w:val="4F5A1AB0"/>
    <w:rsid w:val="4F64E651"/>
    <w:rsid w:val="4FCC8AA9"/>
    <w:rsid w:val="4FCD3628"/>
    <w:rsid w:val="4FF4C946"/>
    <w:rsid w:val="5017024F"/>
    <w:rsid w:val="503F559C"/>
    <w:rsid w:val="504B110E"/>
    <w:rsid w:val="504B5EE9"/>
    <w:rsid w:val="505D6EC5"/>
    <w:rsid w:val="5077D994"/>
    <w:rsid w:val="50BBDDE4"/>
    <w:rsid w:val="50D109AF"/>
    <w:rsid w:val="50E44B3D"/>
    <w:rsid w:val="51105A94"/>
    <w:rsid w:val="5134FB34"/>
    <w:rsid w:val="51358886"/>
    <w:rsid w:val="513FAA94"/>
    <w:rsid w:val="51483F3F"/>
    <w:rsid w:val="5161A983"/>
    <w:rsid w:val="516424BA"/>
    <w:rsid w:val="517608DE"/>
    <w:rsid w:val="51D00EA0"/>
    <w:rsid w:val="51ED3C88"/>
    <w:rsid w:val="521307FE"/>
    <w:rsid w:val="521B000C"/>
    <w:rsid w:val="523042EA"/>
    <w:rsid w:val="523B19AD"/>
    <w:rsid w:val="525C1EB9"/>
    <w:rsid w:val="528FC6B9"/>
    <w:rsid w:val="52F4BD17"/>
    <w:rsid w:val="53043E30"/>
    <w:rsid w:val="5309297A"/>
    <w:rsid w:val="5327882C"/>
    <w:rsid w:val="5351ECD1"/>
    <w:rsid w:val="535CEDDA"/>
    <w:rsid w:val="53855C08"/>
    <w:rsid w:val="53904B18"/>
    <w:rsid w:val="53B899E7"/>
    <w:rsid w:val="53D90C97"/>
    <w:rsid w:val="54046FB3"/>
    <w:rsid w:val="54182812"/>
    <w:rsid w:val="5419A4D1"/>
    <w:rsid w:val="5470D342"/>
    <w:rsid w:val="54B9E900"/>
    <w:rsid w:val="54D9160E"/>
    <w:rsid w:val="55369CDE"/>
    <w:rsid w:val="55495B8A"/>
    <w:rsid w:val="5576B59F"/>
    <w:rsid w:val="557AF003"/>
    <w:rsid w:val="55941AA4"/>
    <w:rsid w:val="5599B8E6"/>
    <w:rsid w:val="55A43733"/>
    <w:rsid w:val="55D3F6F3"/>
    <w:rsid w:val="55DF1704"/>
    <w:rsid w:val="5618E4EE"/>
    <w:rsid w:val="563207DC"/>
    <w:rsid w:val="5635D241"/>
    <w:rsid w:val="5641CB1E"/>
    <w:rsid w:val="564660D9"/>
    <w:rsid w:val="56792637"/>
    <w:rsid w:val="568ACD0B"/>
    <w:rsid w:val="568AF1C3"/>
    <w:rsid w:val="56D010DA"/>
    <w:rsid w:val="57137456"/>
    <w:rsid w:val="572A061B"/>
    <w:rsid w:val="57419B9C"/>
    <w:rsid w:val="575EDAF4"/>
    <w:rsid w:val="5769F545"/>
    <w:rsid w:val="57C9655E"/>
    <w:rsid w:val="57DD324F"/>
    <w:rsid w:val="57FC1190"/>
    <w:rsid w:val="5803A2EE"/>
    <w:rsid w:val="58201588"/>
    <w:rsid w:val="583AB1C1"/>
    <w:rsid w:val="583B9A9C"/>
    <w:rsid w:val="58685927"/>
    <w:rsid w:val="58916C18"/>
    <w:rsid w:val="589A449C"/>
    <w:rsid w:val="58F0DB3A"/>
    <w:rsid w:val="5929E92D"/>
    <w:rsid w:val="5931516F"/>
    <w:rsid w:val="595597A8"/>
    <w:rsid w:val="59656477"/>
    <w:rsid w:val="598041F4"/>
    <w:rsid w:val="5985C70F"/>
    <w:rsid w:val="59A794FB"/>
    <w:rsid w:val="59C258EF"/>
    <w:rsid w:val="5A00D3DE"/>
    <w:rsid w:val="5A1D3974"/>
    <w:rsid w:val="5A26878B"/>
    <w:rsid w:val="5A4FD164"/>
    <w:rsid w:val="5A683C47"/>
    <w:rsid w:val="5ACC2855"/>
    <w:rsid w:val="5ACE7D82"/>
    <w:rsid w:val="5AEC2827"/>
    <w:rsid w:val="5B3E6B8F"/>
    <w:rsid w:val="5B42F777"/>
    <w:rsid w:val="5B48072B"/>
    <w:rsid w:val="5B55440B"/>
    <w:rsid w:val="5B9DF57E"/>
    <w:rsid w:val="5BABA571"/>
    <w:rsid w:val="5BB0583E"/>
    <w:rsid w:val="5C104CA8"/>
    <w:rsid w:val="5C494887"/>
    <w:rsid w:val="5C62419D"/>
    <w:rsid w:val="5C9DC8A4"/>
    <w:rsid w:val="5CDA3BF0"/>
    <w:rsid w:val="5D27B5BA"/>
    <w:rsid w:val="5D64C883"/>
    <w:rsid w:val="5D73FE50"/>
    <w:rsid w:val="5D79C760"/>
    <w:rsid w:val="5D8EA490"/>
    <w:rsid w:val="5D94A56F"/>
    <w:rsid w:val="5DD453C5"/>
    <w:rsid w:val="5DE4535E"/>
    <w:rsid w:val="5E11F987"/>
    <w:rsid w:val="5E1AF4E8"/>
    <w:rsid w:val="5E1DEA9D"/>
    <w:rsid w:val="5E1F5F89"/>
    <w:rsid w:val="5E237881"/>
    <w:rsid w:val="5E6A3636"/>
    <w:rsid w:val="5EA8F018"/>
    <w:rsid w:val="5EB6EA62"/>
    <w:rsid w:val="5ECA4403"/>
    <w:rsid w:val="5ED71573"/>
    <w:rsid w:val="5F08F266"/>
    <w:rsid w:val="5F188530"/>
    <w:rsid w:val="5F4B8FCB"/>
    <w:rsid w:val="5F688130"/>
    <w:rsid w:val="5F7EA1F0"/>
    <w:rsid w:val="5F8C3D52"/>
    <w:rsid w:val="5F979545"/>
    <w:rsid w:val="5FB1A23E"/>
    <w:rsid w:val="5FB21B07"/>
    <w:rsid w:val="60116A6F"/>
    <w:rsid w:val="6011DCB2"/>
    <w:rsid w:val="60351D16"/>
    <w:rsid w:val="60B347C0"/>
    <w:rsid w:val="60D154F7"/>
    <w:rsid w:val="6108122F"/>
    <w:rsid w:val="61599E8A"/>
    <w:rsid w:val="6161166B"/>
    <w:rsid w:val="61E4EC44"/>
    <w:rsid w:val="6204065A"/>
    <w:rsid w:val="62786F00"/>
    <w:rsid w:val="62843087"/>
    <w:rsid w:val="62B0A497"/>
    <w:rsid w:val="62DEDDD3"/>
    <w:rsid w:val="631C57DD"/>
    <w:rsid w:val="6325D2FA"/>
    <w:rsid w:val="634EC50C"/>
    <w:rsid w:val="6351A8A5"/>
    <w:rsid w:val="635B6970"/>
    <w:rsid w:val="636F2095"/>
    <w:rsid w:val="6380D827"/>
    <w:rsid w:val="638C17EB"/>
    <w:rsid w:val="639772B2"/>
    <w:rsid w:val="639FEC3E"/>
    <w:rsid w:val="63AA2EC5"/>
    <w:rsid w:val="63AEA1D6"/>
    <w:rsid w:val="63BE254F"/>
    <w:rsid w:val="6430BBC4"/>
    <w:rsid w:val="64753BCF"/>
    <w:rsid w:val="647CC02E"/>
    <w:rsid w:val="648F821E"/>
    <w:rsid w:val="64A45362"/>
    <w:rsid w:val="64C8FEC7"/>
    <w:rsid w:val="6532320A"/>
    <w:rsid w:val="65366B0D"/>
    <w:rsid w:val="653863BF"/>
    <w:rsid w:val="65514E66"/>
    <w:rsid w:val="65597711"/>
    <w:rsid w:val="6566CE91"/>
    <w:rsid w:val="65765F5D"/>
    <w:rsid w:val="65B9A285"/>
    <w:rsid w:val="65C4A7B7"/>
    <w:rsid w:val="65D384D1"/>
    <w:rsid w:val="665367FF"/>
    <w:rsid w:val="665B8995"/>
    <w:rsid w:val="6674C5CC"/>
    <w:rsid w:val="66766331"/>
    <w:rsid w:val="667E2A46"/>
    <w:rsid w:val="6686B665"/>
    <w:rsid w:val="66C8FFB9"/>
    <w:rsid w:val="66C92941"/>
    <w:rsid w:val="66DEF1A3"/>
    <w:rsid w:val="66EBA933"/>
    <w:rsid w:val="66FBBB1A"/>
    <w:rsid w:val="670BCEED"/>
    <w:rsid w:val="67492FA5"/>
    <w:rsid w:val="6751F551"/>
    <w:rsid w:val="67547B16"/>
    <w:rsid w:val="67720EEF"/>
    <w:rsid w:val="677750E3"/>
    <w:rsid w:val="6783F15E"/>
    <w:rsid w:val="67B7E6E4"/>
    <w:rsid w:val="67CEF11C"/>
    <w:rsid w:val="67FB3DF8"/>
    <w:rsid w:val="680C0C9A"/>
    <w:rsid w:val="6853E8B5"/>
    <w:rsid w:val="6865726A"/>
    <w:rsid w:val="68742AB3"/>
    <w:rsid w:val="68A47314"/>
    <w:rsid w:val="68CEBC59"/>
    <w:rsid w:val="68EBEF26"/>
    <w:rsid w:val="68FC981B"/>
    <w:rsid w:val="6924090D"/>
    <w:rsid w:val="69DA5EB7"/>
    <w:rsid w:val="69F1025E"/>
    <w:rsid w:val="69FF143E"/>
    <w:rsid w:val="6A19DEA1"/>
    <w:rsid w:val="6A1E69FC"/>
    <w:rsid w:val="6A828093"/>
    <w:rsid w:val="6AB28AE3"/>
    <w:rsid w:val="6ACC1C7D"/>
    <w:rsid w:val="6AD851E5"/>
    <w:rsid w:val="6ADC3F41"/>
    <w:rsid w:val="6ADC8B38"/>
    <w:rsid w:val="6B0AA989"/>
    <w:rsid w:val="6B15C472"/>
    <w:rsid w:val="6B24A751"/>
    <w:rsid w:val="6B4E348D"/>
    <w:rsid w:val="6B544833"/>
    <w:rsid w:val="6B6AEA1A"/>
    <w:rsid w:val="6B92682A"/>
    <w:rsid w:val="6B9692AF"/>
    <w:rsid w:val="6BE2393C"/>
    <w:rsid w:val="6C068465"/>
    <w:rsid w:val="6C108FD3"/>
    <w:rsid w:val="6C254E52"/>
    <w:rsid w:val="6C412E16"/>
    <w:rsid w:val="6C41E3C1"/>
    <w:rsid w:val="6C46CB9E"/>
    <w:rsid w:val="6C4EE07A"/>
    <w:rsid w:val="6C50E96C"/>
    <w:rsid w:val="6C932AD8"/>
    <w:rsid w:val="6CB1CA58"/>
    <w:rsid w:val="6CFB8B58"/>
    <w:rsid w:val="6D1F8687"/>
    <w:rsid w:val="6D26C2F5"/>
    <w:rsid w:val="6D471A59"/>
    <w:rsid w:val="6D7FA45D"/>
    <w:rsid w:val="6DA2B05B"/>
    <w:rsid w:val="6DD47505"/>
    <w:rsid w:val="6DDF4884"/>
    <w:rsid w:val="6DF54BCC"/>
    <w:rsid w:val="6DFCD511"/>
    <w:rsid w:val="6E257D3B"/>
    <w:rsid w:val="6E3459E7"/>
    <w:rsid w:val="6E43D873"/>
    <w:rsid w:val="6E4D520D"/>
    <w:rsid w:val="6E6CBC3C"/>
    <w:rsid w:val="6E77A486"/>
    <w:rsid w:val="6E91A8D0"/>
    <w:rsid w:val="6E93A5AC"/>
    <w:rsid w:val="6EAB0939"/>
    <w:rsid w:val="6F097460"/>
    <w:rsid w:val="6F0A763B"/>
    <w:rsid w:val="6F373DB4"/>
    <w:rsid w:val="6F483E7E"/>
    <w:rsid w:val="6F4ADA2B"/>
    <w:rsid w:val="6F7D55C3"/>
    <w:rsid w:val="6FC2061C"/>
    <w:rsid w:val="6FD8B26B"/>
    <w:rsid w:val="7006946A"/>
    <w:rsid w:val="70250245"/>
    <w:rsid w:val="7068C9F3"/>
    <w:rsid w:val="7089694C"/>
    <w:rsid w:val="708EE0AD"/>
    <w:rsid w:val="7090F724"/>
    <w:rsid w:val="70B7181D"/>
    <w:rsid w:val="70CC70C3"/>
    <w:rsid w:val="70D47DD1"/>
    <w:rsid w:val="7121660D"/>
    <w:rsid w:val="7142E6F8"/>
    <w:rsid w:val="715B9863"/>
    <w:rsid w:val="7160FA72"/>
    <w:rsid w:val="71AD83A5"/>
    <w:rsid w:val="71AE5DD8"/>
    <w:rsid w:val="720B3755"/>
    <w:rsid w:val="72296EBE"/>
    <w:rsid w:val="72764395"/>
    <w:rsid w:val="72B6D220"/>
    <w:rsid w:val="72F8E901"/>
    <w:rsid w:val="7323E00E"/>
    <w:rsid w:val="7324D4AC"/>
    <w:rsid w:val="73A61AD9"/>
    <w:rsid w:val="73B5E883"/>
    <w:rsid w:val="73BE61E9"/>
    <w:rsid w:val="73D9A907"/>
    <w:rsid w:val="73FFCFC6"/>
    <w:rsid w:val="74115AC3"/>
    <w:rsid w:val="74399D5B"/>
    <w:rsid w:val="743A79A6"/>
    <w:rsid w:val="744CFBCB"/>
    <w:rsid w:val="74680725"/>
    <w:rsid w:val="74726BBC"/>
    <w:rsid w:val="74B76741"/>
    <w:rsid w:val="74B9FE20"/>
    <w:rsid w:val="751B4A29"/>
    <w:rsid w:val="751EAE26"/>
    <w:rsid w:val="75228FB8"/>
    <w:rsid w:val="75289AF1"/>
    <w:rsid w:val="7528D8CE"/>
    <w:rsid w:val="752BC532"/>
    <w:rsid w:val="756F5FB6"/>
    <w:rsid w:val="7573501E"/>
    <w:rsid w:val="757DAE33"/>
    <w:rsid w:val="75901A8F"/>
    <w:rsid w:val="75B8C54F"/>
    <w:rsid w:val="75CA490C"/>
    <w:rsid w:val="75FA59C7"/>
    <w:rsid w:val="7609890B"/>
    <w:rsid w:val="7622B2DF"/>
    <w:rsid w:val="7622DA1B"/>
    <w:rsid w:val="7630F522"/>
    <w:rsid w:val="7652D448"/>
    <w:rsid w:val="765A49E2"/>
    <w:rsid w:val="766706F5"/>
    <w:rsid w:val="7678F9E9"/>
    <w:rsid w:val="76795F3E"/>
    <w:rsid w:val="7688649A"/>
    <w:rsid w:val="7692CB04"/>
    <w:rsid w:val="769D46B2"/>
    <w:rsid w:val="76C46173"/>
    <w:rsid w:val="76C9B7F5"/>
    <w:rsid w:val="76CF060A"/>
    <w:rsid w:val="76E0E92D"/>
    <w:rsid w:val="76F207BA"/>
    <w:rsid w:val="770038A8"/>
    <w:rsid w:val="77320D87"/>
    <w:rsid w:val="7745EAAF"/>
    <w:rsid w:val="778E5509"/>
    <w:rsid w:val="77AA2944"/>
    <w:rsid w:val="77F2F2F4"/>
    <w:rsid w:val="7825E61C"/>
    <w:rsid w:val="78564EE8"/>
    <w:rsid w:val="786A337D"/>
    <w:rsid w:val="78981ACA"/>
    <w:rsid w:val="789D02CC"/>
    <w:rsid w:val="78D80B5C"/>
    <w:rsid w:val="78DA7B77"/>
    <w:rsid w:val="7916596C"/>
    <w:rsid w:val="791A6D94"/>
    <w:rsid w:val="7920BFA5"/>
    <w:rsid w:val="7925C4E8"/>
    <w:rsid w:val="793542E4"/>
    <w:rsid w:val="7936E60E"/>
    <w:rsid w:val="7938E579"/>
    <w:rsid w:val="7948FABF"/>
    <w:rsid w:val="795FF8B9"/>
    <w:rsid w:val="79609CEA"/>
    <w:rsid w:val="799D1DEA"/>
    <w:rsid w:val="79AD1D29"/>
    <w:rsid w:val="79CEDE46"/>
    <w:rsid w:val="7A0E337D"/>
    <w:rsid w:val="7A22D5F9"/>
    <w:rsid w:val="7A3B6514"/>
    <w:rsid w:val="7A78CC3D"/>
    <w:rsid w:val="7A9CF3F6"/>
    <w:rsid w:val="7AC6C94C"/>
    <w:rsid w:val="7ACDF36E"/>
    <w:rsid w:val="7AD47712"/>
    <w:rsid w:val="7AD5F6CD"/>
    <w:rsid w:val="7AEAD1E0"/>
    <w:rsid w:val="7B1C79E4"/>
    <w:rsid w:val="7B64BC81"/>
    <w:rsid w:val="7BA1B038"/>
    <w:rsid w:val="7BA4B66A"/>
    <w:rsid w:val="7BC578DD"/>
    <w:rsid w:val="7BF1C4E9"/>
    <w:rsid w:val="7C02372A"/>
    <w:rsid w:val="7C0D6562"/>
    <w:rsid w:val="7C1DC2C7"/>
    <w:rsid w:val="7C48CD97"/>
    <w:rsid w:val="7C500ED7"/>
    <w:rsid w:val="7C5DD1AF"/>
    <w:rsid w:val="7C9B1900"/>
    <w:rsid w:val="7CA09932"/>
    <w:rsid w:val="7CC38A1D"/>
    <w:rsid w:val="7CE924AD"/>
    <w:rsid w:val="7CF54481"/>
    <w:rsid w:val="7CF9CDDB"/>
    <w:rsid w:val="7D002C59"/>
    <w:rsid w:val="7D091F3A"/>
    <w:rsid w:val="7D12D5B6"/>
    <w:rsid w:val="7D2E576F"/>
    <w:rsid w:val="7D466149"/>
    <w:rsid w:val="7D49F138"/>
    <w:rsid w:val="7D70BB89"/>
    <w:rsid w:val="7D73E868"/>
    <w:rsid w:val="7DAF99C4"/>
    <w:rsid w:val="7DF4B063"/>
    <w:rsid w:val="7E2777DC"/>
    <w:rsid w:val="7E6F5747"/>
    <w:rsid w:val="7E7C3A48"/>
    <w:rsid w:val="7EF7B344"/>
    <w:rsid w:val="7EF8B094"/>
    <w:rsid w:val="7F062456"/>
    <w:rsid w:val="7F169928"/>
    <w:rsid w:val="7F1EDB44"/>
    <w:rsid w:val="7F2D1E23"/>
    <w:rsid w:val="7F42FF0F"/>
    <w:rsid w:val="7F4E2CBB"/>
    <w:rsid w:val="7F52244B"/>
    <w:rsid w:val="7F8F2F65"/>
    <w:rsid w:val="7FD42472"/>
    <w:rsid w:val="7FD7B435"/>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A2D75B"/>
  <w15:chartTrackingRefBased/>
  <w15:docId w15:val="{11179012-22E1-469A-9C22-7F89F7F94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00339"/>
  </w:style>
  <w:style w:type="paragraph" w:styleId="Heading1">
    <w:name w:val="heading 1"/>
    <w:basedOn w:val="Normal"/>
    <w:next w:val="Normal"/>
    <w:link w:val="Heading1Char"/>
    <w:uiPriority w:val="9"/>
    <w:qFormat/>
    <w:rsid w:val="00A009F2"/>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B79D4"/>
    <w:pPr>
      <w:keepNext/>
      <w:keepLines/>
      <w:spacing w:before="40" w:after="0"/>
      <w:outlineLvl w:val="1"/>
    </w:pPr>
    <w:rPr>
      <w:rFonts w:asciiTheme="majorHAnsi" w:hAnsiTheme="majorHAnsi" w:eastAsiaTheme="majorEastAsia" w:cstheme="majorBidi"/>
      <w:color w:val="2F5496" w:themeColor="accent1" w:themeShade="BF"/>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39"/>
    <w:rsid w:val="00A70392"/>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basedOn w:val="Normal"/>
    <w:uiPriority w:val="34"/>
    <w:qFormat/>
    <w:rsid w:val="00BD0045"/>
    <w:pPr>
      <w:ind w:left="720"/>
      <w:contextualSpacing/>
    </w:pPr>
  </w:style>
  <w:style w:type="character" w:styleId="CommentReference">
    <w:name w:val="annotation reference"/>
    <w:basedOn w:val="DefaultParagraphFont"/>
    <w:uiPriority w:val="99"/>
    <w:semiHidden/>
    <w:unhideWhenUsed/>
    <w:rsid w:val="00D169FD"/>
    <w:rPr>
      <w:sz w:val="16"/>
      <w:szCs w:val="16"/>
    </w:rPr>
  </w:style>
  <w:style w:type="paragraph" w:styleId="CommentText">
    <w:name w:val="annotation text"/>
    <w:basedOn w:val="Normal"/>
    <w:link w:val="CommentTextChar"/>
    <w:uiPriority w:val="99"/>
    <w:unhideWhenUsed/>
    <w:rsid w:val="00D169FD"/>
    <w:pPr>
      <w:spacing w:line="240" w:lineRule="auto"/>
    </w:pPr>
    <w:rPr>
      <w:sz w:val="20"/>
      <w:szCs w:val="20"/>
    </w:rPr>
  </w:style>
  <w:style w:type="character" w:styleId="CommentTextChar" w:customStyle="1">
    <w:name w:val="Comment Text Char"/>
    <w:basedOn w:val="DefaultParagraphFont"/>
    <w:link w:val="CommentText"/>
    <w:uiPriority w:val="99"/>
    <w:rsid w:val="00D169FD"/>
    <w:rPr>
      <w:sz w:val="20"/>
      <w:szCs w:val="20"/>
    </w:rPr>
  </w:style>
  <w:style w:type="paragraph" w:styleId="CommentSubject">
    <w:name w:val="annotation subject"/>
    <w:basedOn w:val="CommentText"/>
    <w:next w:val="CommentText"/>
    <w:link w:val="CommentSubjectChar"/>
    <w:uiPriority w:val="99"/>
    <w:semiHidden/>
    <w:unhideWhenUsed/>
    <w:rsid w:val="00D169FD"/>
    <w:rPr>
      <w:b/>
      <w:bCs/>
    </w:rPr>
  </w:style>
  <w:style w:type="character" w:styleId="CommentSubjectChar" w:customStyle="1">
    <w:name w:val="Comment Subject Char"/>
    <w:basedOn w:val="CommentTextChar"/>
    <w:link w:val="CommentSubject"/>
    <w:uiPriority w:val="99"/>
    <w:semiHidden/>
    <w:rsid w:val="00D169FD"/>
    <w:rPr>
      <w:b/>
      <w:bCs/>
      <w:sz w:val="20"/>
      <w:szCs w:val="20"/>
    </w:rPr>
  </w:style>
  <w:style w:type="paragraph" w:styleId="Revision">
    <w:name w:val="Revision"/>
    <w:hidden/>
    <w:uiPriority w:val="99"/>
    <w:semiHidden/>
    <w:rsid w:val="00080FC2"/>
    <w:pPr>
      <w:spacing w:after="0" w:line="240" w:lineRule="auto"/>
    </w:pPr>
  </w:style>
  <w:style w:type="character" w:styleId="Hyperlink">
    <w:name w:val="Hyperlink"/>
    <w:basedOn w:val="DefaultParagraphFont"/>
    <w:uiPriority w:val="99"/>
    <w:unhideWhenUsed/>
    <w:rsid w:val="00AE28CA"/>
    <w:rPr>
      <w:color w:val="0563C1" w:themeColor="hyperlink"/>
      <w:u w:val="single"/>
    </w:rPr>
  </w:style>
  <w:style w:type="character" w:styleId="UnresolvedMention">
    <w:name w:val="Unresolved Mention"/>
    <w:basedOn w:val="DefaultParagraphFont"/>
    <w:uiPriority w:val="99"/>
    <w:unhideWhenUsed/>
    <w:rsid w:val="00AE28CA"/>
    <w:rPr>
      <w:color w:val="605E5C"/>
      <w:shd w:val="clear" w:color="auto" w:fill="E1DFDD"/>
    </w:rPr>
  </w:style>
  <w:style w:type="character" w:styleId="Mention">
    <w:name w:val="Mention"/>
    <w:basedOn w:val="DefaultParagraphFont"/>
    <w:uiPriority w:val="99"/>
    <w:unhideWhenUsed/>
    <w:rsid w:val="00CA66E6"/>
    <w:rPr>
      <w:color w:val="2B579A"/>
      <w:shd w:val="clear" w:color="auto" w:fill="E1DFDD"/>
    </w:rPr>
  </w:style>
  <w:style w:type="character" w:styleId="Heading2Char" w:customStyle="1">
    <w:name w:val="Heading 2 Char"/>
    <w:basedOn w:val="DefaultParagraphFont"/>
    <w:link w:val="Heading2"/>
    <w:uiPriority w:val="9"/>
    <w:rsid w:val="000B79D4"/>
    <w:rPr>
      <w:rFonts w:asciiTheme="majorHAnsi" w:hAnsiTheme="majorHAnsi" w:eastAsiaTheme="majorEastAsia" w:cstheme="majorBidi"/>
      <w:color w:val="2F5496" w:themeColor="accent1" w:themeShade="BF"/>
      <w:sz w:val="26"/>
      <w:szCs w:val="26"/>
    </w:rPr>
  </w:style>
  <w:style w:type="character" w:styleId="cf01" w:customStyle="1">
    <w:name w:val="cf01"/>
    <w:basedOn w:val="DefaultParagraphFont"/>
    <w:rsid w:val="007309CD"/>
    <w:rPr>
      <w:rFonts w:hint="default" w:ascii="Segoe UI" w:hAnsi="Segoe UI" w:cs="Segoe UI"/>
      <w:sz w:val="18"/>
      <w:szCs w:val="18"/>
    </w:rPr>
  </w:style>
  <w:style w:type="character" w:styleId="FollowedHyperlink">
    <w:name w:val="FollowedHyperlink"/>
    <w:basedOn w:val="DefaultParagraphFont"/>
    <w:uiPriority w:val="99"/>
    <w:semiHidden/>
    <w:unhideWhenUsed/>
    <w:rsid w:val="00BC6C77"/>
    <w:rPr>
      <w:color w:val="954F72" w:themeColor="followedHyperlink"/>
      <w:u w:val="single"/>
    </w:rPr>
  </w:style>
  <w:style w:type="character" w:styleId="PlaceholderText">
    <w:name w:val="Placeholder Text"/>
    <w:basedOn w:val="DefaultParagraphFont"/>
    <w:uiPriority w:val="99"/>
    <w:semiHidden/>
    <w:rsid w:val="00FD3F1C"/>
    <w:rPr>
      <w:color w:val="808080"/>
    </w:rPr>
  </w:style>
  <w:style w:type="character" w:styleId="SmartLink">
    <w:name w:val="Smart Link"/>
    <w:basedOn w:val="DefaultParagraphFont"/>
    <w:uiPriority w:val="99"/>
    <w:semiHidden/>
    <w:unhideWhenUsed/>
    <w:rsid w:val="007269F9"/>
    <w:rPr>
      <w:color w:val="0000FF"/>
      <w:u w:val="single"/>
      <w:shd w:val="clear" w:color="auto" w:fill="F3F2F1"/>
    </w:rPr>
  </w:style>
  <w:style w:type="paragraph" w:styleId="paragraph" w:customStyle="1">
    <w:name w:val="paragraph"/>
    <w:basedOn w:val="Normal"/>
    <w:rsid w:val="0030383B"/>
    <w:pPr>
      <w:spacing w:before="100" w:beforeAutospacing="1" w:after="100" w:afterAutospacing="1" w:line="240" w:lineRule="auto"/>
    </w:pPr>
    <w:rPr>
      <w:rFonts w:ascii="Times New Roman" w:hAnsi="Times New Roman" w:eastAsia="Times New Roman" w:cs="Times New Roman"/>
      <w:sz w:val="24"/>
      <w:szCs w:val="24"/>
      <w:lang w:eastAsia="lt-LT"/>
    </w:rPr>
  </w:style>
  <w:style w:type="character" w:styleId="normaltextrun" w:customStyle="1">
    <w:name w:val="normaltextrun"/>
    <w:basedOn w:val="DefaultParagraphFont"/>
    <w:rsid w:val="0030383B"/>
  </w:style>
  <w:style w:type="character" w:styleId="eop" w:customStyle="1">
    <w:name w:val="eop"/>
    <w:basedOn w:val="DefaultParagraphFont"/>
    <w:rsid w:val="0030383B"/>
  </w:style>
  <w:style w:type="paragraph" w:styleId="NoSpacing">
    <w:name w:val="No Spacing"/>
    <w:link w:val="NoSpacingChar"/>
    <w:uiPriority w:val="1"/>
    <w:qFormat/>
    <w:rsid w:val="00A009F2"/>
    <w:pPr>
      <w:spacing w:after="0" w:line="240" w:lineRule="auto"/>
    </w:pPr>
    <w:rPr>
      <w:rFonts w:eastAsiaTheme="minorEastAsia"/>
      <w:lang w:eastAsia="lt-LT"/>
    </w:rPr>
  </w:style>
  <w:style w:type="character" w:styleId="NoSpacingChar" w:customStyle="1">
    <w:name w:val="No Spacing Char"/>
    <w:basedOn w:val="DefaultParagraphFont"/>
    <w:link w:val="NoSpacing"/>
    <w:uiPriority w:val="1"/>
    <w:rsid w:val="00A009F2"/>
    <w:rPr>
      <w:rFonts w:eastAsiaTheme="minorEastAsia"/>
      <w:lang w:eastAsia="lt-LT"/>
    </w:rPr>
  </w:style>
  <w:style w:type="character" w:styleId="Heading1Char" w:customStyle="1">
    <w:name w:val="Heading 1 Char"/>
    <w:basedOn w:val="DefaultParagraphFont"/>
    <w:link w:val="Heading1"/>
    <w:uiPriority w:val="9"/>
    <w:rsid w:val="00A009F2"/>
    <w:rPr>
      <w:rFonts w:asciiTheme="majorHAnsi" w:hAnsiTheme="majorHAnsi" w:eastAsiaTheme="majorEastAsia" w:cstheme="majorBidi"/>
      <w:color w:val="2F5496" w:themeColor="accent1" w:themeShade="BF"/>
      <w:sz w:val="32"/>
      <w:szCs w:val="32"/>
    </w:rPr>
  </w:style>
  <w:style w:type="paragraph" w:styleId="TOCHeading">
    <w:name w:val="TOC Heading"/>
    <w:basedOn w:val="Heading1"/>
    <w:next w:val="Normal"/>
    <w:uiPriority w:val="39"/>
    <w:unhideWhenUsed/>
    <w:qFormat/>
    <w:rsid w:val="004E7C9A"/>
    <w:pPr>
      <w:outlineLvl w:val="9"/>
    </w:pPr>
    <w:rPr>
      <w:lang w:val="en-US"/>
    </w:rPr>
  </w:style>
  <w:style w:type="paragraph" w:styleId="TOC1">
    <w:name w:val="toc 1"/>
    <w:basedOn w:val="Normal"/>
    <w:next w:val="Normal"/>
    <w:autoRedefine/>
    <w:uiPriority w:val="39"/>
    <w:unhideWhenUsed/>
    <w:rsid w:val="004E7C9A"/>
    <w:pPr>
      <w:spacing w:after="100"/>
    </w:pPr>
  </w:style>
  <w:style w:type="paragraph" w:styleId="TOC2">
    <w:name w:val="toc 2"/>
    <w:basedOn w:val="Normal"/>
    <w:next w:val="Normal"/>
    <w:autoRedefine/>
    <w:uiPriority w:val="39"/>
    <w:unhideWhenUsed/>
    <w:rsid w:val="00460024"/>
    <w:pPr>
      <w:tabs>
        <w:tab w:val="right" w:leader="dot" w:pos="9628"/>
      </w:tabs>
      <w:spacing w:after="100"/>
      <w:ind w:left="220"/>
    </w:pPr>
    <w:rPr>
      <w:rFonts w:ascii="Calibri" w:hAnsi="Calibri" w:cs="Calibri"/>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6647">
      <w:bodyDiv w:val="1"/>
      <w:marLeft w:val="0"/>
      <w:marRight w:val="0"/>
      <w:marTop w:val="0"/>
      <w:marBottom w:val="0"/>
      <w:divBdr>
        <w:top w:val="none" w:sz="0" w:space="0" w:color="auto"/>
        <w:left w:val="none" w:sz="0" w:space="0" w:color="auto"/>
        <w:bottom w:val="none" w:sz="0" w:space="0" w:color="auto"/>
        <w:right w:val="none" w:sz="0" w:space="0" w:color="auto"/>
      </w:divBdr>
    </w:div>
    <w:div w:id="8410840">
      <w:bodyDiv w:val="1"/>
      <w:marLeft w:val="0"/>
      <w:marRight w:val="0"/>
      <w:marTop w:val="0"/>
      <w:marBottom w:val="0"/>
      <w:divBdr>
        <w:top w:val="none" w:sz="0" w:space="0" w:color="auto"/>
        <w:left w:val="none" w:sz="0" w:space="0" w:color="auto"/>
        <w:bottom w:val="none" w:sz="0" w:space="0" w:color="auto"/>
        <w:right w:val="none" w:sz="0" w:space="0" w:color="auto"/>
      </w:divBdr>
    </w:div>
    <w:div w:id="38893969">
      <w:bodyDiv w:val="1"/>
      <w:marLeft w:val="0"/>
      <w:marRight w:val="0"/>
      <w:marTop w:val="0"/>
      <w:marBottom w:val="0"/>
      <w:divBdr>
        <w:top w:val="none" w:sz="0" w:space="0" w:color="auto"/>
        <w:left w:val="none" w:sz="0" w:space="0" w:color="auto"/>
        <w:bottom w:val="none" w:sz="0" w:space="0" w:color="auto"/>
        <w:right w:val="none" w:sz="0" w:space="0" w:color="auto"/>
      </w:divBdr>
    </w:div>
    <w:div w:id="114253993">
      <w:bodyDiv w:val="1"/>
      <w:marLeft w:val="0"/>
      <w:marRight w:val="0"/>
      <w:marTop w:val="0"/>
      <w:marBottom w:val="0"/>
      <w:divBdr>
        <w:top w:val="none" w:sz="0" w:space="0" w:color="auto"/>
        <w:left w:val="none" w:sz="0" w:space="0" w:color="auto"/>
        <w:bottom w:val="none" w:sz="0" w:space="0" w:color="auto"/>
        <w:right w:val="none" w:sz="0" w:space="0" w:color="auto"/>
      </w:divBdr>
    </w:div>
    <w:div w:id="136072732">
      <w:bodyDiv w:val="1"/>
      <w:marLeft w:val="0"/>
      <w:marRight w:val="0"/>
      <w:marTop w:val="0"/>
      <w:marBottom w:val="0"/>
      <w:divBdr>
        <w:top w:val="none" w:sz="0" w:space="0" w:color="auto"/>
        <w:left w:val="none" w:sz="0" w:space="0" w:color="auto"/>
        <w:bottom w:val="none" w:sz="0" w:space="0" w:color="auto"/>
        <w:right w:val="none" w:sz="0" w:space="0" w:color="auto"/>
      </w:divBdr>
    </w:div>
    <w:div w:id="136189719">
      <w:bodyDiv w:val="1"/>
      <w:marLeft w:val="0"/>
      <w:marRight w:val="0"/>
      <w:marTop w:val="0"/>
      <w:marBottom w:val="0"/>
      <w:divBdr>
        <w:top w:val="none" w:sz="0" w:space="0" w:color="auto"/>
        <w:left w:val="none" w:sz="0" w:space="0" w:color="auto"/>
        <w:bottom w:val="none" w:sz="0" w:space="0" w:color="auto"/>
        <w:right w:val="none" w:sz="0" w:space="0" w:color="auto"/>
      </w:divBdr>
    </w:div>
    <w:div w:id="170727543">
      <w:bodyDiv w:val="1"/>
      <w:marLeft w:val="0"/>
      <w:marRight w:val="0"/>
      <w:marTop w:val="0"/>
      <w:marBottom w:val="0"/>
      <w:divBdr>
        <w:top w:val="none" w:sz="0" w:space="0" w:color="auto"/>
        <w:left w:val="none" w:sz="0" w:space="0" w:color="auto"/>
        <w:bottom w:val="none" w:sz="0" w:space="0" w:color="auto"/>
        <w:right w:val="none" w:sz="0" w:space="0" w:color="auto"/>
      </w:divBdr>
    </w:div>
    <w:div w:id="230894890">
      <w:bodyDiv w:val="1"/>
      <w:marLeft w:val="0"/>
      <w:marRight w:val="0"/>
      <w:marTop w:val="0"/>
      <w:marBottom w:val="0"/>
      <w:divBdr>
        <w:top w:val="none" w:sz="0" w:space="0" w:color="auto"/>
        <w:left w:val="none" w:sz="0" w:space="0" w:color="auto"/>
        <w:bottom w:val="none" w:sz="0" w:space="0" w:color="auto"/>
        <w:right w:val="none" w:sz="0" w:space="0" w:color="auto"/>
      </w:divBdr>
    </w:div>
    <w:div w:id="257561721">
      <w:bodyDiv w:val="1"/>
      <w:marLeft w:val="0"/>
      <w:marRight w:val="0"/>
      <w:marTop w:val="0"/>
      <w:marBottom w:val="0"/>
      <w:divBdr>
        <w:top w:val="none" w:sz="0" w:space="0" w:color="auto"/>
        <w:left w:val="none" w:sz="0" w:space="0" w:color="auto"/>
        <w:bottom w:val="none" w:sz="0" w:space="0" w:color="auto"/>
        <w:right w:val="none" w:sz="0" w:space="0" w:color="auto"/>
      </w:divBdr>
    </w:div>
    <w:div w:id="287708391">
      <w:bodyDiv w:val="1"/>
      <w:marLeft w:val="0"/>
      <w:marRight w:val="0"/>
      <w:marTop w:val="0"/>
      <w:marBottom w:val="0"/>
      <w:divBdr>
        <w:top w:val="none" w:sz="0" w:space="0" w:color="auto"/>
        <w:left w:val="none" w:sz="0" w:space="0" w:color="auto"/>
        <w:bottom w:val="none" w:sz="0" w:space="0" w:color="auto"/>
        <w:right w:val="none" w:sz="0" w:space="0" w:color="auto"/>
      </w:divBdr>
    </w:div>
    <w:div w:id="288364431">
      <w:bodyDiv w:val="1"/>
      <w:marLeft w:val="0"/>
      <w:marRight w:val="0"/>
      <w:marTop w:val="0"/>
      <w:marBottom w:val="0"/>
      <w:divBdr>
        <w:top w:val="none" w:sz="0" w:space="0" w:color="auto"/>
        <w:left w:val="none" w:sz="0" w:space="0" w:color="auto"/>
        <w:bottom w:val="none" w:sz="0" w:space="0" w:color="auto"/>
        <w:right w:val="none" w:sz="0" w:space="0" w:color="auto"/>
      </w:divBdr>
    </w:div>
    <w:div w:id="309679692">
      <w:bodyDiv w:val="1"/>
      <w:marLeft w:val="0"/>
      <w:marRight w:val="0"/>
      <w:marTop w:val="0"/>
      <w:marBottom w:val="0"/>
      <w:divBdr>
        <w:top w:val="none" w:sz="0" w:space="0" w:color="auto"/>
        <w:left w:val="none" w:sz="0" w:space="0" w:color="auto"/>
        <w:bottom w:val="none" w:sz="0" w:space="0" w:color="auto"/>
        <w:right w:val="none" w:sz="0" w:space="0" w:color="auto"/>
      </w:divBdr>
    </w:div>
    <w:div w:id="313990367">
      <w:bodyDiv w:val="1"/>
      <w:marLeft w:val="0"/>
      <w:marRight w:val="0"/>
      <w:marTop w:val="0"/>
      <w:marBottom w:val="0"/>
      <w:divBdr>
        <w:top w:val="none" w:sz="0" w:space="0" w:color="auto"/>
        <w:left w:val="none" w:sz="0" w:space="0" w:color="auto"/>
        <w:bottom w:val="none" w:sz="0" w:space="0" w:color="auto"/>
        <w:right w:val="none" w:sz="0" w:space="0" w:color="auto"/>
      </w:divBdr>
    </w:div>
    <w:div w:id="342635135">
      <w:bodyDiv w:val="1"/>
      <w:marLeft w:val="0"/>
      <w:marRight w:val="0"/>
      <w:marTop w:val="0"/>
      <w:marBottom w:val="0"/>
      <w:divBdr>
        <w:top w:val="none" w:sz="0" w:space="0" w:color="auto"/>
        <w:left w:val="none" w:sz="0" w:space="0" w:color="auto"/>
        <w:bottom w:val="none" w:sz="0" w:space="0" w:color="auto"/>
        <w:right w:val="none" w:sz="0" w:space="0" w:color="auto"/>
      </w:divBdr>
    </w:div>
    <w:div w:id="388654836">
      <w:bodyDiv w:val="1"/>
      <w:marLeft w:val="0"/>
      <w:marRight w:val="0"/>
      <w:marTop w:val="0"/>
      <w:marBottom w:val="0"/>
      <w:divBdr>
        <w:top w:val="none" w:sz="0" w:space="0" w:color="auto"/>
        <w:left w:val="none" w:sz="0" w:space="0" w:color="auto"/>
        <w:bottom w:val="none" w:sz="0" w:space="0" w:color="auto"/>
        <w:right w:val="none" w:sz="0" w:space="0" w:color="auto"/>
      </w:divBdr>
    </w:div>
    <w:div w:id="397477710">
      <w:bodyDiv w:val="1"/>
      <w:marLeft w:val="0"/>
      <w:marRight w:val="0"/>
      <w:marTop w:val="0"/>
      <w:marBottom w:val="0"/>
      <w:divBdr>
        <w:top w:val="none" w:sz="0" w:space="0" w:color="auto"/>
        <w:left w:val="none" w:sz="0" w:space="0" w:color="auto"/>
        <w:bottom w:val="none" w:sz="0" w:space="0" w:color="auto"/>
        <w:right w:val="none" w:sz="0" w:space="0" w:color="auto"/>
      </w:divBdr>
    </w:div>
    <w:div w:id="428700660">
      <w:bodyDiv w:val="1"/>
      <w:marLeft w:val="0"/>
      <w:marRight w:val="0"/>
      <w:marTop w:val="0"/>
      <w:marBottom w:val="0"/>
      <w:divBdr>
        <w:top w:val="none" w:sz="0" w:space="0" w:color="auto"/>
        <w:left w:val="none" w:sz="0" w:space="0" w:color="auto"/>
        <w:bottom w:val="none" w:sz="0" w:space="0" w:color="auto"/>
        <w:right w:val="none" w:sz="0" w:space="0" w:color="auto"/>
      </w:divBdr>
    </w:div>
    <w:div w:id="452746542">
      <w:bodyDiv w:val="1"/>
      <w:marLeft w:val="0"/>
      <w:marRight w:val="0"/>
      <w:marTop w:val="0"/>
      <w:marBottom w:val="0"/>
      <w:divBdr>
        <w:top w:val="none" w:sz="0" w:space="0" w:color="auto"/>
        <w:left w:val="none" w:sz="0" w:space="0" w:color="auto"/>
        <w:bottom w:val="none" w:sz="0" w:space="0" w:color="auto"/>
        <w:right w:val="none" w:sz="0" w:space="0" w:color="auto"/>
      </w:divBdr>
    </w:div>
    <w:div w:id="470054131">
      <w:bodyDiv w:val="1"/>
      <w:marLeft w:val="0"/>
      <w:marRight w:val="0"/>
      <w:marTop w:val="0"/>
      <w:marBottom w:val="0"/>
      <w:divBdr>
        <w:top w:val="none" w:sz="0" w:space="0" w:color="auto"/>
        <w:left w:val="none" w:sz="0" w:space="0" w:color="auto"/>
        <w:bottom w:val="none" w:sz="0" w:space="0" w:color="auto"/>
        <w:right w:val="none" w:sz="0" w:space="0" w:color="auto"/>
      </w:divBdr>
    </w:div>
    <w:div w:id="494296677">
      <w:bodyDiv w:val="1"/>
      <w:marLeft w:val="0"/>
      <w:marRight w:val="0"/>
      <w:marTop w:val="0"/>
      <w:marBottom w:val="0"/>
      <w:divBdr>
        <w:top w:val="none" w:sz="0" w:space="0" w:color="auto"/>
        <w:left w:val="none" w:sz="0" w:space="0" w:color="auto"/>
        <w:bottom w:val="none" w:sz="0" w:space="0" w:color="auto"/>
        <w:right w:val="none" w:sz="0" w:space="0" w:color="auto"/>
      </w:divBdr>
    </w:div>
    <w:div w:id="495070405">
      <w:bodyDiv w:val="1"/>
      <w:marLeft w:val="0"/>
      <w:marRight w:val="0"/>
      <w:marTop w:val="0"/>
      <w:marBottom w:val="0"/>
      <w:divBdr>
        <w:top w:val="none" w:sz="0" w:space="0" w:color="auto"/>
        <w:left w:val="none" w:sz="0" w:space="0" w:color="auto"/>
        <w:bottom w:val="none" w:sz="0" w:space="0" w:color="auto"/>
        <w:right w:val="none" w:sz="0" w:space="0" w:color="auto"/>
      </w:divBdr>
    </w:div>
    <w:div w:id="508643784">
      <w:bodyDiv w:val="1"/>
      <w:marLeft w:val="0"/>
      <w:marRight w:val="0"/>
      <w:marTop w:val="0"/>
      <w:marBottom w:val="0"/>
      <w:divBdr>
        <w:top w:val="none" w:sz="0" w:space="0" w:color="auto"/>
        <w:left w:val="none" w:sz="0" w:space="0" w:color="auto"/>
        <w:bottom w:val="none" w:sz="0" w:space="0" w:color="auto"/>
        <w:right w:val="none" w:sz="0" w:space="0" w:color="auto"/>
      </w:divBdr>
    </w:div>
    <w:div w:id="536624439">
      <w:bodyDiv w:val="1"/>
      <w:marLeft w:val="0"/>
      <w:marRight w:val="0"/>
      <w:marTop w:val="0"/>
      <w:marBottom w:val="0"/>
      <w:divBdr>
        <w:top w:val="none" w:sz="0" w:space="0" w:color="auto"/>
        <w:left w:val="none" w:sz="0" w:space="0" w:color="auto"/>
        <w:bottom w:val="none" w:sz="0" w:space="0" w:color="auto"/>
        <w:right w:val="none" w:sz="0" w:space="0" w:color="auto"/>
      </w:divBdr>
    </w:div>
    <w:div w:id="537402435">
      <w:bodyDiv w:val="1"/>
      <w:marLeft w:val="0"/>
      <w:marRight w:val="0"/>
      <w:marTop w:val="0"/>
      <w:marBottom w:val="0"/>
      <w:divBdr>
        <w:top w:val="none" w:sz="0" w:space="0" w:color="auto"/>
        <w:left w:val="none" w:sz="0" w:space="0" w:color="auto"/>
        <w:bottom w:val="none" w:sz="0" w:space="0" w:color="auto"/>
        <w:right w:val="none" w:sz="0" w:space="0" w:color="auto"/>
      </w:divBdr>
    </w:div>
    <w:div w:id="571938080">
      <w:bodyDiv w:val="1"/>
      <w:marLeft w:val="0"/>
      <w:marRight w:val="0"/>
      <w:marTop w:val="0"/>
      <w:marBottom w:val="0"/>
      <w:divBdr>
        <w:top w:val="none" w:sz="0" w:space="0" w:color="auto"/>
        <w:left w:val="none" w:sz="0" w:space="0" w:color="auto"/>
        <w:bottom w:val="none" w:sz="0" w:space="0" w:color="auto"/>
        <w:right w:val="none" w:sz="0" w:space="0" w:color="auto"/>
      </w:divBdr>
    </w:div>
    <w:div w:id="627006371">
      <w:bodyDiv w:val="1"/>
      <w:marLeft w:val="0"/>
      <w:marRight w:val="0"/>
      <w:marTop w:val="0"/>
      <w:marBottom w:val="0"/>
      <w:divBdr>
        <w:top w:val="none" w:sz="0" w:space="0" w:color="auto"/>
        <w:left w:val="none" w:sz="0" w:space="0" w:color="auto"/>
        <w:bottom w:val="none" w:sz="0" w:space="0" w:color="auto"/>
        <w:right w:val="none" w:sz="0" w:space="0" w:color="auto"/>
      </w:divBdr>
    </w:div>
    <w:div w:id="637953936">
      <w:bodyDiv w:val="1"/>
      <w:marLeft w:val="0"/>
      <w:marRight w:val="0"/>
      <w:marTop w:val="0"/>
      <w:marBottom w:val="0"/>
      <w:divBdr>
        <w:top w:val="none" w:sz="0" w:space="0" w:color="auto"/>
        <w:left w:val="none" w:sz="0" w:space="0" w:color="auto"/>
        <w:bottom w:val="none" w:sz="0" w:space="0" w:color="auto"/>
        <w:right w:val="none" w:sz="0" w:space="0" w:color="auto"/>
      </w:divBdr>
    </w:div>
    <w:div w:id="669530618">
      <w:bodyDiv w:val="1"/>
      <w:marLeft w:val="0"/>
      <w:marRight w:val="0"/>
      <w:marTop w:val="0"/>
      <w:marBottom w:val="0"/>
      <w:divBdr>
        <w:top w:val="none" w:sz="0" w:space="0" w:color="auto"/>
        <w:left w:val="none" w:sz="0" w:space="0" w:color="auto"/>
        <w:bottom w:val="none" w:sz="0" w:space="0" w:color="auto"/>
        <w:right w:val="none" w:sz="0" w:space="0" w:color="auto"/>
      </w:divBdr>
    </w:div>
    <w:div w:id="776411293">
      <w:bodyDiv w:val="1"/>
      <w:marLeft w:val="0"/>
      <w:marRight w:val="0"/>
      <w:marTop w:val="0"/>
      <w:marBottom w:val="0"/>
      <w:divBdr>
        <w:top w:val="none" w:sz="0" w:space="0" w:color="auto"/>
        <w:left w:val="none" w:sz="0" w:space="0" w:color="auto"/>
        <w:bottom w:val="none" w:sz="0" w:space="0" w:color="auto"/>
        <w:right w:val="none" w:sz="0" w:space="0" w:color="auto"/>
      </w:divBdr>
    </w:div>
    <w:div w:id="821964786">
      <w:bodyDiv w:val="1"/>
      <w:marLeft w:val="0"/>
      <w:marRight w:val="0"/>
      <w:marTop w:val="0"/>
      <w:marBottom w:val="0"/>
      <w:divBdr>
        <w:top w:val="none" w:sz="0" w:space="0" w:color="auto"/>
        <w:left w:val="none" w:sz="0" w:space="0" w:color="auto"/>
        <w:bottom w:val="none" w:sz="0" w:space="0" w:color="auto"/>
        <w:right w:val="none" w:sz="0" w:space="0" w:color="auto"/>
      </w:divBdr>
      <w:divsChild>
        <w:div w:id="186338437">
          <w:marLeft w:val="0"/>
          <w:marRight w:val="0"/>
          <w:marTop w:val="0"/>
          <w:marBottom w:val="0"/>
          <w:divBdr>
            <w:top w:val="none" w:sz="0" w:space="0" w:color="auto"/>
            <w:left w:val="none" w:sz="0" w:space="0" w:color="auto"/>
            <w:bottom w:val="none" w:sz="0" w:space="0" w:color="auto"/>
            <w:right w:val="none" w:sz="0" w:space="0" w:color="auto"/>
          </w:divBdr>
          <w:divsChild>
            <w:div w:id="2118209288">
              <w:marLeft w:val="0"/>
              <w:marRight w:val="0"/>
              <w:marTop w:val="0"/>
              <w:marBottom w:val="0"/>
              <w:divBdr>
                <w:top w:val="none" w:sz="0" w:space="0" w:color="auto"/>
                <w:left w:val="none" w:sz="0" w:space="0" w:color="auto"/>
                <w:bottom w:val="none" w:sz="0" w:space="0" w:color="auto"/>
                <w:right w:val="none" w:sz="0" w:space="0" w:color="auto"/>
              </w:divBdr>
            </w:div>
          </w:divsChild>
        </w:div>
        <w:div w:id="271859309">
          <w:marLeft w:val="0"/>
          <w:marRight w:val="0"/>
          <w:marTop w:val="0"/>
          <w:marBottom w:val="0"/>
          <w:divBdr>
            <w:top w:val="none" w:sz="0" w:space="0" w:color="auto"/>
            <w:left w:val="none" w:sz="0" w:space="0" w:color="auto"/>
            <w:bottom w:val="none" w:sz="0" w:space="0" w:color="auto"/>
            <w:right w:val="none" w:sz="0" w:space="0" w:color="auto"/>
          </w:divBdr>
          <w:divsChild>
            <w:div w:id="1319109449">
              <w:marLeft w:val="0"/>
              <w:marRight w:val="0"/>
              <w:marTop w:val="0"/>
              <w:marBottom w:val="0"/>
              <w:divBdr>
                <w:top w:val="none" w:sz="0" w:space="0" w:color="auto"/>
                <w:left w:val="none" w:sz="0" w:space="0" w:color="auto"/>
                <w:bottom w:val="none" w:sz="0" w:space="0" w:color="auto"/>
                <w:right w:val="none" w:sz="0" w:space="0" w:color="auto"/>
              </w:divBdr>
            </w:div>
          </w:divsChild>
        </w:div>
        <w:div w:id="303507138">
          <w:marLeft w:val="0"/>
          <w:marRight w:val="0"/>
          <w:marTop w:val="0"/>
          <w:marBottom w:val="0"/>
          <w:divBdr>
            <w:top w:val="none" w:sz="0" w:space="0" w:color="auto"/>
            <w:left w:val="none" w:sz="0" w:space="0" w:color="auto"/>
            <w:bottom w:val="none" w:sz="0" w:space="0" w:color="auto"/>
            <w:right w:val="none" w:sz="0" w:space="0" w:color="auto"/>
          </w:divBdr>
          <w:divsChild>
            <w:div w:id="550119894">
              <w:marLeft w:val="0"/>
              <w:marRight w:val="0"/>
              <w:marTop w:val="0"/>
              <w:marBottom w:val="0"/>
              <w:divBdr>
                <w:top w:val="none" w:sz="0" w:space="0" w:color="auto"/>
                <w:left w:val="none" w:sz="0" w:space="0" w:color="auto"/>
                <w:bottom w:val="none" w:sz="0" w:space="0" w:color="auto"/>
                <w:right w:val="none" w:sz="0" w:space="0" w:color="auto"/>
              </w:divBdr>
            </w:div>
          </w:divsChild>
        </w:div>
        <w:div w:id="391388991">
          <w:marLeft w:val="0"/>
          <w:marRight w:val="0"/>
          <w:marTop w:val="0"/>
          <w:marBottom w:val="0"/>
          <w:divBdr>
            <w:top w:val="none" w:sz="0" w:space="0" w:color="auto"/>
            <w:left w:val="none" w:sz="0" w:space="0" w:color="auto"/>
            <w:bottom w:val="none" w:sz="0" w:space="0" w:color="auto"/>
            <w:right w:val="none" w:sz="0" w:space="0" w:color="auto"/>
          </w:divBdr>
          <w:divsChild>
            <w:div w:id="2102798446">
              <w:marLeft w:val="0"/>
              <w:marRight w:val="0"/>
              <w:marTop w:val="0"/>
              <w:marBottom w:val="0"/>
              <w:divBdr>
                <w:top w:val="none" w:sz="0" w:space="0" w:color="auto"/>
                <w:left w:val="none" w:sz="0" w:space="0" w:color="auto"/>
                <w:bottom w:val="none" w:sz="0" w:space="0" w:color="auto"/>
                <w:right w:val="none" w:sz="0" w:space="0" w:color="auto"/>
              </w:divBdr>
            </w:div>
          </w:divsChild>
        </w:div>
        <w:div w:id="497620230">
          <w:marLeft w:val="0"/>
          <w:marRight w:val="0"/>
          <w:marTop w:val="0"/>
          <w:marBottom w:val="0"/>
          <w:divBdr>
            <w:top w:val="none" w:sz="0" w:space="0" w:color="auto"/>
            <w:left w:val="none" w:sz="0" w:space="0" w:color="auto"/>
            <w:bottom w:val="none" w:sz="0" w:space="0" w:color="auto"/>
            <w:right w:val="none" w:sz="0" w:space="0" w:color="auto"/>
          </w:divBdr>
          <w:divsChild>
            <w:div w:id="1368917834">
              <w:marLeft w:val="0"/>
              <w:marRight w:val="0"/>
              <w:marTop w:val="0"/>
              <w:marBottom w:val="0"/>
              <w:divBdr>
                <w:top w:val="none" w:sz="0" w:space="0" w:color="auto"/>
                <w:left w:val="none" w:sz="0" w:space="0" w:color="auto"/>
                <w:bottom w:val="none" w:sz="0" w:space="0" w:color="auto"/>
                <w:right w:val="none" w:sz="0" w:space="0" w:color="auto"/>
              </w:divBdr>
            </w:div>
          </w:divsChild>
        </w:div>
        <w:div w:id="676005549">
          <w:marLeft w:val="0"/>
          <w:marRight w:val="0"/>
          <w:marTop w:val="0"/>
          <w:marBottom w:val="0"/>
          <w:divBdr>
            <w:top w:val="none" w:sz="0" w:space="0" w:color="auto"/>
            <w:left w:val="none" w:sz="0" w:space="0" w:color="auto"/>
            <w:bottom w:val="none" w:sz="0" w:space="0" w:color="auto"/>
            <w:right w:val="none" w:sz="0" w:space="0" w:color="auto"/>
          </w:divBdr>
          <w:divsChild>
            <w:div w:id="954210520">
              <w:marLeft w:val="0"/>
              <w:marRight w:val="0"/>
              <w:marTop w:val="0"/>
              <w:marBottom w:val="0"/>
              <w:divBdr>
                <w:top w:val="none" w:sz="0" w:space="0" w:color="auto"/>
                <w:left w:val="none" w:sz="0" w:space="0" w:color="auto"/>
                <w:bottom w:val="none" w:sz="0" w:space="0" w:color="auto"/>
                <w:right w:val="none" w:sz="0" w:space="0" w:color="auto"/>
              </w:divBdr>
            </w:div>
          </w:divsChild>
        </w:div>
        <w:div w:id="678696572">
          <w:marLeft w:val="0"/>
          <w:marRight w:val="0"/>
          <w:marTop w:val="0"/>
          <w:marBottom w:val="0"/>
          <w:divBdr>
            <w:top w:val="none" w:sz="0" w:space="0" w:color="auto"/>
            <w:left w:val="none" w:sz="0" w:space="0" w:color="auto"/>
            <w:bottom w:val="none" w:sz="0" w:space="0" w:color="auto"/>
            <w:right w:val="none" w:sz="0" w:space="0" w:color="auto"/>
          </w:divBdr>
          <w:divsChild>
            <w:div w:id="752092178">
              <w:marLeft w:val="0"/>
              <w:marRight w:val="0"/>
              <w:marTop w:val="0"/>
              <w:marBottom w:val="0"/>
              <w:divBdr>
                <w:top w:val="none" w:sz="0" w:space="0" w:color="auto"/>
                <w:left w:val="none" w:sz="0" w:space="0" w:color="auto"/>
                <w:bottom w:val="none" w:sz="0" w:space="0" w:color="auto"/>
                <w:right w:val="none" w:sz="0" w:space="0" w:color="auto"/>
              </w:divBdr>
            </w:div>
          </w:divsChild>
        </w:div>
        <w:div w:id="1003554271">
          <w:marLeft w:val="0"/>
          <w:marRight w:val="0"/>
          <w:marTop w:val="0"/>
          <w:marBottom w:val="0"/>
          <w:divBdr>
            <w:top w:val="none" w:sz="0" w:space="0" w:color="auto"/>
            <w:left w:val="none" w:sz="0" w:space="0" w:color="auto"/>
            <w:bottom w:val="none" w:sz="0" w:space="0" w:color="auto"/>
            <w:right w:val="none" w:sz="0" w:space="0" w:color="auto"/>
          </w:divBdr>
          <w:divsChild>
            <w:div w:id="1740320259">
              <w:marLeft w:val="0"/>
              <w:marRight w:val="0"/>
              <w:marTop w:val="0"/>
              <w:marBottom w:val="0"/>
              <w:divBdr>
                <w:top w:val="none" w:sz="0" w:space="0" w:color="auto"/>
                <w:left w:val="none" w:sz="0" w:space="0" w:color="auto"/>
                <w:bottom w:val="none" w:sz="0" w:space="0" w:color="auto"/>
                <w:right w:val="none" w:sz="0" w:space="0" w:color="auto"/>
              </w:divBdr>
            </w:div>
          </w:divsChild>
        </w:div>
        <w:div w:id="1068572370">
          <w:marLeft w:val="0"/>
          <w:marRight w:val="0"/>
          <w:marTop w:val="0"/>
          <w:marBottom w:val="0"/>
          <w:divBdr>
            <w:top w:val="none" w:sz="0" w:space="0" w:color="auto"/>
            <w:left w:val="none" w:sz="0" w:space="0" w:color="auto"/>
            <w:bottom w:val="none" w:sz="0" w:space="0" w:color="auto"/>
            <w:right w:val="none" w:sz="0" w:space="0" w:color="auto"/>
          </w:divBdr>
          <w:divsChild>
            <w:div w:id="1748384690">
              <w:marLeft w:val="0"/>
              <w:marRight w:val="0"/>
              <w:marTop w:val="0"/>
              <w:marBottom w:val="0"/>
              <w:divBdr>
                <w:top w:val="none" w:sz="0" w:space="0" w:color="auto"/>
                <w:left w:val="none" w:sz="0" w:space="0" w:color="auto"/>
                <w:bottom w:val="none" w:sz="0" w:space="0" w:color="auto"/>
                <w:right w:val="none" w:sz="0" w:space="0" w:color="auto"/>
              </w:divBdr>
            </w:div>
          </w:divsChild>
        </w:div>
        <w:div w:id="1335182476">
          <w:marLeft w:val="0"/>
          <w:marRight w:val="0"/>
          <w:marTop w:val="0"/>
          <w:marBottom w:val="0"/>
          <w:divBdr>
            <w:top w:val="none" w:sz="0" w:space="0" w:color="auto"/>
            <w:left w:val="none" w:sz="0" w:space="0" w:color="auto"/>
            <w:bottom w:val="none" w:sz="0" w:space="0" w:color="auto"/>
            <w:right w:val="none" w:sz="0" w:space="0" w:color="auto"/>
          </w:divBdr>
          <w:divsChild>
            <w:div w:id="1266958833">
              <w:marLeft w:val="0"/>
              <w:marRight w:val="0"/>
              <w:marTop w:val="0"/>
              <w:marBottom w:val="0"/>
              <w:divBdr>
                <w:top w:val="none" w:sz="0" w:space="0" w:color="auto"/>
                <w:left w:val="none" w:sz="0" w:space="0" w:color="auto"/>
                <w:bottom w:val="none" w:sz="0" w:space="0" w:color="auto"/>
                <w:right w:val="none" w:sz="0" w:space="0" w:color="auto"/>
              </w:divBdr>
            </w:div>
          </w:divsChild>
        </w:div>
        <w:div w:id="1477138786">
          <w:marLeft w:val="0"/>
          <w:marRight w:val="0"/>
          <w:marTop w:val="0"/>
          <w:marBottom w:val="0"/>
          <w:divBdr>
            <w:top w:val="none" w:sz="0" w:space="0" w:color="auto"/>
            <w:left w:val="none" w:sz="0" w:space="0" w:color="auto"/>
            <w:bottom w:val="none" w:sz="0" w:space="0" w:color="auto"/>
            <w:right w:val="none" w:sz="0" w:space="0" w:color="auto"/>
          </w:divBdr>
          <w:divsChild>
            <w:div w:id="1455293599">
              <w:marLeft w:val="0"/>
              <w:marRight w:val="0"/>
              <w:marTop w:val="0"/>
              <w:marBottom w:val="0"/>
              <w:divBdr>
                <w:top w:val="none" w:sz="0" w:space="0" w:color="auto"/>
                <w:left w:val="none" w:sz="0" w:space="0" w:color="auto"/>
                <w:bottom w:val="none" w:sz="0" w:space="0" w:color="auto"/>
                <w:right w:val="none" w:sz="0" w:space="0" w:color="auto"/>
              </w:divBdr>
            </w:div>
          </w:divsChild>
        </w:div>
        <w:div w:id="1553687490">
          <w:marLeft w:val="0"/>
          <w:marRight w:val="0"/>
          <w:marTop w:val="0"/>
          <w:marBottom w:val="0"/>
          <w:divBdr>
            <w:top w:val="none" w:sz="0" w:space="0" w:color="auto"/>
            <w:left w:val="none" w:sz="0" w:space="0" w:color="auto"/>
            <w:bottom w:val="none" w:sz="0" w:space="0" w:color="auto"/>
            <w:right w:val="none" w:sz="0" w:space="0" w:color="auto"/>
          </w:divBdr>
          <w:divsChild>
            <w:div w:id="300696967">
              <w:marLeft w:val="0"/>
              <w:marRight w:val="0"/>
              <w:marTop w:val="0"/>
              <w:marBottom w:val="0"/>
              <w:divBdr>
                <w:top w:val="none" w:sz="0" w:space="0" w:color="auto"/>
                <w:left w:val="none" w:sz="0" w:space="0" w:color="auto"/>
                <w:bottom w:val="none" w:sz="0" w:space="0" w:color="auto"/>
                <w:right w:val="none" w:sz="0" w:space="0" w:color="auto"/>
              </w:divBdr>
            </w:div>
          </w:divsChild>
        </w:div>
        <w:div w:id="1788311719">
          <w:marLeft w:val="0"/>
          <w:marRight w:val="0"/>
          <w:marTop w:val="0"/>
          <w:marBottom w:val="0"/>
          <w:divBdr>
            <w:top w:val="none" w:sz="0" w:space="0" w:color="auto"/>
            <w:left w:val="none" w:sz="0" w:space="0" w:color="auto"/>
            <w:bottom w:val="none" w:sz="0" w:space="0" w:color="auto"/>
            <w:right w:val="none" w:sz="0" w:space="0" w:color="auto"/>
          </w:divBdr>
          <w:divsChild>
            <w:div w:id="1199004784">
              <w:marLeft w:val="0"/>
              <w:marRight w:val="0"/>
              <w:marTop w:val="0"/>
              <w:marBottom w:val="0"/>
              <w:divBdr>
                <w:top w:val="none" w:sz="0" w:space="0" w:color="auto"/>
                <w:left w:val="none" w:sz="0" w:space="0" w:color="auto"/>
                <w:bottom w:val="none" w:sz="0" w:space="0" w:color="auto"/>
                <w:right w:val="none" w:sz="0" w:space="0" w:color="auto"/>
              </w:divBdr>
            </w:div>
          </w:divsChild>
        </w:div>
        <w:div w:id="1868105810">
          <w:marLeft w:val="0"/>
          <w:marRight w:val="0"/>
          <w:marTop w:val="0"/>
          <w:marBottom w:val="0"/>
          <w:divBdr>
            <w:top w:val="none" w:sz="0" w:space="0" w:color="auto"/>
            <w:left w:val="none" w:sz="0" w:space="0" w:color="auto"/>
            <w:bottom w:val="none" w:sz="0" w:space="0" w:color="auto"/>
            <w:right w:val="none" w:sz="0" w:space="0" w:color="auto"/>
          </w:divBdr>
          <w:divsChild>
            <w:div w:id="765735262">
              <w:marLeft w:val="0"/>
              <w:marRight w:val="0"/>
              <w:marTop w:val="0"/>
              <w:marBottom w:val="0"/>
              <w:divBdr>
                <w:top w:val="none" w:sz="0" w:space="0" w:color="auto"/>
                <w:left w:val="none" w:sz="0" w:space="0" w:color="auto"/>
                <w:bottom w:val="none" w:sz="0" w:space="0" w:color="auto"/>
                <w:right w:val="none" w:sz="0" w:space="0" w:color="auto"/>
              </w:divBdr>
            </w:div>
          </w:divsChild>
        </w:div>
        <w:div w:id="1987197848">
          <w:marLeft w:val="0"/>
          <w:marRight w:val="0"/>
          <w:marTop w:val="0"/>
          <w:marBottom w:val="0"/>
          <w:divBdr>
            <w:top w:val="none" w:sz="0" w:space="0" w:color="auto"/>
            <w:left w:val="none" w:sz="0" w:space="0" w:color="auto"/>
            <w:bottom w:val="none" w:sz="0" w:space="0" w:color="auto"/>
            <w:right w:val="none" w:sz="0" w:space="0" w:color="auto"/>
          </w:divBdr>
          <w:divsChild>
            <w:div w:id="1607616483">
              <w:marLeft w:val="0"/>
              <w:marRight w:val="0"/>
              <w:marTop w:val="0"/>
              <w:marBottom w:val="0"/>
              <w:divBdr>
                <w:top w:val="none" w:sz="0" w:space="0" w:color="auto"/>
                <w:left w:val="none" w:sz="0" w:space="0" w:color="auto"/>
                <w:bottom w:val="none" w:sz="0" w:space="0" w:color="auto"/>
                <w:right w:val="none" w:sz="0" w:space="0" w:color="auto"/>
              </w:divBdr>
            </w:div>
          </w:divsChild>
        </w:div>
        <w:div w:id="2007971684">
          <w:marLeft w:val="0"/>
          <w:marRight w:val="0"/>
          <w:marTop w:val="0"/>
          <w:marBottom w:val="0"/>
          <w:divBdr>
            <w:top w:val="none" w:sz="0" w:space="0" w:color="auto"/>
            <w:left w:val="none" w:sz="0" w:space="0" w:color="auto"/>
            <w:bottom w:val="none" w:sz="0" w:space="0" w:color="auto"/>
            <w:right w:val="none" w:sz="0" w:space="0" w:color="auto"/>
          </w:divBdr>
          <w:divsChild>
            <w:div w:id="516311372">
              <w:marLeft w:val="0"/>
              <w:marRight w:val="0"/>
              <w:marTop w:val="0"/>
              <w:marBottom w:val="0"/>
              <w:divBdr>
                <w:top w:val="none" w:sz="0" w:space="0" w:color="auto"/>
                <w:left w:val="none" w:sz="0" w:space="0" w:color="auto"/>
                <w:bottom w:val="none" w:sz="0" w:space="0" w:color="auto"/>
                <w:right w:val="none" w:sz="0" w:space="0" w:color="auto"/>
              </w:divBdr>
            </w:div>
          </w:divsChild>
        </w:div>
        <w:div w:id="2079742599">
          <w:marLeft w:val="0"/>
          <w:marRight w:val="0"/>
          <w:marTop w:val="0"/>
          <w:marBottom w:val="0"/>
          <w:divBdr>
            <w:top w:val="none" w:sz="0" w:space="0" w:color="auto"/>
            <w:left w:val="none" w:sz="0" w:space="0" w:color="auto"/>
            <w:bottom w:val="none" w:sz="0" w:space="0" w:color="auto"/>
            <w:right w:val="none" w:sz="0" w:space="0" w:color="auto"/>
          </w:divBdr>
          <w:divsChild>
            <w:div w:id="236862141">
              <w:marLeft w:val="0"/>
              <w:marRight w:val="0"/>
              <w:marTop w:val="0"/>
              <w:marBottom w:val="0"/>
              <w:divBdr>
                <w:top w:val="none" w:sz="0" w:space="0" w:color="auto"/>
                <w:left w:val="none" w:sz="0" w:space="0" w:color="auto"/>
                <w:bottom w:val="none" w:sz="0" w:space="0" w:color="auto"/>
                <w:right w:val="none" w:sz="0" w:space="0" w:color="auto"/>
              </w:divBdr>
            </w:div>
          </w:divsChild>
        </w:div>
        <w:div w:id="2125230114">
          <w:marLeft w:val="0"/>
          <w:marRight w:val="0"/>
          <w:marTop w:val="0"/>
          <w:marBottom w:val="0"/>
          <w:divBdr>
            <w:top w:val="none" w:sz="0" w:space="0" w:color="auto"/>
            <w:left w:val="none" w:sz="0" w:space="0" w:color="auto"/>
            <w:bottom w:val="none" w:sz="0" w:space="0" w:color="auto"/>
            <w:right w:val="none" w:sz="0" w:space="0" w:color="auto"/>
          </w:divBdr>
          <w:divsChild>
            <w:div w:id="458108452">
              <w:marLeft w:val="0"/>
              <w:marRight w:val="0"/>
              <w:marTop w:val="0"/>
              <w:marBottom w:val="0"/>
              <w:divBdr>
                <w:top w:val="none" w:sz="0" w:space="0" w:color="auto"/>
                <w:left w:val="none" w:sz="0" w:space="0" w:color="auto"/>
                <w:bottom w:val="none" w:sz="0" w:space="0" w:color="auto"/>
                <w:right w:val="none" w:sz="0" w:space="0" w:color="auto"/>
              </w:divBdr>
            </w:div>
            <w:div w:id="675159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474784">
      <w:bodyDiv w:val="1"/>
      <w:marLeft w:val="0"/>
      <w:marRight w:val="0"/>
      <w:marTop w:val="0"/>
      <w:marBottom w:val="0"/>
      <w:divBdr>
        <w:top w:val="none" w:sz="0" w:space="0" w:color="auto"/>
        <w:left w:val="none" w:sz="0" w:space="0" w:color="auto"/>
        <w:bottom w:val="none" w:sz="0" w:space="0" w:color="auto"/>
        <w:right w:val="none" w:sz="0" w:space="0" w:color="auto"/>
      </w:divBdr>
    </w:div>
    <w:div w:id="950433880">
      <w:bodyDiv w:val="1"/>
      <w:marLeft w:val="0"/>
      <w:marRight w:val="0"/>
      <w:marTop w:val="0"/>
      <w:marBottom w:val="0"/>
      <w:divBdr>
        <w:top w:val="none" w:sz="0" w:space="0" w:color="auto"/>
        <w:left w:val="none" w:sz="0" w:space="0" w:color="auto"/>
        <w:bottom w:val="none" w:sz="0" w:space="0" w:color="auto"/>
        <w:right w:val="none" w:sz="0" w:space="0" w:color="auto"/>
      </w:divBdr>
    </w:div>
    <w:div w:id="1008170122">
      <w:bodyDiv w:val="1"/>
      <w:marLeft w:val="0"/>
      <w:marRight w:val="0"/>
      <w:marTop w:val="0"/>
      <w:marBottom w:val="0"/>
      <w:divBdr>
        <w:top w:val="none" w:sz="0" w:space="0" w:color="auto"/>
        <w:left w:val="none" w:sz="0" w:space="0" w:color="auto"/>
        <w:bottom w:val="none" w:sz="0" w:space="0" w:color="auto"/>
        <w:right w:val="none" w:sz="0" w:space="0" w:color="auto"/>
      </w:divBdr>
    </w:div>
    <w:div w:id="1008361802">
      <w:bodyDiv w:val="1"/>
      <w:marLeft w:val="0"/>
      <w:marRight w:val="0"/>
      <w:marTop w:val="0"/>
      <w:marBottom w:val="0"/>
      <w:divBdr>
        <w:top w:val="none" w:sz="0" w:space="0" w:color="auto"/>
        <w:left w:val="none" w:sz="0" w:space="0" w:color="auto"/>
        <w:bottom w:val="none" w:sz="0" w:space="0" w:color="auto"/>
        <w:right w:val="none" w:sz="0" w:space="0" w:color="auto"/>
      </w:divBdr>
    </w:div>
    <w:div w:id="1033652526">
      <w:bodyDiv w:val="1"/>
      <w:marLeft w:val="0"/>
      <w:marRight w:val="0"/>
      <w:marTop w:val="0"/>
      <w:marBottom w:val="0"/>
      <w:divBdr>
        <w:top w:val="none" w:sz="0" w:space="0" w:color="auto"/>
        <w:left w:val="none" w:sz="0" w:space="0" w:color="auto"/>
        <w:bottom w:val="none" w:sz="0" w:space="0" w:color="auto"/>
        <w:right w:val="none" w:sz="0" w:space="0" w:color="auto"/>
      </w:divBdr>
    </w:div>
    <w:div w:id="1036201918">
      <w:bodyDiv w:val="1"/>
      <w:marLeft w:val="0"/>
      <w:marRight w:val="0"/>
      <w:marTop w:val="0"/>
      <w:marBottom w:val="0"/>
      <w:divBdr>
        <w:top w:val="none" w:sz="0" w:space="0" w:color="auto"/>
        <w:left w:val="none" w:sz="0" w:space="0" w:color="auto"/>
        <w:bottom w:val="none" w:sz="0" w:space="0" w:color="auto"/>
        <w:right w:val="none" w:sz="0" w:space="0" w:color="auto"/>
      </w:divBdr>
    </w:div>
    <w:div w:id="1063526597">
      <w:bodyDiv w:val="1"/>
      <w:marLeft w:val="0"/>
      <w:marRight w:val="0"/>
      <w:marTop w:val="0"/>
      <w:marBottom w:val="0"/>
      <w:divBdr>
        <w:top w:val="none" w:sz="0" w:space="0" w:color="auto"/>
        <w:left w:val="none" w:sz="0" w:space="0" w:color="auto"/>
        <w:bottom w:val="none" w:sz="0" w:space="0" w:color="auto"/>
        <w:right w:val="none" w:sz="0" w:space="0" w:color="auto"/>
      </w:divBdr>
    </w:div>
    <w:div w:id="1103262994">
      <w:bodyDiv w:val="1"/>
      <w:marLeft w:val="0"/>
      <w:marRight w:val="0"/>
      <w:marTop w:val="0"/>
      <w:marBottom w:val="0"/>
      <w:divBdr>
        <w:top w:val="none" w:sz="0" w:space="0" w:color="auto"/>
        <w:left w:val="none" w:sz="0" w:space="0" w:color="auto"/>
        <w:bottom w:val="none" w:sz="0" w:space="0" w:color="auto"/>
        <w:right w:val="none" w:sz="0" w:space="0" w:color="auto"/>
      </w:divBdr>
    </w:div>
    <w:div w:id="1118525585">
      <w:bodyDiv w:val="1"/>
      <w:marLeft w:val="0"/>
      <w:marRight w:val="0"/>
      <w:marTop w:val="0"/>
      <w:marBottom w:val="0"/>
      <w:divBdr>
        <w:top w:val="none" w:sz="0" w:space="0" w:color="auto"/>
        <w:left w:val="none" w:sz="0" w:space="0" w:color="auto"/>
        <w:bottom w:val="none" w:sz="0" w:space="0" w:color="auto"/>
        <w:right w:val="none" w:sz="0" w:space="0" w:color="auto"/>
      </w:divBdr>
    </w:div>
    <w:div w:id="1120145417">
      <w:bodyDiv w:val="1"/>
      <w:marLeft w:val="0"/>
      <w:marRight w:val="0"/>
      <w:marTop w:val="0"/>
      <w:marBottom w:val="0"/>
      <w:divBdr>
        <w:top w:val="none" w:sz="0" w:space="0" w:color="auto"/>
        <w:left w:val="none" w:sz="0" w:space="0" w:color="auto"/>
        <w:bottom w:val="none" w:sz="0" w:space="0" w:color="auto"/>
        <w:right w:val="none" w:sz="0" w:space="0" w:color="auto"/>
      </w:divBdr>
    </w:div>
    <w:div w:id="1182623366">
      <w:bodyDiv w:val="1"/>
      <w:marLeft w:val="0"/>
      <w:marRight w:val="0"/>
      <w:marTop w:val="0"/>
      <w:marBottom w:val="0"/>
      <w:divBdr>
        <w:top w:val="none" w:sz="0" w:space="0" w:color="auto"/>
        <w:left w:val="none" w:sz="0" w:space="0" w:color="auto"/>
        <w:bottom w:val="none" w:sz="0" w:space="0" w:color="auto"/>
        <w:right w:val="none" w:sz="0" w:space="0" w:color="auto"/>
      </w:divBdr>
    </w:div>
    <w:div w:id="1250889231">
      <w:bodyDiv w:val="1"/>
      <w:marLeft w:val="0"/>
      <w:marRight w:val="0"/>
      <w:marTop w:val="0"/>
      <w:marBottom w:val="0"/>
      <w:divBdr>
        <w:top w:val="none" w:sz="0" w:space="0" w:color="auto"/>
        <w:left w:val="none" w:sz="0" w:space="0" w:color="auto"/>
        <w:bottom w:val="none" w:sz="0" w:space="0" w:color="auto"/>
        <w:right w:val="none" w:sz="0" w:space="0" w:color="auto"/>
      </w:divBdr>
    </w:div>
    <w:div w:id="1269317423">
      <w:bodyDiv w:val="1"/>
      <w:marLeft w:val="0"/>
      <w:marRight w:val="0"/>
      <w:marTop w:val="0"/>
      <w:marBottom w:val="0"/>
      <w:divBdr>
        <w:top w:val="none" w:sz="0" w:space="0" w:color="auto"/>
        <w:left w:val="none" w:sz="0" w:space="0" w:color="auto"/>
        <w:bottom w:val="none" w:sz="0" w:space="0" w:color="auto"/>
        <w:right w:val="none" w:sz="0" w:space="0" w:color="auto"/>
      </w:divBdr>
    </w:div>
    <w:div w:id="1316761534">
      <w:bodyDiv w:val="1"/>
      <w:marLeft w:val="0"/>
      <w:marRight w:val="0"/>
      <w:marTop w:val="0"/>
      <w:marBottom w:val="0"/>
      <w:divBdr>
        <w:top w:val="none" w:sz="0" w:space="0" w:color="auto"/>
        <w:left w:val="none" w:sz="0" w:space="0" w:color="auto"/>
        <w:bottom w:val="none" w:sz="0" w:space="0" w:color="auto"/>
        <w:right w:val="none" w:sz="0" w:space="0" w:color="auto"/>
      </w:divBdr>
    </w:div>
    <w:div w:id="1319575295">
      <w:bodyDiv w:val="1"/>
      <w:marLeft w:val="0"/>
      <w:marRight w:val="0"/>
      <w:marTop w:val="0"/>
      <w:marBottom w:val="0"/>
      <w:divBdr>
        <w:top w:val="none" w:sz="0" w:space="0" w:color="auto"/>
        <w:left w:val="none" w:sz="0" w:space="0" w:color="auto"/>
        <w:bottom w:val="none" w:sz="0" w:space="0" w:color="auto"/>
        <w:right w:val="none" w:sz="0" w:space="0" w:color="auto"/>
      </w:divBdr>
    </w:div>
    <w:div w:id="1327395398">
      <w:bodyDiv w:val="1"/>
      <w:marLeft w:val="0"/>
      <w:marRight w:val="0"/>
      <w:marTop w:val="0"/>
      <w:marBottom w:val="0"/>
      <w:divBdr>
        <w:top w:val="none" w:sz="0" w:space="0" w:color="auto"/>
        <w:left w:val="none" w:sz="0" w:space="0" w:color="auto"/>
        <w:bottom w:val="none" w:sz="0" w:space="0" w:color="auto"/>
        <w:right w:val="none" w:sz="0" w:space="0" w:color="auto"/>
      </w:divBdr>
    </w:div>
    <w:div w:id="1332298907">
      <w:bodyDiv w:val="1"/>
      <w:marLeft w:val="0"/>
      <w:marRight w:val="0"/>
      <w:marTop w:val="0"/>
      <w:marBottom w:val="0"/>
      <w:divBdr>
        <w:top w:val="none" w:sz="0" w:space="0" w:color="auto"/>
        <w:left w:val="none" w:sz="0" w:space="0" w:color="auto"/>
        <w:bottom w:val="none" w:sz="0" w:space="0" w:color="auto"/>
        <w:right w:val="none" w:sz="0" w:space="0" w:color="auto"/>
      </w:divBdr>
    </w:div>
    <w:div w:id="1356228655">
      <w:bodyDiv w:val="1"/>
      <w:marLeft w:val="0"/>
      <w:marRight w:val="0"/>
      <w:marTop w:val="0"/>
      <w:marBottom w:val="0"/>
      <w:divBdr>
        <w:top w:val="none" w:sz="0" w:space="0" w:color="auto"/>
        <w:left w:val="none" w:sz="0" w:space="0" w:color="auto"/>
        <w:bottom w:val="none" w:sz="0" w:space="0" w:color="auto"/>
        <w:right w:val="none" w:sz="0" w:space="0" w:color="auto"/>
      </w:divBdr>
    </w:div>
    <w:div w:id="1497378250">
      <w:bodyDiv w:val="1"/>
      <w:marLeft w:val="0"/>
      <w:marRight w:val="0"/>
      <w:marTop w:val="0"/>
      <w:marBottom w:val="0"/>
      <w:divBdr>
        <w:top w:val="none" w:sz="0" w:space="0" w:color="auto"/>
        <w:left w:val="none" w:sz="0" w:space="0" w:color="auto"/>
        <w:bottom w:val="none" w:sz="0" w:space="0" w:color="auto"/>
        <w:right w:val="none" w:sz="0" w:space="0" w:color="auto"/>
      </w:divBdr>
    </w:div>
    <w:div w:id="1528909601">
      <w:bodyDiv w:val="1"/>
      <w:marLeft w:val="0"/>
      <w:marRight w:val="0"/>
      <w:marTop w:val="0"/>
      <w:marBottom w:val="0"/>
      <w:divBdr>
        <w:top w:val="none" w:sz="0" w:space="0" w:color="auto"/>
        <w:left w:val="none" w:sz="0" w:space="0" w:color="auto"/>
        <w:bottom w:val="none" w:sz="0" w:space="0" w:color="auto"/>
        <w:right w:val="none" w:sz="0" w:space="0" w:color="auto"/>
      </w:divBdr>
    </w:div>
    <w:div w:id="1598177309">
      <w:bodyDiv w:val="1"/>
      <w:marLeft w:val="0"/>
      <w:marRight w:val="0"/>
      <w:marTop w:val="0"/>
      <w:marBottom w:val="0"/>
      <w:divBdr>
        <w:top w:val="none" w:sz="0" w:space="0" w:color="auto"/>
        <w:left w:val="none" w:sz="0" w:space="0" w:color="auto"/>
        <w:bottom w:val="none" w:sz="0" w:space="0" w:color="auto"/>
        <w:right w:val="none" w:sz="0" w:space="0" w:color="auto"/>
      </w:divBdr>
    </w:div>
    <w:div w:id="1629044937">
      <w:bodyDiv w:val="1"/>
      <w:marLeft w:val="0"/>
      <w:marRight w:val="0"/>
      <w:marTop w:val="0"/>
      <w:marBottom w:val="0"/>
      <w:divBdr>
        <w:top w:val="none" w:sz="0" w:space="0" w:color="auto"/>
        <w:left w:val="none" w:sz="0" w:space="0" w:color="auto"/>
        <w:bottom w:val="none" w:sz="0" w:space="0" w:color="auto"/>
        <w:right w:val="none" w:sz="0" w:space="0" w:color="auto"/>
      </w:divBdr>
    </w:div>
    <w:div w:id="1629892597">
      <w:bodyDiv w:val="1"/>
      <w:marLeft w:val="0"/>
      <w:marRight w:val="0"/>
      <w:marTop w:val="0"/>
      <w:marBottom w:val="0"/>
      <w:divBdr>
        <w:top w:val="none" w:sz="0" w:space="0" w:color="auto"/>
        <w:left w:val="none" w:sz="0" w:space="0" w:color="auto"/>
        <w:bottom w:val="none" w:sz="0" w:space="0" w:color="auto"/>
        <w:right w:val="none" w:sz="0" w:space="0" w:color="auto"/>
      </w:divBdr>
    </w:div>
    <w:div w:id="1647779456">
      <w:bodyDiv w:val="1"/>
      <w:marLeft w:val="0"/>
      <w:marRight w:val="0"/>
      <w:marTop w:val="0"/>
      <w:marBottom w:val="0"/>
      <w:divBdr>
        <w:top w:val="none" w:sz="0" w:space="0" w:color="auto"/>
        <w:left w:val="none" w:sz="0" w:space="0" w:color="auto"/>
        <w:bottom w:val="none" w:sz="0" w:space="0" w:color="auto"/>
        <w:right w:val="none" w:sz="0" w:space="0" w:color="auto"/>
      </w:divBdr>
    </w:div>
    <w:div w:id="1690330022">
      <w:bodyDiv w:val="1"/>
      <w:marLeft w:val="0"/>
      <w:marRight w:val="0"/>
      <w:marTop w:val="0"/>
      <w:marBottom w:val="0"/>
      <w:divBdr>
        <w:top w:val="none" w:sz="0" w:space="0" w:color="auto"/>
        <w:left w:val="none" w:sz="0" w:space="0" w:color="auto"/>
        <w:bottom w:val="none" w:sz="0" w:space="0" w:color="auto"/>
        <w:right w:val="none" w:sz="0" w:space="0" w:color="auto"/>
      </w:divBdr>
    </w:div>
    <w:div w:id="1701541334">
      <w:bodyDiv w:val="1"/>
      <w:marLeft w:val="0"/>
      <w:marRight w:val="0"/>
      <w:marTop w:val="0"/>
      <w:marBottom w:val="0"/>
      <w:divBdr>
        <w:top w:val="none" w:sz="0" w:space="0" w:color="auto"/>
        <w:left w:val="none" w:sz="0" w:space="0" w:color="auto"/>
        <w:bottom w:val="none" w:sz="0" w:space="0" w:color="auto"/>
        <w:right w:val="none" w:sz="0" w:space="0" w:color="auto"/>
      </w:divBdr>
    </w:div>
    <w:div w:id="1745293557">
      <w:bodyDiv w:val="1"/>
      <w:marLeft w:val="0"/>
      <w:marRight w:val="0"/>
      <w:marTop w:val="0"/>
      <w:marBottom w:val="0"/>
      <w:divBdr>
        <w:top w:val="none" w:sz="0" w:space="0" w:color="auto"/>
        <w:left w:val="none" w:sz="0" w:space="0" w:color="auto"/>
        <w:bottom w:val="none" w:sz="0" w:space="0" w:color="auto"/>
        <w:right w:val="none" w:sz="0" w:space="0" w:color="auto"/>
      </w:divBdr>
    </w:div>
    <w:div w:id="1800416707">
      <w:bodyDiv w:val="1"/>
      <w:marLeft w:val="0"/>
      <w:marRight w:val="0"/>
      <w:marTop w:val="0"/>
      <w:marBottom w:val="0"/>
      <w:divBdr>
        <w:top w:val="none" w:sz="0" w:space="0" w:color="auto"/>
        <w:left w:val="none" w:sz="0" w:space="0" w:color="auto"/>
        <w:bottom w:val="none" w:sz="0" w:space="0" w:color="auto"/>
        <w:right w:val="none" w:sz="0" w:space="0" w:color="auto"/>
      </w:divBdr>
    </w:div>
    <w:div w:id="1838416708">
      <w:bodyDiv w:val="1"/>
      <w:marLeft w:val="0"/>
      <w:marRight w:val="0"/>
      <w:marTop w:val="0"/>
      <w:marBottom w:val="0"/>
      <w:divBdr>
        <w:top w:val="none" w:sz="0" w:space="0" w:color="auto"/>
        <w:left w:val="none" w:sz="0" w:space="0" w:color="auto"/>
        <w:bottom w:val="none" w:sz="0" w:space="0" w:color="auto"/>
        <w:right w:val="none" w:sz="0" w:space="0" w:color="auto"/>
      </w:divBdr>
    </w:div>
    <w:div w:id="1843275060">
      <w:bodyDiv w:val="1"/>
      <w:marLeft w:val="0"/>
      <w:marRight w:val="0"/>
      <w:marTop w:val="0"/>
      <w:marBottom w:val="0"/>
      <w:divBdr>
        <w:top w:val="none" w:sz="0" w:space="0" w:color="auto"/>
        <w:left w:val="none" w:sz="0" w:space="0" w:color="auto"/>
        <w:bottom w:val="none" w:sz="0" w:space="0" w:color="auto"/>
        <w:right w:val="none" w:sz="0" w:space="0" w:color="auto"/>
      </w:divBdr>
    </w:div>
    <w:div w:id="1848787886">
      <w:bodyDiv w:val="1"/>
      <w:marLeft w:val="0"/>
      <w:marRight w:val="0"/>
      <w:marTop w:val="0"/>
      <w:marBottom w:val="0"/>
      <w:divBdr>
        <w:top w:val="none" w:sz="0" w:space="0" w:color="auto"/>
        <w:left w:val="none" w:sz="0" w:space="0" w:color="auto"/>
        <w:bottom w:val="none" w:sz="0" w:space="0" w:color="auto"/>
        <w:right w:val="none" w:sz="0" w:space="0" w:color="auto"/>
      </w:divBdr>
    </w:div>
    <w:div w:id="1878002432">
      <w:bodyDiv w:val="1"/>
      <w:marLeft w:val="0"/>
      <w:marRight w:val="0"/>
      <w:marTop w:val="0"/>
      <w:marBottom w:val="0"/>
      <w:divBdr>
        <w:top w:val="none" w:sz="0" w:space="0" w:color="auto"/>
        <w:left w:val="none" w:sz="0" w:space="0" w:color="auto"/>
        <w:bottom w:val="none" w:sz="0" w:space="0" w:color="auto"/>
        <w:right w:val="none" w:sz="0" w:space="0" w:color="auto"/>
      </w:divBdr>
    </w:div>
    <w:div w:id="1896040056">
      <w:bodyDiv w:val="1"/>
      <w:marLeft w:val="0"/>
      <w:marRight w:val="0"/>
      <w:marTop w:val="0"/>
      <w:marBottom w:val="0"/>
      <w:divBdr>
        <w:top w:val="none" w:sz="0" w:space="0" w:color="auto"/>
        <w:left w:val="none" w:sz="0" w:space="0" w:color="auto"/>
        <w:bottom w:val="none" w:sz="0" w:space="0" w:color="auto"/>
        <w:right w:val="none" w:sz="0" w:space="0" w:color="auto"/>
      </w:divBdr>
    </w:div>
    <w:div w:id="1922252476">
      <w:bodyDiv w:val="1"/>
      <w:marLeft w:val="0"/>
      <w:marRight w:val="0"/>
      <w:marTop w:val="0"/>
      <w:marBottom w:val="0"/>
      <w:divBdr>
        <w:top w:val="none" w:sz="0" w:space="0" w:color="auto"/>
        <w:left w:val="none" w:sz="0" w:space="0" w:color="auto"/>
        <w:bottom w:val="none" w:sz="0" w:space="0" w:color="auto"/>
        <w:right w:val="none" w:sz="0" w:space="0" w:color="auto"/>
      </w:divBdr>
    </w:div>
    <w:div w:id="1936664994">
      <w:bodyDiv w:val="1"/>
      <w:marLeft w:val="0"/>
      <w:marRight w:val="0"/>
      <w:marTop w:val="0"/>
      <w:marBottom w:val="0"/>
      <w:divBdr>
        <w:top w:val="none" w:sz="0" w:space="0" w:color="auto"/>
        <w:left w:val="none" w:sz="0" w:space="0" w:color="auto"/>
        <w:bottom w:val="none" w:sz="0" w:space="0" w:color="auto"/>
        <w:right w:val="none" w:sz="0" w:space="0" w:color="auto"/>
      </w:divBdr>
    </w:div>
    <w:div w:id="1954633235">
      <w:bodyDiv w:val="1"/>
      <w:marLeft w:val="0"/>
      <w:marRight w:val="0"/>
      <w:marTop w:val="0"/>
      <w:marBottom w:val="0"/>
      <w:divBdr>
        <w:top w:val="none" w:sz="0" w:space="0" w:color="auto"/>
        <w:left w:val="none" w:sz="0" w:space="0" w:color="auto"/>
        <w:bottom w:val="none" w:sz="0" w:space="0" w:color="auto"/>
        <w:right w:val="none" w:sz="0" w:space="0" w:color="auto"/>
      </w:divBdr>
    </w:div>
    <w:div w:id="2011835768">
      <w:bodyDiv w:val="1"/>
      <w:marLeft w:val="0"/>
      <w:marRight w:val="0"/>
      <w:marTop w:val="0"/>
      <w:marBottom w:val="0"/>
      <w:divBdr>
        <w:top w:val="none" w:sz="0" w:space="0" w:color="auto"/>
        <w:left w:val="none" w:sz="0" w:space="0" w:color="auto"/>
        <w:bottom w:val="none" w:sz="0" w:space="0" w:color="auto"/>
        <w:right w:val="none" w:sz="0" w:space="0" w:color="auto"/>
      </w:divBdr>
    </w:div>
    <w:div w:id="2019503172">
      <w:bodyDiv w:val="1"/>
      <w:marLeft w:val="0"/>
      <w:marRight w:val="0"/>
      <w:marTop w:val="0"/>
      <w:marBottom w:val="0"/>
      <w:divBdr>
        <w:top w:val="none" w:sz="0" w:space="0" w:color="auto"/>
        <w:left w:val="none" w:sz="0" w:space="0" w:color="auto"/>
        <w:bottom w:val="none" w:sz="0" w:space="0" w:color="auto"/>
        <w:right w:val="none" w:sz="0" w:space="0" w:color="auto"/>
      </w:divBdr>
    </w:div>
    <w:div w:id="2035839539">
      <w:bodyDiv w:val="1"/>
      <w:marLeft w:val="0"/>
      <w:marRight w:val="0"/>
      <w:marTop w:val="0"/>
      <w:marBottom w:val="0"/>
      <w:divBdr>
        <w:top w:val="none" w:sz="0" w:space="0" w:color="auto"/>
        <w:left w:val="none" w:sz="0" w:space="0" w:color="auto"/>
        <w:bottom w:val="none" w:sz="0" w:space="0" w:color="auto"/>
        <w:right w:val="none" w:sz="0" w:space="0" w:color="auto"/>
      </w:divBdr>
    </w:div>
    <w:div w:id="2049986812">
      <w:bodyDiv w:val="1"/>
      <w:marLeft w:val="0"/>
      <w:marRight w:val="0"/>
      <w:marTop w:val="0"/>
      <w:marBottom w:val="0"/>
      <w:divBdr>
        <w:top w:val="none" w:sz="0" w:space="0" w:color="auto"/>
        <w:left w:val="none" w:sz="0" w:space="0" w:color="auto"/>
        <w:bottom w:val="none" w:sz="0" w:space="0" w:color="auto"/>
        <w:right w:val="none" w:sz="0" w:space="0" w:color="auto"/>
      </w:divBdr>
    </w:div>
    <w:div w:id="2078043487">
      <w:bodyDiv w:val="1"/>
      <w:marLeft w:val="0"/>
      <w:marRight w:val="0"/>
      <w:marTop w:val="0"/>
      <w:marBottom w:val="0"/>
      <w:divBdr>
        <w:top w:val="none" w:sz="0" w:space="0" w:color="auto"/>
        <w:left w:val="none" w:sz="0" w:space="0" w:color="auto"/>
        <w:bottom w:val="none" w:sz="0" w:space="0" w:color="auto"/>
        <w:right w:val="none" w:sz="0" w:space="0" w:color="auto"/>
      </w:divBdr>
    </w:div>
    <w:div w:id="2088919597">
      <w:bodyDiv w:val="1"/>
      <w:marLeft w:val="0"/>
      <w:marRight w:val="0"/>
      <w:marTop w:val="0"/>
      <w:marBottom w:val="0"/>
      <w:divBdr>
        <w:top w:val="none" w:sz="0" w:space="0" w:color="auto"/>
        <w:left w:val="none" w:sz="0" w:space="0" w:color="auto"/>
        <w:bottom w:val="none" w:sz="0" w:space="0" w:color="auto"/>
        <w:right w:val="none" w:sz="0" w:space="0" w:color="auto"/>
      </w:divBdr>
    </w:div>
    <w:div w:id="2095740535">
      <w:bodyDiv w:val="1"/>
      <w:marLeft w:val="0"/>
      <w:marRight w:val="0"/>
      <w:marTop w:val="0"/>
      <w:marBottom w:val="0"/>
      <w:divBdr>
        <w:top w:val="none" w:sz="0" w:space="0" w:color="auto"/>
        <w:left w:val="none" w:sz="0" w:space="0" w:color="auto"/>
        <w:bottom w:val="none" w:sz="0" w:space="0" w:color="auto"/>
        <w:right w:val="none" w:sz="0" w:space="0" w:color="auto"/>
      </w:divBdr>
    </w:div>
    <w:div w:id="2110809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image" Target="media/image5.png" Id="rId13" /><Relationship Type="http://schemas.openxmlformats.org/officeDocument/2006/relationships/hyperlink" Target="https://abambergrid.sharepoint.com/sites/Azure-Sutikimirleidimneidavimoprocesas/Shared%20Documents/General/Proceso%20derinimas/Poreikio%20tikslinimas%20(proceso%20papildymai)/Sutikimo_i&#353;davimas_User_stories.docx" TargetMode="External" Id="rId18" /><Relationship Type="http://schemas.openxmlformats.org/officeDocument/2006/relationships/customXml" Target="../customXml/item3.xml" Id="rId3" /><Relationship Type="http://schemas.openxmlformats.org/officeDocument/2006/relationships/theme" Target="theme/theme1.xml" Id="rId21" /><Relationship Type="http://schemas.openxmlformats.org/officeDocument/2006/relationships/settings" Target="settings.xml" Id="rId7" /><Relationship Type="http://schemas.openxmlformats.org/officeDocument/2006/relationships/image" Target="media/image4.png" Id="rId12" /><Relationship Type="http://schemas.openxmlformats.org/officeDocument/2006/relationships/image" Target="media/image9.png" Id="rId17" /><Relationship Type="http://schemas.openxmlformats.org/officeDocument/2006/relationships/customXml" Target="../customXml/item2.xml" Id="rId2" /><Relationship Type="http://schemas.openxmlformats.org/officeDocument/2006/relationships/image" Target="media/image8.png" Id="rId16" /><Relationship Type="http://schemas.microsoft.com/office/2011/relationships/people" Target="people.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3.png" Id="rId11" /><Relationship Type="http://schemas.openxmlformats.org/officeDocument/2006/relationships/numbering" Target="numbering.xml" Id="rId5" /><Relationship Type="http://schemas.openxmlformats.org/officeDocument/2006/relationships/image" Target="media/image7.png" Id="rId15" /><Relationship Type="http://schemas.openxmlformats.org/officeDocument/2006/relationships/image" Target="media/image2.png" Id="rId10" /><Relationship Type="http://schemas.openxmlformats.org/officeDocument/2006/relationships/fontTable" Target="fontTable.xml" Id="rId19" /><Relationship Type="http://schemas.openxmlformats.org/officeDocument/2006/relationships/customXml" Target="../customXml/item4.xml" Id="rId4" /><Relationship Type="http://schemas.openxmlformats.org/officeDocument/2006/relationships/image" Target="media/image1.png" Id="rId9" /><Relationship Type="http://schemas.openxmlformats.org/officeDocument/2006/relationships/image" Target="media/image6.png" Id="rId14" /><Relationship Type="http://schemas.microsoft.com/office/2019/05/relationships/documenttasks" Target="documenttasks/documenttasks1.xml" Id="rId22" /></Relationships>
</file>

<file path=word/documenttasks/documenttasks1.xml><?xml version="1.0" encoding="utf-8"?>
<t:Tasks xmlns:t="http://schemas.microsoft.com/office/tasks/2019/documenttasks" xmlns:oel="http://schemas.microsoft.com/office/2019/extlst">
  <t:Task id="{03490EC1-F832-453A-B98C-1B88B22389C8}">
    <t:Anchor>
      <t:Comment id="1870050580"/>
    </t:Anchor>
    <t:History>
      <t:Event id="{20D2F33C-E42C-4D59-BE39-9295C2DFEF89}" time="2025-01-19T14:29:32.289Z">
        <t:Attribution userId="S::E.Gerdavaite@ambergrid.lt::2be005ef-2082-45ba-b702-a411649e2688" userProvider="AD" userName="Emilija Gerdavaitė"/>
        <t:Anchor>
          <t:Comment id="1075970405"/>
        </t:Anchor>
        <t:Create/>
      </t:Event>
      <t:Event id="{F9475D1A-877A-4934-AF23-8A28DF2BF2EA}" time="2025-01-19T14:29:32.289Z">
        <t:Attribution userId="S::E.Gerdavaite@ambergrid.lt::2be005ef-2082-45ba-b702-a411649e2688" userProvider="AD" userName="Emilija Gerdavaitė"/>
        <t:Anchor>
          <t:Comment id="1075970405"/>
        </t:Anchor>
        <t:Assign userId="S::E.Gerdavaite@ambergrid.lt::2be005ef-2082-45ba-b702-a411649e2688" userProvider="AD" userName="Emilija Gerdavaitė"/>
      </t:Event>
      <t:Event id="{DB1F4A73-AC49-4972-86FB-28B9558A3526}" time="2025-01-19T14:29:32.289Z">
        <t:Attribution userId="S::E.Gerdavaite@ambergrid.lt::2be005ef-2082-45ba-b702-a411649e2688" userProvider="AD" userName="Emilija Gerdavaitė"/>
        <t:Anchor>
          <t:Comment id="1075970405"/>
        </t:Anchor>
        <t:SetTitle title="@Emilija Gerdavaitė - atlikti atnaujinimus ir suderinti su JK ir DP"/>
      </t:Event>
      <t:Event id="{1F0E30F1-E246-410A-8B02-C051D9C260C7}" time="2025-04-22T14:58:32.976Z">
        <t:Attribution userId="S::E.Gerdavaite@ambergrid.lt::2be005ef-2082-45ba-b702-a411649e2688" userProvider="AD" userName="Emilija Gerdavaitė"/>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738DCFB5EF15FB478E4D5BF411FB18D5" ma:contentTypeVersion="11" ma:contentTypeDescription="Create a new document." ma:contentTypeScope="" ma:versionID="a27720b72f83a2e1a871b3e14a916823">
  <xsd:schema xmlns:xsd="http://www.w3.org/2001/XMLSchema" xmlns:xs="http://www.w3.org/2001/XMLSchema" xmlns:p="http://schemas.microsoft.com/office/2006/metadata/properties" xmlns:ns2="4248d904-a8cd-4106-b799-ae144a0f72e4" xmlns:ns3="274829a4-9fb2-4198-b134-3127517325a5" targetNamespace="http://schemas.microsoft.com/office/2006/metadata/properties" ma:root="true" ma:fieldsID="dac91569dcf6de15f67a389e5659dc7f" ns2:_="" ns3:_="">
    <xsd:import namespace="4248d904-a8cd-4106-b799-ae144a0f72e4"/>
    <xsd:import namespace="274829a4-9fb2-4198-b134-3127517325a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48d904-a8cd-4106-b799-ae144a0f72e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descriptio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74829a4-9fb2-4198-b134-3127517325a5"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5C03A82-F380-476D-8AFE-7F53FE27B95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3F8AEC4-B63F-4071-8526-12ADC1149B25}">
  <ds:schemaRefs>
    <ds:schemaRef ds:uri="http://schemas.openxmlformats.org/officeDocument/2006/bibliography"/>
  </ds:schemaRefs>
</ds:datastoreItem>
</file>

<file path=customXml/itemProps3.xml><?xml version="1.0" encoding="utf-8"?>
<ds:datastoreItem xmlns:ds="http://schemas.openxmlformats.org/officeDocument/2006/customXml" ds:itemID="{1B62A0BA-D32B-439B-8B72-E3ECA26A46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248d904-a8cd-4106-b799-ae144a0f72e4"/>
    <ds:schemaRef ds:uri="274829a4-9fb2-4198-b134-3127517325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5936F90-A4D2-4746-9873-D4BE8079B6E5}">
  <ds:schemaRefs>
    <ds:schemaRef ds:uri="http://schemas.microsoft.com/sharepoint/v3/contenttype/forms"/>
  </ds:schemaRefs>
</ds:datastoreItem>
</file>

<file path=docMetadata/LabelInfo.xml><?xml version="1.0" encoding="utf-8"?>
<clbl:labelList xmlns:clbl="http://schemas.microsoft.com/office/2020/mipLabelMetadata">
  <clbl:label id="{40a194c4-decd-49a7-b39f-0e1f771bc324}" enabled="1" method="Privileged" siteId="{e54289c6-b630-4215-acc5-57eec01212d6}" contentBits="0" removed="0"/>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revision>4</revision>
  <dcterms:created xsi:type="dcterms:W3CDTF">2025-05-19T17:42:00.0000000Z</dcterms:created>
  <dcterms:modified xsi:type="dcterms:W3CDTF">2025-05-23T06:48:30.2852418Z</dcterms:modified>
  <lastModifiedBy>Dovilė Pankevičienė</lastModifiedBy>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5464948-aeeb-436c-a291-ab13687dc8ce_Enabled">
    <vt:lpwstr>true</vt:lpwstr>
  </property>
  <property fmtid="{D5CDD505-2E9C-101B-9397-08002B2CF9AE}" pid="3" name="MSIP_Label_75464948-aeeb-436c-a291-ab13687dc8ce_SetDate">
    <vt:lpwstr>2023-02-21T11:05:35Z</vt:lpwstr>
  </property>
  <property fmtid="{D5CDD505-2E9C-101B-9397-08002B2CF9AE}" pid="4" name="MSIP_Label_75464948-aeeb-436c-a291-ab13687dc8ce_Method">
    <vt:lpwstr>Standard</vt:lpwstr>
  </property>
  <property fmtid="{D5CDD505-2E9C-101B-9397-08002B2CF9AE}" pid="5" name="MSIP_Label_75464948-aeeb-436c-a291-ab13687dc8ce_Name">
    <vt:lpwstr>Internal</vt:lpwstr>
  </property>
  <property fmtid="{D5CDD505-2E9C-101B-9397-08002B2CF9AE}" pid="6" name="MSIP_Label_75464948-aeeb-436c-a291-ab13687dc8ce_SiteId">
    <vt:lpwstr>e54289c6-b630-4215-acc5-57eec01212d6</vt:lpwstr>
  </property>
  <property fmtid="{D5CDD505-2E9C-101B-9397-08002B2CF9AE}" pid="7" name="MSIP_Label_75464948-aeeb-436c-a291-ab13687dc8ce_ActionId">
    <vt:lpwstr>b7b0144e-8d1d-4093-8880-b0a18b43d85b</vt:lpwstr>
  </property>
  <property fmtid="{D5CDD505-2E9C-101B-9397-08002B2CF9AE}" pid="8" name="MSIP_Label_75464948-aeeb-436c-a291-ab13687dc8ce_ContentBits">
    <vt:lpwstr>0</vt:lpwstr>
  </property>
  <property fmtid="{D5CDD505-2E9C-101B-9397-08002B2CF9AE}" pid="9" name="ContentTypeId">
    <vt:lpwstr>0x010100738DCFB5EF15FB478E4D5BF411FB18D5</vt:lpwstr>
  </property>
</Properties>
</file>